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ED7" w:rsidRDefault="0077486F">
      <w:pPr>
        <w:pStyle w:val="Heading1"/>
        <w:numPr>
          <w:ilvl w:val="0"/>
          <w:numId w:val="2"/>
        </w:numPr>
        <w:ind w:left="0"/>
      </w:pPr>
      <w:ins w:id="0" w:author="James Moore" w:date="2011-10-03T17:10:00Z">
        <w:r>
          <w:rPr>
            <w:rFonts w:ascii="Arial" w:hAnsi="Arial"/>
          </w:rPr>
          <w:t>Marked up in Meetin</w:t>
        </w:r>
        <w:r>
          <w:rPr>
            <w:rFonts w:ascii="Arial" w:hAnsi="Arial"/>
          </w:rPr>
          <w:t>g #19.</w:t>
        </w:r>
      </w:ins>
      <w:ins w:id="1" w:author="James Moore" w:date="2011-10-03T17:42:00Z">
        <w:r>
          <w:rPr>
            <w:rFonts w:ascii="Arial" w:hAnsi="Arial"/>
          </w:rPr>
          <w:t xml:space="preserve"> Send to Steve for rewrite.</w:t>
        </w:r>
      </w:ins>
    </w:p>
    <w:p w:rsidR="00441ED7" w:rsidRDefault="0077486F">
      <w:pPr>
        <w:pStyle w:val="Heading1"/>
        <w:numPr>
          <w:ilvl w:val="0"/>
          <w:numId w:val="2"/>
        </w:numPr>
        <w:ind w:left="0"/>
      </w:pPr>
      <w:r>
        <w:rPr>
          <w:rFonts w:ascii="Arial" w:hAnsi="Arial"/>
        </w:rPr>
        <w:t>6.CGM Protocol Lock Errors [CGM]</w:t>
      </w:r>
    </w:p>
    <w:p w:rsidR="00441ED7" w:rsidRDefault="0077486F">
      <w:pPr>
        <w:pStyle w:val="Heading2"/>
        <w:numPr>
          <w:ilvl w:val="0"/>
          <w:numId w:val="2"/>
        </w:numPr>
        <w:ind w:left="0" w:hanging="576"/>
      </w:pPr>
      <w:r>
        <w:rPr>
          <w:rFonts w:ascii="Arial" w:hAnsi="Arial"/>
          <w:sz w:val="26"/>
          <w:szCs w:val="26"/>
        </w:rPr>
        <w:t>6.CGM.0 Terminology</w:t>
      </w:r>
    </w:p>
    <w:p w:rsidR="0077486F" w:rsidRDefault="0077486F">
      <w:pPr>
        <w:pStyle w:val="Textbody"/>
        <w:rPr>
          <w:sz w:val="20"/>
          <w:szCs w:val="20"/>
        </w:rPr>
      </w:pPr>
      <w:r>
        <w:rPr>
          <w:sz w:val="20"/>
          <w:szCs w:val="20"/>
        </w:rPr>
        <w:t>Protocol: A set of rules and supporting structures for the interaction of threads.</w:t>
      </w:r>
      <w:r>
        <w:rPr>
          <w:sz w:val="20"/>
          <w:szCs w:val="20"/>
        </w:rPr>
        <w:t xml:space="preserve"> </w:t>
      </w:r>
    </w:p>
    <w:p w:rsidR="00441ED7" w:rsidRDefault="0077486F">
      <w:pPr>
        <w:pStyle w:val="Textbody"/>
      </w:pPr>
      <w:ins w:id="2" w:author="James Moore" w:date="2011-10-03T17:12:00Z">
        <w:r>
          <w:rPr>
            <w:sz w:val="20"/>
            <w:szCs w:val="20"/>
          </w:rPr>
          <w:t xml:space="preserve">Note: </w:t>
        </w:r>
      </w:ins>
      <w:r>
        <w:rPr>
          <w:sz w:val="20"/>
          <w:szCs w:val="20"/>
        </w:rPr>
        <w:t xml:space="preserve">A protocol can be tightly embedded and rely upon data in memory and hardware to control </w:t>
      </w:r>
      <w:del w:id="3" w:author="James Moore" w:date="2011-10-03T17:17:00Z">
        <w:r>
          <w:rPr>
            <w:sz w:val="20"/>
            <w:szCs w:val="20"/>
          </w:rPr>
          <w:delText xml:space="preserve">the </w:delText>
        </w:r>
      </w:del>
      <w:r>
        <w:rPr>
          <w:sz w:val="20"/>
          <w:szCs w:val="20"/>
        </w:rPr>
        <w:t>interaction</w:t>
      </w:r>
      <w:del w:id="4" w:author="James Moore" w:date="2011-10-03T17:17:00Z">
        <w:r>
          <w:rPr>
            <w:sz w:val="20"/>
            <w:szCs w:val="20"/>
          </w:rPr>
          <w:delText>s</w:delText>
        </w:r>
      </w:del>
      <w:ins w:id="5" w:author="James Moore" w:date="2011-10-03T17:17:00Z">
        <w:r>
          <w:rPr>
            <w:sz w:val="20"/>
            <w:szCs w:val="20"/>
          </w:rPr>
          <w:t xml:space="preserve"> of threads</w:t>
        </w:r>
      </w:ins>
      <w:r>
        <w:rPr>
          <w:sz w:val="20"/>
          <w:szCs w:val="20"/>
        </w:rPr>
        <w:t xml:space="preserve"> </w:t>
      </w:r>
      <w:ins w:id="6" w:author="James Moore" w:date="2011-10-03T17:16:00Z">
        <w:r>
          <w:rPr>
            <w:sz w:val="20"/>
            <w:szCs w:val="20"/>
          </w:rPr>
          <w:t xml:space="preserve">or can be applied </w:t>
        </w:r>
      </w:ins>
      <w:ins w:id="7" w:author="James Moore" w:date="2011-10-03T17:17:00Z">
        <w:r>
          <w:rPr>
            <w:sz w:val="20"/>
            <w:szCs w:val="20"/>
          </w:rPr>
          <w:t xml:space="preserve">to </w:t>
        </w:r>
      </w:ins>
      <w:ins w:id="8" w:author="James Moore" w:date="2011-10-03T17:16:00Z">
        <w:r>
          <w:rPr>
            <w:sz w:val="20"/>
            <w:szCs w:val="20"/>
          </w:rPr>
          <w:t xml:space="preserve">more loosely coupled arrangements, such as </w:t>
        </w:r>
      </w:ins>
      <w:ins w:id="9" w:author="James Moore" w:date="2011-10-03T17:17:00Z">
        <w:r>
          <w:rPr>
            <w:sz w:val="20"/>
            <w:szCs w:val="20"/>
          </w:rPr>
          <w:t>message communication</w:t>
        </w:r>
      </w:ins>
      <w:ins w:id="10" w:author="James Moore" w:date="2011-10-03T17:16:00Z">
        <w:r>
          <w:rPr>
            <w:sz w:val="20"/>
            <w:szCs w:val="20"/>
          </w:rPr>
          <w:t xml:space="preserve"> </w:t>
        </w:r>
      </w:ins>
      <w:del w:id="11" w:author="James Moore" w:date="2011-10-03T17:16:00Z">
        <w:r>
          <w:rPr>
            <w:sz w:val="20"/>
            <w:szCs w:val="20"/>
          </w:rPr>
          <w:delText xml:space="preserve">to communications (i.e. </w:delText>
        </w:r>
      </w:del>
      <w:del w:id="12" w:author="James Moore" w:date="2011-10-03T17:18:00Z">
        <w:r>
          <w:rPr>
            <w:sz w:val="20"/>
            <w:szCs w:val="20"/>
          </w:rPr>
          <w:delText>messages</w:delText>
        </w:r>
      </w:del>
      <w:del w:id="13" w:author="James Moore" w:date="2011-10-03T17:16:00Z">
        <w:r>
          <w:rPr>
            <w:sz w:val="20"/>
            <w:szCs w:val="20"/>
          </w:rPr>
          <w:delText>)</w:delText>
        </w:r>
      </w:del>
      <w:del w:id="14" w:author="James Moore" w:date="2011-10-03T17:18:00Z">
        <w:r>
          <w:rPr>
            <w:sz w:val="20"/>
            <w:szCs w:val="20"/>
          </w:rPr>
          <w:delText xml:space="preserve"> </w:delText>
        </w:r>
      </w:del>
      <w:r>
        <w:rPr>
          <w:sz w:val="20"/>
          <w:szCs w:val="20"/>
        </w:rPr>
        <w:t xml:space="preserve">spanning networks and computer systems. </w:t>
      </w:r>
    </w:p>
    <w:p w:rsidR="00441ED7" w:rsidRDefault="0077486F">
      <w:pPr>
        <w:pStyle w:val="Textbody"/>
      </w:pPr>
      <w:del w:id="15" w:author="James Moore" w:date="2011-10-03T17:10:00Z">
        <w:r>
          <w:rPr>
            <w:sz w:val="20"/>
            <w:szCs w:val="20"/>
          </w:rPr>
          <w:delText>Thread: A lightweight process that shares memory space with other threads.</w:delText>
        </w:r>
      </w:del>
    </w:p>
    <w:p w:rsidR="00441ED7" w:rsidRDefault="0077486F">
      <w:pPr>
        <w:pStyle w:val="Heading2"/>
        <w:numPr>
          <w:ilvl w:val="0"/>
          <w:numId w:val="2"/>
        </w:numPr>
        <w:ind w:left="0" w:hanging="576"/>
      </w:pPr>
      <w:r>
        <w:rPr>
          <w:rFonts w:ascii="Arial" w:hAnsi="Arial"/>
        </w:rPr>
        <w:t>6.CGM.1 Description of Application Vulnerability</w:t>
      </w:r>
    </w:p>
    <w:p w:rsidR="00441ED7" w:rsidRDefault="0077486F">
      <w:pPr>
        <w:pStyle w:val="Textbody"/>
      </w:pPr>
      <w:del w:id="16" w:author="James Moore" w:date="2011-10-03T17:18:00Z">
        <w:r>
          <w:rPr>
            <w:sz w:val="20"/>
            <w:szCs w:val="20"/>
          </w:rPr>
          <w:delText xml:space="preserve">All </w:delText>
        </w:r>
      </w:del>
      <w:ins w:id="17" w:author="James Moore" w:date="2011-10-03T17:18:00Z">
        <w:r>
          <w:rPr>
            <w:sz w:val="20"/>
            <w:szCs w:val="20"/>
          </w:rPr>
          <w:t>C</w:t>
        </w:r>
      </w:ins>
      <w:del w:id="18" w:author="James Moore" w:date="2011-10-03T17:18:00Z">
        <w:r>
          <w:rPr>
            <w:sz w:val="20"/>
            <w:szCs w:val="20"/>
          </w:rPr>
          <w:delText>c</w:delText>
        </w:r>
      </w:del>
      <w:r>
        <w:rPr>
          <w:sz w:val="20"/>
          <w:szCs w:val="20"/>
        </w:rPr>
        <w:t>oncurrent programs use protocols to control</w:t>
      </w:r>
    </w:p>
    <w:p w:rsidR="00441ED7" w:rsidRDefault="0077486F">
      <w:pPr>
        <w:pStyle w:val="Textbody"/>
        <w:numPr>
          <w:ilvl w:val="0"/>
          <w:numId w:val="5"/>
        </w:numPr>
      </w:pPr>
      <w:r>
        <w:rPr>
          <w:sz w:val="20"/>
          <w:szCs w:val="20"/>
        </w:rPr>
        <w:t>The way that threads interact with each o</w:t>
      </w:r>
      <w:r>
        <w:rPr>
          <w:sz w:val="20"/>
          <w:szCs w:val="20"/>
        </w:rPr>
        <w:t xml:space="preserve">ther, </w:t>
      </w:r>
    </w:p>
    <w:p w:rsidR="00441ED7" w:rsidRDefault="0077486F">
      <w:pPr>
        <w:pStyle w:val="Textbody"/>
        <w:numPr>
          <w:ilvl w:val="0"/>
          <w:numId w:val="5"/>
        </w:numPr>
      </w:pPr>
      <w:r>
        <w:rPr>
          <w:sz w:val="20"/>
          <w:szCs w:val="20"/>
        </w:rPr>
        <w:t xml:space="preserve">How to schedule the relative rates of progress, </w:t>
      </w:r>
    </w:p>
    <w:p w:rsidR="00441ED7" w:rsidRDefault="0077486F">
      <w:pPr>
        <w:pStyle w:val="Textbody"/>
        <w:numPr>
          <w:ilvl w:val="0"/>
          <w:numId w:val="5"/>
        </w:numPr>
      </w:pPr>
      <w:r>
        <w:rPr>
          <w:sz w:val="20"/>
          <w:szCs w:val="20"/>
        </w:rPr>
        <w:t>How threads participate in the generation and consumption of data</w:t>
      </w:r>
    </w:p>
    <w:p w:rsidR="00441ED7" w:rsidRDefault="0077486F">
      <w:pPr>
        <w:pStyle w:val="Textbody"/>
        <w:numPr>
          <w:ilvl w:val="0"/>
          <w:numId w:val="5"/>
        </w:numPr>
      </w:pPr>
      <w:r>
        <w:rPr>
          <w:sz w:val="20"/>
          <w:szCs w:val="20"/>
        </w:rPr>
        <w:t>The allocation of threads to the various roles</w:t>
      </w:r>
    </w:p>
    <w:p w:rsidR="00441ED7" w:rsidRDefault="0077486F">
      <w:pPr>
        <w:pStyle w:val="Textbody"/>
        <w:numPr>
          <w:ilvl w:val="0"/>
          <w:numId w:val="5"/>
        </w:numPr>
      </w:pPr>
      <w:r>
        <w:rPr>
          <w:sz w:val="20"/>
          <w:szCs w:val="20"/>
        </w:rPr>
        <w:t xml:space="preserve">The preservation of data integrity, and </w:t>
      </w:r>
    </w:p>
    <w:p w:rsidR="00441ED7" w:rsidRDefault="0077486F">
      <w:pPr>
        <w:pStyle w:val="Textbody"/>
        <w:numPr>
          <w:ilvl w:val="0"/>
          <w:numId w:val="5"/>
        </w:numPr>
      </w:pPr>
      <w:r>
        <w:rPr>
          <w:sz w:val="20"/>
          <w:szCs w:val="20"/>
        </w:rPr>
        <w:t>The detection and correction of incorrect oper</w:t>
      </w:r>
      <w:r>
        <w:rPr>
          <w:sz w:val="20"/>
          <w:szCs w:val="20"/>
        </w:rPr>
        <w:t xml:space="preserve">ations. </w:t>
      </w:r>
    </w:p>
    <w:p w:rsidR="00441ED7" w:rsidRDefault="0077486F">
      <w:pPr>
        <w:pStyle w:val="Textbody"/>
      </w:pPr>
      <w:r>
        <w:rPr>
          <w:sz w:val="20"/>
          <w:szCs w:val="20"/>
        </w:rPr>
        <w:t xml:space="preserve">When protocols are incorrect, or when a vulnerability lets an exploit destroy a protocol, then the concurrent portions fail to work co-operatively and the system behaves </w:t>
      </w:r>
      <w:r>
        <w:rPr>
          <w:sz w:val="20"/>
          <w:szCs w:val="20"/>
        </w:rPr>
        <w:t>incorrectly.</w:t>
      </w:r>
    </w:p>
    <w:p w:rsidR="00441ED7" w:rsidRDefault="0077486F">
      <w:pPr>
        <w:pStyle w:val="Textbody"/>
      </w:pPr>
      <w:r>
        <w:rPr>
          <w:sz w:val="20"/>
          <w:szCs w:val="20"/>
        </w:rPr>
        <w:t>This vulnerability is related to [CGX] Shared Data Access and C</w:t>
      </w:r>
      <w:r>
        <w:rPr>
          <w:sz w:val="20"/>
          <w:szCs w:val="20"/>
        </w:rPr>
        <w:t>orruption, which discusses situations where the protocol to control access to resources is explicitly visible to the participating partners and makes use of visible shared resources. In comparison, this vulnerability discusses scenarios where such resource</w:t>
      </w:r>
      <w:r>
        <w:rPr>
          <w:sz w:val="20"/>
          <w:szCs w:val="20"/>
        </w:rPr>
        <w:t>s are protected by protocols, and considers ways that the protocol itself may be misused.</w:t>
      </w:r>
    </w:p>
    <w:p w:rsidR="00441ED7" w:rsidRDefault="0077486F">
      <w:pPr>
        <w:pStyle w:val="Heading2"/>
        <w:numPr>
          <w:ilvl w:val="0"/>
          <w:numId w:val="2"/>
        </w:numPr>
        <w:ind w:left="0" w:hanging="576"/>
      </w:pPr>
      <w:r>
        <w:rPr>
          <w:rFonts w:ascii="Arial" w:hAnsi="Arial"/>
        </w:rPr>
        <w:t>6.</w:t>
      </w:r>
      <w:r>
        <w:rPr>
          <w:rFonts w:ascii="Arial" w:eastAsia="Bitstream Vera Sans Mono" w:hAnsi="Arial" w:cs="Bitstream Vera Sans Mono"/>
        </w:rPr>
        <w:t>CGM</w:t>
      </w:r>
      <w:r>
        <w:rPr>
          <w:rFonts w:ascii="Arial" w:hAnsi="Arial"/>
        </w:rPr>
        <w:t>.2 Cross References</w:t>
      </w:r>
    </w:p>
    <w:p w:rsidR="00441ED7" w:rsidRDefault="0077486F">
      <w:pPr>
        <w:pStyle w:val="Textbody"/>
      </w:pPr>
      <w:r>
        <w:rPr>
          <w:sz w:val="20"/>
          <w:szCs w:val="20"/>
        </w:rPr>
        <w:t>C.A.R Hoare, A model for communicating sequential processes, 1980</w:t>
      </w:r>
    </w:p>
    <w:p w:rsidR="00441ED7" w:rsidRDefault="0077486F">
      <w:pPr>
        <w:pStyle w:val="Textbody"/>
      </w:pPr>
      <w:r>
        <w:rPr>
          <w:sz w:val="20"/>
          <w:szCs w:val="20"/>
        </w:rPr>
        <w:t xml:space="preserve">Larsen, K.G., </w:t>
      </w:r>
      <w:proofErr w:type="spellStart"/>
      <w:r>
        <w:rPr>
          <w:sz w:val="20"/>
          <w:szCs w:val="20"/>
        </w:rPr>
        <w:t>Petterssen</w:t>
      </w:r>
      <w:proofErr w:type="spellEnd"/>
      <w:r>
        <w:rPr>
          <w:sz w:val="20"/>
          <w:szCs w:val="20"/>
        </w:rPr>
        <w:t>, P, Wang, Y, UPPAAL in a nutshell, 1997</w:t>
      </w:r>
    </w:p>
    <w:p w:rsidR="00441ED7" w:rsidRDefault="0077486F">
      <w:pPr>
        <w:pStyle w:val="Textbody"/>
      </w:pPr>
      <w:proofErr w:type="spellStart"/>
      <w:r>
        <w:rPr>
          <w:sz w:val="20"/>
          <w:szCs w:val="20"/>
        </w:rPr>
        <w:t>Lundqvist</w:t>
      </w:r>
      <w:proofErr w:type="spellEnd"/>
      <w:r>
        <w:rPr>
          <w:sz w:val="20"/>
          <w:szCs w:val="20"/>
        </w:rPr>
        <w:t>,</w:t>
      </w:r>
      <w:r>
        <w:rPr>
          <w:sz w:val="20"/>
          <w:szCs w:val="20"/>
        </w:rPr>
        <w:t xml:space="preserve"> K and </w:t>
      </w:r>
      <w:proofErr w:type="spellStart"/>
      <w:r>
        <w:rPr>
          <w:sz w:val="20"/>
          <w:szCs w:val="20"/>
        </w:rPr>
        <w:t>Asplund</w:t>
      </w:r>
      <w:proofErr w:type="spellEnd"/>
      <w:r>
        <w:rPr>
          <w:sz w:val="20"/>
          <w:szCs w:val="20"/>
        </w:rPr>
        <w:t xml:space="preserve">, L., “A Formal Model of a Run-Time Kernel for </w:t>
      </w:r>
      <w:proofErr w:type="spellStart"/>
      <w:r>
        <w:rPr>
          <w:sz w:val="20"/>
          <w:szCs w:val="20"/>
        </w:rPr>
        <w:t>Ravenscar</w:t>
      </w:r>
      <w:proofErr w:type="spellEnd"/>
      <w:r>
        <w:rPr>
          <w:sz w:val="20"/>
          <w:szCs w:val="20"/>
        </w:rPr>
        <w:t xml:space="preserve">”, The 6th International Conference on Real-Time Computing Systems and Applications – RTCSA 1999, </w:t>
      </w:r>
    </w:p>
    <w:p w:rsidR="00441ED7" w:rsidRDefault="0077486F">
      <w:pPr>
        <w:pStyle w:val="Textbody"/>
      </w:pPr>
      <w:r>
        <w:rPr>
          <w:sz w:val="20"/>
          <w:szCs w:val="20"/>
        </w:rPr>
        <w:t>CWE 833 Deadlock</w:t>
      </w:r>
    </w:p>
    <w:p w:rsidR="00441ED7" w:rsidRDefault="0077486F">
      <w:pPr>
        <w:pStyle w:val="Textbody"/>
      </w:pPr>
      <w:r>
        <w:rPr>
          <w:sz w:val="20"/>
          <w:szCs w:val="20"/>
        </w:rPr>
        <w:t>CWE 413 Improper Resource Locking</w:t>
      </w:r>
    </w:p>
    <w:p w:rsidR="00441ED7" w:rsidRDefault="0077486F">
      <w:pPr>
        <w:pStyle w:val="Textbody"/>
      </w:pPr>
      <w:r>
        <w:rPr>
          <w:sz w:val="20"/>
          <w:szCs w:val="20"/>
        </w:rPr>
        <w:t>CWE 414 Missing Lock Check</w:t>
      </w:r>
    </w:p>
    <w:p w:rsidR="00441ED7" w:rsidRDefault="0077486F">
      <w:pPr>
        <w:pStyle w:val="Textbody"/>
      </w:pPr>
      <w:r>
        <w:rPr>
          <w:sz w:val="20"/>
          <w:szCs w:val="20"/>
        </w:rPr>
        <w:t>CWE 609 D</w:t>
      </w:r>
      <w:r>
        <w:rPr>
          <w:sz w:val="20"/>
          <w:szCs w:val="20"/>
        </w:rPr>
        <w:t>ouble Checked Locking</w:t>
      </w:r>
    </w:p>
    <w:p w:rsidR="00441ED7" w:rsidRDefault="0077486F">
      <w:pPr>
        <w:pStyle w:val="Textbody"/>
      </w:pPr>
      <w:r>
        <w:rPr>
          <w:sz w:val="20"/>
          <w:szCs w:val="20"/>
        </w:rPr>
        <w:t>CWE 667 Improper Locking</w:t>
      </w:r>
    </w:p>
    <w:p w:rsidR="00441ED7" w:rsidRDefault="0077486F">
      <w:pPr>
        <w:pStyle w:val="Textbody"/>
      </w:pPr>
      <w:r>
        <w:rPr>
          <w:rFonts w:eastAsia="Verdana" w:cs="Verdana"/>
          <w:sz w:val="20"/>
          <w:szCs w:val="20"/>
        </w:rPr>
        <w:t>CWE 821 Incorrect Synchronization</w:t>
      </w:r>
    </w:p>
    <w:p w:rsidR="00441ED7" w:rsidRDefault="0077486F">
      <w:pPr>
        <w:pStyle w:val="Textbody"/>
      </w:pPr>
      <w:r>
        <w:rPr>
          <w:sz w:val="20"/>
          <w:szCs w:val="20"/>
        </w:rPr>
        <w:t>CWE 833 Deadlock</w:t>
      </w:r>
    </w:p>
    <w:p w:rsidR="00441ED7" w:rsidRDefault="00441ED7">
      <w:pPr>
        <w:pStyle w:val="Textbody"/>
      </w:pPr>
    </w:p>
    <w:p w:rsidR="00441ED7" w:rsidRDefault="0077486F">
      <w:pPr>
        <w:pStyle w:val="Heading2"/>
        <w:numPr>
          <w:ilvl w:val="0"/>
          <w:numId w:val="2"/>
        </w:numPr>
        <w:ind w:left="0" w:hanging="576"/>
      </w:pPr>
      <w:r>
        <w:rPr>
          <w:rFonts w:ascii="Arial" w:hAnsi="Arial"/>
        </w:rPr>
        <w:t>6.</w:t>
      </w:r>
      <w:r>
        <w:rPr>
          <w:rFonts w:ascii="Arial" w:eastAsia="Bitstream Vera Sans Mono" w:hAnsi="Arial" w:cs="Bitstream Vera Sans Mono"/>
        </w:rPr>
        <w:t>CGM</w:t>
      </w:r>
      <w:r>
        <w:rPr>
          <w:rFonts w:ascii="Arial" w:hAnsi="Arial"/>
        </w:rPr>
        <w:t>.3 Mechanism of Failure</w:t>
      </w:r>
    </w:p>
    <w:p w:rsidR="00441ED7" w:rsidRDefault="0077486F">
      <w:pPr>
        <w:pStyle w:val="Textbody"/>
      </w:pPr>
      <w:ins w:id="19" w:author="James Moore" w:date="2011-10-03T17:43:00Z">
        <w:r>
          <w:rPr>
            <w:sz w:val="20"/>
            <w:szCs w:val="20"/>
          </w:rPr>
          <w:t>T</w:t>
        </w:r>
      </w:ins>
      <w:del w:id="20" w:author="James Moore" w:date="2011-10-03T17:43:00Z">
        <w:r>
          <w:rPr>
            <w:sz w:val="20"/>
            <w:szCs w:val="20"/>
          </w:rPr>
          <w:delText>All  t</w:delText>
        </w:r>
      </w:del>
      <w:r>
        <w:rPr>
          <w:sz w:val="20"/>
          <w:szCs w:val="20"/>
        </w:rPr>
        <w:t>hreads use locks and protocols to schedule their work, control access to resources, exchange data, and to effect communication with each other. Protocol errors occur when the expected rules for co-operation are not followed, or when the order of lock acqui</w:t>
      </w:r>
      <w:r>
        <w:rPr>
          <w:sz w:val="20"/>
          <w:szCs w:val="20"/>
        </w:rPr>
        <w:t xml:space="preserve">sitions and release causes the threads to quit working together. </w:t>
      </w:r>
      <w:del w:id="21" w:author="James Moore" w:date="2011-10-03T17:44:00Z">
        <w:r>
          <w:rPr>
            <w:sz w:val="20"/>
            <w:szCs w:val="20"/>
          </w:rPr>
          <w:delText xml:space="preserve"> </w:delText>
        </w:r>
      </w:del>
      <w:r>
        <w:rPr>
          <w:sz w:val="20"/>
          <w:szCs w:val="20"/>
        </w:rPr>
        <w:t>These errors can be as a result of</w:t>
      </w:r>
      <w:ins w:id="22" w:author="James Moore" w:date="2011-10-03T17:20:00Z">
        <w:r>
          <w:rPr>
            <w:sz w:val="20"/>
            <w:szCs w:val="20"/>
          </w:rPr>
          <w:t>:</w:t>
        </w:r>
      </w:ins>
    </w:p>
    <w:p w:rsidR="00441ED7" w:rsidRDefault="0077486F">
      <w:pPr>
        <w:pStyle w:val="Textbody"/>
        <w:numPr>
          <w:ilvl w:val="0"/>
          <w:numId w:val="7"/>
        </w:numPr>
      </w:pPr>
      <w:del w:id="23" w:author="James Moore" w:date="2011-10-03T17:20:00Z">
        <w:r>
          <w:rPr>
            <w:sz w:val="20"/>
            <w:szCs w:val="20"/>
          </w:rPr>
          <w:delText xml:space="preserve"> </w:delText>
        </w:r>
      </w:del>
      <w:del w:id="24" w:author="James Moore" w:date="2011-10-03T17:41:00Z">
        <w:r>
          <w:rPr>
            <w:sz w:val="20"/>
            <w:szCs w:val="20"/>
          </w:rPr>
          <w:delText xml:space="preserve">deliberate termination of one or more threads participating in the protocol, </w:delText>
        </w:r>
      </w:del>
    </w:p>
    <w:p w:rsidR="00441ED7" w:rsidRDefault="0077486F">
      <w:pPr>
        <w:pStyle w:val="Textbody"/>
        <w:numPr>
          <w:ilvl w:val="0"/>
          <w:numId w:val="6"/>
        </w:numPr>
      </w:pPr>
      <w:ins w:id="25" w:author="James Moore" w:date="2011-10-03T17:41:00Z">
        <w:r>
          <w:rPr>
            <w:sz w:val="20"/>
            <w:szCs w:val="20"/>
          </w:rPr>
          <w:t xml:space="preserve">deliberate termination of one or more threads participating in the protocol, </w:t>
        </w:r>
      </w:ins>
    </w:p>
    <w:p w:rsidR="00441ED7" w:rsidRDefault="0077486F">
      <w:pPr>
        <w:pStyle w:val="Textbody"/>
        <w:numPr>
          <w:ilvl w:val="0"/>
          <w:numId w:val="6"/>
        </w:numPr>
      </w:pPr>
      <w:r>
        <w:rPr>
          <w:sz w:val="20"/>
          <w:szCs w:val="20"/>
        </w:rPr>
        <w:t xml:space="preserve">disruption of messages or interactions in the protocol, </w:t>
      </w:r>
    </w:p>
    <w:p w:rsidR="00441ED7" w:rsidRDefault="0077486F">
      <w:pPr>
        <w:pStyle w:val="Textbody"/>
        <w:numPr>
          <w:ilvl w:val="0"/>
          <w:numId w:val="6"/>
        </w:numPr>
      </w:pPr>
      <w:r>
        <w:rPr>
          <w:sz w:val="20"/>
          <w:szCs w:val="20"/>
        </w:rPr>
        <w:t xml:space="preserve">errors or exceptions raised in threads participating in the protocol, or </w:t>
      </w:r>
    </w:p>
    <w:p w:rsidR="00441ED7" w:rsidRDefault="0077486F">
      <w:pPr>
        <w:pStyle w:val="Textbody"/>
        <w:numPr>
          <w:ilvl w:val="0"/>
          <w:numId w:val="6"/>
        </w:numPr>
      </w:pPr>
      <w:r>
        <w:rPr>
          <w:sz w:val="20"/>
          <w:szCs w:val="20"/>
        </w:rPr>
        <w:t>errors in the programming of one or more thread</w:t>
      </w:r>
      <w:r>
        <w:rPr>
          <w:sz w:val="20"/>
          <w:szCs w:val="20"/>
        </w:rPr>
        <w:t>s participating in the protocol.</w:t>
      </w:r>
    </w:p>
    <w:p w:rsidR="00441ED7" w:rsidRDefault="0077486F">
      <w:pPr>
        <w:pStyle w:val="Textbody"/>
      </w:pPr>
      <w:r>
        <w:rPr>
          <w:sz w:val="20"/>
          <w:szCs w:val="20"/>
        </w:rPr>
        <w:t xml:space="preserve">In such situations, there are a number of </w:t>
      </w:r>
      <w:r>
        <w:rPr>
          <w:sz w:val="20"/>
          <w:szCs w:val="20"/>
        </w:rPr>
        <w:t xml:space="preserve">possible consequences. One common consequence is “deadlock”, where every thread eventually quits computing as it waits for results from another thread. A second common consequence </w:t>
      </w:r>
      <w:r>
        <w:rPr>
          <w:sz w:val="20"/>
          <w:szCs w:val="20"/>
        </w:rPr>
        <w:t>is “</w:t>
      </w:r>
      <w:proofErr w:type="spellStart"/>
      <w:r>
        <w:rPr>
          <w:sz w:val="20"/>
          <w:szCs w:val="20"/>
        </w:rPr>
        <w:t>livelock</w:t>
      </w:r>
      <w:proofErr w:type="spellEnd"/>
      <w:r>
        <w:rPr>
          <w:sz w:val="20"/>
          <w:szCs w:val="20"/>
        </w:rPr>
        <w:t>”, where one or more threads commandeer all of the computing resource and effectively lock out the other portions. In each case, no further progress in the system is made. A third common consequence is that data may be corrupted or lack currenc</w:t>
      </w:r>
      <w:r>
        <w:rPr>
          <w:sz w:val="20"/>
          <w:szCs w:val="20"/>
        </w:rPr>
        <w:t>y (timeliness). A fourth common consequence is that one or more threads detect an error associated with the protocol and terminate prematurely, leaving the protocol in an unrecoverable state.</w:t>
      </w:r>
    </w:p>
    <w:p w:rsidR="00441ED7" w:rsidRDefault="0077486F">
      <w:pPr>
        <w:pStyle w:val="Textbody"/>
      </w:pPr>
      <w:del w:id="26" w:author="Stephen Michell" w:date="2011-10-03T23:28:00Z">
        <w:r>
          <w:rPr>
            <w:sz w:val="20"/>
            <w:szCs w:val="20"/>
          </w:rPr>
          <w:delText xml:space="preserve">Concurrent protocols are very difficult for humans to correctly </w:delText>
        </w:r>
        <w:r>
          <w:rPr>
            <w:sz w:val="20"/>
            <w:szCs w:val="20"/>
          </w:rPr>
          <w:delText xml:space="preserve">design and implement. Completely synchronous protocols, such as defined by CSP, by Petri nets </w:delText>
        </w:r>
      </w:del>
      <w:del w:id="27" w:author="James Moore" w:date="2011-10-03T17:28:00Z">
        <w:r>
          <w:rPr>
            <w:sz w:val="20"/>
            <w:szCs w:val="20"/>
          </w:rPr>
          <w:delText xml:space="preserve"> </w:delText>
        </w:r>
      </w:del>
      <w:del w:id="28" w:author="Stephen Michell" w:date="2011-10-03T23:28:00Z">
        <w:r>
          <w:rPr>
            <w:sz w:val="20"/>
            <w:szCs w:val="20"/>
          </w:rPr>
          <w:delText>or by the simple Ada rendezvous protocol can be statically shown to be free from protocol errors such as deadlock and livelock, and considerable progress has bee</w:delText>
        </w:r>
        <w:r>
          <w:rPr>
            <w:sz w:val="20"/>
            <w:szCs w:val="20"/>
          </w:rPr>
          <w:delText>n made to verify that the complete system (data and concurrency protocols) is correct. Simple asynchronous protocols that exclusively use concurrent threads and protected regions can also be shown statically to have correct behaviour using model checking t</w:delText>
        </w:r>
        <w:r>
          <w:rPr>
            <w:sz w:val="20"/>
            <w:szCs w:val="20"/>
          </w:rPr>
          <w:delText xml:space="preserve">echnologies, as shown by [LA 1999]. More complex and asynchronous protocols cannot be statically shown to have correct behaviours. </w:delText>
        </w:r>
      </w:del>
    </w:p>
    <w:p w:rsidR="00441ED7" w:rsidRDefault="0077486F">
      <w:pPr>
        <w:pStyle w:val="Textbody"/>
      </w:pPr>
      <w:r>
        <w:rPr>
          <w:sz w:val="20"/>
          <w:szCs w:val="20"/>
        </w:rPr>
        <w:t>The potential damage from attacks on protocols depends upon the nature of the system using the protocol and the pro</w:t>
      </w:r>
      <w:r>
        <w:rPr>
          <w:sz w:val="20"/>
          <w:szCs w:val="20"/>
        </w:rPr>
        <w:t>tocol itself. Self-contained systems using private protocols can be disrupted, but it is highly unlikely that predetermined executions (including arbitrary code execution) can be obtained. On the other extreme threads communicating openly between systems u</w:t>
      </w:r>
      <w:r>
        <w:rPr>
          <w:sz w:val="20"/>
          <w:szCs w:val="20"/>
        </w:rPr>
        <w:t xml:space="preserve">sing well-documented protocols can be disrupted in any arbitrary fashion with effects such as the destruction of system resources (such as a database), </w:t>
      </w:r>
      <w:ins w:id="29" w:author="James Moore" w:date="2011-10-03T17:28:00Z">
        <w:r>
          <w:rPr>
            <w:sz w:val="20"/>
            <w:szCs w:val="20"/>
          </w:rPr>
          <w:t>t</w:t>
        </w:r>
      </w:ins>
      <w:del w:id="30" w:author="James Moore" w:date="2011-10-03T17:28:00Z">
        <w:r>
          <w:rPr>
            <w:sz w:val="20"/>
            <w:szCs w:val="20"/>
          </w:rPr>
          <w:delText>T</w:delText>
        </w:r>
      </w:del>
      <w:r>
        <w:rPr>
          <w:sz w:val="20"/>
          <w:szCs w:val="20"/>
        </w:rPr>
        <w:t>he generation of wrong but plausible data, or arbitrary code execution. In fact, many documented clien</w:t>
      </w:r>
      <w:r>
        <w:rPr>
          <w:sz w:val="20"/>
          <w:szCs w:val="20"/>
        </w:rPr>
        <w:t>t-server based attacks consist of some abuse of a protocol such as SQL transactions.</w:t>
      </w:r>
    </w:p>
    <w:p w:rsidR="00441ED7" w:rsidRDefault="0077486F">
      <w:pPr>
        <w:pStyle w:val="Heading2"/>
        <w:numPr>
          <w:ilvl w:val="0"/>
          <w:numId w:val="2"/>
        </w:numPr>
        <w:ind w:left="0" w:hanging="576"/>
      </w:pPr>
      <w:r>
        <w:rPr>
          <w:rFonts w:ascii="Arial" w:hAnsi="Arial"/>
        </w:rPr>
        <w:t>6.CGM.4 Applicable Language Characteristics</w:t>
      </w:r>
    </w:p>
    <w:p w:rsidR="00441ED7" w:rsidRDefault="0077486F">
      <w:pPr>
        <w:pStyle w:val="Textbody"/>
      </w:pPr>
      <w:r>
        <w:rPr>
          <w:sz w:val="20"/>
          <w:szCs w:val="20"/>
        </w:rPr>
        <w:t>The vulnerability is intended to be applicable to languages with the following characteristics:</w:t>
      </w:r>
    </w:p>
    <w:p w:rsidR="00441ED7" w:rsidRDefault="0077486F">
      <w:pPr>
        <w:pStyle w:val="Textbody"/>
        <w:numPr>
          <w:ilvl w:val="0"/>
          <w:numId w:val="3"/>
        </w:numPr>
      </w:pPr>
      <w:r>
        <w:rPr>
          <w:sz w:val="20"/>
          <w:szCs w:val="20"/>
        </w:rPr>
        <w:t xml:space="preserve">Languages that support </w:t>
      </w:r>
      <w:r>
        <w:rPr>
          <w:sz w:val="20"/>
          <w:szCs w:val="20"/>
        </w:rPr>
        <w:t>concurrency directly</w:t>
      </w:r>
      <w:ins w:id="31" w:author="James Moore" w:date="2011-10-03T17:30:00Z">
        <w:r>
          <w:rPr>
            <w:sz w:val="20"/>
            <w:szCs w:val="20"/>
          </w:rPr>
          <w:t>.</w:t>
        </w:r>
      </w:ins>
      <w:del w:id="32" w:author="James Moore" w:date="2011-10-03T17:30:00Z">
        <w:r>
          <w:rPr>
            <w:sz w:val="20"/>
            <w:szCs w:val="20"/>
          </w:rPr>
          <w:delText>:</w:delText>
        </w:r>
      </w:del>
    </w:p>
    <w:p w:rsidR="00441ED7" w:rsidRDefault="0077486F">
      <w:pPr>
        <w:pStyle w:val="Textbody"/>
        <w:numPr>
          <w:ilvl w:val="0"/>
          <w:numId w:val="3"/>
        </w:numPr>
      </w:pPr>
      <w:r>
        <w:rPr>
          <w:sz w:val="20"/>
          <w:szCs w:val="20"/>
        </w:rPr>
        <w:t>Languages that permit calls to operating system primitives to obtain concurrent behaviours.</w:t>
      </w:r>
    </w:p>
    <w:p w:rsidR="00441ED7" w:rsidRDefault="0077486F">
      <w:pPr>
        <w:pStyle w:val="Textbody"/>
        <w:numPr>
          <w:ilvl w:val="0"/>
          <w:numId w:val="3"/>
        </w:numPr>
      </w:pPr>
      <w:r>
        <w:rPr>
          <w:sz w:val="20"/>
          <w:szCs w:val="20"/>
        </w:rPr>
        <w:t>Languages that permit IO or other interaction with external devices or services.</w:t>
      </w:r>
    </w:p>
    <w:p w:rsidR="00441ED7" w:rsidRDefault="0077486F">
      <w:pPr>
        <w:pStyle w:val="Textbody"/>
        <w:numPr>
          <w:ilvl w:val="0"/>
          <w:numId w:val="3"/>
        </w:numPr>
      </w:pPr>
      <w:ins w:id="33" w:author="James Moore" w:date="2011-10-03T17:30:00Z">
        <w:r>
          <w:rPr>
            <w:sz w:val="20"/>
            <w:szCs w:val="20"/>
          </w:rPr>
          <w:t>Languages that support interrupt handling directly or indire</w:t>
        </w:r>
        <w:r>
          <w:rPr>
            <w:sz w:val="20"/>
            <w:szCs w:val="20"/>
          </w:rPr>
          <w:t>ctly (via the operating system).</w:t>
        </w:r>
      </w:ins>
    </w:p>
    <w:p w:rsidR="00441ED7" w:rsidRDefault="0077486F">
      <w:pPr>
        <w:pStyle w:val="Heading2"/>
        <w:numPr>
          <w:ilvl w:val="0"/>
          <w:numId w:val="2"/>
        </w:numPr>
        <w:ind w:left="0" w:hanging="576"/>
      </w:pPr>
      <w:r>
        <w:rPr>
          <w:rFonts w:ascii="Arial" w:hAnsi="Arial"/>
        </w:rPr>
        <w:t>6.CGM.5 Avoiding the Vulnerability or Mitigating its Effects</w:t>
      </w:r>
    </w:p>
    <w:p w:rsidR="00441ED7" w:rsidRDefault="0077486F">
      <w:pPr>
        <w:pStyle w:val="Textbody"/>
      </w:pPr>
      <w:r>
        <w:rPr>
          <w:sz w:val="20"/>
          <w:szCs w:val="20"/>
        </w:rPr>
        <w:t>Software developers can avoid the vulnerability or mitigate its effects in the following ways.</w:t>
      </w:r>
    </w:p>
    <w:p w:rsidR="00441ED7" w:rsidRDefault="0077486F">
      <w:pPr>
        <w:pStyle w:val="Textbody"/>
        <w:numPr>
          <w:ilvl w:val="0"/>
          <w:numId w:val="4"/>
        </w:numPr>
        <w:ind w:left="720" w:firstLine="0"/>
      </w:pPr>
      <w:del w:id="34" w:author="James Moore" w:date="2011-10-03T17:31:00Z">
        <w:r>
          <w:rPr>
            <w:sz w:val="20"/>
            <w:szCs w:val="20"/>
          </w:rPr>
          <w:delText>Synchronise access to shared resources</w:delText>
        </w:r>
      </w:del>
      <w:ins w:id="35" w:author="Stephen Michell" w:date="2011-10-03T23:24:00Z">
        <w:r>
          <w:rPr>
            <w:sz w:val="20"/>
            <w:szCs w:val="20"/>
          </w:rPr>
          <w:t xml:space="preserve">Consider the use of </w:t>
        </w:r>
      </w:ins>
      <w:del w:id="36" w:author="James Moore" w:date="2011-10-03T17:31:00Z">
        <w:r>
          <w:rPr>
            <w:sz w:val="20"/>
            <w:szCs w:val="20"/>
          </w:rPr>
          <w:delText>.</w:delText>
        </w:r>
      </w:del>
      <w:ins w:id="37" w:author="Stephen Michell" w:date="2011-10-03T23:24:00Z">
        <w:r>
          <w:rPr>
            <w:sz w:val="20"/>
            <w:szCs w:val="20"/>
          </w:rPr>
          <w:t>synchron</w:t>
        </w:r>
        <w:r>
          <w:rPr>
            <w:sz w:val="20"/>
            <w:szCs w:val="20"/>
          </w:rPr>
          <w:t xml:space="preserve">ous protocols, such as defined by CSP, Petri Nets or by the simple </w:t>
        </w:r>
        <w:proofErr w:type="spellStart"/>
        <w:r>
          <w:rPr>
            <w:sz w:val="20"/>
            <w:szCs w:val="20"/>
          </w:rPr>
          <w:t>Ada</w:t>
        </w:r>
        <w:proofErr w:type="spellEnd"/>
        <w:r>
          <w:rPr>
            <w:sz w:val="20"/>
            <w:szCs w:val="20"/>
          </w:rPr>
          <w:t xml:space="preserve"> rendezvous protocol since these can be statically shown to be free from protocol errors such as deadlock and </w:t>
        </w:r>
        <w:proofErr w:type="spellStart"/>
        <w:r>
          <w:rPr>
            <w:sz w:val="20"/>
            <w:szCs w:val="20"/>
          </w:rPr>
          <w:t>livelock</w:t>
        </w:r>
      </w:ins>
      <w:proofErr w:type="spellEnd"/>
      <w:r>
        <w:rPr>
          <w:sz w:val="20"/>
          <w:szCs w:val="20"/>
        </w:rPr>
        <w:t>.</w:t>
      </w:r>
    </w:p>
    <w:p w:rsidR="00441ED7" w:rsidRDefault="0077486F">
      <w:pPr>
        <w:pStyle w:val="Textbody"/>
        <w:numPr>
          <w:ilvl w:val="0"/>
          <w:numId w:val="4"/>
        </w:numPr>
        <w:ind w:left="720" w:firstLine="0"/>
      </w:pPr>
      <w:ins w:id="38" w:author="Stephen Michell" w:date="2011-10-03T23:26:00Z">
        <w:r>
          <w:rPr>
            <w:sz w:val="20"/>
            <w:szCs w:val="20"/>
          </w:rPr>
          <w:t>Consider the use of</w:t>
        </w:r>
      </w:ins>
      <w:r>
        <w:rPr>
          <w:sz w:val="20"/>
          <w:szCs w:val="20"/>
        </w:rPr>
        <w:t xml:space="preserve"> </w:t>
      </w:r>
      <w:ins w:id="39" w:author="Stephen Michell" w:date="2011-10-03T23:27:00Z">
        <w:r>
          <w:rPr>
            <w:sz w:val="20"/>
            <w:szCs w:val="20"/>
          </w:rPr>
          <w:t>simple asynchronous protocols that exclusively</w:t>
        </w:r>
        <w:r>
          <w:rPr>
            <w:sz w:val="20"/>
            <w:szCs w:val="20"/>
          </w:rPr>
          <w:t xml:space="preserve"> use concurrent threads and protected regions , such as defined by the </w:t>
        </w:r>
        <w:proofErr w:type="spellStart"/>
        <w:r>
          <w:rPr>
            <w:sz w:val="20"/>
            <w:szCs w:val="20"/>
          </w:rPr>
          <w:t>Ravenscar</w:t>
        </w:r>
        <w:proofErr w:type="spellEnd"/>
        <w:r>
          <w:rPr>
            <w:sz w:val="20"/>
            <w:szCs w:val="20"/>
          </w:rPr>
          <w:t xml:space="preserve"> Tasking Profile, that can also be shown statically to have correct behaviour using model checking technologies, as shown by [LA 1999]</w:t>
        </w:r>
      </w:ins>
      <w:r>
        <w:rPr>
          <w:sz w:val="20"/>
          <w:szCs w:val="20"/>
        </w:rPr>
        <w:t>.</w:t>
      </w:r>
    </w:p>
    <w:p w:rsidR="00441ED7" w:rsidRDefault="0077486F">
      <w:pPr>
        <w:pStyle w:val="Textbody"/>
        <w:numPr>
          <w:ilvl w:val="0"/>
          <w:numId w:val="4"/>
        </w:numPr>
        <w:ind w:left="720" w:firstLine="0"/>
      </w:pPr>
      <w:ins w:id="40" w:author="Stephen Michell" w:date="2011-10-03T23:28:00Z">
        <w:r>
          <w:rPr>
            <w:sz w:val="20"/>
            <w:szCs w:val="20"/>
          </w:rPr>
          <w:t>When static verification is not possible,</w:t>
        </w:r>
        <w:r>
          <w:rPr>
            <w:sz w:val="20"/>
            <w:szCs w:val="20"/>
          </w:rPr>
          <w:t xml:space="preserve"> consider the use of</w:t>
        </w:r>
      </w:ins>
      <w:r>
        <w:rPr>
          <w:sz w:val="20"/>
          <w:szCs w:val="20"/>
        </w:rPr>
        <w:t xml:space="preserve"> </w:t>
      </w:r>
      <w:ins w:id="41" w:author="Stephen Michell" w:date="2011-10-03T23:28:00Z">
        <w:r>
          <w:rPr>
            <w:sz w:val="20"/>
            <w:szCs w:val="20"/>
          </w:rPr>
          <w:t>detection and recovery techniques using simple mechanisms and protocols that can be verified independently from the main concurrency environment. Watchdog timers coupled with checkpoints constitute one such approach.</w:t>
        </w:r>
      </w:ins>
    </w:p>
    <w:p w:rsidR="00441ED7" w:rsidRDefault="0077486F">
      <w:pPr>
        <w:pStyle w:val="Textbody"/>
        <w:numPr>
          <w:ilvl w:val="0"/>
          <w:numId w:val="4"/>
        </w:numPr>
        <w:ind w:left="720" w:firstLine="0"/>
      </w:pPr>
      <w:r>
        <w:rPr>
          <w:sz w:val="20"/>
          <w:szCs w:val="20"/>
        </w:rPr>
        <w:t>Use high-</w:t>
      </w:r>
      <w:r>
        <w:rPr>
          <w:sz w:val="20"/>
          <w:szCs w:val="20"/>
        </w:rPr>
        <w:t>level sy</w:t>
      </w:r>
      <w:r>
        <w:rPr>
          <w:sz w:val="20"/>
          <w:szCs w:val="20"/>
        </w:rPr>
        <w:t>nchroni</w:t>
      </w:r>
      <w:ins w:id="42" w:author="James Moore" w:date="2011-10-03T17:32:00Z">
        <w:r>
          <w:rPr>
            <w:sz w:val="20"/>
            <w:szCs w:val="20"/>
          </w:rPr>
          <w:t>z</w:t>
        </w:r>
      </w:ins>
      <w:del w:id="43" w:author="James Moore" w:date="2011-10-03T17:32:00Z">
        <w:r>
          <w:rPr>
            <w:sz w:val="20"/>
            <w:szCs w:val="20"/>
          </w:rPr>
          <w:delText>s</w:delText>
        </w:r>
      </w:del>
      <w:r>
        <w:rPr>
          <w:sz w:val="20"/>
          <w:szCs w:val="20"/>
        </w:rPr>
        <w:t xml:space="preserve">ation paradigms, for example monitors, rendezvous, or critical regions. </w:t>
      </w:r>
    </w:p>
    <w:p w:rsidR="00441ED7" w:rsidRDefault="0077486F">
      <w:pPr>
        <w:pStyle w:val="Textbody"/>
        <w:numPr>
          <w:ilvl w:val="0"/>
          <w:numId w:val="4"/>
        </w:numPr>
        <w:ind w:left="720" w:firstLine="0"/>
      </w:pPr>
      <w:del w:id="44" w:author="James Moore" w:date="2011-10-03T17:32:00Z">
        <w:r>
          <w:rPr>
            <w:sz w:val="20"/>
            <w:szCs w:val="20"/>
          </w:rPr>
          <w:delText xml:space="preserve">Carefully </w:delText>
        </w:r>
      </w:del>
      <w:ins w:id="45" w:author="James Moore" w:date="2011-10-03T17:32:00Z">
        <w:r>
          <w:rPr>
            <w:sz w:val="20"/>
            <w:szCs w:val="20"/>
          </w:rPr>
          <w:t>D</w:t>
        </w:r>
      </w:ins>
      <w:del w:id="46" w:author="James Moore" w:date="2011-10-03T17:32:00Z">
        <w:r>
          <w:rPr>
            <w:sz w:val="20"/>
            <w:szCs w:val="20"/>
          </w:rPr>
          <w:delText>d</w:delText>
        </w:r>
      </w:del>
      <w:r>
        <w:rPr>
          <w:sz w:val="20"/>
          <w:szCs w:val="20"/>
        </w:rPr>
        <w:t>esign the architecture of the application to ensure that some threads or tasks never block, and can be available for detection of concurrency error conditions and</w:t>
      </w:r>
      <w:r>
        <w:rPr>
          <w:sz w:val="20"/>
          <w:szCs w:val="20"/>
        </w:rPr>
        <w:t xml:space="preserve"> for recovery initiation.</w:t>
      </w:r>
      <w:ins w:id="47" w:author="James Moore" w:date="2011-10-03T17:32:00Z">
        <w:r>
          <w:rPr>
            <w:sz w:val="20"/>
            <w:szCs w:val="20"/>
          </w:rPr>
          <w:t>.</w:t>
        </w:r>
      </w:ins>
      <w:del w:id="48" w:author="James Moore" w:date="2011-10-03T17:32:00Z">
        <w:r>
          <w:rPr>
            <w:sz w:val="20"/>
            <w:szCs w:val="20"/>
          </w:rPr>
          <w:delText>;</w:delText>
        </w:r>
      </w:del>
    </w:p>
    <w:p w:rsidR="00441ED7" w:rsidRDefault="0077486F">
      <w:pPr>
        <w:pStyle w:val="Textbody"/>
        <w:numPr>
          <w:ilvl w:val="0"/>
          <w:numId w:val="4"/>
        </w:numPr>
        <w:ind w:left="720" w:firstLine="0"/>
      </w:pPr>
      <w:r>
        <w:rPr>
          <w:sz w:val="20"/>
          <w:szCs w:val="20"/>
        </w:rPr>
        <w:t>Use model checkers to model the concurrent behaviour of the complete application and check for states where progress fails.</w:t>
      </w:r>
      <w:ins w:id="49" w:author="James Moore" w:date="2011-10-03T17:26:00Z">
        <w:r>
          <w:rPr>
            <w:sz w:val="20"/>
            <w:szCs w:val="20"/>
          </w:rPr>
          <w:t xml:space="preserve"> </w:t>
        </w:r>
      </w:ins>
      <w:r>
        <w:rPr>
          <w:sz w:val="20"/>
          <w:szCs w:val="20"/>
        </w:rPr>
        <w:t xml:space="preserve">Place all locks and releases in the same subprograms, and ensure that the order of calls and releases of </w:t>
      </w:r>
      <w:r>
        <w:rPr>
          <w:sz w:val="20"/>
          <w:szCs w:val="20"/>
        </w:rPr>
        <w:t>multiple locks are correct.</w:t>
      </w:r>
    </w:p>
    <w:p w:rsidR="00441ED7" w:rsidRDefault="0077486F">
      <w:pPr>
        <w:pStyle w:val="Textbody"/>
        <w:numPr>
          <w:ilvl w:val="0"/>
          <w:numId w:val="4"/>
        </w:numPr>
        <w:ind w:left="720" w:firstLine="0"/>
      </w:pPr>
      <w:del w:id="50" w:author="James Moore" w:date="2011-10-03T17:35:00Z">
        <w:r>
          <w:rPr>
            <w:sz w:val="20"/>
            <w:szCs w:val="20"/>
          </w:rPr>
          <w:delText>Use techniques such as digital signing (effective use of encryption and hashing) to protect data being exchanged using open protocols.</w:delText>
        </w:r>
      </w:del>
    </w:p>
    <w:p w:rsidR="00441ED7" w:rsidRDefault="0077486F">
      <w:pPr>
        <w:pStyle w:val="Textbody"/>
        <w:numPr>
          <w:ilvl w:val="0"/>
          <w:numId w:val="4"/>
        </w:numPr>
        <w:ind w:left="720" w:firstLine="0"/>
      </w:pPr>
      <w:del w:id="51" w:author="Stephen Michell" w:date="2011-10-03T23:32:00Z">
        <w:r>
          <w:rPr>
            <w:sz w:val="20"/>
            <w:szCs w:val="20"/>
          </w:rPr>
          <w:delText xml:space="preserve">Implement simple detection and recovery </w:delText>
        </w:r>
      </w:del>
      <w:del w:id="52" w:author="James Moore" w:date="2011-10-03T17:35:00Z">
        <w:r>
          <w:rPr>
            <w:sz w:val="20"/>
            <w:szCs w:val="20"/>
          </w:rPr>
          <w:delText xml:space="preserve">protocols </w:delText>
        </w:r>
      </w:del>
      <w:del w:id="53" w:author="Stephen Michell" w:date="2011-10-03T23:32:00Z">
        <w:r>
          <w:rPr>
            <w:sz w:val="20"/>
            <w:szCs w:val="20"/>
          </w:rPr>
          <w:delText xml:space="preserve">mechanisms when verification of the </w:delText>
        </w:r>
        <w:r>
          <w:rPr>
            <w:sz w:val="20"/>
            <w:szCs w:val="20"/>
          </w:rPr>
          <w:delText>complete protocol is not possible.</w:delText>
        </w:r>
      </w:del>
    </w:p>
    <w:p w:rsidR="00441ED7" w:rsidRDefault="0077486F">
      <w:pPr>
        <w:pStyle w:val="Heading2"/>
        <w:numPr>
          <w:ilvl w:val="0"/>
          <w:numId w:val="2"/>
        </w:numPr>
        <w:ind w:left="0" w:hanging="576"/>
      </w:pPr>
      <w:r>
        <w:rPr>
          <w:rFonts w:ascii="Arial" w:hAnsi="Arial"/>
        </w:rPr>
        <w:t>6.</w:t>
      </w:r>
      <w:r>
        <w:rPr>
          <w:rFonts w:ascii="Arial" w:eastAsia="Bitstream Vera Sans Mono" w:hAnsi="Arial" w:cs="Bitstream Vera Sans Mono"/>
        </w:rPr>
        <w:t>CGM</w:t>
      </w:r>
      <w:r>
        <w:rPr>
          <w:rFonts w:ascii="Arial" w:hAnsi="Arial"/>
        </w:rPr>
        <w:t>.6 Implications for Standardization</w:t>
      </w:r>
    </w:p>
    <w:p w:rsidR="00441ED7" w:rsidRDefault="0077486F">
      <w:pPr>
        <w:pStyle w:val="Textbody"/>
      </w:pPr>
      <w:r>
        <w:rPr>
          <w:rFonts w:eastAsia="Calibri" w:cs="Calibri"/>
          <w:color w:val="000000"/>
          <w:sz w:val="20"/>
          <w:szCs w:val="20"/>
        </w:rPr>
        <w:t>In future standardi</w:t>
      </w:r>
      <w:ins w:id="54" w:author="James Moore" w:date="2011-10-03T17:36:00Z">
        <w:r>
          <w:rPr>
            <w:rFonts w:eastAsia="Calibri" w:cs="Calibri"/>
            <w:color w:val="000000"/>
            <w:sz w:val="20"/>
            <w:szCs w:val="20"/>
          </w:rPr>
          <w:t>z</w:t>
        </w:r>
      </w:ins>
      <w:del w:id="55" w:author="James Moore" w:date="2011-10-03T17:36:00Z">
        <w:r>
          <w:rPr>
            <w:rFonts w:eastAsia="Calibri" w:cs="Calibri"/>
            <w:color w:val="000000"/>
            <w:sz w:val="20"/>
            <w:szCs w:val="20"/>
          </w:rPr>
          <w:delText>s</w:delText>
        </w:r>
      </w:del>
      <w:r>
        <w:rPr>
          <w:rFonts w:eastAsia="Calibri" w:cs="Calibri"/>
          <w:color w:val="000000"/>
          <w:sz w:val="20"/>
          <w:szCs w:val="20"/>
        </w:rPr>
        <w:t xml:space="preserve">ation activities, the following items should be considered: </w:t>
      </w:r>
    </w:p>
    <w:p w:rsidR="00441ED7" w:rsidRDefault="0077486F">
      <w:pPr>
        <w:pStyle w:val="Textbody"/>
        <w:numPr>
          <w:ilvl w:val="0"/>
          <w:numId w:val="4"/>
        </w:numPr>
        <w:ind w:left="709" w:firstLine="0"/>
      </w:pPr>
      <w:r>
        <w:rPr>
          <w:sz w:val="20"/>
          <w:szCs w:val="20"/>
        </w:rPr>
        <w:t>Raise the level of abstraction for concurrency services.</w:t>
      </w:r>
    </w:p>
    <w:p w:rsidR="00441ED7" w:rsidRDefault="0077486F">
      <w:pPr>
        <w:pStyle w:val="Textbody"/>
        <w:numPr>
          <w:ilvl w:val="0"/>
          <w:numId w:val="4"/>
        </w:numPr>
        <w:ind w:left="709" w:firstLine="0"/>
      </w:pPr>
      <w:r>
        <w:rPr>
          <w:sz w:val="20"/>
          <w:szCs w:val="20"/>
        </w:rPr>
        <w:t xml:space="preserve">Provide services or mechanisms to detect </w:t>
      </w:r>
      <w:r>
        <w:rPr>
          <w:sz w:val="20"/>
          <w:szCs w:val="20"/>
        </w:rPr>
        <w:t xml:space="preserve">and recover from protocol </w:t>
      </w:r>
      <w:ins w:id="56" w:author="James Moore" w:date="2011-10-03T17:39:00Z">
        <w:r>
          <w:rPr>
            <w:sz w:val="20"/>
            <w:szCs w:val="20"/>
          </w:rPr>
          <w:t xml:space="preserve">lock </w:t>
        </w:r>
      </w:ins>
      <w:r>
        <w:rPr>
          <w:sz w:val="20"/>
          <w:szCs w:val="20"/>
        </w:rPr>
        <w:t>failures</w:t>
      </w:r>
      <w:del w:id="57" w:author="James Moore" w:date="2011-10-03T17:40:00Z">
        <w:r>
          <w:rPr>
            <w:sz w:val="20"/>
            <w:szCs w:val="20"/>
          </w:rPr>
          <w:delText xml:space="preserve"> such as deadlock</w:delText>
        </w:r>
      </w:del>
      <w:r>
        <w:rPr>
          <w:sz w:val="20"/>
          <w:szCs w:val="20"/>
        </w:rPr>
        <w:t>.</w:t>
      </w:r>
    </w:p>
    <w:p w:rsidR="00441ED7" w:rsidRDefault="0077486F">
      <w:pPr>
        <w:pStyle w:val="Textbody"/>
        <w:numPr>
          <w:ilvl w:val="0"/>
          <w:numId w:val="4"/>
        </w:numPr>
        <w:ind w:left="709" w:firstLine="0"/>
      </w:pPr>
      <w:r>
        <w:rPr>
          <w:sz w:val="20"/>
          <w:szCs w:val="20"/>
        </w:rPr>
        <w:t xml:space="preserve">Design concurrency services that help to avoid typical failures such as deadlock. </w:t>
      </w:r>
    </w:p>
    <w:p w:rsidR="00441ED7" w:rsidRDefault="00441ED7">
      <w:pPr>
        <w:pStyle w:val="Textbody"/>
        <w:ind w:left="709" w:hanging="360"/>
      </w:pPr>
    </w:p>
    <w:p w:rsidR="00441ED7" w:rsidRDefault="00441ED7">
      <w:pPr>
        <w:pStyle w:val="Textbody"/>
        <w:ind w:left="709" w:hanging="360"/>
      </w:pPr>
    </w:p>
    <w:sectPr w:rsidR="00441ED7" w:rsidSect="00441ED7">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itstream Vera Sans">
    <w:altName w:val="Cambria"/>
    <w:panose1 w:val="00000000000000000000"/>
    <w:charset w:val="4D"/>
    <w:family w:val="roman"/>
    <w:notTrueType/>
    <w:pitch w:val="default"/>
    <w:sig w:usb0="00000003" w:usb1="00000000" w:usb2="00000000" w:usb3="00000000" w:csb0="00000001" w:csb1="00000000"/>
  </w:font>
  <w:font w:name="Mincho">
    <w:panose1 w:val="00000000000000000000"/>
    <w:charset w:val="4D"/>
    <w:family w:val="roman"/>
    <w:notTrueType/>
    <w:pitch w:val="default"/>
    <w:sig w:usb0="00000003" w:usb1="00000000" w:usb2="00000000" w:usb3="00000000" w:csb0="00000001" w:csb1="00000000"/>
  </w:font>
  <w:font w:name="Lucidasan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itstream Vera Sans Mono">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nsid w:val="1A37637B"/>
    <w:multiLevelType w:val="multilevel"/>
    <w:tmpl w:val="502E44B4"/>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2">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4">
    <w:nsid w:val="45FF132B"/>
    <w:multiLevelType w:val="multilevel"/>
    <w:tmpl w:val="1C8230DE"/>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5">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
    <w:nsid w:val="795639F0"/>
    <w:multiLevelType w:val="multilevel"/>
    <w:tmpl w:val="CE02AA0A"/>
    <w:lvl w:ilvl="0">
      <w:start w:val="1"/>
      <w:numFmt w:val="bullet"/>
      <w:lvlText w:val=""/>
      <w:lvlJc w:val="left"/>
      <w:pPr>
        <w:ind w:left="360" w:hanging="360"/>
      </w:pPr>
      <w:rPr>
        <w:rFonts w:ascii="Symbol" w:hAnsi="Symbol" w:cs="Symbol" w:hint="default"/>
      </w:rPr>
    </w:lvl>
    <w:lvl w:ilvl="1">
      <w:start w:val="1"/>
      <w:numFmt w:val="bullet"/>
      <w:lvlText w:val="◦"/>
      <w:lvlJc w:val="left"/>
      <w:pPr>
        <w:ind w:left="720" w:hanging="360"/>
      </w:pPr>
      <w:rPr>
        <w:rFonts w:ascii="OpenSymbol" w:hAnsi="OpenSymbol" w:cs="OpenSymbol" w:hint="default"/>
      </w:rPr>
    </w:lvl>
    <w:lvl w:ilvl="2">
      <w:start w:val="1"/>
      <w:numFmt w:val="bullet"/>
      <w:lvlText w:val="▪"/>
      <w:lvlJc w:val="left"/>
      <w:pPr>
        <w:ind w:left="1080" w:hanging="360"/>
      </w:pPr>
      <w:rPr>
        <w:rFonts w:ascii="OpenSymbol" w:hAnsi="OpenSymbol" w:cs="OpenSymbol"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OpenSymbol" w:hAnsi="OpenSymbol" w:cs="OpenSymbol" w:hint="default"/>
      </w:rPr>
    </w:lvl>
    <w:lvl w:ilvl="5">
      <w:start w:val="1"/>
      <w:numFmt w:val="bullet"/>
      <w:lvlText w:val="▪"/>
      <w:lvlJc w:val="left"/>
      <w:pPr>
        <w:ind w:left="2160" w:hanging="360"/>
      </w:pPr>
      <w:rPr>
        <w:rFonts w:ascii="OpenSymbol" w:hAnsi="OpenSymbol" w:cs="OpenSymbol" w:hint="default"/>
      </w:rPr>
    </w:lvl>
    <w:lvl w:ilvl="6">
      <w:start w:val="1"/>
      <w:numFmt w:val="bullet"/>
      <w:lvlText w:val=""/>
      <w:lvlJc w:val="left"/>
      <w:pPr>
        <w:ind w:left="2520" w:hanging="360"/>
      </w:pPr>
      <w:rPr>
        <w:rFonts w:ascii="Symbol" w:hAnsi="Symbol" w:cs="Symbol" w:hint="default"/>
      </w:rPr>
    </w:lvl>
    <w:lvl w:ilvl="7">
      <w:start w:val="1"/>
      <w:numFmt w:val="bullet"/>
      <w:lvlText w:val="◦"/>
      <w:lvlJc w:val="left"/>
      <w:pPr>
        <w:ind w:left="2880" w:hanging="360"/>
      </w:pPr>
      <w:rPr>
        <w:rFonts w:ascii="OpenSymbol" w:hAnsi="OpenSymbol" w:cs="OpenSymbol" w:hint="default"/>
      </w:rPr>
    </w:lvl>
    <w:lvl w:ilvl="8">
      <w:start w:val="1"/>
      <w:numFmt w:val="bullet"/>
      <w:lvlText w:val="▪"/>
      <w:lvlJc w:val="left"/>
      <w:pPr>
        <w:ind w:left="3240" w:hanging="360"/>
      </w:pPr>
      <w:rPr>
        <w:rFonts w:ascii="OpenSymbol" w:hAnsi="OpenSymbol" w:cs="OpenSymbol" w:hint="default"/>
      </w:r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grammar="clean"/>
  <w:doNotTrackMoves/>
  <w:defaultTabStop w:val="720"/>
  <w:characterSpacingControl w:val="doNotCompress"/>
  <w:compat>
    <w:useFELayout/>
  </w:compat>
  <w:rsids>
    <w:rsidRoot w:val="00441ED7"/>
    <w:rsid w:val="00441ED7"/>
    <w:rsid w:val="0077486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Textbody"/>
    <w:rsid w:val="00441ED7"/>
    <w:pPr>
      <w:keepNext/>
      <w:spacing w:before="240" w:after="120"/>
      <w:outlineLvl w:val="0"/>
    </w:pPr>
    <w:rPr>
      <w:rFonts w:ascii="Bitstream Vera Sans" w:eastAsia="Mincho" w:hAnsi="Bitstream Vera Sans" w:cs="Lucidasans"/>
      <w:b/>
      <w:bCs/>
      <w:sz w:val="28"/>
      <w:szCs w:val="28"/>
    </w:rPr>
  </w:style>
  <w:style w:type="paragraph" w:styleId="Heading2">
    <w:name w:val="heading 2"/>
    <w:basedOn w:val="Default"/>
    <w:next w:val="Textbody"/>
    <w:rsid w:val="00441ED7"/>
    <w:pPr>
      <w:keepNext/>
      <w:numPr>
        <w:ilvl w:val="1"/>
        <w:numId w:val="1"/>
      </w:numPr>
      <w:spacing w:before="240" w:after="60"/>
      <w:outlineLvl w:val="1"/>
    </w:pPr>
    <w:rPr>
      <w:rFonts w:ascii="Bitstream Vera Sans" w:hAnsi="Bitstream Vera Sans" w:cs="Arial"/>
      <w:b/>
      <w:bCs/>
      <w:i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41ED7"/>
    <w:pPr>
      <w:tabs>
        <w:tab w:val="left" w:pos="709"/>
      </w:tabs>
      <w:suppressAutoHyphens/>
      <w:spacing w:line="200" w:lineRule="atLeast"/>
    </w:pPr>
    <w:rPr>
      <w:rFonts w:ascii="Times New Roman" w:eastAsia="Arial" w:hAnsi="Times New Roman" w:cs="Times New Roman"/>
      <w:lang w:val="en-CA" w:eastAsia="ar-SA"/>
    </w:rPr>
  </w:style>
  <w:style w:type="character" w:customStyle="1" w:styleId="ListLabel1">
    <w:name w:val="ListLabel 1"/>
    <w:rsid w:val="00441ED7"/>
    <w:rPr>
      <w:rFonts w:cs="OpenSymbol"/>
    </w:rPr>
  </w:style>
  <w:style w:type="character" w:customStyle="1" w:styleId="Absatz-Standardschriftart">
    <w:name w:val="Absatz-Standardschriftart"/>
    <w:rsid w:val="00441ED7"/>
  </w:style>
  <w:style w:type="character" w:customStyle="1" w:styleId="WW8Num2z0">
    <w:name w:val="WW8Num2z0"/>
    <w:rsid w:val="00441ED7"/>
  </w:style>
  <w:style w:type="character" w:customStyle="1" w:styleId="WW8Num2z1">
    <w:name w:val="WW8Num2z1"/>
    <w:rsid w:val="00441ED7"/>
  </w:style>
  <w:style w:type="character" w:customStyle="1" w:styleId="WW8Num3z0">
    <w:name w:val="WW8Num3z0"/>
    <w:rsid w:val="00441ED7"/>
  </w:style>
  <w:style w:type="character" w:customStyle="1" w:styleId="WW8Num3z1">
    <w:name w:val="WW8Num3z1"/>
    <w:rsid w:val="00441ED7"/>
  </w:style>
  <w:style w:type="character" w:customStyle="1" w:styleId="WW8Num4z0">
    <w:name w:val="WW8Num4z0"/>
    <w:rsid w:val="00441ED7"/>
  </w:style>
  <w:style w:type="character" w:customStyle="1" w:styleId="WW8Num4z1">
    <w:name w:val="WW8Num4z1"/>
    <w:rsid w:val="00441ED7"/>
  </w:style>
  <w:style w:type="character" w:customStyle="1" w:styleId="WW8Num5z0">
    <w:name w:val="WW8Num5z0"/>
    <w:rsid w:val="00441ED7"/>
  </w:style>
  <w:style w:type="character" w:customStyle="1" w:styleId="WW8Num5z1">
    <w:name w:val="WW8Num5z1"/>
    <w:rsid w:val="00441ED7"/>
  </w:style>
  <w:style w:type="character" w:customStyle="1" w:styleId="WW-Absatz-Standardschriftart">
    <w:name w:val="WW-Absatz-Standardschriftart"/>
    <w:rsid w:val="00441ED7"/>
  </w:style>
  <w:style w:type="character" w:customStyle="1" w:styleId="Bullets">
    <w:name w:val="Bullets"/>
    <w:rsid w:val="00441ED7"/>
    <w:rPr>
      <w:rFonts w:ascii="OpenSymbol" w:eastAsia="OpenSymbol" w:hAnsi="OpenSymbol" w:cs="OpenSymbol"/>
    </w:rPr>
  </w:style>
  <w:style w:type="character" w:customStyle="1" w:styleId="WW8Num8z0">
    <w:name w:val="WW8Num8z0"/>
    <w:rsid w:val="00441ED7"/>
  </w:style>
  <w:style w:type="character" w:customStyle="1" w:styleId="WW8Num8z1">
    <w:name w:val="WW8Num8z1"/>
    <w:rsid w:val="00441ED7"/>
  </w:style>
  <w:style w:type="character" w:customStyle="1" w:styleId="InternetLink">
    <w:name w:val="Internet Link"/>
    <w:rsid w:val="00441ED7"/>
    <w:rPr>
      <w:color w:val="000080"/>
      <w:u w:val="single"/>
      <w:lang w:val="en-US" w:eastAsia="en-US" w:bidi="en-US"/>
    </w:rPr>
  </w:style>
  <w:style w:type="character" w:customStyle="1" w:styleId="BalloonTextChar">
    <w:name w:val="Balloon Text Char"/>
    <w:basedOn w:val="Absatz-Standardschriftart"/>
    <w:rsid w:val="00441ED7"/>
  </w:style>
  <w:style w:type="paragraph" w:customStyle="1" w:styleId="Heading">
    <w:name w:val="Heading"/>
    <w:basedOn w:val="Default"/>
    <w:next w:val="Textbody"/>
    <w:rsid w:val="00441ED7"/>
    <w:pPr>
      <w:keepNext/>
      <w:spacing w:before="240" w:after="120"/>
    </w:pPr>
    <w:rPr>
      <w:rFonts w:ascii="Arial" w:hAnsi="Arial" w:cs="Tahoma"/>
      <w:sz w:val="28"/>
      <w:szCs w:val="28"/>
    </w:rPr>
  </w:style>
  <w:style w:type="paragraph" w:customStyle="1" w:styleId="Textbody">
    <w:name w:val="Text body"/>
    <w:basedOn w:val="Default"/>
    <w:rsid w:val="00441ED7"/>
    <w:pPr>
      <w:spacing w:after="120"/>
    </w:pPr>
  </w:style>
  <w:style w:type="paragraph" w:styleId="List">
    <w:name w:val="List"/>
    <w:basedOn w:val="Textbody"/>
    <w:rsid w:val="00441ED7"/>
    <w:rPr>
      <w:rFonts w:cs="Tahoma"/>
    </w:rPr>
  </w:style>
  <w:style w:type="paragraph" w:styleId="Caption">
    <w:name w:val="caption"/>
    <w:basedOn w:val="Default"/>
    <w:rsid w:val="00441ED7"/>
  </w:style>
  <w:style w:type="paragraph" w:customStyle="1" w:styleId="Index">
    <w:name w:val="Index"/>
    <w:basedOn w:val="Default"/>
    <w:rsid w:val="00441ED7"/>
    <w:pPr>
      <w:suppressLineNumbers/>
    </w:pPr>
    <w:rPr>
      <w:rFonts w:cs="Tahoma"/>
    </w:rPr>
  </w:style>
  <w:style w:type="paragraph" w:customStyle="1" w:styleId="PreformattedText">
    <w:name w:val="Preformatted Text"/>
    <w:basedOn w:val="Default"/>
    <w:rsid w:val="00441ED7"/>
    <w:rPr>
      <w:rFonts w:ascii="Courier New" w:eastAsia="Courier New" w:hAnsi="Courier New" w:cs="Courier New"/>
      <w:sz w:val="20"/>
      <w:szCs w:val="20"/>
    </w:rPr>
  </w:style>
  <w:style w:type="paragraph" w:styleId="BalloonText">
    <w:name w:val="Balloon Text"/>
    <w:basedOn w:val="Default"/>
    <w:rsid w:val="00441ED7"/>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1088</Words>
  <Characters>6202</Characters>
  <Application>Microsoft Macintosh Word</Application>
  <DocSecurity>0</DocSecurity>
  <Lines>51</Lines>
  <Paragraphs>12</Paragraphs>
  <ScaleCrop>false</ScaleCrop>
  <Company>The MITRE Corporation</Company>
  <LinksUpToDate>false</LinksUpToDate>
  <CharactersWithSpaces>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cp:lastPrinted>1601-01-01T00:00:00Z</cp:lastPrinted>
  <dcterms:created xsi:type="dcterms:W3CDTF">2011-10-04T15:23:00Z</dcterms:created>
  <dcterms:modified xsi:type="dcterms:W3CDTF">2011-10-04T15:23:00Z</dcterms:modified>
</cp:coreProperties>
</file>