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B895489" w14:textId="77777777" w:rsidR="00A32382" w:rsidRPr="00BD083E" w:rsidRDefault="00A32382">
      <w:pPr>
        <w:pStyle w:val="zzCover"/>
        <w:rPr>
          <w:color w:val="auto"/>
          <w:sz w:val="52"/>
          <w:szCs w:val="52"/>
        </w:rPr>
      </w:pPr>
      <w:bookmarkStart w:id="0" w:name="_GoBack"/>
      <w:bookmarkEnd w:id="0"/>
      <w:r w:rsidRPr="00BD083E">
        <w:rPr>
          <w:color w:val="auto"/>
        </w:rPr>
        <w:t>ISO</w:t>
      </w:r>
      <w:bookmarkStart w:id="1" w:name="SK_TCSeparator1"/>
      <w:r w:rsidRPr="00BD083E">
        <w:rPr>
          <w:color w:val="auto"/>
        </w:rPr>
        <w:t>/</w:t>
      </w:r>
      <w:bookmarkEnd w:id="1"/>
      <w:r w:rsidRPr="00BD083E">
        <w:rPr>
          <w:color w:val="auto"/>
        </w:rPr>
        <w:t>IEC JTC 1/SC 22</w:t>
      </w:r>
      <w:ins w:id="2" w:author="Stephen Michell" w:date="2018-01-21T22:23:00Z">
        <w:r w:rsidR="00B9558E">
          <w:rPr>
            <w:color w:val="auto"/>
          </w:rPr>
          <w:t>/WG 23</w:t>
        </w:r>
      </w:ins>
      <w:r w:rsidRPr="00BD083E">
        <w:rPr>
          <w:color w:val="auto"/>
        </w:rPr>
        <w:t> N</w:t>
      </w:r>
      <w:ins w:id="3" w:author="Stephen Michell" w:date="2018-01-21T22:23:00Z">
        <w:r w:rsidR="00B9558E">
          <w:rPr>
            <w:color w:val="auto"/>
          </w:rPr>
          <w:t xml:space="preserve"> 0772</w:t>
        </w:r>
      </w:ins>
      <w:r w:rsidRPr="00BD083E">
        <w:rPr>
          <w:color w:val="auto"/>
        </w:rPr>
        <w:t> </w:t>
      </w:r>
      <w:del w:id="4" w:author="Stephen Michell" w:date="2018-01-21T22:23:00Z">
        <w:r w:rsidRPr="00BD083E" w:rsidDel="00B9558E">
          <w:rPr>
            <w:color w:val="auto"/>
            <w:sz w:val="52"/>
            <w:szCs w:val="52"/>
          </w:rPr>
          <w:delText>0000</w:delText>
        </w:r>
      </w:del>
    </w:p>
    <w:p w14:paraId="1E7CE443" w14:textId="77777777" w:rsidR="00A32382" w:rsidRPr="00BD083E" w:rsidRDefault="00A32382">
      <w:pPr>
        <w:pStyle w:val="zzCover"/>
        <w:rPr>
          <w:b w:val="0"/>
          <w:bCs w:val="0"/>
          <w:color w:val="auto"/>
          <w:sz w:val="20"/>
          <w:szCs w:val="20"/>
        </w:rPr>
      </w:pPr>
      <w:r w:rsidRPr="00BD083E">
        <w:rPr>
          <w:b w:val="0"/>
          <w:bCs w:val="0"/>
          <w:color w:val="auto"/>
          <w:sz w:val="20"/>
          <w:szCs w:val="20"/>
        </w:rPr>
        <w:t xml:space="preserve">Date: </w:t>
      </w:r>
      <w:del w:id="5" w:author="Joyce L Tokar" w:date="2017-06-14T06:30:00Z">
        <w:r w:rsidR="00BA3325" w:rsidDel="005706BC">
          <w:rPr>
            <w:b w:val="0"/>
            <w:bCs w:val="0"/>
            <w:color w:val="auto"/>
            <w:sz w:val="20"/>
            <w:szCs w:val="20"/>
          </w:rPr>
          <w:delText>201</w:delText>
        </w:r>
        <w:r w:rsidR="00693752" w:rsidDel="005706BC">
          <w:rPr>
            <w:b w:val="0"/>
            <w:bCs w:val="0"/>
            <w:color w:val="auto"/>
            <w:sz w:val="20"/>
            <w:szCs w:val="20"/>
          </w:rPr>
          <w:delText>6</w:delText>
        </w:r>
      </w:del>
      <w:ins w:id="6" w:author="Joyce L Tokar" w:date="2017-06-14T06:30:00Z">
        <w:r w:rsidR="005706BC">
          <w:rPr>
            <w:b w:val="0"/>
            <w:bCs w:val="0"/>
            <w:color w:val="auto"/>
            <w:sz w:val="20"/>
            <w:szCs w:val="20"/>
          </w:rPr>
          <w:t>201</w:t>
        </w:r>
      </w:ins>
      <w:ins w:id="7" w:author="Joyce L Tokar" w:date="2018-01-21T10:34:00Z">
        <w:r w:rsidR="001032F4">
          <w:rPr>
            <w:b w:val="0"/>
            <w:bCs w:val="0"/>
            <w:color w:val="auto"/>
            <w:sz w:val="20"/>
            <w:szCs w:val="20"/>
          </w:rPr>
          <w:t>8</w:t>
        </w:r>
      </w:ins>
      <w:r w:rsidR="00D41C83">
        <w:rPr>
          <w:b w:val="0"/>
          <w:bCs w:val="0"/>
          <w:color w:val="auto"/>
          <w:sz w:val="20"/>
          <w:szCs w:val="20"/>
        </w:rPr>
        <w:t>-</w:t>
      </w:r>
      <w:del w:id="8" w:author="Joyce L Tokar" w:date="2017-06-14T06:30:00Z">
        <w:r w:rsidR="005D5E4B" w:rsidDel="005706BC">
          <w:rPr>
            <w:b w:val="0"/>
            <w:bCs w:val="0"/>
            <w:color w:val="auto"/>
            <w:sz w:val="20"/>
            <w:szCs w:val="20"/>
          </w:rPr>
          <w:delText>0</w:delText>
        </w:r>
        <w:r w:rsidR="00693752" w:rsidDel="005706BC">
          <w:rPr>
            <w:b w:val="0"/>
            <w:bCs w:val="0"/>
            <w:color w:val="auto"/>
            <w:sz w:val="20"/>
            <w:szCs w:val="20"/>
          </w:rPr>
          <w:delText>7</w:delText>
        </w:r>
      </w:del>
      <w:ins w:id="9" w:author="Joyce L Tokar" w:date="2018-01-21T10:34:00Z">
        <w:r w:rsidR="001032F4">
          <w:rPr>
            <w:b w:val="0"/>
            <w:bCs w:val="0"/>
            <w:color w:val="auto"/>
            <w:sz w:val="20"/>
            <w:szCs w:val="20"/>
          </w:rPr>
          <w:t>01</w:t>
        </w:r>
      </w:ins>
      <w:r w:rsidR="008954D9">
        <w:rPr>
          <w:b w:val="0"/>
          <w:bCs w:val="0"/>
          <w:color w:val="auto"/>
          <w:sz w:val="20"/>
          <w:szCs w:val="20"/>
        </w:rPr>
        <w:t>-</w:t>
      </w:r>
      <w:ins w:id="10" w:author="Joyce L Tokar" w:date="2017-06-19T03:04:00Z">
        <w:r w:rsidR="007C6E67">
          <w:rPr>
            <w:b w:val="0"/>
            <w:bCs w:val="0"/>
            <w:color w:val="auto"/>
            <w:sz w:val="20"/>
            <w:szCs w:val="20"/>
          </w:rPr>
          <w:t>20</w:t>
        </w:r>
      </w:ins>
      <w:del w:id="11" w:author="Joyce L Tokar" w:date="2017-06-16T02:30:00Z">
        <w:r w:rsidR="00C53DA5" w:rsidDel="00E074F8">
          <w:rPr>
            <w:b w:val="0"/>
            <w:bCs w:val="0"/>
            <w:color w:val="auto"/>
            <w:sz w:val="20"/>
            <w:szCs w:val="20"/>
          </w:rPr>
          <w:delText>0</w:delText>
        </w:r>
        <w:r w:rsidR="00693752" w:rsidDel="00E074F8">
          <w:rPr>
            <w:b w:val="0"/>
            <w:bCs w:val="0"/>
            <w:color w:val="auto"/>
            <w:sz w:val="20"/>
            <w:szCs w:val="20"/>
          </w:rPr>
          <w:delText>1</w:delText>
        </w:r>
      </w:del>
    </w:p>
    <w:p w14:paraId="384DA5AC" w14:textId="77777777"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7273FC">
        <w:rPr>
          <w:b w:val="0"/>
          <w:bCs w:val="0"/>
          <w:color w:val="auto"/>
          <w:sz w:val="20"/>
          <w:szCs w:val="20"/>
        </w:rPr>
        <w:t>-</w:t>
      </w:r>
      <w:r w:rsidR="001E6557">
        <w:rPr>
          <w:b w:val="0"/>
          <w:bCs w:val="0"/>
          <w:color w:val="auto"/>
          <w:sz w:val="20"/>
          <w:szCs w:val="20"/>
        </w:rPr>
        <w:t>2</w:t>
      </w:r>
    </w:p>
    <w:p w14:paraId="15D98E54" w14:textId="77777777" w:rsidR="008118BC" w:rsidRPr="00BD083E" w:rsidRDefault="008118BC">
      <w:pPr>
        <w:pStyle w:val="zzCover"/>
        <w:spacing w:before="220"/>
        <w:rPr>
          <w:color w:val="auto"/>
        </w:rPr>
      </w:pPr>
      <w:r>
        <w:rPr>
          <w:b w:val="0"/>
          <w:bCs w:val="0"/>
          <w:color w:val="auto"/>
          <w:sz w:val="20"/>
          <w:szCs w:val="20"/>
        </w:rPr>
        <w:t xml:space="preserve">Edition </w:t>
      </w:r>
      <w:r w:rsidR="007273FC">
        <w:rPr>
          <w:b w:val="0"/>
          <w:bCs w:val="0"/>
          <w:color w:val="auto"/>
          <w:sz w:val="20"/>
          <w:szCs w:val="20"/>
        </w:rPr>
        <w:t>1</w:t>
      </w:r>
    </w:p>
    <w:p w14:paraId="5635F3FF" w14:textId="77777777" w:rsidR="00A32382" w:rsidRPr="00BD083E" w:rsidRDefault="00A618A8">
      <w:pPr>
        <w:pStyle w:val="zzCover"/>
        <w:spacing w:before="220"/>
        <w:rPr>
          <w:b w:val="0"/>
          <w:bCs w:val="0"/>
          <w:color w:val="auto"/>
          <w:sz w:val="20"/>
          <w:szCs w:val="20"/>
        </w:rPr>
      </w:pPr>
      <w:r>
        <w:rPr>
          <w:b w:val="0"/>
          <w:bCs w:val="0"/>
          <w:color w:val="auto"/>
          <w:sz w:val="20"/>
          <w:szCs w:val="20"/>
        </w:rPr>
        <w:t>ISO/IEC JTC 1/SC 22/WG 23</w:t>
      </w:r>
    </w:p>
    <w:p w14:paraId="6EDE626A" w14:textId="77777777" w:rsidR="00A32382" w:rsidRPr="00BD083E" w:rsidRDefault="00A32382">
      <w:pPr>
        <w:pStyle w:val="zzCover"/>
        <w:spacing w:after="2000"/>
        <w:rPr>
          <w:b w:val="0"/>
          <w:bCs w:val="0"/>
          <w:color w:val="auto"/>
        </w:rPr>
      </w:pPr>
      <w:bookmarkStart w:id="12" w:name="CVP_Secretariat_Location"/>
      <w:r w:rsidRPr="00BD083E">
        <w:rPr>
          <w:b w:val="0"/>
          <w:bCs w:val="0"/>
          <w:color w:val="auto"/>
          <w:sz w:val="20"/>
          <w:szCs w:val="20"/>
        </w:rPr>
        <w:t>Secretariat</w:t>
      </w:r>
      <w:bookmarkEnd w:id="12"/>
      <w:r w:rsidRPr="00BD083E">
        <w:rPr>
          <w:b w:val="0"/>
          <w:bCs w:val="0"/>
          <w:color w:val="auto"/>
          <w:sz w:val="20"/>
          <w:szCs w:val="20"/>
        </w:rPr>
        <w:t>: ANSI</w:t>
      </w:r>
    </w:p>
    <w:p w14:paraId="6472621C" w14:textId="77777777"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7273FC">
        <w:rPr>
          <w:sz w:val="28"/>
          <w:szCs w:val="28"/>
        </w:rPr>
        <w:t xml:space="preserve"> – </w:t>
      </w:r>
      <w:r w:rsidR="001E6557">
        <w:rPr>
          <w:sz w:val="28"/>
          <w:szCs w:val="28"/>
        </w:rPr>
        <w:t>Vulnerability descriptions for</w:t>
      </w:r>
      <w:r w:rsidR="007273FC">
        <w:rPr>
          <w:sz w:val="28"/>
          <w:szCs w:val="28"/>
        </w:rPr>
        <w:t xml:space="preserve"> the programming language Ada </w:t>
      </w:r>
    </w:p>
    <w:p w14:paraId="132AB1B4" w14:textId="77777777" w:rsidR="00A32382" w:rsidRPr="00BD083E" w:rsidRDefault="00A32382" w:rsidP="00A32382">
      <w:pPr>
        <w:pStyle w:val="Bibliography1"/>
      </w:pPr>
    </w:p>
    <w:p w14:paraId="67EFFE96"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7D06A32B"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2AEB14B"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02D449B7"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251C9F31"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613DDA2" w14:textId="77777777" w:rsidR="00A32382" w:rsidRPr="00BD083E" w:rsidRDefault="00A32382">
      <w:pPr>
        <w:rPr>
          <w:i/>
          <w:iCs/>
        </w:rPr>
      </w:pPr>
      <w:r w:rsidRPr="00BD083E">
        <w:rPr>
          <w:i/>
          <w:iCs/>
        </w:rPr>
        <w:t>Élément introductif — Élément principal — Partie n: Titre de la partie</w:t>
      </w:r>
    </w:p>
    <w:p w14:paraId="532A62F2" w14:textId="77777777" w:rsidR="00A32382" w:rsidRPr="00BD083E" w:rsidRDefault="00A32382">
      <w:pPr>
        <w:pStyle w:val="zzCover"/>
        <w:jc w:val="left"/>
        <w:rPr>
          <w:b w:val="0"/>
          <w:bCs w:val="0"/>
          <w:color w:val="auto"/>
          <w:sz w:val="20"/>
          <w:szCs w:val="20"/>
        </w:rPr>
      </w:pPr>
    </w:p>
    <w:p w14:paraId="1C22C89D"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7D76FBAF"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8A261CF"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88F1824" w14:textId="77777777" w:rsidR="00FF003F" w:rsidRDefault="00FF003F">
      <w:r>
        <w:br w:type="page"/>
      </w:r>
    </w:p>
    <w:p w14:paraId="549E0407" w14:textId="77777777" w:rsidR="00A32382" w:rsidRPr="00BD083E" w:rsidRDefault="00A32382"/>
    <w:p w14:paraId="4D0D7069"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79E4D4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2F0679A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2676AB2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318FDD3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7725703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724F2939"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61ED6CE9"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6C781490"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55B9C40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2A3551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sdt>
      <w:sdtPr>
        <w:rPr>
          <w:b w:val="0"/>
          <w:bCs w:val="0"/>
          <w:sz w:val="22"/>
          <w:szCs w:val="22"/>
        </w:rPr>
        <w:id w:val="109810032"/>
        <w:docPartObj>
          <w:docPartGallery w:val="Table of Contents"/>
          <w:docPartUnique/>
        </w:docPartObj>
      </w:sdtPr>
      <w:sdtContent>
        <w:p w14:paraId="5F03D41A" w14:textId="77777777" w:rsidR="00017A66" w:rsidRDefault="00A14AE2" w:rsidP="00017A66">
          <w:pPr>
            <w:pStyle w:val="zzContents"/>
            <w:tabs>
              <w:tab w:val="right" w:pos="9752"/>
            </w:tabs>
          </w:pPr>
          <w:r>
            <w:t>Contents</w:t>
          </w:r>
        </w:p>
        <w:p w14:paraId="30ECE29B" w14:textId="77777777" w:rsidR="0056187F" w:rsidRDefault="000961FA">
          <w:pPr>
            <w:pStyle w:val="TOC1"/>
            <w:rPr>
              <w:ins w:id="13" w:author="Joyce L Tokar" w:date="2017-11-08T11:05:00Z"/>
              <w:b w:val="0"/>
              <w:bCs w:val="0"/>
            </w:rPr>
          </w:pPr>
          <w:r>
            <w:fldChar w:fldCharType="begin"/>
          </w:r>
          <w:r w:rsidR="00A14AE2">
            <w:instrText xml:space="preserve"> TOC \o "1-3" \h \z \u </w:instrText>
          </w:r>
          <w:r>
            <w:fldChar w:fldCharType="separate"/>
          </w:r>
          <w:ins w:id="1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"_Toc497902437"</w:instrText>
            </w:r>
            <w:r w:rsidR="0056187F" w:rsidRPr="004C03D4">
              <w:rPr>
                <w:rStyle w:val="Hyperlink"/>
              </w:rPr>
              <w:instrText xml:space="preserve"> </w:instrText>
            </w:r>
            <w:r w:rsidRPr="004C03D4">
              <w:rPr>
                <w:rStyle w:val="Hyperlink"/>
              </w:rPr>
              <w:fldChar w:fldCharType="separate"/>
            </w:r>
            <w:r w:rsidR="0056187F" w:rsidRPr="004C03D4">
              <w:rPr>
                <w:rStyle w:val="Hyperlink"/>
              </w:rPr>
              <w:t>Foreword</w:t>
            </w:r>
            <w:r w:rsidR="0056187F">
              <w:rPr>
                <w:webHidden/>
              </w:rPr>
              <w:tab/>
            </w:r>
            <w:r>
              <w:rPr>
                <w:webHidden/>
              </w:rPr>
              <w:fldChar w:fldCharType="begin"/>
            </w:r>
            <w:r w:rsidR="0056187F">
              <w:rPr>
                <w:webHidden/>
              </w:rPr>
              <w:instrText xml:space="preserve"> PAGEREF _Toc497902437 \h </w:instrText>
            </w:r>
          </w:ins>
          <w:r>
            <w:rPr>
              <w:webHidden/>
            </w:rPr>
          </w:r>
          <w:r>
            <w:rPr>
              <w:webHidden/>
            </w:rPr>
            <w:fldChar w:fldCharType="separate"/>
          </w:r>
          <w:ins w:id="15" w:author="Joyce L Tokar" w:date="2017-11-08T11:05:00Z">
            <w:r w:rsidR="0056187F">
              <w:rPr>
                <w:webHidden/>
              </w:rPr>
              <w:t>8</w:t>
            </w:r>
            <w:r>
              <w:rPr>
                <w:webHidden/>
              </w:rPr>
              <w:fldChar w:fldCharType="end"/>
            </w:r>
            <w:r w:rsidRPr="004C03D4">
              <w:rPr>
                <w:rStyle w:val="Hyperlink"/>
              </w:rPr>
              <w:fldChar w:fldCharType="end"/>
            </w:r>
          </w:ins>
        </w:p>
        <w:p w14:paraId="0ABE2323" w14:textId="77777777" w:rsidR="0056187F" w:rsidRDefault="000961FA">
          <w:pPr>
            <w:pStyle w:val="TOC1"/>
            <w:rPr>
              <w:ins w:id="16" w:author="Joyce L Tokar" w:date="2017-11-08T11:05:00Z"/>
              <w:b w:val="0"/>
              <w:bCs w:val="0"/>
            </w:rPr>
          </w:pPr>
          <w:ins w:id="1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"_Toc497902438"</w:instrText>
            </w:r>
            <w:r w:rsidR="0056187F" w:rsidRPr="004C03D4">
              <w:rPr>
                <w:rStyle w:val="Hyperlink"/>
              </w:rPr>
              <w:instrText xml:space="preserve"> </w:instrText>
            </w:r>
            <w:r w:rsidRPr="004C03D4">
              <w:rPr>
                <w:rStyle w:val="Hyperlink"/>
              </w:rPr>
              <w:fldChar w:fldCharType="separate"/>
            </w:r>
            <w:r w:rsidR="0056187F" w:rsidRPr="004C03D4">
              <w:rPr>
                <w:rStyle w:val="Hyperlink"/>
              </w:rPr>
              <w:t>Introduction</w:t>
            </w:r>
            <w:r w:rsidR="0056187F">
              <w:rPr>
                <w:webHidden/>
              </w:rPr>
              <w:tab/>
            </w:r>
            <w:r>
              <w:rPr>
                <w:webHidden/>
              </w:rPr>
              <w:fldChar w:fldCharType="begin"/>
            </w:r>
            <w:r w:rsidR="0056187F">
              <w:rPr>
                <w:webHidden/>
              </w:rPr>
              <w:instrText xml:space="preserve"> PAGEREF _Toc497902438 \h </w:instrText>
            </w:r>
          </w:ins>
          <w:r>
            <w:rPr>
              <w:webHidden/>
            </w:rPr>
          </w:r>
          <w:r>
            <w:rPr>
              <w:webHidden/>
            </w:rPr>
            <w:fldChar w:fldCharType="separate"/>
          </w:r>
          <w:ins w:id="18" w:author="Joyce L Tokar" w:date="2017-11-08T11:05:00Z">
            <w:r w:rsidR="0056187F">
              <w:rPr>
                <w:webHidden/>
              </w:rPr>
              <w:t>9</w:t>
            </w:r>
            <w:r>
              <w:rPr>
                <w:webHidden/>
              </w:rPr>
              <w:fldChar w:fldCharType="end"/>
            </w:r>
            <w:r w:rsidRPr="004C03D4">
              <w:rPr>
                <w:rStyle w:val="Hyperlink"/>
              </w:rPr>
              <w:fldChar w:fldCharType="end"/>
            </w:r>
          </w:ins>
        </w:p>
        <w:p w14:paraId="3B56AC7D" w14:textId="77777777" w:rsidR="0056187F" w:rsidRDefault="000961FA">
          <w:pPr>
            <w:pStyle w:val="TOC1"/>
            <w:rPr>
              <w:ins w:id="19" w:author="Joyce L Tokar" w:date="2017-11-08T11:05:00Z"/>
              <w:b w:val="0"/>
              <w:bCs w:val="0"/>
            </w:rPr>
          </w:pPr>
          <w:ins w:id="2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"_Toc497902439"</w:instrText>
            </w:r>
            <w:r w:rsidR="0056187F" w:rsidRPr="004C03D4">
              <w:rPr>
                <w:rStyle w:val="Hyperlink"/>
              </w:rPr>
              <w:instrText xml:space="preserve"> </w:instrText>
            </w:r>
            <w:r w:rsidRPr="004C03D4">
              <w:rPr>
                <w:rStyle w:val="Hyperlink"/>
              </w:rPr>
              <w:fldChar w:fldCharType="separate"/>
            </w:r>
            <w:r w:rsidR="0056187F" w:rsidRPr="004C03D4">
              <w:rPr>
                <w:rStyle w:val="Hyperlink"/>
              </w:rPr>
              <w:t>1. Scope</w:t>
            </w:r>
            <w:r w:rsidR="0056187F">
              <w:rPr>
                <w:webHidden/>
              </w:rPr>
              <w:tab/>
            </w:r>
            <w:r>
              <w:rPr>
                <w:webHidden/>
              </w:rPr>
              <w:fldChar w:fldCharType="begin"/>
            </w:r>
            <w:r w:rsidR="0056187F">
              <w:rPr>
                <w:webHidden/>
              </w:rPr>
              <w:instrText xml:space="preserve"> PAGEREF _Toc497902439 \h </w:instrText>
            </w:r>
          </w:ins>
          <w:r>
            <w:rPr>
              <w:webHidden/>
            </w:rPr>
          </w:r>
          <w:r>
            <w:rPr>
              <w:webHidden/>
            </w:rPr>
            <w:fldChar w:fldCharType="separate"/>
          </w:r>
          <w:ins w:id="21" w:author="Joyce L Tokar" w:date="2017-11-08T11:05:00Z">
            <w:r w:rsidR="0056187F">
              <w:rPr>
                <w:webHidden/>
              </w:rPr>
              <w:t>10</w:t>
            </w:r>
            <w:r>
              <w:rPr>
                <w:webHidden/>
              </w:rPr>
              <w:fldChar w:fldCharType="end"/>
            </w:r>
            <w:r w:rsidRPr="004C03D4">
              <w:rPr>
                <w:rStyle w:val="Hyperlink"/>
              </w:rPr>
              <w:fldChar w:fldCharType="end"/>
            </w:r>
          </w:ins>
        </w:p>
        <w:p w14:paraId="072408C9" w14:textId="77777777" w:rsidR="0056187F" w:rsidRDefault="000961FA">
          <w:pPr>
            <w:pStyle w:val="TOC1"/>
            <w:rPr>
              <w:ins w:id="22" w:author="Joyce L Tokar" w:date="2017-11-08T11:05:00Z"/>
              <w:b w:val="0"/>
              <w:bCs w:val="0"/>
            </w:rPr>
          </w:pPr>
          <w:ins w:id="2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"_Toc497902440"</w:instrText>
            </w:r>
            <w:r w:rsidR="0056187F" w:rsidRPr="004C03D4">
              <w:rPr>
                <w:rStyle w:val="Hyperlink"/>
              </w:rPr>
              <w:instrText xml:space="preserve"> </w:instrText>
            </w:r>
            <w:r w:rsidRPr="004C03D4">
              <w:rPr>
                <w:rStyle w:val="Hyperlink"/>
              </w:rPr>
              <w:fldChar w:fldCharType="separate"/>
            </w:r>
            <w:r w:rsidR="0056187F" w:rsidRPr="004C03D4">
              <w:rPr>
                <w:rStyle w:val="Hyperlink"/>
              </w:rPr>
              <w:t>2. Normative references</w:t>
            </w:r>
            <w:r w:rsidR="0056187F">
              <w:rPr>
                <w:webHidden/>
              </w:rPr>
              <w:tab/>
            </w:r>
            <w:r>
              <w:rPr>
                <w:webHidden/>
              </w:rPr>
              <w:fldChar w:fldCharType="begin"/>
            </w:r>
            <w:r w:rsidR="0056187F">
              <w:rPr>
                <w:webHidden/>
              </w:rPr>
              <w:instrText xml:space="preserve"> PAGEREF _Toc497902440 \h </w:instrText>
            </w:r>
          </w:ins>
          <w:r>
            <w:rPr>
              <w:webHidden/>
            </w:rPr>
          </w:r>
          <w:r>
            <w:rPr>
              <w:webHidden/>
            </w:rPr>
            <w:fldChar w:fldCharType="separate"/>
          </w:r>
          <w:ins w:id="24" w:author="Joyce L Tokar" w:date="2017-11-08T11:05:00Z">
            <w:r w:rsidR="0056187F">
              <w:rPr>
                <w:webHidden/>
              </w:rPr>
              <w:t>10</w:t>
            </w:r>
            <w:r>
              <w:rPr>
                <w:webHidden/>
              </w:rPr>
              <w:fldChar w:fldCharType="end"/>
            </w:r>
            <w:r w:rsidRPr="004C03D4">
              <w:rPr>
                <w:rStyle w:val="Hyperlink"/>
              </w:rPr>
              <w:fldChar w:fldCharType="end"/>
            </w:r>
          </w:ins>
        </w:p>
        <w:p w14:paraId="0C71C48A" w14:textId="77777777" w:rsidR="0056187F" w:rsidRDefault="000961FA">
          <w:pPr>
            <w:pStyle w:val="TOC1"/>
            <w:rPr>
              <w:ins w:id="25" w:author="Joyce L Tokar" w:date="2017-11-08T11:05:00Z"/>
              <w:b w:val="0"/>
              <w:bCs w:val="0"/>
            </w:rPr>
          </w:pPr>
          <w:ins w:id="2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"_Toc497902441"</w:instrText>
            </w:r>
            <w:r w:rsidR="0056187F" w:rsidRPr="004C03D4">
              <w:rPr>
                <w:rStyle w:val="Hyperlink"/>
              </w:rPr>
              <w:instrText xml:space="preserve"> </w:instrText>
            </w:r>
            <w:r w:rsidRPr="004C03D4">
              <w:rPr>
                <w:rStyle w:val="Hyperlink"/>
              </w:rPr>
              <w:fldChar w:fldCharType="separate"/>
            </w:r>
            <w:r w:rsidR="0056187F" w:rsidRPr="004C03D4">
              <w:rPr>
                <w:rStyle w:val="Hyperlink"/>
              </w:rPr>
              <w:t>3. Terms and definitions, symbols and conventions</w:t>
            </w:r>
            <w:r w:rsidR="0056187F">
              <w:rPr>
                <w:webHidden/>
              </w:rPr>
              <w:tab/>
            </w:r>
            <w:r>
              <w:rPr>
                <w:webHidden/>
              </w:rPr>
              <w:fldChar w:fldCharType="begin"/>
            </w:r>
            <w:r w:rsidR="0056187F">
              <w:rPr>
                <w:webHidden/>
              </w:rPr>
              <w:instrText xml:space="preserve"> PAGEREF _Toc497902441 \h </w:instrText>
            </w:r>
          </w:ins>
          <w:r>
            <w:rPr>
              <w:webHidden/>
            </w:rPr>
          </w:r>
          <w:r>
            <w:rPr>
              <w:webHidden/>
            </w:rPr>
            <w:fldChar w:fldCharType="separate"/>
          </w:r>
          <w:ins w:id="27" w:author="Joyce L Tokar" w:date="2017-11-08T11:05:00Z">
            <w:r w:rsidR="0056187F">
              <w:rPr>
                <w:webHidden/>
              </w:rPr>
              <w:t>10</w:t>
            </w:r>
            <w:r>
              <w:rPr>
                <w:webHidden/>
              </w:rPr>
              <w:fldChar w:fldCharType="end"/>
            </w:r>
            <w:r w:rsidRPr="004C03D4">
              <w:rPr>
                <w:rStyle w:val="Hyperlink"/>
              </w:rPr>
              <w:fldChar w:fldCharType="end"/>
            </w:r>
          </w:ins>
        </w:p>
        <w:p w14:paraId="038D9A7C" w14:textId="77777777" w:rsidR="0056187F" w:rsidRDefault="000961FA">
          <w:pPr>
            <w:pStyle w:val="TOC2"/>
            <w:rPr>
              <w:ins w:id="28" w:author="Joyce L Tokar" w:date="2017-11-08T11:05:00Z"/>
              <w:b w:val="0"/>
              <w:bCs w:val="0"/>
            </w:rPr>
          </w:pPr>
          <w:ins w:id="2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"_Toc497902442"</w:instrText>
            </w:r>
            <w:r w:rsidR="0056187F" w:rsidRPr="004C03D4">
              <w:rPr>
                <w:rStyle w:val="Hyperlink"/>
              </w:rPr>
              <w:instrText xml:space="preserve"> </w:instrText>
            </w:r>
            <w:r w:rsidRPr="004C03D4">
              <w:rPr>
                <w:rStyle w:val="Hyperlink"/>
              </w:rPr>
              <w:fldChar w:fldCharType="separate"/>
            </w:r>
            <w:r w:rsidR="0056187F" w:rsidRPr="004C03D4">
              <w:rPr>
                <w:rStyle w:val="Hyperlink"/>
              </w:rPr>
              <w:t>3.1 Terms and definitions</w:t>
            </w:r>
            <w:r w:rsidR="0056187F">
              <w:rPr>
                <w:webHidden/>
              </w:rPr>
              <w:tab/>
            </w:r>
            <w:r>
              <w:rPr>
                <w:webHidden/>
              </w:rPr>
              <w:fldChar w:fldCharType="begin"/>
            </w:r>
            <w:r w:rsidR="0056187F">
              <w:rPr>
                <w:webHidden/>
              </w:rPr>
              <w:instrText xml:space="preserve"> PAGEREF _Toc497902442 \h </w:instrText>
            </w:r>
          </w:ins>
          <w:r>
            <w:rPr>
              <w:webHidden/>
            </w:rPr>
          </w:r>
          <w:r>
            <w:rPr>
              <w:webHidden/>
            </w:rPr>
            <w:fldChar w:fldCharType="separate"/>
          </w:r>
          <w:ins w:id="30" w:author="Joyce L Tokar" w:date="2017-11-08T11:05:00Z">
            <w:r w:rsidR="0056187F">
              <w:rPr>
                <w:webHidden/>
              </w:rPr>
              <w:t>10</w:t>
            </w:r>
            <w:r>
              <w:rPr>
                <w:webHidden/>
              </w:rPr>
              <w:fldChar w:fldCharType="end"/>
            </w:r>
            <w:r w:rsidRPr="004C03D4">
              <w:rPr>
                <w:rStyle w:val="Hyperlink"/>
              </w:rPr>
              <w:fldChar w:fldCharType="end"/>
            </w:r>
          </w:ins>
        </w:p>
        <w:p w14:paraId="6A6C2AEF" w14:textId="77777777" w:rsidR="0056187F" w:rsidRDefault="000961FA">
          <w:pPr>
            <w:pStyle w:val="TOC1"/>
            <w:rPr>
              <w:ins w:id="31" w:author="Joyce L Tokar" w:date="2017-11-08T11:05:00Z"/>
              <w:b w:val="0"/>
              <w:bCs w:val="0"/>
            </w:rPr>
          </w:pPr>
          <w:ins w:id="3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"_Toc497902443"</w:instrText>
            </w:r>
            <w:r w:rsidR="0056187F" w:rsidRPr="004C03D4">
              <w:rPr>
                <w:rStyle w:val="Hyperlink"/>
              </w:rPr>
              <w:instrText xml:space="preserve"> </w:instrText>
            </w:r>
            <w:r w:rsidRPr="004C03D4">
              <w:rPr>
                <w:rStyle w:val="Hyperlink"/>
              </w:rPr>
              <w:fldChar w:fldCharType="separate"/>
            </w:r>
            <w:r w:rsidR="0056187F" w:rsidRPr="004C03D4">
              <w:rPr>
                <w:rStyle w:val="Hyperlink"/>
              </w:rPr>
              <w:t>4 Language concepts</w:t>
            </w:r>
            <w:r w:rsidR="0056187F">
              <w:rPr>
                <w:webHidden/>
              </w:rPr>
              <w:tab/>
            </w:r>
            <w:r>
              <w:rPr>
                <w:webHidden/>
              </w:rPr>
              <w:fldChar w:fldCharType="begin"/>
            </w:r>
            <w:r w:rsidR="0056187F">
              <w:rPr>
                <w:webHidden/>
              </w:rPr>
              <w:instrText xml:space="preserve"> PAGEREF _Toc497902443 \h </w:instrText>
            </w:r>
          </w:ins>
          <w:r>
            <w:rPr>
              <w:webHidden/>
            </w:rPr>
          </w:r>
          <w:r>
            <w:rPr>
              <w:webHidden/>
            </w:rPr>
            <w:fldChar w:fldCharType="separate"/>
          </w:r>
          <w:ins w:id="33" w:author="Joyce L Tokar" w:date="2017-11-08T11:05:00Z">
            <w:r w:rsidR="0056187F">
              <w:rPr>
                <w:webHidden/>
              </w:rPr>
              <w:t>13</w:t>
            </w:r>
            <w:r>
              <w:rPr>
                <w:webHidden/>
              </w:rPr>
              <w:fldChar w:fldCharType="end"/>
            </w:r>
            <w:r w:rsidRPr="004C03D4">
              <w:rPr>
                <w:rStyle w:val="Hyperlink"/>
              </w:rPr>
              <w:fldChar w:fldCharType="end"/>
            </w:r>
          </w:ins>
        </w:p>
        <w:p w14:paraId="52B81340" w14:textId="77777777" w:rsidR="0056187F" w:rsidRDefault="000961FA">
          <w:pPr>
            <w:pStyle w:val="TOC1"/>
            <w:rPr>
              <w:ins w:id="34" w:author="Joyce L Tokar" w:date="2017-11-08T11:05:00Z"/>
              <w:b w:val="0"/>
              <w:bCs w:val="0"/>
            </w:rPr>
          </w:pPr>
          <w:ins w:id="3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"_Toc497902444"</w:instrText>
            </w:r>
            <w:r w:rsidR="0056187F" w:rsidRPr="004C03D4">
              <w:rPr>
                <w:rStyle w:val="Hyperlink"/>
              </w:rPr>
              <w:instrText xml:space="preserve"> </w:instrText>
            </w:r>
            <w:r w:rsidRPr="004C03D4">
              <w:rPr>
                <w:rStyle w:val="Hyperlink"/>
              </w:rPr>
              <w:fldChar w:fldCharType="separate"/>
            </w:r>
            <w:r w:rsidR="0056187F" w:rsidRPr="004C03D4">
              <w:rPr>
                <w:rStyle w:val="Hyperlink"/>
              </w:rPr>
              <w:t>5 General guidance for Ada</w:t>
            </w:r>
            <w:r w:rsidR="0056187F">
              <w:rPr>
                <w:webHidden/>
              </w:rPr>
              <w:tab/>
            </w:r>
            <w:r>
              <w:rPr>
                <w:webHidden/>
              </w:rPr>
              <w:fldChar w:fldCharType="begin"/>
            </w:r>
            <w:r w:rsidR="0056187F">
              <w:rPr>
                <w:webHidden/>
              </w:rPr>
              <w:instrText xml:space="preserve"> PAGEREF _Toc497902444 \h </w:instrText>
            </w:r>
          </w:ins>
          <w:r>
            <w:rPr>
              <w:webHidden/>
            </w:rPr>
          </w:r>
          <w:r>
            <w:rPr>
              <w:webHidden/>
            </w:rPr>
            <w:fldChar w:fldCharType="separate"/>
          </w:r>
          <w:ins w:id="36" w:author="Joyce L Tokar" w:date="2017-11-08T11:05:00Z">
            <w:r w:rsidR="0056187F">
              <w:rPr>
                <w:webHidden/>
              </w:rPr>
              <w:t>16</w:t>
            </w:r>
            <w:r>
              <w:rPr>
                <w:webHidden/>
              </w:rPr>
              <w:fldChar w:fldCharType="end"/>
            </w:r>
            <w:r w:rsidRPr="004C03D4">
              <w:rPr>
                <w:rStyle w:val="Hyperlink"/>
              </w:rPr>
              <w:fldChar w:fldCharType="end"/>
            </w:r>
          </w:ins>
        </w:p>
        <w:p w14:paraId="7AC764D3" w14:textId="77777777" w:rsidR="0056187F" w:rsidRDefault="000961FA">
          <w:pPr>
            <w:pStyle w:val="TOC2"/>
            <w:rPr>
              <w:ins w:id="37" w:author="Joyce L Tokar" w:date="2017-11-08T11:05:00Z"/>
              <w:b w:val="0"/>
              <w:bCs w:val="0"/>
            </w:rPr>
          </w:pPr>
          <w:ins w:id="3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"_Toc497902445"</w:instrText>
            </w:r>
            <w:r w:rsidR="0056187F" w:rsidRPr="004C03D4">
              <w:rPr>
                <w:rStyle w:val="Hyperlink"/>
              </w:rPr>
              <w:instrText xml:space="preserve"> </w:instrText>
            </w:r>
            <w:r w:rsidRPr="004C03D4">
              <w:rPr>
                <w:rStyle w:val="Hyperlink"/>
              </w:rPr>
              <w:fldChar w:fldCharType="separate"/>
            </w:r>
            <w:r w:rsidR="0056187F" w:rsidRPr="004C03D4">
              <w:rPr>
                <w:rStyle w:val="Hyperlink"/>
              </w:rPr>
              <w:t>5.1 Ada Language Design</w:t>
            </w:r>
            <w:r w:rsidR="0056187F">
              <w:rPr>
                <w:webHidden/>
              </w:rPr>
              <w:tab/>
            </w:r>
            <w:r>
              <w:rPr>
                <w:webHidden/>
              </w:rPr>
              <w:fldChar w:fldCharType="begin"/>
            </w:r>
            <w:r w:rsidR="0056187F">
              <w:rPr>
                <w:webHidden/>
              </w:rPr>
              <w:instrText xml:space="preserve"> PAGEREF _Toc497902445 \h </w:instrText>
            </w:r>
          </w:ins>
          <w:r>
            <w:rPr>
              <w:webHidden/>
            </w:rPr>
          </w:r>
          <w:r>
            <w:rPr>
              <w:webHidden/>
            </w:rPr>
            <w:fldChar w:fldCharType="separate"/>
          </w:r>
          <w:ins w:id="39" w:author="Joyce L Tokar" w:date="2017-11-08T11:05:00Z">
            <w:r w:rsidR="0056187F">
              <w:rPr>
                <w:webHidden/>
              </w:rPr>
              <w:t>16</w:t>
            </w:r>
            <w:r>
              <w:rPr>
                <w:webHidden/>
              </w:rPr>
              <w:fldChar w:fldCharType="end"/>
            </w:r>
            <w:r w:rsidRPr="004C03D4">
              <w:rPr>
                <w:rStyle w:val="Hyperlink"/>
              </w:rPr>
              <w:fldChar w:fldCharType="end"/>
            </w:r>
          </w:ins>
        </w:p>
        <w:p w14:paraId="4E73E60B" w14:textId="77777777" w:rsidR="0056187F" w:rsidRDefault="000961FA">
          <w:pPr>
            <w:pStyle w:val="TOC1"/>
            <w:rPr>
              <w:ins w:id="40" w:author="Joyce L Tokar" w:date="2017-11-08T11:05:00Z"/>
              <w:b w:val="0"/>
              <w:bCs w:val="0"/>
            </w:rPr>
          </w:pPr>
          <w:ins w:id="4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"_Toc497902446"</w:instrText>
            </w:r>
            <w:r w:rsidR="0056187F" w:rsidRPr="004C03D4">
              <w:rPr>
                <w:rStyle w:val="Hyperlink"/>
              </w:rPr>
              <w:instrText xml:space="preserve"> </w:instrText>
            </w:r>
            <w:r w:rsidRPr="004C03D4">
              <w:rPr>
                <w:rStyle w:val="Hyperlink"/>
              </w:rPr>
              <w:fldChar w:fldCharType="separate"/>
            </w:r>
            <w:r w:rsidR="0056187F" w:rsidRPr="004C03D4">
              <w:rPr>
                <w:rStyle w:val="Hyperlink"/>
              </w:rPr>
              <w:t>6 Specific Guidance for Ada</w:t>
            </w:r>
            <w:r w:rsidR="0056187F">
              <w:rPr>
                <w:webHidden/>
              </w:rPr>
              <w:tab/>
            </w:r>
            <w:r>
              <w:rPr>
                <w:webHidden/>
              </w:rPr>
              <w:fldChar w:fldCharType="begin"/>
            </w:r>
            <w:r w:rsidR="0056187F">
              <w:rPr>
                <w:webHidden/>
              </w:rPr>
              <w:instrText xml:space="preserve"> PAGEREF _Toc497902446 \h </w:instrText>
            </w:r>
          </w:ins>
          <w:r>
            <w:rPr>
              <w:webHidden/>
            </w:rPr>
          </w:r>
          <w:r>
            <w:rPr>
              <w:webHidden/>
            </w:rPr>
            <w:fldChar w:fldCharType="separate"/>
          </w:r>
          <w:ins w:id="42" w:author="Joyce L Tokar" w:date="2017-11-08T11:05:00Z">
            <w:r w:rsidR="0056187F">
              <w:rPr>
                <w:webHidden/>
              </w:rPr>
              <w:t>18</w:t>
            </w:r>
            <w:r>
              <w:rPr>
                <w:webHidden/>
              </w:rPr>
              <w:fldChar w:fldCharType="end"/>
            </w:r>
            <w:r w:rsidRPr="004C03D4">
              <w:rPr>
                <w:rStyle w:val="Hyperlink"/>
              </w:rPr>
              <w:fldChar w:fldCharType="end"/>
            </w:r>
          </w:ins>
        </w:p>
        <w:p w14:paraId="4F4D0358" w14:textId="77777777" w:rsidR="0056187F" w:rsidRDefault="000961FA">
          <w:pPr>
            <w:pStyle w:val="TOC2"/>
            <w:rPr>
              <w:ins w:id="43" w:author="Joyce L Tokar" w:date="2017-11-08T11:05:00Z"/>
              <w:b w:val="0"/>
              <w:bCs w:val="0"/>
            </w:rPr>
          </w:pPr>
          <w:ins w:id="4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"_Toc497902447"</w:instrText>
            </w:r>
            <w:r w:rsidR="0056187F" w:rsidRPr="004C03D4">
              <w:rPr>
                <w:rStyle w:val="Hyperlink"/>
              </w:rPr>
              <w:instrText xml:space="preserve"> </w:instrText>
            </w:r>
            <w:r w:rsidRPr="004C03D4">
              <w:rPr>
                <w:rStyle w:val="Hyperlink"/>
              </w:rPr>
              <w:fldChar w:fldCharType="separate"/>
            </w:r>
            <w:r w:rsidR="0056187F" w:rsidRPr="004C03D4">
              <w:rPr>
                <w:rStyle w:val="Hyperlink"/>
              </w:rPr>
              <w:t>6.1 General</w:t>
            </w:r>
            <w:r w:rsidR="0056187F">
              <w:rPr>
                <w:webHidden/>
              </w:rPr>
              <w:tab/>
            </w:r>
            <w:r>
              <w:rPr>
                <w:webHidden/>
              </w:rPr>
              <w:fldChar w:fldCharType="begin"/>
            </w:r>
            <w:r w:rsidR="0056187F">
              <w:rPr>
                <w:webHidden/>
              </w:rPr>
              <w:instrText xml:space="preserve"> PAGEREF _Toc497902447 \h </w:instrText>
            </w:r>
          </w:ins>
          <w:r>
            <w:rPr>
              <w:webHidden/>
            </w:rPr>
          </w:r>
          <w:r>
            <w:rPr>
              <w:webHidden/>
            </w:rPr>
            <w:fldChar w:fldCharType="separate"/>
          </w:r>
          <w:ins w:id="45" w:author="Joyce L Tokar" w:date="2017-11-08T11:05:00Z">
            <w:r w:rsidR="0056187F">
              <w:rPr>
                <w:webHidden/>
              </w:rPr>
              <w:t>18</w:t>
            </w:r>
            <w:r>
              <w:rPr>
                <w:webHidden/>
              </w:rPr>
              <w:fldChar w:fldCharType="end"/>
            </w:r>
            <w:r w:rsidRPr="004C03D4">
              <w:rPr>
                <w:rStyle w:val="Hyperlink"/>
              </w:rPr>
              <w:fldChar w:fldCharType="end"/>
            </w:r>
          </w:ins>
        </w:p>
        <w:p w14:paraId="58862E85" w14:textId="77777777" w:rsidR="0056187F" w:rsidRDefault="000961FA">
          <w:pPr>
            <w:pStyle w:val="TOC2"/>
            <w:rPr>
              <w:ins w:id="46" w:author="Joyce L Tokar" w:date="2017-11-08T11:05:00Z"/>
              <w:b w:val="0"/>
              <w:bCs w:val="0"/>
            </w:rPr>
          </w:pPr>
          <w:ins w:id="4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"_Toc497902448"</w:instrText>
            </w:r>
            <w:r w:rsidR="0056187F" w:rsidRPr="004C03D4">
              <w:rPr>
                <w:rStyle w:val="Hyperlink"/>
              </w:rPr>
              <w:instrText xml:space="preserve"> </w:instrText>
            </w:r>
            <w:r w:rsidRPr="004C03D4">
              <w:rPr>
                <w:rStyle w:val="Hyperlink"/>
              </w:rPr>
              <w:fldChar w:fldCharType="separate"/>
            </w:r>
            <w:r w:rsidR="0056187F" w:rsidRPr="004C03D4">
              <w:rPr>
                <w:rStyle w:val="Hyperlink"/>
              </w:rPr>
              <w:t>6.2 Type System [IHN]</w:t>
            </w:r>
            <w:r w:rsidR="0056187F">
              <w:rPr>
                <w:webHidden/>
              </w:rPr>
              <w:tab/>
            </w:r>
            <w:r>
              <w:rPr>
                <w:webHidden/>
              </w:rPr>
              <w:fldChar w:fldCharType="begin"/>
            </w:r>
            <w:r w:rsidR="0056187F">
              <w:rPr>
                <w:webHidden/>
              </w:rPr>
              <w:instrText xml:space="preserve"> PAGEREF _Toc497902448 \h </w:instrText>
            </w:r>
          </w:ins>
          <w:r>
            <w:rPr>
              <w:webHidden/>
            </w:rPr>
          </w:r>
          <w:r>
            <w:rPr>
              <w:webHidden/>
            </w:rPr>
            <w:fldChar w:fldCharType="separate"/>
          </w:r>
          <w:ins w:id="48" w:author="Joyce L Tokar" w:date="2017-11-08T11:05:00Z">
            <w:r w:rsidR="0056187F">
              <w:rPr>
                <w:webHidden/>
              </w:rPr>
              <w:t>18</w:t>
            </w:r>
            <w:r>
              <w:rPr>
                <w:webHidden/>
              </w:rPr>
              <w:fldChar w:fldCharType="end"/>
            </w:r>
            <w:r w:rsidRPr="004C03D4">
              <w:rPr>
                <w:rStyle w:val="Hyperlink"/>
              </w:rPr>
              <w:fldChar w:fldCharType="end"/>
            </w:r>
          </w:ins>
        </w:p>
        <w:p w14:paraId="2EB37F35" w14:textId="77777777" w:rsidR="0056187F" w:rsidRDefault="000961FA">
          <w:pPr>
            <w:pStyle w:val="TOC3"/>
            <w:rPr>
              <w:ins w:id="49" w:author="Joyce L Tokar" w:date="2017-11-08T11:05:00Z"/>
              <w:b w:val="0"/>
              <w:bCs w:val="0"/>
            </w:rPr>
          </w:pPr>
          <w:ins w:id="5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"_Toc497902449"</w:instrText>
            </w:r>
            <w:r w:rsidR="0056187F" w:rsidRPr="004C03D4">
              <w:rPr>
                <w:rStyle w:val="Hyperlink"/>
              </w:rPr>
              <w:instrText xml:space="preserve"> </w:instrText>
            </w:r>
            <w:r w:rsidRPr="004C03D4">
              <w:rPr>
                <w:rStyle w:val="Hyperlink"/>
              </w:rPr>
              <w:fldChar w:fldCharType="separate"/>
            </w:r>
            <w:r w:rsidR="0056187F" w:rsidRPr="004C03D4">
              <w:rPr>
                <w:rStyle w:val="Hyperlink"/>
              </w:rPr>
              <w:t>6.2.1 Applicability to language</w:t>
            </w:r>
            <w:r w:rsidR="0056187F">
              <w:rPr>
                <w:webHidden/>
              </w:rPr>
              <w:tab/>
            </w:r>
            <w:r>
              <w:rPr>
                <w:webHidden/>
              </w:rPr>
              <w:fldChar w:fldCharType="begin"/>
            </w:r>
            <w:r w:rsidR="0056187F">
              <w:rPr>
                <w:webHidden/>
              </w:rPr>
              <w:instrText xml:space="preserve"> PAGEREF _Toc497902449 \h </w:instrText>
            </w:r>
          </w:ins>
          <w:r>
            <w:rPr>
              <w:webHidden/>
            </w:rPr>
          </w:r>
          <w:r>
            <w:rPr>
              <w:webHidden/>
            </w:rPr>
            <w:fldChar w:fldCharType="separate"/>
          </w:r>
          <w:ins w:id="51" w:author="Joyce L Tokar" w:date="2017-11-08T11:05:00Z">
            <w:r w:rsidR="0056187F">
              <w:rPr>
                <w:webHidden/>
              </w:rPr>
              <w:t>18</w:t>
            </w:r>
            <w:r>
              <w:rPr>
                <w:webHidden/>
              </w:rPr>
              <w:fldChar w:fldCharType="end"/>
            </w:r>
            <w:r w:rsidRPr="004C03D4">
              <w:rPr>
                <w:rStyle w:val="Hyperlink"/>
              </w:rPr>
              <w:fldChar w:fldCharType="end"/>
            </w:r>
          </w:ins>
        </w:p>
        <w:p w14:paraId="3723D465" w14:textId="77777777" w:rsidR="0056187F" w:rsidRDefault="000961FA">
          <w:pPr>
            <w:pStyle w:val="TOC3"/>
            <w:rPr>
              <w:ins w:id="52" w:author="Joyce L Tokar" w:date="2017-11-08T11:05:00Z"/>
              <w:b w:val="0"/>
              <w:bCs w:val="0"/>
            </w:rPr>
          </w:pPr>
          <w:ins w:id="5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"_Toc497902450"</w:instrText>
            </w:r>
            <w:r w:rsidR="0056187F" w:rsidRPr="004C03D4">
              <w:rPr>
                <w:rStyle w:val="Hyperlink"/>
              </w:rPr>
              <w:instrText xml:space="preserve"> </w:instrText>
            </w:r>
            <w:r w:rsidRPr="004C03D4">
              <w:rPr>
                <w:rStyle w:val="Hyperlink"/>
              </w:rPr>
              <w:fldChar w:fldCharType="separate"/>
            </w:r>
            <w:r w:rsidR="0056187F" w:rsidRPr="004C03D4">
              <w:rPr>
                <w:rStyle w:val="Hyperlink"/>
              </w:rPr>
              <w:t>6.2.2 Guidance to language users</w:t>
            </w:r>
            <w:r w:rsidR="0056187F">
              <w:rPr>
                <w:webHidden/>
              </w:rPr>
              <w:tab/>
            </w:r>
            <w:r>
              <w:rPr>
                <w:webHidden/>
              </w:rPr>
              <w:fldChar w:fldCharType="begin"/>
            </w:r>
            <w:r w:rsidR="0056187F">
              <w:rPr>
                <w:webHidden/>
              </w:rPr>
              <w:instrText xml:space="preserve"> PAGEREF _Toc497902450 \h </w:instrText>
            </w:r>
          </w:ins>
          <w:r>
            <w:rPr>
              <w:webHidden/>
            </w:rPr>
          </w:r>
          <w:r>
            <w:rPr>
              <w:webHidden/>
            </w:rPr>
            <w:fldChar w:fldCharType="separate"/>
          </w:r>
          <w:ins w:id="54" w:author="Joyce L Tokar" w:date="2017-11-08T11:05:00Z">
            <w:r w:rsidR="0056187F">
              <w:rPr>
                <w:webHidden/>
              </w:rPr>
              <w:t>18</w:t>
            </w:r>
            <w:r>
              <w:rPr>
                <w:webHidden/>
              </w:rPr>
              <w:fldChar w:fldCharType="end"/>
            </w:r>
            <w:r w:rsidRPr="004C03D4">
              <w:rPr>
                <w:rStyle w:val="Hyperlink"/>
              </w:rPr>
              <w:fldChar w:fldCharType="end"/>
            </w:r>
          </w:ins>
        </w:p>
        <w:p w14:paraId="7497ECBF" w14:textId="77777777" w:rsidR="0056187F" w:rsidRDefault="000961FA">
          <w:pPr>
            <w:pStyle w:val="TOC2"/>
            <w:rPr>
              <w:ins w:id="55" w:author="Joyce L Tokar" w:date="2017-11-08T11:05:00Z"/>
              <w:b w:val="0"/>
              <w:bCs w:val="0"/>
            </w:rPr>
          </w:pPr>
          <w:ins w:id="5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"_Toc497902451"</w:instrText>
            </w:r>
            <w:r w:rsidR="0056187F" w:rsidRPr="004C03D4">
              <w:rPr>
                <w:rStyle w:val="Hyperlink"/>
              </w:rPr>
              <w:instrText xml:space="preserve"> </w:instrText>
            </w:r>
            <w:r w:rsidRPr="004C03D4">
              <w:rPr>
                <w:rStyle w:val="Hyperlink"/>
              </w:rPr>
              <w:fldChar w:fldCharType="separate"/>
            </w:r>
            <w:r w:rsidR="0056187F" w:rsidRPr="004C03D4">
              <w:rPr>
                <w:rStyle w:val="Hyperlink"/>
              </w:rPr>
              <w:t>6.3 Bit Representation [STR]</w:t>
            </w:r>
            <w:r w:rsidR="0056187F">
              <w:rPr>
                <w:webHidden/>
              </w:rPr>
              <w:tab/>
            </w:r>
            <w:r>
              <w:rPr>
                <w:webHidden/>
              </w:rPr>
              <w:fldChar w:fldCharType="begin"/>
            </w:r>
            <w:r w:rsidR="0056187F">
              <w:rPr>
                <w:webHidden/>
              </w:rPr>
              <w:instrText xml:space="preserve"> PAGEREF _Toc497902451 \h </w:instrText>
            </w:r>
          </w:ins>
          <w:r>
            <w:rPr>
              <w:webHidden/>
            </w:rPr>
          </w:r>
          <w:r>
            <w:rPr>
              <w:webHidden/>
            </w:rPr>
            <w:fldChar w:fldCharType="separate"/>
          </w:r>
          <w:ins w:id="57" w:author="Joyce L Tokar" w:date="2017-11-08T11:05:00Z">
            <w:r w:rsidR="0056187F">
              <w:rPr>
                <w:webHidden/>
              </w:rPr>
              <w:t>19</w:t>
            </w:r>
            <w:r>
              <w:rPr>
                <w:webHidden/>
              </w:rPr>
              <w:fldChar w:fldCharType="end"/>
            </w:r>
            <w:r w:rsidRPr="004C03D4">
              <w:rPr>
                <w:rStyle w:val="Hyperlink"/>
              </w:rPr>
              <w:fldChar w:fldCharType="end"/>
            </w:r>
          </w:ins>
        </w:p>
        <w:p w14:paraId="03625539" w14:textId="77777777" w:rsidR="0056187F" w:rsidRDefault="000961FA">
          <w:pPr>
            <w:pStyle w:val="TOC3"/>
            <w:rPr>
              <w:ins w:id="58" w:author="Joyce L Tokar" w:date="2017-11-08T11:05:00Z"/>
              <w:b w:val="0"/>
              <w:bCs w:val="0"/>
            </w:rPr>
          </w:pPr>
          <w:ins w:id="5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"_Toc497902452"</w:instrText>
            </w:r>
            <w:r w:rsidR="0056187F" w:rsidRPr="004C03D4">
              <w:rPr>
                <w:rStyle w:val="Hyperlink"/>
              </w:rPr>
              <w:instrText xml:space="preserve"> </w:instrText>
            </w:r>
            <w:r w:rsidRPr="004C03D4">
              <w:rPr>
                <w:rStyle w:val="Hyperlink"/>
              </w:rPr>
              <w:fldChar w:fldCharType="separate"/>
            </w:r>
            <w:r w:rsidR="0056187F" w:rsidRPr="004C03D4">
              <w:rPr>
                <w:rStyle w:val="Hyperlink"/>
              </w:rPr>
              <w:t>6.3.1 Applicability to language</w:t>
            </w:r>
            <w:r w:rsidR="0056187F">
              <w:rPr>
                <w:webHidden/>
              </w:rPr>
              <w:tab/>
            </w:r>
            <w:r>
              <w:rPr>
                <w:webHidden/>
              </w:rPr>
              <w:fldChar w:fldCharType="begin"/>
            </w:r>
            <w:r w:rsidR="0056187F">
              <w:rPr>
                <w:webHidden/>
              </w:rPr>
              <w:instrText xml:space="preserve"> PAGEREF _Toc497902452 \h </w:instrText>
            </w:r>
          </w:ins>
          <w:r>
            <w:rPr>
              <w:webHidden/>
            </w:rPr>
          </w:r>
          <w:r>
            <w:rPr>
              <w:webHidden/>
            </w:rPr>
            <w:fldChar w:fldCharType="separate"/>
          </w:r>
          <w:ins w:id="60" w:author="Joyce L Tokar" w:date="2017-11-08T11:05:00Z">
            <w:r w:rsidR="0056187F">
              <w:rPr>
                <w:webHidden/>
              </w:rPr>
              <w:t>19</w:t>
            </w:r>
            <w:r>
              <w:rPr>
                <w:webHidden/>
              </w:rPr>
              <w:fldChar w:fldCharType="end"/>
            </w:r>
            <w:r w:rsidRPr="004C03D4">
              <w:rPr>
                <w:rStyle w:val="Hyperlink"/>
              </w:rPr>
              <w:fldChar w:fldCharType="end"/>
            </w:r>
          </w:ins>
        </w:p>
        <w:p w14:paraId="6E6C2CAB" w14:textId="77777777" w:rsidR="0056187F" w:rsidRDefault="000961FA">
          <w:pPr>
            <w:pStyle w:val="TOC3"/>
            <w:rPr>
              <w:ins w:id="61" w:author="Joyce L Tokar" w:date="2017-11-08T11:05:00Z"/>
              <w:b w:val="0"/>
              <w:bCs w:val="0"/>
            </w:rPr>
          </w:pPr>
          <w:ins w:id="6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"_Toc497902453"</w:instrText>
            </w:r>
            <w:r w:rsidR="0056187F" w:rsidRPr="004C03D4">
              <w:rPr>
                <w:rStyle w:val="Hyperlink"/>
              </w:rPr>
              <w:instrText xml:space="preserve"> </w:instrText>
            </w:r>
            <w:r w:rsidRPr="004C03D4">
              <w:rPr>
                <w:rStyle w:val="Hyperlink"/>
              </w:rPr>
              <w:fldChar w:fldCharType="separate"/>
            </w:r>
            <w:r w:rsidR="0056187F" w:rsidRPr="004C03D4">
              <w:rPr>
                <w:rStyle w:val="Hyperlink"/>
              </w:rPr>
              <w:t>6.3.2 Guidance to language users</w:t>
            </w:r>
            <w:r w:rsidR="0056187F">
              <w:rPr>
                <w:webHidden/>
              </w:rPr>
              <w:tab/>
            </w:r>
            <w:r>
              <w:rPr>
                <w:webHidden/>
              </w:rPr>
              <w:fldChar w:fldCharType="begin"/>
            </w:r>
            <w:r w:rsidR="0056187F">
              <w:rPr>
                <w:webHidden/>
              </w:rPr>
              <w:instrText xml:space="preserve"> PAGEREF _Toc497902453 \h </w:instrText>
            </w:r>
          </w:ins>
          <w:r>
            <w:rPr>
              <w:webHidden/>
            </w:rPr>
          </w:r>
          <w:r>
            <w:rPr>
              <w:webHidden/>
            </w:rPr>
            <w:fldChar w:fldCharType="separate"/>
          </w:r>
          <w:ins w:id="63" w:author="Joyce L Tokar" w:date="2017-11-08T11:05:00Z">
            <w:r w:rsidR="0056187F">
              <w:rPr>
                <w:webHidden/>
              </w:rPr>
              <w:t>19</w:t>
            </w:r>
            <w:r>
              <w:rPr>
                <w:webHidden/>
              </w:rPr>
              <w:fldChar w:fldCharType="end"/>
            </w:r>
            <w:r w:rsidRPr="004C03D4">
              <w:rPr>
                <w:rStyle w:val="Hyperlink"/>
              </w:rPr>
              <w:fldChar w:fldCharType="end"/>
            </w:r>
          </w:ins>
        </w:p>
        <w:p w14:paraId="46FA8878" w14:textId="77777777" w:rsidR="0056187F" w:rsidRDefault="000961FA">
          <w:pPr>
            <w:pStyle w:val="TOC2"/>
            <w:rPr>
              <w:ins w:id="64" w:author="Joyce L Tokar" w:date="2017-11-08T11:05:00Z"/>
              <w:b w:val="0"/>
              <w:bCs w:val="0"/>
            </w:rPr>
          </w:pPr>
          <w:ins w:id="6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"_Toc497902454"</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6.4 Floating-point Arithmetic [PLF]</w:t>
            </w:r>
            <w:r w:rsidR="0056187F">
              <w:rPr>
                <w:webHidden/>
              </w:rPr>
              <w:tab/>
            </w:r>
            <w:r>
              <w:rPr>
                <w:webHidden/>
              </w:rPr>
              <w:fldChar w:fldCharType="begin"/>
            </w:r>
            <w:r w:rsidR="0056187F">
              <w:rPr>
                <w:webHidden/>
              </w:rPr>
              <w:instrText xml:space="preserve"> PAGEREF _Toc497902454 \h </w:instrText>
            </w:r>
          </w:ins>
          <w:r>
            <w:rPr>
              <w:webHidden/>
            </w:rPr>
          </w:r>
          <w:r>
            <w:rPr>
              <w:webHidden/>
            </w:rPr>
            <w:fldChar w:fldCharType="separate"/>
          </w:r>
          <w:ins w:id="66" w:author="Joyce L Tokar" w:date="2017-11-08T11:05:00Z">
            <w:r w:rsidR="0056187F">
              <w:rPr>
                <w:webHidden/>
              </w:rPr>
              <w:t>19</w:t>
            </w:r>
            <w:r>
              <w:rPr>
                <w:webHidden/>
              </w:rPr>
              <w:fldChar w:fldCharType="end"/>
            </w:r>
            <w:r w:rsidRPr="004C03D4">
              <w:rPr>
                <w:rStyle w:val="Hyperlink"/>
              </w:rPr>
              <w:fldChar w:fldCharType="end"/>
            </w:r>
          </w:ins>
        </w:p>
        <w:p w14:paraId="14523040" w14:textId="77777777" w:rsidR="0056187F" w:rsidRDefault="000961FA">
          <w:pPr>
            <w:pStyle w:val="TOC3"/>
            <w:rPr>
              <w:ins w:id="67" w:author="Joyce L Tokar" w:date="2017-11-08T11:05:00Z"/>
              <w:b w:val="0"/>
              <w:bCs w:val="0"/>
            </w:rPr>
          </w:pPr>
          <w:ins w:id="6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"_Toc497902455"</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6.4.1 Applicability to language</w:t>
            </w:r>
            <w:r w:rsidR="0056187F">
              <w:rPr>
                <w:webHidden/>
              </w:rPr>
              <w:tab/>
            </w:r>
            <w:r>
              <w:rPr>
                <w:webHidden/>
              </w:rPr>
              <w:fldChar w:fldCharType="begin"/>
            </w:r>
            <w:r w:rsidR="0056187F">
              <w:rPr>
                <w:webHidden/>
              </w:rPr>
              <w:instrText xml:space="preserve"> PAGEREF _Toc497902455 \h </w:instrText>
            </w:r>
          </w:ins>
          <w:r>
            <w:rPr>
              <w:webHidden/>
            </w:rPr>
          </w:r>
          <w:r>
            <w:rPr>
              <w:webHidden/>
            </w:rPr>
            <w:fldChar w:fldCharType="separate"/>
          </w:r>
          <w:ins w:id="69" w:author="Joyce L Tokar" w:date="2017-11-08T11:05:00Z">
            <w:r w:rsidR="0056187F">
              <w:rPr>
                <w:webHidden/>
              </w:rPr>
              <w:t>19</w:t>
            </w:r>
            <w:r>
              <w:rPr>
                <w:webHidden/>
              </w:rPr>
              <w:fldChar w:fldCharType="end"/>
            </w:r>
            <w:r w:rsidRPr="004C03D4">
              <w:rPr>
                <w:rStyle w:val="Hyperlink"/>
              </w:rPr>
              <w:fldChar w:fldCharType="end"/>
            </w:r>
          </w:ins>
        </w:p>
        <w:p w14:paraId="3011B3C2" w14:textId="77777777" w:rsidR="0056187F" w:rsidRDefault="000961FA">
          <w:pPr>
            <w:pStyle w:val="TOC3"/>
            <w:rPr>
              <w:ins w:id="70" w:author="Joyce L Tokar" w:date="2017-11-08T11:05:00Z"/>
              <w:b w:val="0"/>
              <w:bCs w:val="0"/>
            </w:rPr>
          </w:pPr>
          <w:ins w:id="7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"_Toc497902456"</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pt-BR"/>
              </w:rPr>
              <w:t>6.4.2 Guidance to language users</w:t>
            </w:r>
            <w:r w:rsidR="0056187F">
              <w:rPr>
                <w:webHidden/>
              </w:rPr>
              <w:tab/>
            </w:r>
            <w:r>
              <w:rPr>
                <w:webHidden/>
              </w:rPr>
              <w:fldChar w:fldCharType="begin"/>
            </w:r>
            <w:r w:rsidR="0056187F">
              <w:rPr>
                <w:webHidden/>
              </w:rPr>
              <w:instrText xml:space="preserve"> PAGEREF _Toc497902456 \h </w:instrText>
            </w:r>
          </w:ins>
          <w:r>
            <w:rPr>
              <w:webHidden/>
            </w:rPr>
          </w:r>
          <w:r>
            <w:rPr>
              <w:webHidden/>
            </w:rPr>
            <w:fldChar w:fldCharType="separate"/>
          </w:r>
          <w:ins w:id="72" w:author="Joyce L Tokar" w:date="2017-11-08T11:05:00Z">
            <w:r w:rsidR="0056187F">
              <w:rPr>
                <w:webHidden/>
              </w:rPr>
              <w:t>19</w:t>
            </w:r>
            <w:r>
              <w:rPr>
                <w:webHidden/>
              </w:rPr>
              <w:fldChar w:fldCharType="end"/>
            </w:r>
            <w:r w:rsidRPr="004C03D4">
              <w:rPr>
                <w:rStyle w:val="Hyperlink"/>
              </w:rPr>
              <w:fldChar w:fldCharType="end"/>
            </w:r>
          </w:ins>
        </w:p>
        <w:p w14:paraId="3229EF45" w14:textId="77777777" w:rsidR="0056187F" w:rsidRDefault="000961FA">
          <w:pPr>
            <w:pStyle w:val="TOC2"/>
            <w:rPr>
              <w:ins w:id="73" w:author="Joyce L Tokar" w:date="2017-11-08T11:05:00Z"/>
              <w:b w:val="0"/>
              <w:bCs w:val="0"/>
            </w:rPr>
          </w:pPr>
          <w:ins w:id="7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"_Toc497902457"</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6.5 Enumerator Issues [CCB]</w:t>
            </w:r>
            <w:r w:rsidR="0056187F">
              <w:rPr>
                <w:webHidden/>
              </w:rPr>
              <w:tab/>
            </w:r>
            <w:r>
              <w:rPr>
                <w:webHidden/>
              </w:rPr>
              <w:fldChar w:fldCharType="begin"/>
            </w:r>
            <w:r w:rsidR="0056187F">
              <w:rPr>
                <w:webHidden/>
              </w:rPr>
              <w:instrText xml:space="preserve"> PAGEREF _Toc497902457 \h </w:instrText>
            </w:r>
          </w:ins>
          <w:r>
            <w:rPr>
              <w:webHidden/>
            </w:rPr>
          </w:r>
          <w:r>
            <w:rPr>
              <w:webHidden/>
            </w:rPr>
            <w:fldChar w:fldCharType="separate"/>
          </w:r>
          <w:ins w:id="75" w:author="Joyce L Tokar" w:date="2017-11-08T11:05:00Z">
            <w:r w:rsidR="0056187F">
              <w:rPr>
                <w:webHidden/>
              </w:rPr>
              <w:t>20</w:t>
            </w:r>
            <w:r>
              <w:rPr>
                <w:webHidden/>
              </w:rPr>
              <w:fldChar w:fldCharType="end"/>
            </w:r>
            <w:r w:rsidRPr="004C03D4">
              <w:rPr>
                <w:rStyle w:val="Hyperlink"/>
              </w:rPr>
              <w:fldChar w:fldCharType="end"/>
            </w:r>
          </w:ins>
        </w:p>
        <w:p w14:paraId="0DCD0316" w14:textId="77777777" w:rsidR="0056187F" w:rsidRDefault="000961FA">
          <w:pPr>
            <w:pStyle w:val="TOC3"/>
            <w:rPr>
              <w:ins w:id="76" w:author="Joyce L Tokar" w:date="2017-11-08T11:05:00Z"/>
              <w:b w:val="0"/>
              <w:bCs w:val="0"/>
            </w:rPr>
          </w:pPr>
          <w:ins w:id="7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"_Toc497902458"</w:instrText>
            </w:r>
            <w:r w:rsidR="0056187F" w:rsidRPr="004C03D4">
              <w:rPr>
                <w:rStyle w:val="Hyperlink"/>
              </w:rPr>
              <w:instrText xml:space="preserve"> </w:instrText>
            </w:r>
            <w:r w:rsidRPr="004C03D4">
              <w:rPr>
                <w:rStyle w:val="Hyperlink"/>
              </w:rPr>
              <w:fldChar w:fldCharType="separate"/>
            </w:r>
            <w:r w:rsidR="0056187F" w:rsidRPr="004C03D4">
              <w:rPr>
                <w:rStyle w:val="Hyperlink"/>
              </w:rPr>
              <w:t>6.5.1 Applicability to language</w:t>
            </w:r>
            <w:r w:rsidR="0056187F">
              <w:rPr>
                <w:webHidden/>
              </w:rPr>
              <w:tab/>
            </w:r>
            <w:r>
              <w:rPr>
                <w:webHidden/>
              </w:rPr>
              <w:fldChar w:fldCharType="begin"/>
            </w:r>
            <w:r w:rsidR="0056187F">
              <w:rPr>
                <w:webHidden/>
              </w:rPr>
              <w:instrText xml:space="preserve"> PAGEREF _Toc497902458 \h </w:instrText>
            </w:r>
          </w:ins>
          <w:r>
            <w:rPr>
              <w:webHidden/>
            </w:rPr>
          </w:r>
          <w:r>
            <w:rPr>
              <w:webHidden/>
            </w:rPr>
            <w:fldChar w:fldCharType="separate"/>
          </w:r>
          <w:ins w:id="78" w:author="Joyce L Tokar" w:date="2017-11-08T11:05:00Z">
            <w:r w:rsidR="0056187F">
              <w:rPr>
                <w:webHidden/>
              </w:rPr>
              <w:t>20</w:t>
            </w:r>
            <w:r>
              <w:rPr>
                <w:webHidden/>
              </w:rPr>
              <w:fldChar w:fldCharType="end"/>
            </w:r>
            <w:r w:rsidRPr="004C03D4">
              <w:rPr>
                <w:rStyle w:val="Hyperlink"/>
              </w:rPr>
              <w:fldChar w:fldCharType="end"/>
            </w:r>
          </w:ins>
        </w:p>
        <w:p w14:paraId="0CFC0E61" w14:textId="77777777" w:rsidR="0056187F" w:rsidRDefault="000961FA">
          <w:pPr>
            <w:pStyle w:val="TOC3"/>
            <w:rPr>
              <w:ins w:id="79" w:author="Joyce L Tokar" w:date="2017-11-08T11:05:00Z"/>
              <w:b w:val="0"/>
              <w:bCs w:val="0"/>
            </w:rPr>
          </w:pPr>
          <w:ins w:id="8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"_Toc497902459"</w:instrText>
            </w:r>
            <w:r w:rsidR="0056187F" w:rsidRPr="004C03D4">
              <w:rPr>
                <w:rStyle w:val="Hyperlink"/>
              </w:rPr>
              <w:instrText xml:space="preserve"> </w:instrText>
            </w:r>
            <w:r w:rsidRPr="004C03D4">
              <w:rPr>
                <w:rStyle w:val="Hyperlink"/>
              </w:rPr>
              <w:fldChar w:fldCharType="separate"/>
            </w:r>
            <w:r w:rsidR="0056187F" w:rsidRPr="004C03D4">
              <w:rPr>
                <w:rStyle w:val="Hyperlink"/>
              </w:rPr>
              <w:t>6.5.2 Guidance to language users</w:t>
            </w:r>
            <w:r w:rsidR="0056187F">
              <w:rPr>
                <w:webHidden/>
              </w:rPr>
              <w:tab/>
            </w:r>
            <w:r>
              <w:rPr>
                <w:webHidden/>
              </w:rPr>
              <w:fldChar w:fldCharType="begin"/>
            </w:r>
            <w:r w:rsidR="0056187F">
              <w:rPr>
                <w:webHidden/>
              </w:rPr>
              <w:instrText xml:space="preserve"> PAGEREF _Toc497902459 \h </w:instrText>
            </w:r>
          </w:ins>
          <w:r>
            <w:rPr>
              <w:webHidden/>
            </w:rPr>
          </w:r>
          <w:r>
            <w:rPr>
              <w:webHidden/>
            </w:rPr>
            <w:fldChar w:fldCharType="separate"/>
          </w:r>
          <w:ins w:id="81" w:author="Joyce L Tokar" w:date="2017-11-08T11:05:00Z">
            <w:r w:rsidR="0056187F">
              <w:rPr>
                <w:webHidden/>
              </w:rPr>
              <w:t>20</w:t>
            </w:r>
            <w:r>
              <w:rPr>
                <w:webHidden/>
              </w:rPr>
              <w:fldChar w:fldCharType="end"/>
            </w:r>
            <w:r w:rsidRPr="004C03D4">
              <w:rPr>
                <w:rStyle w:val="Hyperlink"/>
              </w:rPr>
              <w:fldChar w:fldCharType="end"/>
            </w:r>
          </w:ins>
        </w:p>
        <w:p w14:paraId="3CC0593C" w14:textId="77777777" w:rsidR="0056187F" w:rsidRDefault="000961FA">
          <w:pPr>
            <w:pStyle w:val="TOC2"/>
            <w:rPr>
              <w:ins w:id="82" w:author="Joyce L Tokar" w:date="2017-11-08T11:05:00Z"/>
              <w:b w:val="0"/>
              <w:bCs w:val="0"/>
            </w:rPr>
          </w:pPr>
          <w:ins w:id="8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"_Toc497902460"</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6.6 Conversion Errors [FLC]</w:t>
            </w:r>
            <w:r w:rsidR="0056187F">
              <w:rPr>
                <w:webHidden/>
              </w:rPr>
              <w:tab/>
            </w:r>
            <w:r>
              <w:rPr>
                <w:webHidden/>
              </w:rPr>
              <w:fldChar w:fldCharType="begin"/>
            </w:r>
            <w:r w:rsidR="0056187F">
              <w:rPr>
                <w:webHidden/>
              </w:rPr>
              <w:instrText xml:space="preserve"> PAGEREF _Toc497902460 \h </w:instrText>
            </w:r>
          </w:ins>
          <w:r>
            <w:rPr>
              <w:webHidden/>
            </w:rPr>
          </w:r>
          <w:r>
            <w:rPr>
              <w:webHidden/>
            </w:rPr>
            <w:fldChar w:fldCharType="separate"/>
          </w:r>
          <w:ins w:id="84" w:author="Joyce L Tokar" w:date="2017-11-08T11:05:00Z">
            <w:r w:rsidR="0056187F">
              <w:rPr>
                <w:webHidden/>
              </w:rPr>
              <w:t>20</w:t>
            </w:r>
            <w:r>
              <w:rPr>
                <w:webHidden/>
              </w:rPr>
              <w:fldChar w:fldCharType="end"/>
            </w:r>
            <w:r w:rsidRPr="004C03D4">
              <w:rPr>
                <w:rStyle w:val="Hyperlink"/>
              </w:rPr>
              <w:fldChar w:fldCharType="end"/>
            </w:r>
          </w:ins>
        </w:p>
        <w:p w14:paraId="3A2C1CE7" w14:textId="77777777" w:rsidR="0056187F" w:rsidRDefault="000961FA">
          <w:pPr>
            <w:pStyle w:val="TOC3"/>
            <w:rPr>
              <w:ins w:id="85" w:author="Joyce L Tokar" w:date="2017-11-08T11:05:00Z"/>
              <w:b w:val="0"/>
              <w:bCs w:val="0"/>
            </w:rPr>
          </w:pPr>
          <w:ins w:id="8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"_Toc497902461"</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6.6.1 Applicability to language</w:t>
            </w:r>
            <w:r w:rsidR="0056187F">
              <w:rPr>
                <w:webHidden/>
              </w:rPr>
              <w:tab/>
            </w:r>
            <w:r>
              <w:rPr>
                <w:webHidden/>
              </w:rPr>
              <w:fldChar w:fldCharType="begin"/>
            </w:r>
            <w:r w:rsidR="0056187F">
              <w:rPr>
                <w:webHidden/>
              </w:rPr>
              <w:instrText xml:space="preserve"> PAGEREF _Toc497902461 \h </w:instrText>
            </w:r>
          </w:ins>
          <w:r>
            <w:rPr>
              <w:webHidden/>
            </w:rPr>
          </w:r>
          <w:r>
            <w:rPr>
              <w:webHidden/>
            </w:rPr>
            <w:fldChar w:fldCharType="separate"/>
          </w:r>
          <w:ins w:id="87" w:author="Joyce L Tokar" w:date="2017-11-08T11:05:00Z">
            <w:r w:rsidR="0056187F">
              <w:rPr>
                <w:webHidden/>
              </w:rPr>
              <w:t>20</w:t>
            </w:r>
            <w:r>
              <w:rPr>
                <w:webHidden/>
              </w:rPr>
              <w:fldChar w:fldCharType="end"/>
            </w:r>
            <w:r w:rsidRPr="004C03D4">
              <w:rPr>
                <w:rStyle w:val="Hyperlink"/>
              </w:rPr>
              <w:fldChar w:fldCharType="end"/>
            </w:r>
          </w:ins>
        </w:p>
        <w:p w14:paraId="495D960B" w14:textId="77777777" w:rsidR="0056187F" w:rsidRDefault="000961FA">
          <w:pPr>
            <w:pStyle w:val="TOC3"/>
            <w:rPr>
              <w:ins w:id="88" w:author="Joyce L Tokar" w:date="2017-11-08T11:05:00Z"/>
              <w:b w:val="0"/>
              <w:bCs w:val="0"/>
            </w:rPr>
          </w:pPr>
          <w:ins w:id="8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"_Toc497902462"</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pt-BR"/>
              </w:rPr>
              <w:t>6.6.2 Guidance to language users</w:t>
            </w:r>
            <w:r w:rsidR="0056187F">
              <w:rPr>
                <w:webHidden/>
              </w:rPr>
              <w:tab/>
            </w:r>
            <w:r>
              <w:rPr>
                <w:webHidden/>
              </w:rPr>
              <w:fldChar w:fldCharType="begin"/>
            </w:r>
            <w:r w:rsidR="0056187F">
              <w:rPr>
                <w:webHidden/>
              </w:rPr>
              <w:instrText xml:space="preserve"> PAGEREF _Toc497902462 \h </w:instrText>
            </w:r>
          </w:ins>
          <w:r>
            <w:rPr>
              <w:webHidden/>
            </w:rPr>
          </w:r>
          <w:r>
            <w:rPr>
              <w:webHidden/>
            </w:rPr>
            <w:fldChar w:fldCharType="separate"/>
          </w:r>
          <w:ins w:id="90" w:author="Joyce L Tokar" w:date="2017-11-08T11:05:00Z">
            <w:r w:rsidR="0056187F">
              <w:rPr>
                <w:webHidden/>
              </w:rPr>
              <w:t>21</w:t>
            </w:r>
            <w:r>
              <w:rPr>
                <w:webHidden/>
              </w:rPr>
              <w:fldChar w:fldCharType="end"/>
            </w:r>
            <w:r w:rsidRPr="004C03D4">
              <w:rPr>
                <w:rStyle w:val="Hyperlink"/>
              </w:rPr>
              <w:fldChar w:fldCharType="end"/>
            </w:r>
          </w:ins>
        </w:p>
        <w:p w14:paraId="265212D1" w14:textId="77777777" w:rsidR="0056187F" w:rsidRDefault="000961FA">
          <w:pPr>
            <w:pStyle w:val="TOC2"/>
            <w:rPr>
              <w:ins w:id="91" w:author="Joyce L Tokar" w:date="2017-11-08T11:05:00Z"/>
              <w:b w:val="0"/>
              <w:bCs w:val="0"/>
            </w:rPr>
          </w:pPr>
          <w:ins w:id="9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"_Toc497902463"</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6.7 String Termination [CJM]</w:t>
            </w:r>
            <w:r w:rsidR="0056187F">
              <w:rPr>
                <w:webHidden/>
              </w:rPr>
              <w:tab/>
            </w:r>
            <w:r>
              <w:rPr>
                <w:webHidden/>
              </w:rPr>
              <w:fldChar w:fldCharType="begin"/>
            </w:r>
            <w:r w:rsidR="0056187F">
              <w:rPr>
                <w:webHidden/>
              </w:rPr>
              <w:instrText xml:space="preserve"> PAGEREF _Toc497902463 \h </w:instrText>
            </w:r>
          </w:ins>
          <w:r>
            <w:rPr>
              <w:webHidden/>
            </w:rPr>
          </w:r>
          <w:r>
            <w:rPr>
              <w:webHidden/>
            </w:rPr>
            <w:fldChar w:fldCharType="separate"/>
          </w:r>
          <w:ins w:id="93" w:author="Joyce L Tokar" w:date="2017-11-08T11:05:00Z">
            <w:r w:rsidR="0056187F">
              <w:rPr>
                <w:webHidden/>
              </w:rPr>
              <w:t>21</w:t>
            </w:r>
            <w:r>
              <w:rPr>
                <w:webHidden/>
              </w:rPr>
              <w:fldChar w:fldCharType="end"/>
            </w:r>
            <w:r w:rsidRPr="004C03D4">
              <w:rPr>
                <w:rStyle w:val="Hyperlink"/>
              </w:rPr>
              <w:fldChar w:fldCharType="end"/>
            </w:r>
          </w:ins>
        </w:p>
        <w:p w14:paraId="35A8A834" w14:textId="77777777" w:rsidR="0056187F" w:rsidRDefault="000961FA">
          <w:pPr>
            <w:pStyle w:val="TOC2"/>
            <w:rPr>
              <w:ins w:id="94" w:author="Joyce L Tokar" w:date="2017-11-08T11:05:00Z"/>
              <w:b w:val="0"/>
              <w:bCs w:val="0"/>
            </w:rPr>
          </w:pPr>
          <w:ins w:id="9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"_Toc497902464"</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6.8 Buffer Boundary Violation (Buffer Overflow) [HCB]</w:t>
            </w:r>
            <w:r w:rsidR="0056187F">
              <w:rPr>
                <w:webHidden/>
              </w:rPr>
              <w:tab/>
            </w:r>
            <w:r>
              <w:rPr>
                <w:webHidden/>
              </w:rPr>
              <w:fldChar w:fldCharType="begin"/>
            </w:r>
            <w:r w:rsidR="0056187F">
              <w:rPr>
                <w:webHidden/>
              </w:rPr>
              <w:instrText xml:space="preserve"> PAGEREF _Toc497902464 \h </w:instrText>
            </w:r>
          </w:ins>
          <w:r>
            <w:rPr>
              <w:webHidden/>
            </w:rPr>
          </w:r>
          <w:r>
            <w:rPr>
              <w:webHidden/>
            </w:rPr>
            <w:fldChar w:fldCharType="separate"/>
          </w:r>
          <w:ins w:id="96" w:author="Joyce L Tokar" w:date="2017-11-08T11:05:00Z">
            <w:r w:rsidR="0056187F">
              <w:rPr>
                <w:webHidden/>
              </w:rPr>
              <w:t>21</w:t>
            </w:r>
            <w:r>
              <w:rPr>
                <w:webHidden/>
              </w:rPr>
              <w:fldChar w:fldCharType="end"/>
            </w:r>
            <w:r w:rsidRPr="004C03D4">
              <w:rPr>
                <w:rStyle w:val="Hyperlink"/>
              </w:rPr>
              <w:fldChar w:fldCharType="end"/>
            </w:r>
          </w:ins>
        </w:p>
        <w:p w14:paraId="2249A949" w14:textId="77777777" w:rsidR="0056187F" w:rsidRDefault="000961FA">
          <w:pPr>
            <w:pStyle w:val="TOC2"/>
            <w:rPr>
              <w:ins w:id="97" w:author="Joyce L Tokar" w:date="2017-11-08T11:05:00Z"/>
              <w:b w:val="0"/>
              <w:bCs w:val="0"/>
            </w:rPr>
          </w:pPr>
          <w:ins w:id="9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"_Toc497902465"</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6.9 Unchecked Array Indexing [XYZ]</w:t>
            </w:r>
            <w:r w:rsidR="0056187F">
              <w:rPr>
                <w:webHidden/>
              </w:rPr>
              <w:tab/>
            </w:r>
            <w:r>
              <w:rPr>
                <w:webHidden/>
              </w:rPr>
              <w:fldChar w:fldCharType="begin"/>
            </w:r>
            <w:r w:rsidR="0056187F">
              <w:rPr>
                <w:webHidden/>
              </w:rPr>
              <w:instrText xml:space="preserve"> PAGEREF _Toc497902465 \h </w:instrText>
            </w:r>
          </w:ins>
          <w:r>
            <w:rPr>
              <w:webHidden/>
            </w:rPr>
          </w:r>
          <w:r>
            <w:rPr>
              <w:webHidden/>
            </w:rPr>
            <w:fldChar w:fldCharType="separate"/>
          </w:r>
          <w:ins w:id="99" w:author="Joyce L Tokar" w:date="2017-11-08T11:05:00Z">
            <w:r w:rsidR="0056187F">
              <w:rPr>
                <w:webHidden/>
              </w:rPr>
              <w:t>21</w:t>
            </w:r>
            <w:r>
              <w:rPr>
                <w:webHidden/>
              </w:rPr>
              <w:fldChar w:fldCharType="end"/>
            </w:r>
            <w:r w:rsidRPr="004C03D4">
              <w:rPr>
                <w:rStyle w:val="Hyperlink"/>
              </w:rPr>
              <w:fldChar w:fldCharType="end"/>
            </w:r>
          </w:ins>
        </w:p>
        <w:p w14:paraId="7EF0198D" w14:textId="77777777" w:rsidR="0056187F" w:rsidRDefault="000961FA">
          <w:pPr>
            <w:pStyle w:val="TOC3"/>
            <w:rPr>
              <w:ins w:id="100" w:author="Joyce L Tokar" w:date="2017-11-08T11:05:00Z"/>
              <w:b w:val="0"/>
              <w:bCs w:val="0"/>
            </w:rPr>
          </w:pPr>
          <w:ins w:id="10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"_Toc497902466"</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6.9.1 Applicability to language</w:t>
            </w:r>
            <w:r w:rsidR="0056187F">
              <w:rPr>
                <w:webHidden/>
              </w:rPr>
              <w:tab/>
            </w:r>
            <w:r>
              <w:rPr>
                <w:webHidden/>
              </w:rPr>
              <w:fldChar w:fldCharType="begin"/>
            </w:r>
            <w:r w:rsidR="0056187F">
              <w:rPr>
                <w:webHidden/>
              </w:rPr>
              <w:instrText xml:space="preserve"> PAGEREF _Toc497902466 \h </w:instrText>
            </w:r>
          </w:ins>
          <w:r>
            <w:rPr>
              <w:webHidden/>
            </w:rPr>
          </w:r>
          <w:r>
            <w:rPr>
              <w:webHidden/>
            </w:rPr>
            <w:fldChar w:fldCharType="separate"/>
          </w:r>
          <w:ins w:id="102" w:author="Joyce L Tokar" w:date="2017-11-08T11:05:00Z">
            <w:r w:rsidR="0056187F">
              <w:rPr>
                <w:webHidden/>
              </w:rPr>
              <w:t>21</w:t>
            </w:r>
            <w:r>
              <w:rPr>
                <w:webHidden/>
              </w:rPr>
              <w:fldChar w:fldCharType="end"/>
            </w:r>
            <w:r w:rsidRPr="004C03D4">
              <w:rPr>
                <w:rStyle w:val="Hyperlink"/>
              </w:rPr>
              <w:fldChar w:fldCharType="end"/>
            </w:r>
          </w:ins>
        </w:p>
        <w:p w14:paraId="5C1133BA" w14:textId="77777777" w:rsidR="0056187F" w:rsidRDefault="000961FA">
          <w:pPr>
            <w:pStyle w:val="TOC3"/>
            <w:rPr>
              <w:ins w:id="103" w:author="Joyce L Tokar" w:date="2017-11-08T11:05:00Z"/>
              <w:b w:val="0"/>
              <w:bCs w:val="0"/>
            </w:rPr>
          </w:pPr>
          <w:ins w:id="10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"_Toc497902467"</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pt-BR"/>
              </w:rPr>
              <w:t>6.9.2 Guidance to language users</w:t>
            </w:r>
            <w:r w:rsidR="0056187F">
              <w:rPr>
                <w:webHidden/>
              </w:rPr>
              <w:tab/>
            </w:r>
            <w:r>
              <w:rPr>
                <w:webHidden/>
              </w:rPr>
              <w:fldChar w:fldCharType="begin"/>
            </w:r>
            <w:r w:rsidR="0056187F">
              <w:rPr>
                <w:webHidden/>
              </w:rPr>
              <w:instrText xml:space="preserve"> PAGEREF _Toc497902467 \h </w:instrText>
            </w:r>
          </w:ins>
          <w:r>
            <w:rPr>
              <w:webHidden/>
            </w:rPr>
          </w:r>
          <w:r>
            <w:rPr>
              <w:webHidden/>
            </w:rPr>
            <w:fldChar w:fldCharType="separate"/>
          </w:r>
          <w:ins w:id="105" w:author="Joyce L Tokar" w:date="2017-11-08T11:05:00Z">
            <w:r w:rsidR="0056187F">
              <w:rPr>
                <w:webHidden/>
              </w:rPr>
              <w:t>21</w:t>
            </w:r>
            <w:r>
              <w:rPr>
                <w:webHidden/>
              </w:rPr>
              <w:fldChar w:fldCharType="end"/>
            </w:r>
            <w:r w:rsidRPr="004C03D4">
              <w:rPr>
                <w:rStyle w:val="Hyperlink"/>
              </w:rPr>
              <w:fldChar w:fldCharType="end"/>
            </w:r>
          </w:ins>
        </w:p>
        <w:p w14:paraId="1AFA4A01" w14:textId="77777777" w:rsidR="0056187F" w:rsidRDefault="000961FA">
          <w:pPr>
            <w:pStyle w:val="TOC2"/>
            <w:rPr>
              <w:ins w:id="106" w:author="Joyce L Tokar" w:date="2017-11-08T11:05:00Z"/>
              <w:b w:val="0"/>
              <w:bCs w:val="0"/>
            </w:rPr>
          </w:pPr>
          <w:ins w:id="10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"_Toc497902468"</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6.10 Unchecked Array Copying [XYW]</w:t>
            </w:r>
            <w:r w:rsidR="0056187F">
              <w:rPr>
                <w:webHidden/>
              </w:rPr>
              <w:tab/>
            </w:r>
            <w:r>
              <w:rPr>
                <w:webHidden/>
              </w:rPr>
              <w:fldChar w:fldCharType="begin"/>
            </w:r>
            <w:r w:rsidR="0056187F">
              <w:rPr>
                <w:webHidden/>
              </w:rPr>
              <w:instrText xml:space="preserve"> PAGEREF _Toc497902468 \h </w:instrText>
            </w:r>
          </w:ins>
          <w:r>
            <w:rPr>
              <w:webHidden/>
            </w:rPr>
          </w:r>
          <w:r>
            <w:rPr>
              <w:webHidden/>
            </w:rPr>
            <w:fldChar w:fldCharType="separate"/>
          </w:r>
          <w:ins w:id="108" w:author="Joyce L Tokar" w:date="2017-11-08T11:05:00Z">
            <w:r w:rsidR="0056187F">
              <w:rPr>
                <w:webHidden/>
              </w:rPr>
              <w:t>22</w:t>
            </w:r>
            <w:r>
              <w:rPr>
                <w:webHidden/>
              </w:rPr>
              <w:fldChar w:fldCharType="end"/>
            </w:r>
            <w:r w:rsidRPr="004C03D4">
              <w:rPr>
                <w:rStyle w:val="Hyperlink"/>
              </w:rPr>
              <w:fldChar w:fldCharType="end"/>
            </w:r>
          </w:ins>
        </w:p>
        <w:p w14:paraId="0EF5BD44" w14:textId="77777777" w:rsidR="0056187F" w:rsidRDefault="000961FA">
          <w:pPr>
            <w:pStyle w:val="TOC2"/>
            <w:rPr>
              <w:ins w:id="109" w:author="Joyce L Tokar" w:date="2017-11-08T11:05:00Z"/>
              <w:b w:val="0"/>
              <w:bCs w:val="0"/>
            </w:rPr>
          </w:pPr>
          <w:ins w:id="11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"_Toc497902469"</w:instrText>
            </w:r>
            <w:r w:rsidR="0056187F" w:rsidRPr="004C03D4">
              <w:rPr>
                <w:rStyle w:val="Hyperlink"/>
              </w:rPr>
              <w:instrText xml:space="preserve"> </w:instrText>
            </w:r>
            <w:r w:rsidRPr="004C03D4">
              <w:rPr>
                <w:rStyle w:val="Hyperlink"/>
              </w:rPr>
              <w:fldChar w:fldCharType="separate"/>
            </w:r>
            <w:r w:rsidR="0056187F" w:rsidRPr="004C03D4">
              <w:rPr>
                <w:rStyle w:val="Hyperlink"/>
              </w:rPr>
              <w:t>6.11 Pointer Type Conversions [HFC]</w:t>
            </w:r>
            <w:r w:rsidR="0056187F">
              <w:rPr>
                <w:webHidden/>
              </w:rPr>
              <w:tab/>
            </w:r>
            <w:r>
              <w:rPr>
                <w:webHidden/>
              </w:rPr>
              <w:fldChar w:fldCharType="begin"/>
            </w:r>
            <w:r w:rsidR="0056187F">
              <w:rPr>
                <w:webHidden/>
              </w:rPr>
              <w:instrText xml:space="preserve"> PAGEREF _Toc497902469 \h </w:instrText>
            </w:r>
          </w:ins>
          <w:r>
            <w:rPr>
              <w:webHidden/>
            </w:rPr>
          </w:r>
          <w:r>
            <w:rPr>
              <w:webHidden/>
            </w:rPr>
            <w:fldChar w:fldCharType="separate"/>
          </w:r>
          <w:ins w:id="111" w:author="Joyce L Tokar" w:date="2017-11-08T11:05:00Z">
            <w:r w:rsidR="0056187F">
              <w:rPr>
                <w:webHidden/>
              </w:rPr>
              <w:t>22</w:t>
            </w:r>
            <w:r>
              <w:rPr>
                <w:webHidden/>
              </w:rPr>
              <w:fldChar w:fldCharType="end"/>
            </w:r>
            <w:r w:rsidRPr="004C03D4">
              <w:rPr>
                <w:rStyle w:val="Hyperlink"/>
              </w:rPr>
              <w:fldChar w:fldCharType="end"/>
            </w:r>
          </w:ins>
        </w:p>
        <w:p w14:paraId="046A9653" w14:textId="77777777" w:rsidR="0056187F" w:rsidRDefault="000961FA">
          <w:pPr>
            <w:pStyle w:val="TOC3"/>
            <w:rPr>
              <w:ins w:id="112" w:author="Joyce L Tokar" w:date="2017-11-08T11:05:00Z"/>
              <w:b w:val="0"/>
              <w:bCs w:val="0"/>
            </w:rPr>
          </w:pPr>
          <w:ins w:id="11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"_Toc497902470"</w:instrText>
            </w:r>
            <w:r w:rsidR="0056187F" w:rsidRPr="004C03D4">
              <w:rPr>
                <w:rStyle w:val="Hyperlink"/>
              </w:rPr>
              <w:instrText xml:space="preserve"> </w:instrText>
            </w:r>
            <w:r w:rsidRPr="004C03D4">
              <w:rPr>
                <w:rStyle w:val="Hyperlink"/>
              </w:rPr>
              <w:fldChar w:fldCharType="separate"/>
            </w:r>
            <w:r w:rsidR="0056187F" w:rsidRPr="004C03D4">
              <w:rPr>
                <w:rStyle w:val="Hyperlink"/>
              </w:rPr>
              <w:t>6.11.1 Applicability to language</w:t>
            </w:r>
            <w:r w:rsidR="0056187F">
              <w:rPr>
                <w:webHidden/>
              </w:rPr>
              <w:tab/>
            </w:r>
            <w:r>
              <w:rPr>
                <w:webHidden/>
              </w:rPr>
              <w:fldChar w:fldCharType="begin"/>
            </w:r>
            <w:r w:rsidR="0056187F">
              <w:rPr>
                <w:webHidden/>
              </w:rPr>
              <w:instrText xml:space="preserve"> PAGEREF _Toc497902470 \h </w:instrText>
            </w:r>
          </w:ins>
          <w:r>
            <w:rPr>
              <w:webHidden/>
            </w:rPr>
          </w:r>
          <w:r>
            <w:rPr>
              <w:webHidden/>
            </w:rPr>
            <w:fldChar w:fldCharType="separate"/>
          </w:r>
          <w:ins w:id="114" w:author="Joyce L Tokar" w:date="2017-11-08T11:05:00Z">
            <w:r w:rsidR="0056187F">
              <w:rPr>
                <w:webHidden/>
              </w:rPr>
              <w:t>22</w:t>
            </w:r>
            <w:r>
              <w:rPr>
                <w:webHidden/>
              </w:rPr>
              <w:fldChar w:fldCharType="end"/>
            </w:r>
            <w:r w:rsidRPr="004C03D4">
              <w:rPr>
                <w:rStyle w:val="Hyperlink"/>
              </w:rPr>
              <w:fldChar w:fldCharType="end"/>
            </w:r>
          </w:ins>
        </w:p>
        <w:p w14:paraId="08159F9C" w14:textId="77777777" w:rsidR="0056187F" w:rsidRDefault="000961FA">
          <w:pPr>
            <w:pStyle w:val="TOC3"/>
            <w:rPr>
              <w:ins w:id="115" w:author="Joyce L Tokar" w:date="2017-11-08T11:05:00Z"/>
              <w:b w:val="0"/>
              <w:bCs w:val="0"/>
            </w:rPr>
          </w:pPr>
          <w:ins w:id="11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"_Toc497902471"</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6.11.2 Guidance to language users</w:t>
            </w:r>
            <w:r w:rsidR="0056187F">
              <w:rPr>
                <w:webHidden/>
              </w:rPr>
              <w:tab/>
            </w:r>
            <w:r>
              <w:rPr>
                <w:webHidden/>
              </w:rPr>
              <w:fldChar w:fldCharType="begin"/>
            </w:r>
            <w:r w:rsidR="0056187F">
              <w:rPr>
                <w:webHidden/>
              </w:rPr>
              <w:instrText xml:space="preserve"> PAGEREF _Toc497902471 \h </w:instrText>
            </w:r>
          </w:ins>
          <w:r>
            <w:rPr>
              <w:webHidden/>
            </w:rPr>
          </w:r>
          <w:r>
            <w:rPr>
              <w:webHidden/>
            </w:rPr>
            <w:fldChar w:fldCharType="separate"/>
          </w:r>
          <w:ins w:id="117" w:author="Joyce L Tokar" w:date="2017-11-08T11:05:00Z">
            <w:r w:rsidR="0056187F">
              <w:rPr>
                <w:webHidden/>
              </w:rPr>
              <w:t>22</w:t>
            </w:r>
            <w:r>
              <w:rPr>
                <w:webHidden/>
              </w:rPr>
              <w:fldChar w:fldCharType="end"/>
            </w:r>
            <w:r w:rsidRPr="004C03D4">
              <w:rPr>
                <w:rStyle w:val="Hyperlink"/>
              </w:rPr>
              <w:fldChar w:fldCharType="end"/>
            </w:r>
          </w:ins>
        </w:p>
        <w:p w14:paraId="4098D2A7" w14:textId="77777777" w:rsidR="0056187F" w:rsidRDefault="000961FA">
          <w:pPr>
            <w:pStyle w:val="TOC2"/>
            <w:rPr>
              <w:ins w:id="118" w:author="Joyce L Tokar" w:date="2017-11-08T11:05:00Z"/>
              <w:b w:val="0"/>
              <w:bCs w:val="0"/>
            </w:rPr>
          </w:pPr>
          <w:ins w:id="11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"_Toc497902472"</w:instrText>
            </w:r>
            <w:r w:rsidR="0056187F" w:rsidRPr="004C03D4">
              <w:rPr>
                <w:rStyle w:val="Hyperlink"/>
              </w:rPr>
              <w:instrText xml:space="preserve"> </w:instrText>
            </w:r>
            <w:r w:rsidRPr="004C03D4">
              <w:rPr>
                <w:rStyle w:val="Hyperlink"/>
              </w:rPr>
              <w:fldChar w:fldCharType="separate"/>
            </w:r>
            <w:r w:rsidR="0056187F" w:rsidRPr="004C03D4">
              <w:rPr>
                <w:rStyle w:val="Hyperlink"/>
              </w:rPr>
              <w:t>6.12 Pointer Arithmetic [RVG]</w:t>
            </w:r>
            <w:r w:rsidR="0056187F">
              <w:rPr>
                <w:webHidden/>
              </w:rPr>
              <w:tab/>
            </w:r>
            <w:r>
              <w:rPr>
                <w:webHidden/>
              </w:rPr>
              <w:fldChar w:fldCharType="begin"/>
            </w:r>
            <w:r w:rsidR="0056187F">
              <w:rPr>
                <w:webHidden/>
              </w:rPr>
              <w:instrText xml:space="preserve"> PAGEREF _Toc497902472 \h </w:instrText>
            </w:r>
          </w:ins>
          <w:r>
            <w:rPr>
              <w:webHidden/>
            </w:rPr>
          </w:r>
          <w:r>
            <w:rPr>
              <w:webHidden/>
            </w:rPr>
            <w:fldChar w:fldCharType="separate"/>
          </w:r>
          <w:ins w:id="120" w:author="Joyce L Tokar" w:date="2017-11-08T11:05:00Z">
            <w:r w:rsidR="0056187F">
              <w:rPr>
                <w:webHidden/>
              </w:rPr>
              <w:t>22</w:t>
            </w:r>
            <w:r>
              <w:rPr>
                <w:webHidden/>
              </w:rPr>
              <w:fldChar w:fldCharType="end"/>
            </w:r>
            <w:r w:rsidRPr="004C03D4">
              <w:rPr>
                <w:rStyle w:val="Hyperlink"/>
              </w:rPr>
              <w:fldChar w:fldCharType="end"/>
            </w:r>
          </w:ins>
        </w:p>
        <w:p w14:paraId="41D6263C" w14:textId="77777777" w:rsidR="0056187F" w:rsidRDefault="000961FA">
          <w:pPr>
            <w:pStyle w:val="TOC2"/>
            <w:rPr>
              <w:ins w:id="121" w:author="Joyce L Tokar" w:date="2017-11-08T11:05:00Z"/>
              <w:b w:val="0"/>
              <w:bCs w:val="0"/>
            </w:rPr>
          </w:pPr>
          <w:ins w:id="12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"_Toc497902473"</w:instrText>
            </w:r>
            <w:r w:rsidR="0056187F" w:rsidRPr="004C03D4">
              <w:rPr>
                <w:rStyle w:val="Hyperlink"/>
              </w:rPr>
              <w:instrText xml:space="preserve"> </w:instrText>
            </w:r>
            <w:r w:rsidRPr="004C03D4">
              <w:rPr>
                <w:rStyle w:val="Hyperlink"/>
              </w:rPr>
              <w:fldChar w:fldCharType="separate"/>
            </w:r>
            <w:r w:rsidR="0056187F" w:rsidRPr="004C03D4">
              <w:rPr>
                <w:rStyle w:val="Hyperlink"/>
              </w:rPr>
              <w:t>6.13 Null Pointer Dereference [XYH]</w:t>
            </w:r>
            <w:r w:rsidR="0056187F">
              <w:rPr>
                <w:webHidden/>
              </w:rPr>
              <w:tab/>
            </w:r>
            <w:r>
              <w:rPr>
                <w:webHidden/>
              </w:rPr>
              <w:fldChar w:fldCharType="begin"/>
            </w:r>
            <w:r w:rsidR="0056187F">
              <w:rPr>
                <w:webHidden/>
              </w:rPr>
              <w:instrText xml:space="preserve"> PAGEREF _Toc497902473 \h </w:instrText>
            </w:r>
          </w:ins>
          <w:r>
            <w:rPr>
              <w:webHidden/>
            </w:rPr>
          </w:r>
          <w:r>
            <w:rPr>
              <w:webHidden/>
            </w:rPr>
            <w:fldChar w:fldCharType="separate"/>
          </w:r>
          <w:ins w:id="123" w:author="Joyce L Tokar" w:date="2017-11-08T11:05:00Z">
            <w:r w:rsidR="0056187F">
              <w:rPr>
                <w:webHidden/>
              </w:rPr>
              <w:t>22</w:t>
            </w:r>
            <w:r>
              <w:rPr>
                <w:webHidden/>
              </w:rPr>
              <w:fldChar w:fldCharType="end"/>
            </w:r>
            <w:r w:rsidRPr="004C03D4">
              <w:rPr>
                <w:rStyle w:val="Hyperlink"/>
              </w:rPr>
              <w:fldChar w:fldCharType="end"/>
            </w:r>
          </w:ins>
        </w:p>
        <w:p w14:paraId="4F85B645" w14:textId="77777777" w:rsidR="0056187F" w:rsidRDefault="000961FA">
          <w:pPr>
            <w:pStyle w:val="TOC3"/>
            <w:rPr>
              <w:ins w:id="124" w:author="Joyce L Tokar" w:date="2017-11-08T11:05:00Z"/>
              <w:b w:val="0"/>
              <w:bCs w:val="0"/>
            </w:rPr>
          </w:pPr>
          <w:ins w:id="12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"_Toc497902474"</w:instrText>
            </w:r>
            <w:r w:rsidR="0056187F" w:rsidRPr="004C03D4">
              <w:rPr>
                <w:rStyle w:val="Hyperlink"/>
              </w:rPr>
              <w:instrText xml:space="preserve"> </w:instrText>
            </w:r>
            <w:r w:rsidRPr="004C03D4">
              <w:rPr>
                <w:rStyle w:val="Hyperlink"/>
              </w:rPr>
              <w:fldChar w:fldCharType="separate"/>
            </w:r>
            <w:r w:rsidR="0056187F" w:rsidRPr="004C03D4">
              <w:rPr>
                <w:rStyle w:val="Hyperlink"/>
              </w:rPr>
              <w:t>6.13.1 Applicability to the language</w:t>
            </w:r>
            <w:r w:rsidR="0056187F">
              <w:rPr>
                <w:webHidden/>
              </w:rPr>
              <w:tab/>
            </w:r>
            <w:r>
              <w:rPr>
                <w:webHidden/>
              </w:rPr>
              <w:fldChar w:fldCharType="begin"/>
            </w:r>
            <w:r w:rsidR="0056187F">
              <w:rPr>
                <w:webHidden/>
              </w:rPr>
              <w:instrText xml:space="preserve"> PAGEREF _Toc497902474 \h </w:instrText>
            </w:r>
          </w:ins>
          <w:r>
            <w:rPr>
              <w:webHidden/>
            </w:rPr>
          </w:r>
          <w:r>
            <w:rPr>
              <w:webHidden/>
            </w:rPr>
            <w:fldChar w:fldCharType="separate"/>
          </w:r>
          <w:ins w:id="126" w:author="Joyce L Tokar" w:date="2017-11-08T11:05:00Z">
            <w:r w:rsidR="0056187F">
              <w:rPr>
                <w:webHidden/>
              </w:rPr>
              <w:t>22</w:t>
            </w:r>
            <w:r>
              <w:rPr>
                <w:webHidden/>
              </w:rPr>
              <w:fldChar w:fldCharType="end"/>
            </w:r>
            <w:r w:rsidRPr="004C03D4">
              <w:rPr>
                <w:rStyle w:val="Hyperlink"/>
              </w:rPr>
              <w:fldChar w:fldCharType="end"/>
            </w:r>
          </w:ins>
        </w:p>
        <w:p w14:paraId="57AE532D" w14:textId="77777777" w:rsidR="0056187F" w:rsidRDefault="000961FA">
          <w:pPr>
            <w:pStyle w:val="TOC3"/>
            <w:rPr>
              <w:ins w:id="127" w:author="Joyce L Tokar" w:date="2017-11-08T11:05:00Z"/>
              <w:b w:val="0"/>
              <w:bCs w:val="0"/>
            </w:rPr>
          </w:pPr>
          <w:ins w:id="12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"_Toc497902475"</w:instrText>
            </w:r>
            <w:r w:rsidR="0056187F" w:rsidRPr="004C03D4">
              <w:rPr>
                <w:rStyle w:val="Hyperlink"/>
              </w:rPr>
              <w:instrText xml:space="preserve"> </w:instrText>
            </w:r>
            <w:r w:rsidRPr="004C03D4">
              <w:rPr>
                <w:rStyle w:val="Hyperlink"/>
              </w:rPr>
              <w:fldChar w:fldCharType="separate"/>
            </w:r>
            <w:r w:rsidR="0056187F" w:rsidRPr="004C03D4">
              <w:rPr>
                <w:rStyle w:val="Hyperlink"/>
              </w:rPr>
              <w:t>6.13.2 Guidance to language users</w:t>
            </w:r>
            <w:r w:rsidR="0056187F">
              <w:rPr>
                <w:webHidden/>
              </w:rPr>
              <w:tab/>
            </w:r>
            <w:r>
              <w:rPr>
                <w:webHidden/>
              </w:rPr>
              <w:fldChar w:fldCharType="begin"/>
            </w:r>
            <w:r w:rsidR="0056187F">
              <w:rPr>
                <w:webHidden/>
              </w:rPr>
              <w:instrText xml:space="preserve"> PAGEREF _Toc497902475 \h </w:instrText>
            </w:r>
          </w:ins>
          <w:r>
            <w:rPr>
              <w:webHidden/>
            </w:rPr>
          </w:r>
          <w:r>
            <w:rPr>
              <w:webHidden/>
            </w:rPr>
            <w:fldChar w:fldCharType="separate"/>
          </w:r>
          <w:ins w:id="129" w:author="Joyce L Tokar" w:date="2017-11-08T11:05:00Z">
            <w:r w:rsidR="0056187F">
              <w:rPr>
                <w:webHidden/>
              </w:rPr>
              <w:t>22</w:t>
            </w:r>
            <w:r>
              <w:rPr>
                <w:webHidden/>
              </w:rPr>
              <w:fldChar w:fldCharType="end"/>
            </w:r>
            <w:r w:rsidRPr="004C03D4">
              <w:rPr>
                <w:rStyle w:val="Hyperlink"/>
              </w:rPr>
              <w:fldChar w:fldCharType="end"/>
            </w:r>
          </w:ins>
        </w:p>
        <w:p w14:paraId="55B9C495" w14:textId="77777777" w:rsidR="0056187F" w:rsidRDefault="000961FA">
          <w:pPr>
            <w:pStyle w:val="TOC2"/>
            <w:rPr>
              <w:ins w:id="130" w:author="Joyce L Tokar" w:date="2017-11-08T11:05:00Z"/>
              <w:b w:val="0"/>
              <w:bCs w:val="0"/>
            </w:rPr>
          </w:pPr>
          <w:ins w:id="13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"_Toc497902476"</w:instrText>
            </w:r>
            <w:r w:rsidR="0056187F" w:rsidRPr="004C03D4">
              <w:rPr>
                <w:rStyle w:val="Hyperlink"/>
              </w:rPr>
              <w:instrText xml:space="preserve"> </w:instrText>
            </w:r>
            <w:r w:rsidRPr="004C03D4">
              <w:rPr>
                <w:rStyle w:val="Hyperlink"/>
              </w:rPr>
              <w:fldChar w:fldCharType="separate"/>
            </w:r>
            <w:r w:rsidR="0056187F" w:rsidRPr="004C03D4">
              <w:rPr>
                <w:rStyle w:val="Hyperlink"/>
              </w:rPr>
              <w:t>6.14 Dangling Reference to Heap [XYK]</w:t>
            </w:r>
            <w:r w:rsidR="0056187F">
              <w:rPr>
                <w:webHidden/>
              </w:rPr>
              <w:tab/>
            </w:r>
            <w:r>
              <w:rPr>
                <w:webHidden/>
              </w:rPr>
              <w:fldChar w:fldCharType="begin"/>
            </w:r>
            <w:r w:rsidR="0056187F">
              <w:rPr>
                <w:webHidden/>
              </w:rPr>
              <w:instrText xml:space="preserve"> PAGEREF _Toc497902476 \h </w:instrText>
            </w:r>
          </w:ins>
          <w:r>
            <w:rPr>
              <w:webHidden/>
            </w:rPr>
          </w:r>
          <w:r>
            <w:rPr>
              <w:webHidden/>
            </w:rPr>
            <w:fldChar w:fldCharType="separate"/>
          </w:r>
          <w:ins w:id="132" w:author="Joyce L Tokar" w:date="2017-11-08T11:05:00Z">
            <w:r w:rsidR="0056187F">
              <w:rPr>
                <w:webHidden/>
              </w:rPr>
              <w:t>23</w:t>
            </w:r>
            <w:r>
              <w:rPr>
                <w:webHidden/>
              </w:rPr>
              <w:fldChar w:fldCharType="end"/>
            </w:r>
            <w:r w:rsidRPr="004C03D4">
              <w:rPr>
                <w:rStyle w:val="Hyperlink"/>
              </w:rPr>
              <w:fldChar w:fldCharType="end"/>
            </w:r>
          </w:ins>
        </w:p>
        <w:p w14:paraId="52B75CCC" w14:textId="77777777" w:rsidR="0056187F" w:rsidRDefault="000961FA">
          <w:pPr>
            <w:pStyle w:val="TOC3"/>
            <w:rPr>
              <w:ins w:id="133" w:author="Joyce L Tokar" w:date="2017-11-08T11:05:00Z"/>
              <w:b w:val="0"/>
              <w:bCs w:val="0"/>
            </w:rPr>
          </w:pPr>
          <w:ins w:id="13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"_Toc497902477"</w:instrText>
            </w:r>
            <w:r w:rsidR="0056187F" w:rsidRPr="004C03D4">
              <w:rPr>
                <w:rStyle w:val="Hyperlink"/>
              </w:rPr>
              <w:instrText xml:space="preserve"> </w:instrText>
            </w:r>
            <w:r w:rsidRPr="004C03D4">
              <w:rPr>
                <w:rStyle w:val="Hyperlink"/>
              </w:rPr>
              <w:fldChar w:fldCharType="separate"/>
            </w:r>
            <w:r w:rsidR="0056187F" w:rsidRPr="004C03D4">
              <w:rPr>
                <w:rStyle w:val="Hyperlink"/>
              </w:rPr>
              <w:t>6.14.1 Applicability to language</w:t>
            </w:r>
            <w:r w:rsidR="0056187F">
              <w:rPr>
                <w:webHidden/>
              </w:rPr>
              <w:tab/>
            </w:r>
            <w:r>
              <w:rPr>
                <w:webHidden/>
              </w:rPr>
              <w:fldChar w:fldCharType="begin"/>
            </w:r>
            <w:r w:rsidR="0056187F">
              <w:rPr>
                <w:webHidden/>
              </w:rPr>
              <w:instrText xml:space="preserve"> PAGEREF _Toc497902477 \h </w:instrText>
            </w:r>
          </w:ins>
          <w:r>
            <w:rPr>
              <w:webHidden/>
            </w:rPr>
          </w:r>
          <w:r>
            <w:rPr>
              <w:webHidden/>
            </w:rPr>
            <w:fldChar w:fldCharType="separate"/>
          </w:r>
          <w:ins w:id="135" w:author="Joyce L Tokar" w:date="2017-11-08T11:05:00Z">
            <w:r w:rsidR="0056187F">
              <w:rPr>
                <w:webHidden/>
              </w:rPr>
              <w:t>23</w:t>
            </w:r>
            <w:r>
              <w:rPr>
                <w:webHidden/>
              </w:rPr>
              <w:fldChar w:fldCharType="end"/>
            </w:r>
            <w:r w:rsidRPr="004C03D4">
              <w:rPr>
                <w:rStyle w:val="Hyperlink"/>
              </w:rPr>
              <w:fldChar w:fldCharType="end"/>
            </w:r>
          </w:ins>
        </w:p>
        <w:p w14:paraId="5F6FE1B0" w14:textId="77777777" w:rsidR="0056187F" w:rsidRDefault="000961FA">
          <w:pPr>
            <w:pStyle w:val="TOC3"/>
            <w:rPr>
              <w:ins w:id="136" w:author="Joyce L Tokar" w:date="2017-11-08T11:05:00Z"/>
              <w:b w:val="0"/>
              <w:bCs w:val="0"/>
            </w:rPr>
          </w:pPr>
          <w:ins w:id="13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"_Toc497902478"</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6.14.2 Guidance to language users</w:t>
            </w:r>
            <w:r w:rsidR="0056187F">
              <w:rPr>
                <w:webHidden/>
              </w:rPr>
              <w:tab/>
            </w:r>
            <w:r>
              <w:rPr>
                <w:webHidden/>
              </w:rPr>
              <w:fldChar w:fldCharType="begin"/>
            </w:r>
            <w:r w:rsidR="0056187F">
              <w:rPr>
                <w:webHidden/>
              </w:rPr>
              <w:instrText xml:space="preserve"> PAGEREF _Toc497902478 \h </w:instrText>
            </w:r>
          </w:ins>
          <w:r>
            <w:rPr>
              <w:webHidden/>
            </w:rPr>
          </w:r>
          <w:r>
            <w:rPr>
              <w:webHidden/>
            </w:rPr>
            <w:fldChar w:fldCharType="separate"/>
          </w:r>
          <w:ins w:id="138" w:author="Joyce L Tokar" w:date="2017-11-08T11:05:00Z">
            <w:r w:rsidR="0056187F">
              <w:rPr>
                <w:webHidden/>
              </w:rPr>
              <w:t>23</w:t>
            </w:r>
            <w:r>
              <w:rPr>
                <w:webHidden/>
              </w:rPr>
              <w:fldChar w:fldCharType="end"/>
            </w:r>
            <w:r w:rsidRPr="004C03D4">
              <w:rPr>
                <w:rStyle w:val="Hyperlink"/>
              </w:rPr>
              <w:fldChar w:fldCharType="end"/>
            </w:r>
          </w:ins>
        </w:p>
        <w:p w14:paraId="62320623" w14:textId="77777777" w:rsidR="0056187F" w:rsidRDefault="000961FA">
          <w:pPr>
            <w:pStyle w:val="TOC2"/>
            <w:rPr>
              <w:ins w:id="139" w:author="Joyce L Tokar" w:date="2017-11-08T11:05:00Z"/>
              <w:b w:val="0"/>
              <w:bCs w:val="0"/>
            </w:rPr>
          </w:pPr>
          <w:ins w:id="14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"_Toc497902479"</w:instrText>
            </w:r>
            <w:r w:rsidR="0056187F" w:rsidRPr="004C03D4">
              <w:rPr>
                <w:rStyle w:val="Hyperlink"/>
              </w:rPr>
              <w:instrText xml:space="preserve"> </w:instrText>
            </w:r>
            <w:r w:rsidRPr="004C03D4">
              <w:rPr>
                <w:rStyle w:val="Hyperlink"/>
              </w:rPr>
              <w:fldChar w:fldCharType="separate"/>
            </w:r>
            <w:r w:rsidR="0056187F" w:rsidRPr="004C03D4">
              <w:rPr>
                <w:rStyle w:val="Hyperlink"/>
              </w:rPr>
              <w:t>6.15 Arithmetic Wrap-around Error [FIF]</w:t>
            </w:r>
            <w:r w:rsidR="0056187F">
              <w:rPr>
                <w:webHidden/>
              </w:rPr>
              <w:tab/>
            </w:r>
            <w:r>
              <w:rPr>
                <w:webHidden/>
              </w:rPr>
              <w:fldChar w:fldCharType="begin"/>
            </w:r>
            <w:r w:rsidR="0056187F">
              <w:rPr>
                <w:webHidden/>
              </w:rPr>
              <w:instrText xml:space="preserve"> PAGEREF _Toc497902479 \h </w:instrText>
            </w:r>
          </w:ins>
          <w:r>
            <w:rPr>
              <w:webHidden/>
            </w:rPr>
          </w:r>
          <w:r>
            <w:rPr>
              <w:webHidden/>
            </w:rPr>
            <w:fldChar w:fldCharType="separate"/>
          </w:r>
          <w:ins w:id="141" w:author="Joyce L Tokar" w:date="2017-11-08T11:05:00Z">
            <w:r w:rsidR="0056187F">
              <w:rPr>
                <w:webHidden/>
              </w:rPr>
              <w:t>23</w:t>
            </w:r>
            <w:r>
              <w:rPr>
                <w:webHidden/>
              </w:rPr>
              <w:fldChar w:fldCharType="end"/>
            </w:r>
            <w:r w:rsidRPr="004C03D4">
              <w:rPr>
                <w:rStyle w:val="Hyperlink"/>
              </w:rPr>
              <w:fldChar w:fldCharType="end"/>
            </w:r>
          </w:ins>
        </w:p>
        <w:p w14:paraId="34224774" w14:textId="77777777" w:rsidR="0056187F" w:rsidRDefault="000961FA">
          <w:pPr>
            <w:pStyle w:val="TOC2"/>
            <w:rPr>
              <w:ins w:id="142" w:author="Joyce L Tokar" w:date="2017-11-08T11:05:00Z"/>
              <w:b w:val="0"/>
              <w:bCs w:val="0"/>
            </w:rPr>
          </w:pPr>
          <w:ins w:id="14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"_Toc497902480"</w:instrText>
            </w:r>
            <w:r w:rsidR="0056187F" w:rsidRPr="004C03D4">
              <w:rPr>
                <w:rStyle w:val="Hyperlink"/>
              </w:rPr>
              <w:instrText xml:space="preserve"> </w:instrText>
            </w:r>
            <w:r w:rsidRPr="004C03D4">
              <w:rPr>
                <w:rStyle w:val="Hyperlink"/>
              </w:rPr>
              <w:fldChar w:fldCharType="separate"/>
            </w:r>
            <w:r w:rsidR="0056187F" w:rsidRPr="004C03D4">
              <w:rPr>
                <w:rStyle w:val="Hyperlink"/>
              </w:rPr>
              <w:t>6.16 Using Shift Operations for Multiplication and Division [PIK]</w:t>
            </w:r>
            <w:r w:rsidR="0056187F">
              <w:rPr>
                <w:webHidden/>
              </w:rPr>
              <w:tab/>
            </w:r>
            <w:r>
              <w:rPr>
                <w:webHidden/>
              </w:rPr>
              <w:fldChar w:fldCharType="begin"/>
            </w:r>
            <w:r w:rsidR="0056187F">
              <w:rPr>
                <w:webHidden/>
              </w:rPr>
              <w:instrText xml:space="preserve"> PAGEREF _Toc497902480 \h </w:instrText>
            </w:r>
          </w:ins>
          <w:r>
            <w:rPr>
              <w:webHidden/>
            </w:rPr>
          </w:r>
          <w:r>
            <w:rPr>
              <w:webHidden/>
            </w:rPr>
            <w:fldChar w:fldCharType="separate"/>
          </w:r>
          <w:ins w:id="144" w:author="Joyce L Tokar" w:date="2017-11-08T11:05:00Z">
            <w:r w:rsidR="0056187F">
              <w:rPr>
                <w:webHidden/>
              </w:rPr>
              <w:t>23</w:t>
            </w:r>
            <w:r>
              <w:rPr>
                <w:webHidden/>
              </w:rPr>
              <w:fldChar w:fldCharType="end"/>
            </w:r>
            <w:r w:rsidRPr="004C03D4">
              <w:rPr>
                <w:rStyle w:val="Hyperlink"/>
              </w:rPr>
              <w:fldChar w:fldCharType="end"/>
            </w:r>
          </w:ins>
        </w:p>
        <w:p w14:paraId="221C05B5" w14:textId="77777777" w:rsidR="0056187F" w:rsidRDefault="000961FA">
          <w:pPr>
            <w:pStyle w:val="TOC2"/>
            <w:rPr>
              <w:ins w:id="145" w:author="Joyce L Tokar" w:date="2017-11-08T11:05:00Z"/>
              <w:b w:val="0"/>
              <w:bCs w:val="0"/>
            </w:rPr>
          </w:pPr>
          <w:ins w:id="14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"_Toc497902481"</w:instrText>
            </w:r>
            <w:r w:rsidR="0056187F" w:rsidRPr="004C03D4">
              <w:rPr>
                <w:rStyle w:val="Hyperlink"/>
              </w:rPr>
              <w:instrText xml:space="preserve"> </w:instrText>
            </w:r>
            <w:r w:rsidRPr="004C03D4">
              <w:rPr>
                <w:rStyle w:val="Hyperlink"/>
              </w:rPr>
              <w:fldChar w:fldCharType="separate"/>
            </w:r>
            <w:r w:rsidR="0056187F" w:rsidRPr="004C03D4">
              <w:rPr>
                <w:rStyle w:val="Hyperlink"/>
              </w:rPr>
              <w:t>6.17 Choice of Clear Names [NAI]</w:t>
            </w:r>
            <w:r w:rsidR="0056187F">
              <w:rPr>
                <w:webHidden/>
              </w:rPr>
              <w:tab/>
            </w:r>
            <w:r>
              <w:rPr>
                <w:webHidden/>
              </w:rPr>
              <w:fldChar w:fldCharType="begin"/>
            </w:r>
            <w:r w:rsidR="0056187F">
              <w:rPr>
                <w:webHidden/>
              </w:rPr>
              <w:instrText xml:space="preserve"> PAGEREF _Toc497902481 \h </w:instrText>
            </w:r>
          </w:ins>
          <w:r>
            <w:rPr>
              <w:webHidden/>
            </w:rPr>
          </w:r>
          <w:r>
            <w:rPr>
              <w:webHidden/>
            </w:rPr>
            <w:fldChar w:fldCharType="separate"/>
          </w:r>
          <w:ins w:id="147" w:author="Joyce L Tokar" w:date="2017-11-08T11:05:00Z">
            <w:r w:rsidR="0056187F">
              <w:rPr>
                <w:webHidden/>
              </w:rPr>
              <w:t>23</w:t>
            </w:r>
            <w:r>
              <w:rPr>
                <w:webHidden/>
              </w:rPr>
              <w:fldChar w:fldCharType="end"/>
            </w:r>
            <w:r w:rsidRPr="004C03D4">
              <w:rPr>
                <w:rStyle w:val="Hyperlink"/>
              </w:rPr>
              <w:fldChar w:fldCharType="end"/>
            </w:r>
          </w:ins>
        </w:p>
        <w:p w14:paraId="2813BF0E" w14:textId="77777777" w:rsidR="0056187F" w:rsidRDefault="000961FA">
          <w:pPr>
            <w:pStyle w:val="TOC3"/>
            <w:rPr>
              <w:ins w:id="148" w:author="Joyce L Tokar" w:date="2017-11-08T11:05:00Z"/>
              <w:b w:val="0"/>
              <w:bCs w:val="0"/>
            </w:rPr>
          </w:pPr>
          <w:ins w:id="14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"_Toc497902482"</w:instrText>
            </w:r>
            <w:r w:rsidR="0056187F" w:rsidRPr="004C03D4">
              <w:rPr>
                <w:rStyle w:val="Hyperlink"/>
              </w:rPr>
              <w:instrText xml:space="preserve"> </w:instrText>
            </w:r>
            <w:r w:rsidRPr="004C03D4">
              <w:rPr>
                <w:rStyle w:val="Hyperlink"/>
              </w:rPr>
              <w:fldChar w:fldCharType="separate"/>
            </w:r>
            <w:r w:rsidR="0056187F" w:rsidRPr="004C03D4">
              <w:rPr>
                <w:rStyle w:val="Hyperlink"/>
              </w:rPr>
              <w:t>6.17.1 Applicability to language</w:t>
            </w:r>
            <w:r w:rsidR="0056187F">
              <w:rPr>
                <w:webHidden/>
              </w:rPr>
              <w:tab/>
            </w:r>
            <w:r>
              <w:rPr>
                <w:webHidden/>
              </w:rPr>
              <w:fldChar w:fldCharType="begin"/>
            </w:r>
            <w:r w:rsidR="0056187F">
              <w:rPr>
                <w:webHidden/>
              </w:rPr>
              <w:instrText xml:space="preserve"> PAGEREF _Toc497902482 \h </w:instrText>
            </w:r>
          </w:ins>
          <w:r>
            <w:rPr>
              <w:webHidden/>
            </w:rPr>
          </w:r>
          <w:r>
            <w:rPr>
              <w:webHidden/>
            </w:rPr>
            <w:fldChar w:fldCharType="separate"/>
          </w:r>
          <w:ins w:id="150" w:author="Joyce L Tokar" w:date="2017-11-08T11:05:00Z">
            <w:r w:rsidR="0056187F">
              <w:rPr>
                <w:webHidden/>
              </w:rPr>
              <w:t>23</w:t>
            </w:r>
            <w:r>
              <w:rPr>
                <w:webHidden/>
              </w:rPr>
              <w:fldChar w:fldCharType="end"/>
            </w:r>
            <w:r w:rsidRPr="004C03D4">
              <w:rPr>
                <w:rStyle w:val="Hyperlink"/>
              </w:rPr>
              <w:fldChar w:fldCharType="end"/>
            </w:r>
          </w:ins>
        </w:p>
        <w:p w14:paraId="18954ECF" w14:textId="77777777" w:rsidR="0056187F" w:rsidRDefault="000961FA">
          <w:pPr>
            <w:pStyle w:val="TOC3"/>
            <w:rPr>
              <w:ins w:id="151" w:author="Joyce L Tokar" w:date="2017-11-08T11:05:00Z"/>
              <w:b w:val="0"/>
              <w:bCs w:val="0"/>
            </w:rPr>
          </w:pPr>
          <w:ins w:id="15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"_Toc497902483"</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6.17.2 Guidance to language users</w:t>
            </w:r>
            <w:r w:rsidR="0056187F">
              <w:rPr>
                <w:webHidden/>
              </w:rPr>
              <w:tab/>
            </w:r>
            <w:r>
              <w:rPr>
                <w:webHidden/>
              </w:rPr>
              <w:fldChar w:fldCharType="begin"/>
            </w:r>
            <w:r w:rsidR="0056187F">
              <w:rPr>
                <w:webHidden/>
              </w:rPr>
              <w:instrText xml:space="preserve"> PAGEREF _Toc497902483 \h </w:instrText>
            </w:r>
          </w:ins>
          <w:r>
            <w:rPr>
              <w:webHidden/>
            </w:rPr>
          </w:r>
          <w:r>
            <w:rPr>
              <w:webHidden/>
            </w:rPr>
            <w:fldChar w:fldCharType="separate"/>
          </w:r>
          <w:ins w:id="153" w:author="Joyce L Tokar" w:date="2017-11-08T11:05:00Z">
            <w:r w:rsidR="0056187F">
              <w:rPr>
                <w:webHidden/>
              </w:rPr>
              <w:t>24</w:t>
            </w:r>
            <w:r>
              <w:rPr>
                <w:webHidden/>
              </w:rPr>
              <w:fldChar w:fldCharType="end"/>
            </w:r>
            <w:r w:rsidRPr="004C03D4">
              <w:rPr>
                <w:rStyle w:val="Hyperlink"/>
              </w:rPr>
              <w:fldChar w:fldCharType="end"/>
            </w:r>
          </w:ins>
        </w:p>
        <w:p w14:paraId="32FD230E" w14:textId="77777777" w:rsidR="0056187F" w:rsidRDefault="000961FA">
          <w:pPr>
            <w:pStyle w:val="TOC2"/>
            <w:rPr>
              <w:ins w:id="154" w:author="Joyce L Tokar" w:date="2017-11-08T11:05:00Z"/>
              <w:b w:val="0"/>
              <w:bCs w:val="0"/>
            </w:rPr>
          </w:pPr>
          <w:ins w:id="15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"_Toc497902484"</w:instrText>
            </w:r>
            <w:r w:rsidR="0056187F" w:rsidRPr="004C03D4">
              <w:rPr>
                <w:rStyle w:val="Hyperlink"/>
              </w:rPr>
              <w:instrText xml:space="preserve"> </w:instrText>
            </w:r>
            <w:r w:rsidRPr="004C03D4">
              <w:rPr>
                <w:rStyle w:val="Hyperlink"/>
              </w:rPr>
              <w:fldChar w:fldCharType="separate"/>
            </w:r>
            <w:r w:rsidR="0056187F" w:rsidRPr="004C03D4">
              <w:rPr>
                <w:rStyle w:val="Hyperlink"/>
              </w:rPr>
              <w:t>6.18 Dead store [WXQ]</w:t>
            </w:r>
            <w:r w:rsidR="0056187F">
              <w:rPr>
                <w:webHidden/>
              </w:rPr>
              <w:tab/>
            </w:r>
            <w:r>
              <w:rPr>
                <w:webHidden/>
              </w:rPr>
              <w:fldChar w:fldCharType="begin"/>
            </w:r>
            <w:r w:rsidR="0056187F">
              <w:rPr>
                <w:webHidden/>
              </w:rPr>
              <w:instrText xml:space="preserve"> PAGEREF _Toc497902484 \h </w:instrText>
            </w:r>
          </w:ins>
          <w:r>
            <w:rPr>
              <w:webHidden/>
            </w:rPr>
          </w:r>
          <w:r>
            <w:rPr>
              <w:webHidden/>
            </w:rPr>
            <w:fldChar w:fldCharType="separate"/>
          </w:r>
          <w:ins w:id="156" w:author="Joyce L Tokar" w:date="2017-11-08T11:05:00Z">
            <w:r w:rsidR="0056187F">
              <w:rPr>
                <w:webHidden/>
              </w:rPr>
              <w:t>24</w:t>
            </w:r>
            <w:r>
              <w:rPr>
                <w:webHidden/>
              </w:rPr>
              <w:fldChar w:fldCharType="end"/>
            </w:r>
            <w:r w:rsidRPr="004C03D4">
              <w:rPr>
                <w:rStyle w:val="Hyperlink"/>
              </w:rPr>
              <w:fldChar w:fldCharType="end"/>
            </w:r>
          </w:ins>
        </w:p>
        <w:p w14:paraId="3436B158" w14:textId="77777777" w:rsidR="0056187F" w:rsidRDefault="000961FA">
          <w:pPr>
            <w:pStyle w:val="TOC3"/>
            <w:rPr>
              <w:ins w:id="157" w:author="Joyce L Tokar" w:date="2017-11-08T11:05:00Z"/>
              <w:b w:val="0"/>
              <w:bCs w:val="0"/>
            </w:rPr>
          </w:pPr>
          <w:ins w:id="15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"_Toc497902485"</w:instrText>
            </w:r>
            <w:r w:rsidR="0056187F" w:rsidRPr="004C03D4">
              <w:rPr>
                <w:rStyle w:val="Hyperlink"/>
              </w:rPr>
              <w:instrText xml:space="preserve"> </w:instrText>
            </w:r>
            <w:r w:rsidRPr="004C03D4">
              <w:rPr>
                <w:rStyle w:val="Hyperlink"/>
              </w:rPr>
              <w:fldChar w:fldCharType="separate"/>
            </w:r>
            <w:r w:rsidR="0056187F" w:rsidRPr="004C03D4">
              <w:rPr>
                <w:rStyle w:val="Hyperlink"/>
              </w:rPr>
              <w:t>6.18.1 Applicability to language</w:t>
            </w:r>
            <w:r w:rsidR="0056187F">
              <w:rPr>
                <w:webHidden/>
              </w:rPr>
              <w:tab/>
            </w:r>
            <w:r>
              <w:rPr>
                <w:webHidden/>
              </w:rPr>
              <w:fldChar w:fldCharType="begin"/>
            </w:r>
            <w:r w:rsidR="0056187F">
              <w:rPr>
                <w:webHidden/>
              </w:rPr>
              <w:instrText xml:space="preserve"> PAGEREF _Toc497902485 \h </w:instrText>
            </w:r>
          </w:ins>
          <w:r>
            <w:rPr>
              <w:webHidden/>
            </w:rPr>
          </w:r>
          <w:r>
            <w:rPr>
              <w:webHidden/>
            </w:rPr>
            <w:fldChar w:fldCharType="separate"/>
          </w:r>
          <w:ins w:id="159" w:author="Joyce L Tokar" w:date="2017-11-08T11:05:00Z">
            <w:r w:rsidR="0056187F">
              <w:rPr>
                <w:webHidden/>
              </w:rPr>
              <w:t>24</w:t>
            </w:r>
            <w:r>
              <w:rPr>
                <w:webHidden/>
              </w:rPr>
              <w:fldChar w:fldCharType="end"/>
            </w:r>
            <w:r w:rsidRPr="004C03D4">
              <w:rPr>
                <w:rStyle w:val="Hyperlink"/>
              </w:rPr>
              <w:fldChar w:fldCharType="end"/>
            </w:r>
          </w:ins>
        </w:p>
        <w:p w14:paraId="313E4DF8" w14:textId="77777777" w:rsidR="0056187F" w:rsidRDefault="000961FA">
          <w:pPr>
            <w:pStyle w:val="TOC3"/>
            <w:rPr>
              <w:ins w:id="160" w:author="Joyce L Tokar" w:date="2017-11-08T11:05:00Z"/>
              <w:b w:val="0"/>
              <w:bCs w:val="0"/>
            </w:rPr>
          </w:pPr>
          <w:ins w:id="16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"_Toc497902486"</w:instrText>
            </w:r>
            <w:r w:rsidR="0056187F" w:rsidRPr="004C03D4">
              <w:rPr>
                <w:rStyle w:val="Hyperlink"/>
              </w:rPr>
              <w:instrText xml:space="preserve"> </w:instrText>
            </w:r>
            <w:r w:rsidRPr="004C03D4">
              <w:rPr>
                <w:rStyle w:val="Hyperlink"/>
              </w:rPr>
              <w:fldChar w:fldCharType="separate"/>
            </w:r>
            <w:r w:rsidR="0056187F" w:rsidRPr="004C03D4">
              <w:rPr>
                <w:rStyle w:val="Hyperlink"/>
              </w:rPr>
              <w:t>6.18.2 Guidance to Language Users</w:t>
            </w:r>
            <w:r w:rsidR="0056187F">
              <w:rPr>
                <w:webHidden/>
              </w:rPr>
              <w:tab/>
            </w:r>
            <w:r>
              <w:rPr>
                <w:webHidden/>
              </w:rPr>
              <w:fldChar w:fldCharType="begin"/>
            </w:r>
            <w:r w:rsidR="0056187F">
              <w:rPr>
                <w:webHidden/>
              </w:rPr>
              <w:instrText xml:space="preserve"> PAGEREF _Toc497902486 \h </w:instrText>
            </w:r>
          </w:ins>
          <w:r>
            <w:rPr>
              <w:webHidden/>
            </w:rPr>
          </w:r>
          <w:r>
            <w:rPr>
              <w:webHidden/>
            </w:rPr>
            <w:fldChar w:fldCharType="separate"/>
          </w:r>
          <w:ins w:id="162" w:author="Joyce L Tokar" w:date="2017-11-08T11:05:00Z">
            <w:r w:rsidR="0056187F">
              <w:rPr>
                <w:webHidden/>
              </w:rPr>
              <w:t>24</w:t>
            </w:r>
            <w:r>
              <w:rPr>
                <w:webHidden/>
              </w:rPr>
              <w:fldChar w:fldCharType="end"/>
            </w:r>
            <w:r w:rsidRPr="004C03D4">
              <w:rPr>
                <w:rStyle w:val="Hyperlink"/>
              </w:rPr>
              <w:fldChar w:fldCharType="end"/>
            </w:r>
          </w:ins>
        </w:p>
        <w:p w14:paraId="3E41E422" w14:textId="77777777" w:rsidR="0056187F" w:rsidRDefault="000961FA">
          <w:pPr>
            <w:pStyle w:val="TOC2"/>
            <w:rPr>
              <w:ins w:id="163" w:author="Joyce L Tokar" w:date="2017-11-08T11:05:00Z"/>
              <w:b w:val="0"/>
              <w:bCs w:val="0"/>
            </w:rPr>
          </w:pPr>
          <w:ins w:id="16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"_Toc497902487"</w:instrText>
            </w:r>
            <w:r w:rsidR="0056187F" w:rsidRPr="004C03D4">
              <w:rPr>
                <w:rStyle w:val="Hyperlink"/>
              </w:rPr>
              <w:instrText xml:space="preserve"> </w:instrText>
            </w:r>
            <w:r w:rsidRPr="004C03D4">
              <w:rPr>
                <w:rStyle w:val="Hyperlink"/>
              </w:rPr>
              <w:fldChar w:fldCharType="separate"/>
            </w:r>
            <w:r w:rsidR="0056187F" w:rsidRPr="004C03D4">
              <w:rPr>
                <w:rStyle w:val="Hyperlink"/>
              </w:rPr>
              <w:t>6.19 Unused Variable [YZS]</w:t>
            </w:r>
            <w:r w:rsidR="0056187F">
              <w:rPr>
                <w:webHidden/>
              </w:rPr>
              <w:tab/>
            </w:r>
            <w:r>
              <w:rPr>
                <w:webHidden/>
              </w:rPr>
              <w:fldChar w:fldCharType="begin"/>
            </w:r>
            <w:r w:rsidR="0056187F">
              <w:rPr>
                <w:webHidden/>
              </w:rPr>
              <w:instrText xml:space="preserve"> PAGEREF _Toc497902487 \h </w:instrText>
            </w:r>
          </w:ins>
          <w:r>
            <w:rPr>
              <w:webHidden/>
            </w:rPr>
          </w:r>
          <w:r>
            <w:rPr>
              <w:webHidden/>
            </w:rPr>
            <w:fldChar w:fldCharType="separate"/>
          </w:r>
          <w:ins w:id="165" w:author="Joyce L Tokar" w:date="2017-11-08T11:05:00Z">
            <w:r w:rsidR="0056187F">
              <w:rPr>
                <w:webHidden/>
              </w:rPr>
              <w:t>25</w:t>
            </w:r>
            <w:r>
              <w:rPr>
                <w:webHidden/>
              </w:rPr>
              <w:fldChar w:fldCharType="end"/>
            </w:r>
            <w:r w:rsidRPr="004C03D4">
              <w:rPr>
                <w:rStyle w:val="Hyperlink"/>
              </w:rPr>
              <w:fldChar w:fldCharType="end"/>
            </w:r>
          </w:ins>
        </w:p>
        <w:p w14:paraId="00D9B94F" w14:textId="77777777" w:rsidR="0056187F" w:rsidRDefault="000961FA">
          <w:pPr>
            <w:pStyle w:val="TOC3"/>
            <w:rPr>
              <w:ins w:id="166" w:author="Joyce L Tokar" w:date="2017-11-08T11:05:00Z"/>
              <w:b w:val="0"/>
              <w:bCs w:val="0"/>
            </w:rPr>
          </w:pPr>
          <w:ins w:id="16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"_Toc497902488"</w:instrText>
            </w:r>
            <w:r w:rsidR="0056187F" w:rsidRPr="004C03D4">
              <w:rPr>
                <w:rStyle w:val="Hyperlink"/>
              </w:rPr>
              <w:instrText xml:space="preserve"> </w:instrText>
            </w:r>
            <w:r w:rsidRPr="004C03D4">
              <w:rPr>
                <w:rStyle w:val="Hyperlink"/>
              </w:rPr>
              <w:fldChar w:fldCharType="separate"/>
            </w:r>
            <w:r w:rsidR="0056187F" w:rsidRPr="004C03D4">
              <w:rPr>
                <w:rStyle w:val="Hyperlink"/>
              </w:rPr>
              <w:t>6.19.1 Applicability to language</w:t>
            </w:r>
            <w:r w:rsidR="0056187F">
              <w:rPr>
                <w:webHidden/>
              </w:rPr>
              <w:tab/>
            </w:r>
            <w:r>
              <w:rPr>
                <w:webHidden/>
              </w:rPr>
              <w:fldChar w:fldCharType="begin"/>
            </w:r>
            <w:r w:rsidR="0056187F">
              <w:rPr>
                <w:webHidden/>
              </w:rPr>
              <w:instrText xml:space="preserve"> PAGEREF _Toc497902488 \h </w:instrText>
            </w:r>
          </w:ins>
          <w:r>
            <w:rPr>
              <w:webHidden/>
            </w:rPr>
          </w:r>
          <w:r>
            <w:rPr>
              <w:webHidden/>
            </w:rPr>
            <w:fldChar w:fldCharType="separate"/>
          </w:r>
          <w:ins w:id="168" w:author="Joyce L Tokar" w:date="2017-11-08T11:05:00Z">
            <w:r w:rsidR="0056187F">
              <w:rPr>
                <w:webHidden/>
              </w:rPr>
              <w:t>25</w:t>
            </w:r>
            <w:r>
              <w:rPr>
                <w:webHidden/>
              </w:rPr>
              <w:fldChar w:fldCharType="end"/>
            </w:r>
            <w:r w:rsidRPr="004C03D4">
              <w:rPr>
                <w:rStyle w:val="Hyperlink"/>
              </w:rPr>
              <w:fldChar w:fldCharType="end"/>
            </w:r>
          </w:ins>
        </w:p>
        <w:p w14:paraId="3BA6ADB8" w14:textId="77777777" w:rsidR="0056187F" w:rsidRDefault="000961FA">
          <w:pPr>
            <w:pStyle w:val="TOC3"/>
            <w:rPr>
              <w:ins w:id="169" w:author="Joyce L Tokar" w:date="2017-11-08T11:05:00Z"/>
              <w:b w:val="0"/>
              <w:bCs w:val="0"/>
            </w:rPr>
          </w:pPr>
          <w:ins w:id="17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"_Toc497902489"</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6.19.2 Guidance to language users</w:t>
            </w:r>
            <w:r w:rsidR="0056187F">
              <w:rPr>
                <w:webHidden/>
              </w:rPr>
              <w:tab/>
            </w:r>
            <w:r>
              <w:rPr>
                <w:webHidden/>
              </w:rPr>
              <w:fldChar w:fldCharType="begin"/>
            </w:r>
            <w:r w:rsidR="0056187F">
              <w:rPr>
                <w:webHidden/>
              </w:rPr>
              <w:instrText xml:space="preserve"> PAGEREF _Toc497902489 \h </w:instrText>
            </w:r>
          </w:ins>
          <w:r>
            <w:rPr>
              <w:webHidden/>
            </w:rPr>
          </w:r>
          <w:r>
            <w:rPr>
              <w:webHidden/>
            </w:rPr>
            <w:fldChar w:fldCharType="separate"/>
          </w:r>
          <w:ins w:id="171" w:author="Joyce L Tokar" w:date="2017-11-08T11:05:00Z">
            <w:r w:rsidR="0056187F">
              <w:rPr>
                <w:webHidden/>
              </w:rPr>
              <w:t>25</w:t>
            </w:r>
            <w:r>
              <w:rPr>
                <w:webHidden/>
              </w:rPr>
              <w:fldChar w:fldCharType="end"/>
            </w:r>
            <w:r w:rsidRPr="004C03D4">
              <w:rPr>
                <w:rStyle w:val="Hyperlink"/>
              </w:rPr>
              <w:fldChar w:fldCharType="end"/>
            </w:r>
          </w:ins>
        </w:p>
        <w:p w14:paraId="04633128" w14:textId="77777777" w:rsidR="0056187F" w:rsidRDefault="000961FA">
          <w:pPr>
            <w:pStyle w:val="TOC2"/>
            <w:rPr>
              <w:ins w:id="172" w:author="Joyce L Tokar" w:date="2017-11-08T11:05:00Z"/>
              <w:b w:val="0"/>
              <w:bCs w:val="0"/>
            </w:rPr>
          </w:pPr>
          <w:ins w:id="17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"_Toc497902490"</w:instrText>
            </w:r>
            <w:r w:rsidR="0056187F" w:rsidRPr="004C03D4">
              <w:rPr>
                <w:rStyle w:val="Hyperlink"/>
              </w:rPr>
              <w:instrText xml:space="preserve"> </w:instrText>
            </w:r>
            <w:r w:rsidRPr="004C03D4">
              <w:rPr>
                <w:rStyle w:val="Hyperlink"/>
              </w:rPr>
              <w:fldChar w:fldCharType="separate"/>
            </w:r>
            <w:r w:rsidR="0056187F" w:rsidRPr="004C03D4">
              <w:rPr>
                <w:rStyle w:val="Hyperlink"/>
              </w:rPr>
              <w:t>6.20 Identifier Name Reuse [YOW]</w:t>
            </w:r>
            <w:r w:rsidR="0056187F">
              <w:rPr>
                <w:webHidden/>
              </w:rPr>
              <w:tab/>
            </w:r>
            <w:r>
              <w:rPr>
                <w:webHidden/>
              </w:rPr>
              <w:fldChar w:fldCharType="begin"/>
            </w:r>
            <w:r w:rsidR="0056187F">
              <w:rPr>
                <w:webHidden/>
              </w:rPr>
              <w:instrText xml:space="preserve"> PAGEREF _Toc497902490 \h </w:instrText>
            </w:r>
          </w:ins>
          <w:r>
            <w:rPr>
              <w:webHidden/>
            </w:rPr>
          </w:r>
          <w:r>
            <w:rPr>
              <w:webHidden/>
            </w:rPr>
            <w:fldChar w:fldCharType="separate"/>
          </w:r>
          <w:ins w:id="174" w:author="Joyce L Tokar" w:date="2017-11-08T11:05:00Z">
            <w:r w:rsidR="0056187F">
              <w:rPr>
                <w:webHidden/>
              </w:rPr>
              <w:t>25</w:t>
            </w:r>
            <w:r>
              <w:rPr>
                <w:webHidden/>
              </w:rPr>
              <w:fldChar w:fldCharType="end"/>
            </w:r>
            <w:r w:rsidRPr="004C03D4">
              <w:rPr>
                <w:rStyle w:val="Hyperlink"/>
              </w:rPr>
              <w:fldChar w:fldCharType="end"/>
            </w:r>
          </w:ins>
        </w:p>
        <w:p w14:paraId="6C618B25" w14:textId="77777777" w:rsidR="0056187F" w:rsidRDefault="000961FA">
          <w:pPr>
            <w:pStyle w:val="TOC3"/>
            <w:rPr>
              <w:ins w:id="175" w:author="Joyce L Tokar" w:date="2017-11-08T11:05:00Z"/>
              <w:b w:val="0"/>
              <w:bCs w:val="0"/>
            </w:rPr>
          </w:pPr>
          <w:ins w:id="17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"_Toc497902491"</w:instrText>
            </w:r>
            <w:r w:rsidR="0056187F" w:rsidRPr="004C03D4">
              <w:rPr>
                <w:rStyle w:val="Hyperlink"/>
              </w:rPr>
              <w:instrText xml:space="preserve"> </w:instrText>
            </w:r>
            <w:r w:rsidRPr="004C03D4">
              <w:rPr>
                <w:rStyle w:val="Hyperlink"/>
              </w:rPr>
              <w:fldChar w:fldCharType="separate"/>
            </w:r>
            <w:r w:rsidR="0056187F" w:rsidRPr="004C03D4">
              <w:rPr>
                <w:rStyle w:val="Hyperlink"/>
              </w:rPr>
              <w:t>6.20.1 Applicability to language</w:t>
            </w:r>
            <w:r w:rsidR="0056187F">
              <w:rPr>
                <w:webHidden/>
              </w:rPr>
              <w:tab/>
            </w:r>
            <w:r>
              <w:rPr>
                <w:webHidden/>
              </w:rPr>
              <w:fldChar w:fldCharType="begin"/>
            </w:r>
            <w:r w:rsidR="0056187F">
              <w:rPr>
                <w:webHidden/>
              </w:rPr>
              <w:instrText xml:space="preserve"> PAGEREF _Toc497902491 \h </w:instrText>
            </w:r>
          </w:ins>
          <w:r>
            <w:rPr>
              <w:webHidden/>
            </w:rPr>
          </w:r>
          <w:r>
            <w:rPr>
              <w:webHidden/>
            </w:rPr>
            <w:fldChar w:fldCharType="separate"/>
          </w:r>
          <w:ins w:id="177" w:author="Joyce L Tokar" w:date="2017-11-08T11:05:00Z">
            <w:r w:rsidR="0056187F">
              <w:rPr>
                <w:webHidden/>
              </w:rPr>
              <w:t>25</w:t>
            </w:r>
            <w:r>
              <w:rPr>
                <w:webHidden/>
              </w:rPr>
              <w:fldChar w:fldCharType="end"/>
            </w:r>
            <w:r w:rsidRPr="004C03D4">
              <w:rPr>
                <w:rStyle w:val="Hyperlink"/>
              </w:rPr>
              <w:fldChar w:fldCharType="end"/>
            </w:r>
          </w:ins>
        </w:p>
        <w:p w14:paraId="7523EC72" w14:textId="77777777" w:rsidR="0056187F" w:rsidRDefault="000961FA">
          <w:pPr>
            <w:pStyle w:val="TOC3"/>
            <w:rPr>
              <w:ins w:id="178" w:author="Joyce L Tokar" w:date="2017-11-08T11:05:00Z"/>
              <w:b w:val="0"/>
              <w:bCs w:val="0"/>
            </w:rPr>
          </w:pPr>
          <w:ins w:id="17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"_Toc497902492"</w:instrText>
            </w:r>
            <w:r w:rsidR="0056187F" w:rsidRPr="004C03D4">
              <w:rPr>
                <w:rStyle w:val="Hyperlink"/>
              </w:rPr>
              <w:instrText xml:space="preserve"> </w:instrText>
            </w:r>
            <w:r w:rsidRPr="004C03D4">
              <w:rPr>
                <w:rStyle w:val="Hyperlink"/>
              </w:rPr>
              <w:fldChar w:fldCharType="separate"/>
            </w:r>
            <w:r w:rsidR="0056187F" w:rsidRPr="004C03D4">
              <w:rPr>
                <w:rStyle w:val="Hyperlink"/>
              </w:rPr>
              <w:t>6.20.2 Guidance to language users</w:t>
            </w:r>
            <w:r w:rsidR="0056187F">
              <w:rPr>
                <w:webHidden/>
              </w:rPr>
              <w:tab/>
            </w:r>
            <w:r>
              <w:rPr>
                <w:webHidden/>
              </w:rPr>
              <w:fldChar w:fldCharType="begin"/>
            </w:r>
            <w:r w:rsidR="0056187F">
              <w:rPr>
                <w:webHidden/>
              </w:rPr>
              <w:instrText xml:space="preserve"> PAGEREF _Toc497902492 \h </w:instrText>
            </w:r>
          </w:ins>
          <w:r>
            <w:rPr>
              <w:webHidden/>
            </w:rPr>
          </w:r>
          <w:r>
            <w:rPr>
              <w:webHidden/>
            </w:rPr>
            <w:fldChar w:fldCharType="separate"/>
          </w:r>
          <w:ins w:id="180" w:author="Joyce L Tokar" w:date="2017-11-08T11:05:00Z">
            <w:r w:rsidR="0056187F">
              <w:rPr>
                <w:webHidden/>
              </w:rPr>
              <w:t>25</w:t>
            </w:r>
            <w:r>
              <w:rPr>
                <w:webHidden/>
              </w:rPr>
              <w:fldChar w:fldCharType="end"/>
            </w:r>
            <w:r w:rsidRPr="004C03D4">
              <w:rPr>
                <w:rStyle w:val="Hyperlink"/>
              </w:rPr>
              <w:fldChar w:fldCharType="end"/>
            </w:r>
          </w:ins>
        </w:p>
        <w:p w14:paraId="7E32C1BA" w14:textId="77777777" w:rsidR="0056187F" w:rsidRDefault="000961FA">
          <w:pPr>
            <w:pStyle w:val="TOC2"/>
            <w:rPr>
              <w:ins w:id="181" w:author="Joyce L Tokar" w:date="2017-11-08T11:05:00Z"/>
              <w:b w:val="0"/>
              <w:bCs w:val="0"/>
            </w:rPr>
          </w:pPr>
          <w:ins w:id="18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"_Toc497902493"</w:instrText>
            </w:r>
            <w:r w:rsidR="0056187F" w:rsidRPr="004C03D4">
              <w:rPr>
                <w:rStyle w:val="Hyperlink"/>
              </w:rPr>
              <w:instrText xml:space="preserve"> </w:instrText>
            </w:r>
            <w:r w:rsidRPr="004C03D4">
              <w:rPr>
                <w:rStyle w:val="Hyperlink"/>
              </w:rPr>
              <w:fldChar w:fldCharType="separate"/>
            </w:r>
            <w:r w:rsidR="0056187F" w:rsidRPr="004C03D4">
              <w:rPr>
                <w:rStyle w:val="Hyperlink"/>
              </w:rPr>
              <w:t>6.21 Namespace Issues [BJL]</w:t>
            </w:r>
            <w:r w:rsidR="0056187F">
              <w:rPr>
                <w:webHidden/>
              </w:rPr>
              <w:tab/>
            </w:r>
            <w:r>
              <w:rPr>
                <w:webHidden/>
              </w:rPr>
              <w:fldChar w:fldCharType="begin"/>
            </w:r>
            <w:r w:rsidR="0056187F">
              <w:rPr>
                <w:webHidden/>
              </w:rPr>
              <w:instrText xml:space="preserve"> PAGEREF _Toc497902493 \h </w:instrText>
            </w:r>
          </w:ins>
          <w:r>
            <w:rPr>
              <w:webHidden/>
            </w:rPr>
          </w:r>
          <w:r>
            <w:rPr>
              <w:webHidden/>
            </w:rPr>
            <w:fldChar w:fldCharType="separate"/>
          </w:r>
          <w:ins w:id="183" w:author="Joyce L Tokar" w:date="2017-11-08T11:05:00Z">
            <w:r w:rsidR="0056187F">
              <w:rPr>
                <w:webHidden/>
              </w:rPr>
              <w:t>25</w:t>
            </w:r>
            <w:r>
              <w:rPr>
                <w:webHidden/>
              </w:rPr>
              <w:fldChar w:fldCharType="end"/>
            </w:r>
            <w:r w:rsidRPr="004C03D4">
              <w:rPr>
                <w:rStyle w:val="Hyperlink"/>
              </w:rPr>
              <w:fldChar w:fldCharType="end"/>
            </w:r>
          </w:ins>
        </w:p>
        <w:p w14:paraId="7C3F078F" w14:textId="77777777" w:rsidR="0056187F" w:rsidRDefault="000961FA">
          <w:pPr>
            <w:pStyle w:val="TOC2"/>
            <w:rPr>
              <w:ins w:id="184" w:author="Joyce L Tokar" w:date="2017-11-08T11:05:00Z"/>
              <w:b w:val="0"/>
              <w:bCs w:val="0"/>
            </w:rPr>
          </w:pPr>
          <w:ins w:id="18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"_Toc497902494"</w:instrText>
            </w:r>
            <w:r w:rsidR="0056187F" w:rsidRPr="004C03D4">
              <w:rPr>
                <w:rStyle w:val="Hyperlink"/>
              </w:rPr>
              <w:instrText xml:space="preserve"> </w:instrText>
            </w:r>
            <w:r w:rsidRPr="004C03D4">
              <w:rPr>
                <w:rStyle w:val="Hyperlink"/>
              </w:rPr>
              <w:fldChar w:fldCharType="separate"/>
            </w:r>
            <w:r w:rsidR="0056187F" w:rsidRPr="004C03D4">
              <w:rPr>
                <w:rStyle w:val="Hyperlink"/>
              </w:rPr>
              <w:t>6.22 Initialization of Variables [LAV]</w:t>
            </w:r>
            <w:r w:rsidR="0056187F">
              <w:rPr>
                <w:webHidden/>
              </w:rPr>
              <w:tab/>
            </w:r>
            <w:r>
              <w:rPr>
                <w:webHidden/>
              </w:rPr>
              <w:fldChar w:fldCharType="begin"/>
            </w:r>
            <w:r w:rsidR="0056187F">
              <w:rPr>
                <w:webHidden/>
              </w:rPr>
              <w:instrText xml:space="preserve"> PAGEREF _Toc497902494 \h </w:instrText>
            </w:r>
          </w:ins>
          <w:r>
            <w:rPr>
              <w:webHidden/>
            </w:rPr>
          </w:r>
          <w:r>
            <w:rPr>
              <w:webHidden/>
            </w:rPr>
            <w:fldChar w:fldCharType="separate"/>
          </w:r>
          <w:ins w:id="186" w:author="Joyce L Tokar" w:date="2017-11-08T11:05:00Z">
            <w:r w:rsidR="0056187F">
              <w:rPr>
                <w:webHidden/>
              </w:rPr>
              <w:t>25</w:t>
            </w:r>
            <w:r>
              <w:rPr>
                <w:webHidden/>
              </w:rPr>
              <w:fldChar w:fldCharType="end"/>
            </w:r>
            <w:r w:rsidRPr="004C03D4">
              <w:rPr>
                <w:rStyle w:val="Hyperlink"/>
              </w:rPr>
              <w:fldChar w:fldCharType="end"/>
            </w:r>
          </w:ins>
        </w:p>
        <w:p w14:paraId="1911F70E" w14:textId="77777777" w:rsidR="0056187F" w:rsidRDefault="000961FA">
          <w:pPr>
            <w:pStyle w:val="TOC3"/>
            <w:rPr>
              <w:ins w:id="187" w:author="Joyce L Tokar" w:date="2017-11-08T11:05:00Z"/>
              <w:b w:val="0"/>
              <w:bCs w:val="0"/>
            </w:rPr>
          </w:pPr>
          <w:ins w:id="18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"_Toc497902495"</w:instrText>
            </w:r>
            <w:r w:rsidR="0056187F" w:rsidRPr="004C03D4">
              <w:rPr>
                <w:rStyle w:val="Hyperlink"/>
              </w:rPr>
              <w:instrText xml:space="preserve"> </w:instrText>
            </w:r>
            <w:r w:rsidRPr="004C03D4">
              <w:rPr>
                <w:rStyle w:val="Hyperlink"/>
              </w:rPr>
              <w:fldChar w:fldCharType="separate"/>
            </w:r>
            <w:r w:rsidR="0056187F" w:rsidRPr="004C03D4">
              <w:rPr>
                <w:rStyle w:val="Hyperlink"/>
              </w:rPr>
              <w:t>6.22.1 Applicability to language</w:t>
            </w:r>
            <w:r w:rsidR="0056187F">
              <w:rPr>
                <w:webHidden/>
              </w:rPr>
              <w:tab/>
            </w:r>
            <w:r>
              <w:rPr>
                <w:webHidden/>
              </w:rPr>
              <w:fldChar w:fldCharType="begin"/>
            </w:r>
            <w:r w:rsidR="0056187F">
              <w:rPr>
                <w:webHidden/>
              </w:rPr>
              <w:instrText xml:space="preserve"> PAGEREF _Toc497902495 \h </w:instrText>
            </w:r>
          </w:ins>
          <w:r>
            <w:rPr>
              <w:webHidden/>
            </w:rPr>
          </w:r>
          <w:r>
            <w:rPr>
              <w:webHidden/>
            </w:rPr>
            <w:fldChar w:fldCharType="separate"/>
          </w:r>
          <w:ins w:id="189" w:author="Joyce L Tokar" w:date="2017-11-08T11:05:00Z">
            <w:r w:rsidR="0056187F">
              <w:rPr>
                <w:webHidden/>
              </w:rPr>
              <w:t>25</w:t>
            </w:r>
            <w:r>
              <w:rPr>
                <w:webHidden/>
              </w:rPr>
              <w:fldChar w:fldCharType="end"/>
            </w:r>
            <w:r w:rsidRPr="004C03D4">
              <w:rPr>
                <w:rStyle w:val="Hyperlink"/>
              </w:rPr>
              <w:fldChar w:fldCharType="end"/>
            </w:r>
          </w:ins>
        </w:p>
        <w:p w14:paraId="613FA289" w14:textId="77777777" w:rsidR="0056187F" w:rsidRDefault="000961FA">
          <w:pPr>
            <w:pStyle w:val="TOC3"/>
            <w:rPr>
              <w:ins w:id="190" w:author="Joyce L Tokar" w:date="2017-11-08T11:05:00Z"/>
              <w:b w:val="0"/>
              <w:bCs w:val="0"/>
            </w:rPr>
          </w:pPr>
          <w:ins w:id="19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"_Toc497902496"</w:instrText>
            </w:r>
            <w:r w:rsidR="0056187F" w:rsidRPr="004C03D4">
              <w:rPr>
                <w:rStyle w:val="Hyperlink"/>
              </w:rPr>
              <w:instrText xml:space="preserve"> </w:instrText>
            </w:r>
            <w:r w:rsidRPr="004C03D4">
              <w:rPr>
                <w:rStyle w:val="Hyperlink"/>
              </w:rPr>
              <w:fldChar w:fldCharType="separate"/>
            </w:r>
            <w:r w:rsidR="0056187F" w:rsidRPr="004C03D4">
              <w:rPr>
                <w:rStyle w:val="Hyperlink"/>
              </w:rPr>
              <w:t>6.22.2 Guidance to language users</w:t>
            </w:r>
            <w:r w:rsidR="0056187F">
              <w:rPr>
                <w:webHidden/>
              </w:rPr>
              <w:tab/>
            </w:r>
            <w:r>
              <w:rPr>
                <w:webHidden/>
              </w:rPr>
              <w:fldChar w:fldCharType="begin"/>
            </w:r>
            <w:r w:rsidR="0056187F">
              <w:rPr>
                <w:webHidden/>
              </w:rPr>
              <w:instrText xml:space="preserve"> PAGEREF _Toc497902496 \h </w:instrText>
            </w:r>
          </w:ins>
          <w:r>
            <w:rPr>
              <w:webHidden/>
            </w:rPr>
          </w:r>
          <w:r>
            <w:rPr>
              <w:webHidden/>
            </w:rPr>
            <w:fldChar w:fldCharType="separate"/>
          </w:r>
          <w:ins w:id="192" w:author="Joyce L Tokar" w:date="2017-11-08T11:05:00Z">
            <w:r w:rsidR="0056187F">
              <w:rPr>
                <w:webHidden/>
              </w:rPr>
              <w:t>26</w:t>
            </w:r>
            <w:r>
              <w:rPr>
                <w:webHidden/>
              </w:rPr>
              <w:fldChar w:fldCharType="end"/>
            </w:r>
            <w:r w:rsidRPr="004C03D4">
              <w:rPr>
                <w:rStyle w:val="Hyperlink"/>
              </w:rPr>
              <w:fldChar w:fldCharType="end"/>
            </w:r>
          </w:ins>
        </w:p>
        <w:p w14:paraId="614B426D" w14:textId="77777777" w:rsidR="0056187F" w:rsidRDefault="000961FA">
          <w:pPr>
            <w:pStyle w:val="TOC2"/>
            <w:rPr>
              <w:ins w:id="193" w:author="Joyce L Tokar" w:date="2017-11-08T11:05:00Z"/>
              <w:b w:val="0"/>
              <w:bCs w:val="0"/>
            </w:rPr>
          </w:pPr>
          <w:ins w:id="19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"_Toc497902497"</w:instrText>
            </w:r>
            <w:r w:rsidR="0056187F" w:rsidRPr="004C03D4">
              <w:rPr>
                <w:rStyle w:val="Hyperlink"/>
              </w:rPr>
              <w:instrText xml:space="preserve"> </w:instrText>
            </w:r>
            <w:r w:rsidRPr="004C03D4">
              <w:rPr>
                <w:rStyle w:val="Hyperlink"/>
              </w:rPr>
              <w:fldChar w:fldCharType="separate"/>
            </w:r>
            <w:r w:rsidR="0056187F" w:rsidRPr="004C03D4">
              <w:rPr>
                <w:rStyle w:val="Hyperlink"/>
              </w:rPr>
              <w:t>6.23 Operator Precedence/Order of Evaluation [JCW]</w:t>
            </w:r>
            <w:r w:rsidR="0056187F">
              <w:rPr>
                <w:webHidden/>
              </w:rPr>
              <w:tab/>
            </w:r>
            <w:r>
              <w:rPr>
                <w:webHidden/>
              </w:rPr>
              <w:fldChar w:fldCharType="begin"/>
            </w:r>
            <w:r w:rsidR="0056187F">
              <w:rPr>
                <w:webHidden/>
              </w:rPr>
              <w:instrText xml:space="preserve"> PAGEREF _Toc497902497 \h </w:instrText>
            </w:r>
          </w:ins>
          <w:r>
            <w:rPr>
              <w:webHidden/>
            </w:rPr>
          </w:r>
          <w:r>
            <w:rPr>
              <w:webHidden/>
            </w:rPr>
            <w:fldChar w:fldCharType="separate"/>
          </w:r>
          <w:ins w:id="195" w:author="Joyce L Tokar" w:date="2017-11-08T11:05:00Z">
            <w:r w:rsidR="0056187F">
              <w:rPr>
                <w:webHidden/>
              </w:rPr>
              <w:t>26</w:t>
            </w:r>
            <w:r>
              <w:rPr>
                <w:webHidden/>
              </w:rPr>
              <w:fldChar w:fldCharType="end"/>
            </w:r>
            <w:r w:rsidRPr="004C03D4">
              <w:rPr>
                <w:rStyle w:val="Hyperlink"/>
              </w:rPr>
              <w:fldChar w:fldCharType="end"/>
            </w:r>
          </w:ins>
        </w:p>
        <w:p w14:paraId="1F403594" w14:textId="77777777" w:rsidR="0056187F" w:rsidRDefault="000961FA">
          <w:pPr>
            <w:pStyle w:val="TOC3"/>
            <w:rPr>
              <w:ins w:id="196" w:author="Joyce L Tokar" w:date="2017-11-08T11:05:00Z"/>
              <w:b w:val="0"/>
              <w:bCs w:val="0"/>
            </w:rPr>
          </w:pPr>
          <w:ins w:id="19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"_Toc497902498"</w:instrText>
            </w:r>
            <w:r w:rsidR="0056187F" w:rsidRPr="004C03D4">
              <w:rPr>
                <w:rStyle w:val="Hyperlink"/>
              </w:rPr>
              <w:instrText xml:space="preserve"> </w:instrText>
            </w:r>
            <w:r w:rsidRPr="004C03D4">
              <w:rPr>
                <w:rStyle w:val="Hyperlink"/>
              </w:rPr>
              <w:fldChar w:fldCharType="separate"/>
            </w:r>
            <w:r w:rsidR="0056187F" w:rsidRPr="004C03D4">
              <w:rPr>
                <w:rStyle w:val="Hyperlink"/>
              </w:rPr>
              <w:t>6.23.1 Applicability to language</w:t>
            </w:r>
            <w:r w:rsidR="0056187F">
              <w:rPr>
                <w:webHidden/>
              </w:rPr>
              <w:tab/>
            </w:r>
            <w:r>
              <w:rPr>
                <w:webHidden/>
              </w:rPr>
              <w:fldChar w:fldCharType="begin"/>
            </w:r>
            <w:r w:rsidR="0056187F">
              <w:rPr>
                <w:webHidden/>
              </w:rPr>
              <w:instrText xml:space="preserve"> PAGEREF _Toc497902498 \h </w:instrText>
            </w:r>
          </w:ins>
          <w:r>
            <w:rPr>
              <w:webHidden/>
            </w:rPr>
          </w:r>
          <w:r>
            <w:rPr>
              <w:webHidden/>
            </w:rPr>
            <w:fldChar w:fldCharType="separate"/>
          </w:r>
          <w:ins w:id="198" w:author="Joyce L Tokar" w:date="2017-11-08T11:05:00Z">
            <w:r w:rsidR="0056187F">
              <w:rPr>
                <w:webHidden/>
              </w:rPr>
              <w:t>26</w:t>
            </w:r>
            <w:r>
              <w:rPr>
                <w:webHidden/>
              </w:rPr>
              <w:fldChar w:fldCharType="end"/>
            </w:r>
            <w:r w:rsidRPr="004C03D4">
              <w:rPr>
                <w:rStyle w:val="Hyperlink"/>
              </w:rPr>
              <w:fldChar w:fldCharType="end"/>
            </w:r>
          </w:ins>
        </w:p>
        <w:p w14:paraId="7D542A68" w14:textId="77777777" w:rsidR="0056187F" w:rsidRDefault="000961FA">
          <w:pPr>
            <w:pStyle w:val="TOC3"/>
            <w:rPr>
              <w:ins w:id="199" w:author="Joyce L Tokar" w:date="2017-11-08T11:05:00Z"/>
              <w:b w:val="0"/>
              <w:bCs w:val="0"/>
            </w:rPr>
          </w:pPr>
          <w:ins w:id="20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"_Toc497902499"</w:instrText>
            </w:r>
            <w:r w:rsidR="0056187F" w:rsidRPr="004C03D4">
              <w:rPr>
                <w:rStyle w:val="Hyperlink"/>
              </w:rPr>
              <w:instrText xml:space="preserve"> </w:instrText>
            </w:r>
            <w:r w:rsidRPr="004C03D4">
              <w:rPr>
                <w:rStyle w:val="Hyperlink"/>
              </w:rPr>
              <w:fldChar w:fldCharType="separate"/>
            </w:r>
            <w:r w:rsidR="0056187F" w:rsidRPr="004C03D4">
              <w:rPr>
                <w:rStyle w:val="Hyperlink"/>
              </w:rPr>
              <w:t>6.23.2 Guidance to language users</w:t>
            </w:r>
            <w:r w:rsidR="0056187F">
              <w:rPr>
                <w:webHidden/>
              </w:rPr>
              <w:tab/>
            </w:r>
            <w:r>
              <w:rPr>
                <w:webHidden/>
              </w:rPr>
              <w:fldChar w:fldCharType="begin"/>
            </w:r>
            <w:r w:rsidR="0056187F">
              <w:rPr>
                <w:webHidden/>
              </w:rPr>
              <w:instrText xml:space="preserve"> PAGEREF _Toc497902499 \h </w:instrText>
            </w:r>
          </w:ins>
          <w:r>
            <w:rPr>
              <w:webHidden/>
            </w:rPr>
          </w:r>
          <w:r>
            <w:rPr>
              <w:webHidden/>
            </w:rPr>
            <w:fldChar w:fldCharType="separate"/>
          </w:r>
          <w:ins w:id="201" w:author="Joyce L Tokar" w:date="2017-11-08T11:05:00Z">
            <w:r w:rsidR="0056187F">
              <w:rPr>
                <w:webHidden/>
              </w:rPr>
              <w:t>27</w:t>
            </w:r>
            <w:r>
              <w:rPr>
                <w:webHidden/>
              </w:rPr>
              <w:fldChar w:fldCharType="end"/>
            </w:r>
            <w:r w:rsidRPr="004C03D4">
              <w:rPr>
                <w:rStyle w:val="Hyperlink"/>
              </w:rPr>
              <w:fldChar w:fldCharType="end"/>
            </w:r>
          </w:ins>
        </w:p>
        <w:p w14:paraId="20EBC81A" w14:textId="77777777" w:rsidR="0056187F" w:rsidRDefault="000961FA">
          <w:pPr>
            <w:pStyle w:val="TOC2"/>
            <w:rPr>
              <w:ins w:id="202" w:author="Joyce L Tokar" w:date="2017-11-08T11:05:00Z"/>
              <w:b w:val="0"/>
              <w:bCs w:val="0"/>
            </w:rPr>
          </w:pPr>
          <w:ins w:id="20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"_Toc497902500"</w:instrText>
            </w:r>
            <w:r w:rsidR="0056187F" w:rsidRPr="004C03D4">
              <w:rPr>
                <w:rStyle w:val="Hyperlink"/>
              </w:rPr>
              <w:instrText xml:space="preserve"> </w:instrText>
            </w:r>
            <w:r w:rsidRPr="004C03D4">
              <w:rPr>
                <w:rStyle w:val="Hyperlink"/>
              </w:rPr>
              <w:fldChar w:fldCharType="separate"/>
            </w:r>
            <w:r w:rsidR="0056187F" w:rsidRPr="004C03D4">
              <w:rPr>
                <w:rStyle w:val="Hyperlink"/>
              </w:rPr>
              <w:t>6.24 Side-effects and Order of Evaluation [SAM]</w:t>
            </w:r>
            <w:r w:rsidR="0056187F">
              <w:rPr>
                <w:webHidden/>
              </w:rPr>
              <w:tab/>
            </w:r>
            <w:r>
              <w:rPr>
                <w:webHidden/>
              </w:rPr>
              <w:fldChar w:fldCharType="begin"/>
            </w:r>
            <w:r w:rsidR="0056187F">
              <w:rPr>
                <w:webHidden/>
              </w:rPr>
              <w:instrText xml:space="preserve"> PAGEREF _Toc497902500 \h </w:instrText>
            </w:r>
          </w:ins>
          <w:r>
            <w:rPr>
              <w:webHidden/>
            </w:rPr>
          </w:r>
          <w:r>
            <w:rPr>
              <w:webHidden/>
            </w:rPr>
            <w:fldChar w:fldCharType="separate"/>
          </w:r>
          <w:ins w:id="204" w:author="Joyce L Tokar" w:date="2017-11-08T11:05:00Z">
            <w:r w:rsidR="0056187F">
              <w:rPr>
                <w:webHidden/>
              </w:rPr>
              <w:t>27</w:t>
            </w:r>
            <w:r>
              <w:rPr>
                <w:webHidden/>
              </w:rPr>
              <w:fldChar w:fldCharType="end"/>
            </w:r>
            <w:r w:rsidRPr="004C03D4">
              <w:rPr>
                <w:rStyle w:val="Hyperlink"/>
              </w:rPr>
              <w:fldChar w:fldCharType="end"/>
            </w:r>
          </w:ins>
        </w:p>
        <w:p w14:paraId="10684BB7" w14:textId="77777777" w:rsidR="0056187F" w:rsidRDefault="000961FA">
          <w:pPr>
            <w:pStyle w:val="TOC3"/>
            <w:rPr>
              <w:ins w:id="205" w:author="Joyce L Tokar" w:date="2017-11-08T11:05:00Z"/>
              <w:b w:val="0"/>
              <w:bCs w:val="0"/>
            </w:rPr>
          </w:pPr>
          <w:ins w:id="20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"_Toc497902501"</w:instrText>
            </w:r>
            <w:r w:rsidR="0056187F" w:rsidRPr="004C03D4">
              <w:rPr>
                <w:rStyle w:val="Hyperlink"/>
              </w:rPr>
              <w:instrText xml:space="preserve"> </w:instrText>
            </w:r>
            <w:r w:rsidRPr="004C03D4">
              <w:rPr>
                <w:rStyle w:val="Hyperlink"/>
              </w:rPr>
              <w:fldChar w:fldCharType="separate"/>
            </w:r>
            <w:r w:rsidR="0056187F" w:rsidRPr="004C03D4">
              <w:rPr>
                <w:rStyle w:val="Hyperlink"/>
              </w:rPr>
              <w:t>6.24.1 Applicability to language</w:t>
            </w:r>
            <w:r w:rsidR="0056187F">
              <w:rPr>
                <w:webHidden/>
              </w:rPr>
              <w:tab/>
            </w:r>
            <w:r>
              <w:rPr>
                <w:webHidden/>
              </w:rPr>
              <w:fldChar w:fldCharType="begin"/>
            </w:r>
            <w:r w:rsidR="0056187F">
              <w:rPr>
                <w:webHidden/>
              </w:rPr>
              <w:instrText xml:space="preserve"> PAGEREF _Toc497902501 \h </w:instrText>
            </w:r>
          </w:ins>
          <w:r>
            <w:rPr>
              <w:webHidden/>
            </w:rPr>
          </w:r>
          <w:r>
            <w:rPr>
              <w:webHidden/>
            </w:rPr>
            <w:fldChar w:fldCharType="separate"/>
          </w:r>
          <w:ins w:id="207" w:author="Joyce L Tokar" w:date="2017-11-08T11:05:00Z">
            <w:r w:rsidR="0056187F">
              <w:rPr>
                <w:webHidden/>
              </w:rPr>
              <w:t>27</w:t>
            </w:r>
            <w:r>
              <w:rPr>
                <w:webHidden/>
              </w:rPr>
              <w:fldChar w:fldCharType="end"/>
            </w:r>
            <w:r w:rsidRPr="004C03D4">
              <w:rPr>
                <w:rStyle w:val="Hyperlink"/>
              </w:rPr>
              <w:fldChar w:fldCharType="end"/>
            </w:r>
          </w:ins>
        </w:p>
        <w:p w14:paraId="0C2D5CC9" w14:textId="77777777" w:rsidR="0056187F" w:rsidRDefault="000961FA">
          <w:pPr>
            <w:pStyle w:val="TOC3"/>
            <w:rPr>
              <w:ins w:id="208" w:author="Joyce L Tokar" w:date="2017-11-08T11:05:00Z"/>
              <w:b w:val="0"/>
              <w:bCs w:val="0"/>
            </w:rPr>
          </w:pPr>
          <w:ins w:id="20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"_Toc497902502"</w:instrText>
            </w:r>
            <w:r w:rsidR="0056187F" w:rsidRPr="004C03D4">
              <w:rPr>
                <w:rStyle w:val="Hyperlink"/>
              </w:rPr>
              <w:instrText xml:space="preserve"> </w:instrText>
            </w:r>
            <w:r w:rsidRPr="004C03D4">
              <w:rPr>
                <w:rStyle w:val="Hyperlink"/>
              </w:rPr>
              <w:fldChar w:fldCharType="separate"/>
            </w:r>
            <w:r w:rsidR="0056187F" w:rsidRPr="004C03D4">
              <w:rPr>
                <w:rStyle w:val="Hyperlink"/>
              </w:rPr>
              <w:t>6.24.2 Guidance to language users</w:t>
            </w:r>
            <w:r w:rsidR="0056187F">
              <w:rPr>
                <w:webHidden/>
              </w:rPr>
              <w:tab/>
            </w:r>
            <w:r>
              <w:rPr>
                <w:webHidden/>
              </w:rPr>
              <w:fldChar w:fldCharType="begin"/>
            </w:r>
            <w:r w:rsidR="0056187F">
              <w:rPr>
                <w:webHidden/>
              </w:rPr>
              <w:instrText xml:space="preserve"> PAGEREF _Toc497902502 \h </w:instrText>
            </w:r>
          </w:ins>
          <w:r>
            <w:rPr>
              <w:webHidden/>
            </w:rPr>
          </w:r>
          <w:r>
            <w:rPr>
              <w:webHidden/>
            </w:rPr>
            <w:fldChar w:fldCharType="separate"/>
          </w:r>
          <w:ins w:id="210" w:author="Joyce L Tokar" w:date="2017-11-08T11:05:00Z">
            <w:r w:rsidR="0056187F">
              <w:rPr>
                <w:webHidden/>
              </w:rPr>
              <w:t>27</w:t>
            </w:r>
            <w:r>
              <w:rPr>
                <w:webHidden/>
              </w:rPr>
              <w:fldChar w:fldCharType="end"/>
            </w:r>
            <w:r w:rsidRPr="004C03D4">
              <w:rPr>
                <w:rStyle w:val="Hyperlink"/>
              </w:rPr>
              <w:fldChar w:fldCharType="end"/>
            </w:r>
          </w:ins>
        </w:p>
        <w:p w14:paraId="434D526D" w14:textId="77777777" w:rsidR="0056187F" w:rsidRDefault="000961FA">
          <w:pPr>
            <w:pStyle w:val="TOC2"/>
            <w:rPr>
              <w:ins w:id="211" w:author="Joyce L Tokar" w:date="2017-11-08T11:05:00Z"/>
              <w:b w:val="0"/>
              <w:bCs w:val="0"/>
            </w:rPr>
          </w:pPr>
          <w:ins w:id="21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"_Toc497902503"</w:instrText>
            </w:r>
            <w:r w:rsidR="0056187F" w:rsidRPr="004C03D4">
              <w:rPr>
                <w:rStyle w:val="Hyperlink"/>
              </w:rPr>
              <w:instrText xml:space="preserve"> </w:instrText>
            </w:r>
            <w:r w:rsidRPr="004C03D4">
              <w:rPr>
                <w:rStyle w:val="Hyperlink"/>
              </w:rPr>
              <w:fldChar w:fldCharType="separate"/>
            </w:r>
            <w:r w:rsidR="0056187F" w:rsidRPr="004C03D4">
              <w:rPr>
                <w:rStyle w:val="Hyperlink"/>
              </w:rPr>
              <w:t>6.25 Likely Incorrect Expression [KOA]</w:t>
            </w:r>
            <w:r w:rsidR="0056187F">
              <w:rPr>
                <w:webHidden/>
              </w:rPr>
              <w:tab/>
            </w:r>
            <w:r>
              <w:rPr>
                <w:webHidden/>
              </w:rPr>
              <w:fldChar w:fldCharType="begin"/>
            </w:r>
            <w:r w:rsidR="0056187F">
              <w:rPr>
                <w:webHidden/>
              </w:rPr>
              <w:instrText xml:space="preserve"> PAGEREF _Toc497902503 \h </w:instrText>
            </w:r>
          </w:ins>
          <w:r>
            <w:rPr>
              <w:webHidden/>
            </w:rPr>
          </w:r>
          <w:r>
            <w:rPr>
              <w:webHidden/>
            </w:rPr>
            <w:fldChar w:fldCharType="separate"/>
          </w:r>
          <w:ins w:id="213" w:author="Joyce L Tokar" w:date="2017-11-08T11:05:00Z">
            <w:r w:rsidR="0056187F">
              <w:rPr>
                <w:webHidden/>
              </w:rPr>
              <w:t>27</w:t>
            </w:r>
            <w:r>
              <w:rPr>
                <w:webHidden/>
              </w:rPr>
              <w:fldChar w:fldCharType="end"/>
            </w:r>
            <w:r w:rsidRPr="004C03D4">
              <w:rPr>
                <w:rStyle w:val="Hyperlink"/>
              </w:rPr>
              <w:fldChar w:fldCharType="end"/>
            </w:r>
          </w:ins>
        </w:p>
        <w:p w14:paraId="085FFD69" w14:textId="77777777" w:rsidR="0056187F" w:rsidRDefault="000961FA">
          <w:pPr>
            <w:pStyle w:val="TOC3"/>
            <w:rPr>
              <w:ins w:id="214" w:author="Joyce L Tokar" w:date="2017-11-08T11:05:00Z"/>
              <w:b w:val="0"/>
              <w:bCs w:val="0"/>
            </w:rPr>
          </w:pPr>
          <w:ins w:id="21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"_Toc497902504"</w:instrText>
            </w:r>
            <w:r w:rsidR="0056187F" w:rsidRPr="004C03D4">
              <w:rPr>
                <w:rStyle w:val="Hyperlink"/>
              </w:rPr>
              <w:instrText xml:space="preserve"> </w:instrText>
            </w:r>
            <w:r w:rsidRPr="004C03D4">
              <w:rPr>
                <w:rStyle w:val="Hyperlink"/>
              </w:rPr>
              <w:fldChar w:fldCharType="separate"/>
            </w:r>
            <w:r w:rsidR="0056187F" w:rsidRPr="004C03D4">
              <w:rPr>
                <w:rStyle w:val="Hyperlink"/>
              </w:rPr>
              <w:t>6.25.1 Applicability to language</w:t>
            </w:r>
            <w:r w:rsidR="0056187F">
              <w:rPr>
                <w:webHidden/>
              </w:rPr>
              <w:tab/>
            </w:r>
            <w:r>
              <w:rPr>
                <w:webHidden/>
              </w:rPr>
              <w:fldChar w:fldCharType="begin"/>
            </w:r>
            <w:r w:rsidR="0056187F">
              <w:rPr>
                <w:webHidden/>
              </w:rPr>
              <w:instrText xml:space="preserve"> PAGEREF _Toc497902504 \h </w:instrText>
            </w:r>
          </w:ins>
          <w:r>
            <w:rPr>
              <w:webHidden/>
            </w:rPr>
          </w:r>
          <w:r>
            <w:rPr>
              <w:webHidden/>
            </w:rPr>
            <w:fldChar w:fldCharType="separate"/>
          </w:r>
          <w:ins w:id="216" w:author="Joyce L Tokar" w:date="2017-11-08T11:05:00Z">
            <w:r w:rsidR="0056187F">
              <w:rPr>
                <w:webHidden/>
              </w:rPr>
              <w:t>27</w:t>
            </w:r>
            <w:r>
              <w:rPr>
                <w:webHidden/>
              </w:rPr>
              <w:fldChar w:fldCharType="end"/>
            </w:r>
            <w:r w:rsidRPr="004C03D4">
              <w:rPr>
                <w:rStyle w:val="Hyperlink"/>
              </w:rPr>
              <w:fldChar w:fldCharType="end"/>
            </w:r>
          </w:ins>
        </w:p>
        <w:p w14:paraId="65896881" w14:textId="77777777" w:rsidR="0056187F" w:rsidRDefault="000961FA">
          <w:pPr>
            <w:pStyle w:val="TOC3"/>
            <w:rPr>
              <w:ins w:id="217" w:author="Joyce L Tokar" w:date="2017-11-08T11:05:00Z"/>
              <w:b w:val="0"/>
              <w:bCs w:val="0"/>
            </w:rPr>
          </w:pPr>
          <w:ins w:id="21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"_Toc497902505"</w:instrText>
            </w:r>
            <w:r w:rsidR="0056187F" w:rsidRPr="004C03D4">
              <w:rPr>
                <w:rStyle w:val="Hyperlink"/>
              </w:rPr>
              <w:instrText xml:space="preserve"> </w:instrText>
            </w:r>
            <w:r w:rsidRPr="004C03D4">
              <w:rPr>
                <w:rStyle w:val="Hyperlink"/>
              </w:rPr>
              <w:fldChar w:fldCharType="separate"/>
            </w:r>
            <w:r w:rsidR="0056187F" w:rsidRPr="004C03D4">
              <w:rPr>
                <w:rStyle w:val="Hyperlink"/>
              </w:rPr>
              <w:t>6.25.2 Guidance to language users</w:t>
            </w:r>
            <w:r w:rsidR="0056187F">
              <w:rPr>
                <w:webHidden/>
              </w:rPr>
              <w:tab/>
            </w:r>
            <w:r>
              <w:rPr>
                <w:webHidden/>
              </w:rPr>
              <w:fldChar w:fldCharType="begin"/>
            </w:r>
            <w:r w:rsidR="0056187F">
              <w:rPr>
                <w:webHidden/>
              </w:rPr>
              <w:instrText xml:space="preserve"> PAGEREF _Toc497902505 \h </w:instrText>
            </w:r>
          </w:ins>
          <w:r>
            <w:rPr>
              <w:webHidden/>
            </w:rPr>
          </w:r>
          <w:r>
            <w:rPr>
              <w:webHidden/>
            </w:rPr>
            <w:fldChar w:fldCharType="separate"/>
          </w:r>
          <w:ins w:id="219" w:author="Joyce L Tokar" w:date="2017-11-08T11:05:00Z">
            <w:r w:rsidR="0056187F">
              <w:rPr>
                <w:webHidden/>
              </w:rPr>
              <w:t>28</w:t>
            </w:r>
            <w:r>
              <w:rPr>
                <w:webHidden/>
              </w:rPr>
              <w:fldChar w:fldCharType="end"/>
            </w:r>
            <w:r w:rsidRPr="004C03D4">
              <w:rPr>
                <w:rStyle w:val="Hyperlink"/>
              </w:rPr>
              <w:fldChar w:fldCharType="end"/>
            </w:r>
          </w:ins>
        </w:p>
        <w:p w14:paraId="637B0204" w14:textId="77777777" w:rsidR="0056187F" w:rsidRDefault="000961FA">
          <w:pPr>
            <w:pStyle w:val="TOC2"/>
            <w:rPr>
              <w:ins w:id="220" w:author="Joyce L Tokar" w:date="2017-11-08T11:05:00Z"/>
              <w:b w:val="0"/>
              <w:bCs w:val="0"/>
            </w:rPr>
          </w:pPr>
          <w:ins w:id="22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"_Toc497902506"</w:instrText>
            </w:r>
            <w:r w:rsidR="0056187F" w:rsidRPr="004C03D4">
              <w:rPr>
                <w:rStyle w:val="Hyperlink"/>
              </w:rPr>
              <w:instrText xml:space="preserve"> </w:instrText>
            </w:r>
            <w:r w:rsidRPr="004C03D4">
              <w:rPr>
                <w:rStyle w:val="Hyperlink"/>
              </w:rPr>
              <w:fldChar w:fldCharType="separate"/>
            </w:r>
            <w:r w:rsidR="0056187F" w:rsidRPr="004C03D4">
              <w:rPr>
                <w:rStyle w:val="Hyperlink"/>
              </w:rPr>
              <w:t>6.26 Dead and Deactivated Code [XYQ]</w:t>
            </w:r>
            <w:r w:rsidR="0056187F">
              <w:rPr>
                <w:webHidden/>
              </w:rPr>
              <w:tab/>
            </w:r>
            <w:r>
              <w:rPr>
                <w:webHidden/>
              </w:rPr>
              <w:fldChar w:fldCharType="begin"/>
            </w:r>
            <w:r w:rsidR="0056187F">
              <w:rPr>
                <w:webHidden/>
              </w:rPr>
              <w:instrText xml:space="preserve"> PAGEREF _Toc497902506 \h </w:instrText>
            </w:r>
          </w:ins>
          <w:r>
            <w:rPr>
              <w:webHidden/>
            </w:rPr>
          </w:r>
          <w:r>
            <w:rPr>
              <w:webHidden/>
            </w:rPr>
            <w:fldChar w:fldCharType="separate"/>
          </w:r>
          <w:ins w:id="222" w:author="Joyce L Tokar" w:date="2017-11-08T11:05:00Z">
            <w:r w:rsidR="0056187F">
              <w:rPr>
                <w:webHidden/>
              </w:rPr>
              <w:t>28</w:t>
            </w:r>
            <w:r>
              <w:rPr>
                <w:webHidden/>
              </w:rPr>
              <w:fldChar w:fldCharType="end"/>
            </w:r>
            <w:r w:rsidRPr="004C03D4">
              <w:rPr>
                <w:rStyle w:val="Hyperlink"/>
              </w:rPr>
              <w:fldChar w:fldCharType="end"/>
            </w:r>
          </w:ins>
        </w:p>
        <w:p w14:paraId="0109358A" w14:textId="77777777" w:rsidR="0056187F" w:rsidRDefault="000961FA">
          <w:pPr>
            <w:pStyle w:val="TOC3"/>
            <w:rPr>
              <w:ins w:id="223" w:author="Joyce L Tokar" w:date="2017-11-08T11:05:00Z"/>
              <w:b w:val="0"/>
              <w:bCs w:val="0"/>
            </w:rPr>
          </w:pPr>
          <w:ins w:id="22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"_Toc497902507"</w:instrText>
            </w:r>
            <w:r w:rsidR="0056187F" w:rsidRPr="004C03D4">
              <w:rPr>
                <w:rStyle w:val="Hyperlink"/>
              </w:rPr>
              <w:instrText xml:space="preserve"> </w:instrText>
            </w:r>
            <w:r w:rsidRPr="004C03D4">
              <w:rPr>
                <w:rStyle w:val="Hyperlink"/>
              </w:rPr>
              <w:fldChar w:fldCharType="separate"/>
            </w:r>
            <w:r w:rsidR="0056187F" w:rsidRPr="004C03D4">
              <w:rPr>
                <w:rStyle w:val="Hyperlink"/>
              </w:rPr>
              <w:t>6.26.1 Applicability to language</w:t>
            </w:r>
            <w:r w:rsidR="0056187F">
              <w:rPr>
                <w:webHidden/>
              </w:rPr>
              <w:tab/>
            </w:r>
            <w:r>
              <w:rPr>
                <w:webHidden/>
              </w:rPr>
              <w:fldChar w:fldCharType="begin"/>
            </w:r>
            <w:r w:rsidR="0056187F">
              <w:rPr>
                <w:webHidden/>
              </w:rPr>
              <w:instrText xml:space="preserve"> PAGEREF _Toc497902507 \h </w:instrText>
            </w:r>
          </w:ins>
          <w:r>
            <w:rPr>
              <w:webHidden/>
            </w:rPr>
          </w:r>
          <w:r>
            <w:rPr>
              <w:webHidden/>
            </w:rPr>
            <w:fldChar w:fldCharType="separate"/>
          </w:r>
          <w:ins w:id="225" w:author="Joyce L Tokar" w:date="2017-11-08T11:05:00Z">
            <w:r w:rsidR="0056187F">
              <w:rPr>
                <w:webHidden/>
              </w:rPr>
              <w:t>28</w:t>
            </w:r>
            <w:r>
              <w:rPr>
                <w:webHidden/>
              </w:rPr>
              <w:fldChar w:fldCharType="end"/>
            </w:r>
            <w:r w:rsidRPr="004C03D4">
              <w:rPr>
                <w:rStyle w:val="Hyperlink"/>
              </w:rPr>
              <w:fldChar w:fldCharType="end"/>
            </w:r>
          </w:ins>
        </w:p>
        <w:p w14:paraId="595799B1" w14:textId="77777777" w:rsidR="0056187F" w:rsidRDefault="000961FA">
          <w:pPr>
            <w:pStyle w:val="TOC3"/>
            <w:rPr>
              <w:ins w:id="226" w:author="Joyce L Tokar" w:date="2017-11-08T11:05:00Z"/>
              <w:b w:val="0"/>
              <w:bCs w:val="0"/>
            </w:rPr>
          </w:pPr>
          <w:ins w:id="22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"_Toc497902508"</w:instrText>
            </w:r>
            <w:r w:rsidR="0056187F" w:rsidRPr="004C03D4">
              <w:rPr>
                <w:rStyle w:val="Hyperlink"/>
              </w:rPr>
              <w:instrText xml:space="preserve"> </w:instrText>
            </w:r>
            <w:r w:rsidRPr="004C03D4">
              <w:rPr>
                <w:rStyle w:val="Hyperlink"/>
              </w:rPr>
              <w:fldChar w:fldCharType="separate"/>
            </w:r>
            <w:r w:rsidR="0056187F" w:rsidRPr="004C03D4">
              <w:rPr>
                <w:rStyle w:val="Hyperlink"/>
              </w:rPr>
              <w:t>6.26.2 Guidance to language users</w:t>
            </w:r>
            <w:r w:rsidR="0056187F">
              <w:rPr>
                <w:webHidden/>
              </w:rPr>
              <w:tab/>
            </w:r>
            <w:r>
              <w:rPr>
                <w:webHidden/>
              </w:rPr>
              <w:fldChar w:fldCharType="begin"/>
            </w:r>
            <w:r w:rsidR="0056187F">
              <w:rPr>
                <w:webHidden/>
              </w:rPr>
              <w:instrText xml:space="preserve"> PAGEREF _Toc497902508 \h </w:instrText>
            </w:r>
          </w:ins>
          <w:r>
            <w:rPr>
              <w:webHidden/>
            </w:rPr>
          </w:r>
          <w:r>
            <w:rPr>
              <w:webHidden/>
            </w:rPr>
            <w:fldChar w:fldCharType="separate"/>
          </w:r>
          <w:ins w:id="228" w:author="Joyce L Tokar" w:date="2017-11-08T11:05:00Z">
            <w:r w:rsidR="0056187F">
              <w:rPr>
                <w:webHidden/>
              </w:rPr>
              <w:t>28</w:t>
            </w:r>
            <w:r>
              <w:rPr>
                <w:webHidden/>
              </w:rPr>
              <w:fldChar w:fldCharType="end"/>
            </w:r>
            <w:r w:rsidRPr="004C03D4">
              <w:rPr>
                <w:rStyle w:val="Hyperlink"/>
              </w:rPr>
              <w:fldChar w:fldCharType="end"/>
            </w:r>
          </w:ins>
        </w:p>
        <w:p w14:paraId="10AFFBBD" w14:textId="77777777" w:rsidR="0056187F" w:rsidRDefault="000961FA">
          <w:pPr>
            <w:pStyle w:val="TOC2"/>
            <w:rPr>
              <w:ins w:id="229" w:author="Joyce L Tokar" w:date="2017-11-08T11:05:00Z"/>
              <w:b w:val="0"/>
              <w:bCs w:val="0"/>
            </w:rPr>
          </w:pPr>
          <w:ins w:id="23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"_Toc497902509"</w:instrText>
            </w:r>
            <w:r w:rsidR="0056187F" w:rsidRPr="004C03D4">
              <w:rPr>
                <w:rStyle w:val="Hyperlink"/>
              </w:rPr>
              <w:instrText xml:space="preserve"> </w:instrText>
            </w:r>
            <w:r w:rsidRPr="004C03D4">
              <w:rPr>
                <w:rStyle w:val="Hyperlink"/>
              </w:rPr>
              <w:fldChar w:fldCharType="separate"/>
            </w:r>
            <w:r w:rsidR="0056187F" w:rsidRPr="004C03D4">
              <w:rPr>
                <w:rStyle w:val="Hyperlink"/>
              </w:rPr>
              <w:t>6.27 Switch Statements and Static Analysis [CLL]</w:t>
            </w:r>
            <w:r w:rsidR="0056187F">
              <w:rPr>
                <w:webHidden/>
              </w:rPr>
              <w:tab/>
            </w:r>
            <w:r>
              <w:rPr>
                <w:webHidden/>
              </w:rPr>
              <w:fldChar w:fldCharType="begin"/>
            </w:r>
            <w:r w:rsidR="0056187F">
              <w:rPr>
                <w:webHidden/>
              </w:rPr>
              <w:instrText xml:space="preserve"> PAGEREF _Toc497902509 \h </w:instrText>
            </w:r>
          </w:ins>
          <w:r>
            <w:rPr>
              <w:webHidden/>
            </w:rPr>
          </w:r>
          <w:r>
            <w:rPr>
              <w:webHidden/>
            </w:rPr>
            <w:fldChar w:fldCharType="separate"/>
          </w:r>
          <w:ins w:id="231" w:author="Joyce L Tokar" w:date="2017-11-08T11:05:00Z">
            <w:r w:rsidR="0056187F">
              <w:rPr>
                <w:webHidden/>
              </w:rPr>
              <w:t>29</w:t>
            </w:r>
            <w:r>
              <w:rPr>
                <w:webHidden/>
              </w:rPr>
              <w:fldChar w:fldCharType="end"/>
            </w:r>
            <w:r w:rsidRPr="004C03D4">
              <w:rPr>
                <w:rStyle w:val="Hyperlink"/>
              </w:rPr>
              <w:fldChar w:fldCharType="end"/>
            </w:r>
          </w:ins>
        </w:p>
        <w:p w14:paraId="4A5937D5" w14:textId="77777777" w:rsidR="0056187F" w:rsidRDefault="000961FA">
          <w:pPr>
            <w:pStyle w:val="TOC3"/>
            <w:rPr>
              <w:ins w:id="232" w:author="Joyce L Tokar" w:date="2017-11-08T11:05:00Z"/>
              <w:b w:val="0"/>
              <w:bCs w:val="0"/>
            </w:rPr>
          </w:pPr>
          <w:ins w:id="23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"_Toc497902510"</w:instrText>
            </w:r>
            <w:r w:rsidR="0056187F" w:rsidRPr="004C03D4">
              <w:rPr>
                <w:rStyle w:val="Hyperlink"/>
              </w:rPr>
              <w:instrText xml:space="preserve"> </w:instrText>
            </w:r>
            <w:r w:rsidRPr="004C03D4">
              <w:rPr>
                <w:rStyle w:val="Hyperlink"/>
              </w:rPr>
              <w:fldChar w:fldCharType="separate"/>
            </w:r>
            <w:r w:rsidR="0056187F" w:rsidRPr="004C03D4">
              <w:rPr>
                <w:rStyle w:val="Hyperlink"/>
              </w:rPr>
              <w:t>6.27.1 Applicability to language</w:t>
            </w:r>
            <w:r w:rsidR="0056187F">
              <w:rPr>
                <w:webHidden/>
              </w:rPr>
              <w:tab/>
            </w:r>
            <w:r>
              <w:rPr>
                <w:webHidden/>
              </w:rPr>
              <w:fldChar w:fldCharType="begin"/>
            </w:r>
            <w:r w:rsidR="0056187F">
              <w:rPr>
                <w:webHidden/>
              </w:rPr>
              <w:instrText xml:space="preserve"> PAGEREF _Toc497902510 \h </w:instrText>
            </w:r>
          </w:ins>
          <w:r>
            <w:rPr>
              <w:webHidden/>
            </w:rPr>
          </w:r>
          <w:r>
            <w:rPr>
              <w:webHidden/>
            </w:rPr>
            <w:fldChar w:fldCharType="separate"/>
          </w:r>
          <w:ins w:id="234" w:author="Joyce L Tokar" w:date="2017-11-08T11:05:00Z">
            <w:r w:rsidR="0056187F">
              <w:rPr>
                <w:webHidden/>
              </w:rPr>
              <w:t>29</w:t>
            </w:r>
            <w:r>
              <w:rPr>
                <w:webHidden/>
              </w:rPr>
              <w:fldChar w:fldCharType="end"/>
            </w:r>
            <w:r w:rsidRPr="004C03D4">
              <w:rPr>
                <w:rStyle w:val="Hyperlink"/>
              </w:rPr>
              <w:fldChar w:fldCharType="end"/>
            </w:r>
          </w:ins>
        </w:p>
        <w:p w14:paraId="5BBFCCBB" w14:textId="77777777" w:rsidR="0056187F" w:rsidRDefault="000961FA">
          <w:pPr>
            <w:pStyle w:val="TOC3"/>
            <w:rPr>
              <w:ins w:id="235" w:author="Joyce L Tokar" w:date="2017-11-08T11:05:00Z"/>
              <w:b w:val="0"/>
              <w:bCs w:val="0"/>
            </w:rPr>
          </w:pPr>
          <w:ins w:id="23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"_Toc497902511"</w:instrText>
            </w:r>
            <w:r w:rsidR="0056187F" w:rsidRPr="004C03D4">
              <w:rPr>
                <w:rStyle w:val="Hyperlink"/>
              </w:rPr>
              <w:instrText xml:space="preserve"> </w:instrText>
            </w:r>
            <w:r w:rsidRPr="004C03D4">
              <w:rPr>
                <w:rStyle w:val="Hyperlink"/>
              </w:rPr>
              <w:fldChar w:fldCharType="separate"/>
            </w:r>
            <w:r w:rsidR="0056187F" w:rsidRPr="004C03D4">
              <w:rPr>
                <w:rStyle w:val="Hyperlink"/>
              </w:rPr>
              <w:t>6.27.2 Guidance to language users</w:t>
            </w:r>
            <w:r w:rsidR="0056187F">
              <w:rPr>
                <w:webHidden/>
              </w:rPr>
              <w:tab/>
            </w:r>
            <w:r>
              <w:rPr>
                <w:webHidden/>
              </w:rPr>
              <w:fldChar w:fldCharType="begin"/>
            </w:r>
            <w:r w:rsidR="0056187F">
              <w:rPr>
                <w:webHidden/>
              </w:rPr>
              <w:instrText xml:space="preserve"> PAGEREF _Toc497902511 \h </w:instrText>
            </w:r>
          </w:ins>
          <w:r>
            <w:rPr>
              <w:webHidden/>
            </w:rPr>
          </w:r>
          <w:r>
            <w:rPr>
              <w:webHidden/>
            </w:rPr>
            <w:fldChar w:fldCharType="separate"/>
          </w:r>
          <w:ins w:id="237" w:author="Joyce L Tokar" w:date="2017-11-08T11:05:00Z">
            <w:r w:rsidR="0056187F">
              <w:rPr>
                <w:webHidden/>
              </w:rPr>
              <w:t>29</w:t>
            </w:r>
            <w:r>
              <w:rPr>
                <w:webHidden/>
              </w:rPr>
              <w:fldChar w:fldCharType="end"/>
            </w:r>
            <w:r w:rsidRPr="004C03D4">
              <w:rPr>
                <w:rStyle w:val="Hyperlink"/>
              </w:rPr>
              <w:fldChar w:fldCharType="end"/>
            </w:r>
          </w:ins>
        </w:p>
        <w:p w14:paraId="681E006B" w14:textId="77777777" w:rsidR="0056187F" w:rsidRDefault="000961FA">
          <w:pPr>
            <w:pStyle w:val="TOC2"/>
            <w:rPr>
              <w:ins w:id="238" w:author="Joyce L Tokar" w:date="2017-11-08T11:05:00Z"/>
              <w:b w:val="0"/>
              <w:bCs w:val="0"/>
            </w:rPr>
          </w:pPr>
          <w:ins w:id="23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"_Toc497902512"</w:instrText>
            </w:r>
            <w:r w:rsidR="0056187F" w:rsidRPr="004C03D4">
              <w:rPr>
                <w:rStyle w:val="Hyperlink"/>
              </w:rPr>
              <w:instrText xml:space="preserve"> </w:instrText>
            </w:r>
            <w:r w:rsidRPr="004C03D4">
              <w:rPr>
                <w:rStyle w:val="Hyperlink"/>
              </w:rPr>
              <w:fldChar w:fldCharType="separate"/>
            </w:r>
            <w:r w:rsidR="0056187F" w:rsidRPr="004C03D4">
              <w:rPr>
                <w:rStyle w:val="Hyperlink"/>
              </w:rPr>
              <w:t>6.28 Demarcation of Control Flow [EOJ]</w:t>
            </w:r>
            <w:r w:rsidR="0056187F">
              <w:rPr>
                <w:webHidden/>
              </w:rPr>
              <w:tab/>
            </w:r>
            <w:r>
              <w:rPr>
                <w:webHidden/>
              </w:rPr>
              <w:fldChar w:fldCharType="begin"/>
            </w:r>
            <w:r w:rsidR="0056187F">
              <w:rPr>
                <w:webHidden/>
              </w:rPr>
              <w:instrText xml:space="preserve"> PAGEREF _Toc497902512 \h </w:instrText>
            </w:r>
          </w:ins>
          <w:r>
            <w:rPr>
              <w:webHidden/>
            </w:rPr>
          </w:r>
          <w:r>
            <w:rPr>
              <w:webHidden/>
            </w:rPr>
            <w:fldChar w:fldCharType="separate"/>
          </w:r>
          <w:ins w:id="240" w:author="Joyce L Tokar" w:date="2017-11-08T11:05:00Z">
            <w:r w:rsidR="0056187F">
              <w:rPr>
                <w:webHidden/>
              </w:rPr>
              <w:t>29</w:t>
            </w:r>
            <w:r>
              <w:rPr>
                <w:webHidden/>
              </w:rPr>
              <w:fldChar w:fldCharType="end"/>
            </w:r>
            <w:r w:rsidRPr="004C03D4">
              <w:rPr>
                <w:rStyle w:val="Hyperlink"/>
              </w:rPr>
              <w:fldChar w:fldCharType="end"/>
            </w:r>
          </w:ins>
        </w:p>
        <w:p w14:paraId="6202E495" w14:textId="77777777" w:rsidR="0056187F" w:rsidRDefault="000961FA">
          <w:pPr>
            <w:pStyle w:val="TOC2"/>
            <w:rPr>
              <w:ins w:id="241" w:author="Joyce L Tokar" w:date="2017-11-08T11:05:00Z"/>
              <w:b w:val="0"/>
              <w:bCs w:val="0"/>
            </w:rPr>
          </w:pPr>
          <w:ins w:id="24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"_Toc497902513"</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s-ES"/>
              </w:rPr>
              <w:t>6.29 Loop Control Variables [TEX]</w:t>
            </w:r>
            <w:r w:rsidR="0056187F">
              <w:rPr>
                <w:webHidden/>
              </w:rPr>
              <w:tab/>
            </w:r>
            <w:r>
              <w:rPr>
                <w:webHidden/>
              </w:rPr>
              <w:fldChar w:fldCharType="begin"/>
            </w:r>
            <w:r w:rsidR="0056187F">
              <w:rPr>
                <w:webHidden/>
              </w:rPr>
              <w:instrText xml:space="preserve"> PAGEREF _Toc497902513 \h </w:instrText>
            </w:r>
          </w:ins>
          <w:r>
            <w:rPr>
              <w:webHidden/>
            </w:rPr>
          </w:r>
          <w:r>
            <w:rPr>
              <w:webHidden/>
            </w:rPr>
            <w:fldChar w:fldCharType="separate"/>
          </w:r>
          <w:ins w:id="243" w:author="Joyce L Tokar" w:date="2017-11-08T11:05:00Z">
            <w:r w:rsidR="0056187F">
              <w:rPr>
                <w:webHidden/>
              </w:rPr>
              <w:t>29</w:t>
            </w:r>
            <w:r>
              <w:rPr>
                <w:webHidden/>
              </w:rPr>
              <w:fldChar w:fldCharType="end"/>
            </w:r>
            <w:r w:rsidRPr="004C03D4">
              <w:rPr>
                <w:rStyle w:val="Hyperlink"/>
              </w:rPr>
              <w:fldChar w:fldCharType="end"/>
            </w:r>
          </w:ins>
        </w:p>
        <w:p w14:paraId="24080E8F" w14:textId="77777777" w:rsidR="0056187F" w:rsidRDefault="000961FA">
          <w:pPr>
            <w:pStyle w:val="TOC2"/>
            <w:rPr>
              <w:ins w:id="244" w:author="Joyce L Tokar" w:date="2017-11-08T11:05:00Z"/>
              <w:b w:val="0"/>
              <w:bCs w:val="0"/>
            </w:rPr>
          </w:pPr>
          <w:ins w:id="24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"_Toc497902514"</w:instrText>
            </w:r>
            <w:r w:rsidR="0056187F" w:rsidRPr="004C03D4">
              <w:rPr>
                <w:rStyle w:val="Hyperlink"/>
              </w:rPr>
              <w:instrText xml:space="preserve"> </w:instrText>
            </w:r>
            <w:r w:rsidRPr="004C03D4">
              <w:rPr>
                <w:rStyle w:val="Hyperlink"/>
              </w:rPr>
              <w:fldChar w:fldCharType="separate"/>
            </w:r>
            <w:r w:rsidR="0056187F" w:rsidRPr="004C03D4">
              <w:rPr>
                <w:rStyle w:val="Hyperlink"/>
              </w:rPr>
              <w:t>6.30 Off-by-one Error [XZH]</w:t>
            </w:r>
            <w:r w:rsidR="0056187F">
              <w:rPr>
                <w:webHidden/>
              </w:rPr>
              <w:tab/>
            </w:r>
            <w:r>
              <w:rPr>
                <w:webHidden/>
              </w:rPr>
              <w:fldChar w:fldCharType="begin"/>
            </w:r>
            <w:r w:rsidR="0056187F">
              <w:rPr>
                <w:webHidden/>
              </w:rPr>
              <w:instrText xml:space="preserve"> PAGEREF _Toc497902514 \h </w:instrText>
            </w:r>
          </w:ins>
          <w:r>
            <w:rPr>
              <w:webHidden/>
            </w:rPr>
          </w:r>
          <w:r>
            <w:rPr>
              <w:webHidden/>
            </w:rPr>
            <w:fldChar w:fldCharType="separate"/>
          </w:r>
          <w:ins w:id="246" w:author="Joyce L Tokar" w:date="2017-11-08T11:05:00Z">
            <w:r w:rsidR="0056187F">
              <w:rPr>
                <w:webHidden/>
              </w:rPr>
              <w:t>30</w:t>
            </w:r>
            <w:r>
              <w:rPr>
                <w:webHidden/>
              </w:rPr>
              <w:fldChar w:fldCharType="end"/>
            </w:r>
            <w:r w:rsidRPr="004C03D4">
              <w:rPr>
                <w:rStyle w:val="Hyperlink"/>
              </w:rPr>
              <w:fldChar w:fldCharType="end"/>
            </w:r>
          </w:ins>
        </w:p>
        <w:p w14:paraId="64234309" w14:textId="77777777" w:rsidR="0056187F" w:rsidRDefault="000961FA">
          <w:pPr>
            <w:pStyle w:val="TOC3"/>
            <w:rPr>
              <w:ins w:id="247" w:author="Joyce L Tokar" w:date="2017-11-08T11:05:00Z"/>
              <w:b w:val="0"/>
              <w:bCs w:val="0"/>
            </w:rPr>
          </w:pPr>
          <w:ins w:id="24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"_Toc497902515"</w:instrText>
            </w:r>
            <w:r w:rsidR="0056187F" w:rsidRPr="004C03D4">
              <w:rPr>
                <w:rStyle w:val="Hyperlink"/>
              </w:rPr>
              <w:instrText xml:space="preserve"> </w:instrText>
            </w:r>
            <w:r w:rsidRPr="004C03D4">
              <w:rPr>
                <w:rStyle w:val="Hyperlink"/>
              </w:rPr>
              <w:fldChar w:fldCharType="separate"/>
            </w:r>
            <w:r w:rsidR="0056187F" w:rsidRPr="004C03D4">
              <w:rPr>
                <w:rStyle w:val="Hyperlink"/>
              </w:rPr>
              <w:t>6.30.1 Applicability to language</w:t>
            </w:r>
            <w:r w:rsidR="0056187F">
              <w:rPr>
                <w:webHidden/>
              </w:rPr>
              <w:tab/>
            </w:r>
            <w:r>
              <w:rPr>
                <w:webHidden/>
              </w:rPr>
              <w:fldChar w:fldCharType="begin"/>
            </w:r>
            <w:r w:rsidR="0056187F">
              <w:rPr>
                <w:webHidden/>
              </w:rPr>
              <w:instrText xml:space="preserve"> PAGEREF _Toc497902515 \h </w:instrText>
            </w:r>
          </w:ins>
          <w:r>
            <w:rPr>
              <w:webHidden/>
            </w:rPr>
          </w:r>
          <w:r>
            <w:rPr>
              <w:webHidden/>
            </w:rPr>
            <w:fldChar w:fldCharType="separate"/>
          </w:r>
          <w:ins w:id="249" w:author="Joyce L Tokar" w:date="2017-11-08T11:05:00Z">
            <w:r w:rsidR="0056187F">
              <w:rPr>
                <w:webHidden/>
              </w:rPr>
              <w:t>30</w:t>
            </w:r>
            <w:r>
              <w:rPr>
                <w:webHidden/>
              </w:rPr>
              <w:fldChar w:fldCharType="end"/>
            </w:r>
            <w:r w:rsidRPr="004C03D4">
              <w:rPr>
                <w:rStyle w:val="Hyperlink"/>
              </w:rPr>
              <w:fldChar w:fldCharType="end"/>
            </w:r>
          </w:ins>
        </w:p>
        <w:p w14:paraId="37CFAE3A" w14:textId="77777777" w:rsidR="0056187F" w:rsidRDefault="000961FA">
          <w:pPr>
            <w:pStyle w:val="TOC3"/>
            <w:rPr>
              <w:ins w:id="250" w:author="Joyce L Tokar" w:date="2017-11-08T11:05:00Z"/>
              <w:b w:val="0"/>
              <w:bCs w:val="0"/>
            </w:rPr>
          </w:pPr>
          <w:ins w:id="25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"_Toc497902516"</w:instrText>
            </w:r>
            <w:r w:rsidR="0056187F" w:rsidRPr="004C03D4">
              <w:rPr>
                <w:rStyle w:val="Hyperlink"/>
              </w:rPr>
              <w:instrText xml:space="preserve"> </w:instrText>
            </w:r>
            <w:r w:rsidRPr="004C03D4">
              <w:rPr>
                <w:rStyle w:val="Hyperlink"/>
              </w:rPr>
              <w:fldChar w:fldCharType="separate"/>
            </w:r>
            <w:r w:rsidR="0056187F" w:rsidRPr="004C03D4">
              <w:rPr>
                <w:rStyle w:val="Hyperlink"/>
              </w:rPr>
              <w:t>6.30.2 Guidance to language users</w:t>
            </w:r>
            <w:r w:rsidR="0056187F">
              <w:rPr>
                <w:webHidden/>
              </w:rPr>
              <w:tab/>
            </w:r>
            <w:r>
              <w:rPr>
                <w:webHidden/>
              </w:rPr>
              <w:fldChar w:fldCharType="begin"/>
            </w:r>
            <w:r w:rsidR="0056187F">
              <w:rPr>
                <w:webHidden/>
              </w:rPr>
              <w:instrText xml:space="preserve"> PAGEREF _Toc497902516 \h </w:instrText>
            </w:r>
          </w:ins>
          <w:r>
            <w:rPr>
              <w:webHidden/>
            </w:rPr>
          </w:r>
          <w:r>
            <w:rPr>
              <w:webHidden/>
            </w:rPr>
            <w:fldChar w:fldCharType="separate"/>
          </w:r>
          <w:ins w:id="252" w:author="Joyce L Tokar" w:date="2017-11-08T11:05:00Z">
            <w:r w:rsidR="0056187F">
              <w:rPr>
                <w:webHidden/>
              </w:rPr>
              <w:t>30</w:t>
            </w:r>
            <w:r>
              <w:rPr>
                <w:webHidden/>
              </w:rPr>
              <w:fldChar w:fldCharType="end"/>
            </w:r>
            <w:r w:rsidRPr="004C03D4">
              <w:rPr>
                <w:rStyle w:val="Hyperlink"/>
              </w:rPr>
              <w:fldChar w:fldCharType="end"/>
            </w:r>
          </w:ins>
        </w:p>
        <w:p w14:paraId="355BA782" w14:textId="77777777" w:rsidR="0056187F" w:rsidRDefault="000961FA">
          <w:pPr>
            <w:pStyle w:val="TOC2"/>
            <w:rPr>
              <w:ins w:id="253" w:author="Joyce L Tokar" w:date="2017-11-08T11:05:00Z"/>
              <w:b w:val="0"/>
              <w:bCs w:val="0"/>
            </w:rPr>
          </w:pPr>
          <w:ins w:id="25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"_Toc497902517"</w:instrText>
            </w:r>
            <w:r w:rsidR="0056187F" w:rsidRPr="004C03D4">
              <w:rPr>
                <w:rStyle w:val="Hyperlink"/>
              </w:rPr>
              <w:instrText xml:space="preserve"> </w:instrText>
            </w:r>
            <w:r w:rsidRPr="004C03D4">
              <w:rPr>
                <w:rStyle w:val="Hyperlink"/>
              </w:rPr>
              <w:fldChar w:fldCharType="separate"/>
            </w:r>
            <w:r w:rsidR="0056187F" w:rsidRPr="004C03D4">
              <w:rPr>
                <w:rStyle w:val="Hyperlink"/>
              </w:rPr>
              <w:t>6.31 Structured Programming [EWD]</w:t>
            </w:r>
            <w:r w:rsidR="0056187F">
              <w:rPr>
                <w:webHidden/>
              </w:rPr>
              <w:tab/>
            </w:r>
            <w:r>
              <w:rPr>
                <w:webHidden/>
              </w:rPr>
              <w:fldChar w:fldCharType="begin"/>
            </w:r>
            <w:r w:rsidR="0056187F">
              <w:rPr>
                <w:webHidden/>
              </w:rPr>
              <w:instrText xml:space="preserve"> PAGEREF _Toc497902517 \h </w:instrText>
            </w:r>
          </w:ins>
          <w:r>
            <w:rPr>
              <w:webHidden/>
            </w:rPr>
          </w:r>
          <w:r>
            <w:rPr>
              <w:webHidden/>
            </w:rPr>
            <w:fldChar w:fldCharType="separate"/>
          </w:r>
          <w:ins w:id="255" w:author="Joyce L Tokar" w:date="2017-11-08T11:05:00Z">
            <w:r w:rsidR="0056187F">
              <w:rPr>
                <w:webHidden/>
              </w:rPr>
              <w:t>30</w:t>
            </w:r>
            <w:r>
              <w:rPr>
                <w:webHidden/>
              </w:rPr>
              <w:fldChar w:fldCharType="end"/>
            </w:r>
            <w:r w:rsidRPr="004C03D4">
              <w:rPr>
                <w:rStyle w:val="Hyperlink"/>
              </w:rPr>
              <w:fldChar w:fldCharType="end"/>
            </w:r>
          </w:ins>
        </w:p>
        <w:p w14:paraId="18360829" w14:textId="77777777" w:rsidR="0056187F" w:rsidRDefault="000961FA">
          <w:pPr>
            <w:pStyle w:val="TOC3"/>
            <w:rPr>
              <w:ins w:id="256" w:author="Joyce L Tokar" w:date="2017-11-08T11:05:00Z"/>
              <w:b w:val="0"/>
              <w:bCs w:val="0"/>
            </w:rPr>
          </w:pPr>
          <w:ins w:id="25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"_Toc497902518"</w:instrText>
            </w:r>
            <w:r w:rsidR="0056187F" w:rsidRPr="004C03D4">
              <w:rPr>
                <w:rStyle w:val="Hyperlink"/>
              </w:rPr>
              <w:instrText xml:space="preserve"> </w:instrText>
            </w:r>
            <w:r w:rsidRPr="004C03D4">
              <w:rPr>
                <w:rStyle w:val="Hyperlink"/>
              </w:rPr>
              <w:fldChar w:fldCharType="separate"/>
            </w:r>
            <w:r w:rsidR="0056187F" w:rsidRPr="004C03D4">
              <w:rPr>
                <w:rStyle w:val="Hyperlink"/>
              </w:rPr>
              <w:t>6.31.1 Applicability to language</w:t>
            </w:r>
            <w:r w:rsidR="0056187F">
              <w:rPr>
                <w:webHidden/>
              </w:rPr>
              <w:tab/>
            </w:r>
            <w:r>
              <w:rPr>
                <w:webHidden/>
              </w:rPr>
              <w:fldChar w:fldCharType="begin"/>
            </w:r>
            <w:r w:rsidR="0056187F">
              <w:rPr>
                <w:webHidden/>
              </w:rPr>
              <w:instrText xml:space="preserve"> PAGEREF _Toc497902518 \h </w:instrText>
            </w:r>
          </w:ins>
          <w:r>
            <w:rPr>
              <w:webHidden/>
            </w:rPr>
          </w:r>
          <w:r>
            <w:rPr>
              <w:webHidden/>
            </w:rPr>
            <w:fldChar w:fldCharType="separate"/>
          </w:r>
          <w:ins w:id="258" w:author="Joyce L Tokar" w:date="2017-11-08T11:05:00Z">
            <w:r w:rsidR="0056187F">
              <w:rPr>
                <w:webHidden/>
              </w:rPr>
              <w:t>30</w:t>
            </w:r>
            <w:r>
              <w:rPr>
                <w:webHidden/>
              </w:rPr>
              <w:fldChar w:fldCharType="end"/>
            </w:r>
            <w:r w:rsidRPr="004C03D4">
              <w:rPr>
                <w:rStyle w:val="Hyperlink"/>
              </w:rPr>
              <w:fldChar w:fldCharType="end"/>
            </w:r>
          </w:ins>
        </w:p>
        <w:p w14:paraId="6BE3CFE1" w14:textId="77777777" w:rsidR="0056187F" w:rsidRDefault="000961FA">
          <w:pPr>
            <w:pStyle w:val="TOC3"/>
            <w:rPr>
              <w:ins w:id="259" w:author="Joyce L Tokar" w:date="2017-11-08T11:05:00Z"/>
              <w:b w:val="0"/>
              <w:bCs w:val="0"/>
            </w:rPr>
          </w:pPr>
          <w:ins w:id="26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"_Toc497902519"</w:instrText>
            </w:r>
            <w:r w:rsidR="0056187F" w:rsidRPr="004C03D4">
              <w:rPr>
                <w:rStyle w:val="Hyperlink"/>
              </w:rPr>
              <w:instrText xml:space="preserve"> </w:instrText>
            </w:r>
            <w:r w:rsidRPr="004C03D4">
              <w:rPr>
                <w:rStyle w:val="Hyperlink"/>
              </w:rPr>
              <w:fldChar w:fldCharType="separate"/>
            </w:r>
            <w:r w:rsidR="0056187F" w:rsidRPr="004C03D4">
              <w:rPr>
                <w:rStyle w:val="Hyperlink"/>
              </w:rPr>
              <w:t>6.31.2 Guidance to language users</w:t>
            </w:r>
            <w:r w:rsidR="0056187F">
              <w:rPr>
                <w:webHidden/>
              </w:rPr>
              <w:tab/>
            </w:r>
            <w:r>
              <w:rPr>
                <w:webHidden/>
              </w:rPr>
              <w:fldChar w:fldCharType="begin"/>
            </w:r>
            <w:r w:rsidR="0056187F">
              <w:rPr>
                <w:webHidden/>
              </w:rPr>
              <w:instrText xml:space="preserve"> PAGEREF _Toc497902519 \h </w:instrText>
            </w:r>
          </w:ins>
          <w:r>
            <w:rPr>
              <w:webHidden/>
            </w:rPr>
          </w:r>
          <w:r>
            <w:rPr>
              <w:webHidden/>
            </w:rPr>
            <w:fldChar w:fldCharType="separate"/>
          </w:r>
          <w:ins w:id="261" w:author="Joyce L Tokar" w:date="2017-11-08T11:05:00Z">
            <w:r w:rsidR="0056187F">
              <w:rPr>
                <w:webHidden/>
              </w:rPr>
              <w:t>30</w:t>
            </w:r>
            <w:r>
              <w:rPr>
                <w:webHidden/>
              </w:rPr>
              <w:fldChar w:fldCharType="end"/>
            </w:r>
            <w:r w:rsidRPr="004C03D4">
              <w:rPr>
                <w:rStyle w:val="Hyperlink"/>
              </w:rPr>
              <w:fldChar w:fldCharType="end"/>
            </w:r>
          </w:ins>
        </w:p>
        <w:p w14:paraId="1DAAD36A" w14:textId="77777777" w:rsidR="0056187F" w:rsidRDefault="000961FA">
          <w:pPr>
            <w:pStyle w:val="TOC2"/>
            <w:rPr>
              <w:ins w:id="262" w:author="Joyce L Tokar" w:date="2017-11-08T11:05:00Z"/>
              <w:b w:val="0"/>
              <w:bCs w:val="0"/>
            </w:rPr>
          </w:pPr>
          <w:ins w:id="26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"_Toc497902520"</w:instrText>
            </w:r>
            <w:r w:rsidR="0056187F" w:rsidRPr="004C03D4">
              <w:rPr>
                <w:rStyle w:val="Hyperlink"/>
              </w:rPr>
              <w:instrText xml:space="preserve"> </w:instrText>
            </w:r>
            <w:r w:rsidRPr="004C03D4">
              <w:rPr>
                <w:rStyle w:val="Hyperlink"/>
              </w:rPr>
              <w:fldChar w:fldCharType="separate"/>
            </w:r>
            <w:r w:rsidR="0056187F" w:rsidRPr="004C03D4">
              <w:rPr>
                <w:rStyle w:val="Hyperlink"/>
              </w:rPr>
              <w:t>6.32 Passing Parameters and Return Values [CSJ]</w:t>
            </w:r>
            <w:r w:rsidR="0056187F">
              <w:rPr>
                <w:webHidden/>
              </w:rPr>
              <w:tab/>
            </w:r>
            <w:r>
              <w:rPr>
                <w:webHidden/>
              </w:rPr>
              <w:fldChar w:fldCharType="begin"/>
            </w:r>
            <w:r w:rsidR="0056187F">
              <w:rPr>
                <w:webHidden/>
              </w:rPr>
              <w:instrText xml:space="preserve"> PAGEREF _Toc497902520 \h </w:instrText>
            </w:r>
          </w:ins>
          <w:r>
            <w:rPr>
              <w:webHidden/>
            </w:rPr>
          </w:r>
          <w:r>
            <w:rPr>
              <w:webHidden/>
            </w:rPr>
            <w:fldChar w:fldCharType="separate"/>
          </w:r>
          <w:ins w:id="264" w:author="Joyce L Tokar" w:date="2017-11-08T11:05:00Z">
            <w:r w:rsidR="0056187F">
              <w:rPr>
                <w:webHidden/>
              </w:rPr>
              <w:t>31</w:t>
            </w:r>
            <w:r>
              <w:rPr>
                <w:webHidden/>
              </w:rPr>
              <w:fldChar w:fldCharType="end"/>
            </w:r>
            <w:r w:rsidRPr="004C03D4">
              <w:rPr>
                <w:rStyle w:val="Hyperlink"/>
              </w:rPr>
              <w:fldChar w:fldCharType="end"/>
            </w:r>
          </w:ins>
        </w:p>
        <w:p w14:paraId="3D7D59E8" w14:textId="77777777" w:rsidR="0056187F" w:rsidRDefault="000961FA">
          <w:pPr>
            <w:pStyle w:val="TOC3"/>
            <w:rPr>
              <w:ins w:id="265" w:author="Joyce L Tokar" w:date="2017-11-08T11:05:00Z"/>
              <w:b w:val="0"/>
              <w:bCs w:val="0"/>
            </w:rPr>
          </w:pPr>
          <w:ins w:id="26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"_Toc497902521"</w:instrText>
            </w:r>
            <w:r w:rsidR="0056187F" w:rsidRPr="004C03D4">
              <w:rPr>
                <w:rStyle w:val="Hyperlink"/>
              </w:rPr>
              <w:instrText xml:space="preserve"> </w:instrText>
            </w:r>
            <w:r w:rsidRPr="004C03D4">
              <w:rPr>
                <w:rStyle w:val="Hyperlink"/>
              </w:rPr>
              <w:fldChar w:fldCharType="separate"/>
            </w:r>
            <w:r w:rsidR="0056187F" w:rsidRPr="004C03D4">
              <w:rPr>
                <w:rStyle w:val="Hyperlink"/>
              </w:rPr>
              <w:t>6.32.1 Applicability to language</w:t>
            </w:r>
            <w:r w:rsidR="0056187F">
              <w:rPr>
                <w:webHidden/>
              </w:rPr>
              <w:tab/>
            </w:r>
            <w:r>
              <w:rPr>
                <w:webHidden/>
              </w:rPr>
              <w:fldChar w:fldCharType="begin"/>
            </w:r>
            <w:r w:rsidR="0056187F">
              <w:rPr>
                <w:webHidden/>
              </w:rPr>
              <w:instrText xml:space="preserve"> PAGEREF _Toc497902521 \h </w:instrText>
            </w:r>
          </w:ins>
          <w:r>
            <w:rPr>
              <w:webHidden/>
            </w:rPr>
          </w:r>
          <w:r>
            <w:rPr>
              <w:webHidden/>
            </w:rPr>
            <w:fldChar w:fldCharType="separate"/>
          </w:r>
          <w:ins w:id="267" w:author="Joyce L Tokar" w:date="2017-11-08T11:05:00Z">
            <w:r w:rsidR="0056187F">
              <w:rPr>
                <w:webHidden/>
              </w:rPr>
              <w:t>31</w:t>
            </w:r>
            <w:r>
              <w:rPr>
                <w:webHidden/>
              </w:rPr>
              <w:fldChar w:fldCharType="end"/>
            </w:r>
            <w:r w:rsidRPr="004C03D4">
              <w:rPr>
                <w:rStyle w:val="Hyperlink"/>
              </w:rPr>
              <w:fldChar w:fldCharType="end"/>
            </w:r>
          </w:ins>
        </w:p>
        <w:p w14:paraId="0CEEEF4D" w14:textId="77777777" w:rsidR="0056187F" w:rsidRDefault="000961FA">
          <w:pPr>
            <w:pStyle w:val="TOC3"/>
            <w:rPr>
              <w:ins w:id="268" w:author="Joyce L Tokar" w:date="2017-11-08T11:05:00Z"/>
              <w:b w:val="0"/>
              <w:bCs w:val="0"/>
            </w:rPr>
          </w:pPr>
          <w:ins w:id="26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"_Toc497902522"</w:instrText>
            </w:r>
            <w:r w:rsidR="0056187F" w:rsidRPr="004C03D4">
              <w:rPr>
                <w:rStyle w:val="Hyperlink"/>
              </w:rPr>
              <w:instrText xml:space="preserve"> </w:instrText>
            </w:r>
            <w:r w:rsidRPr="004C03D4">
              <w:rPr>
                <w:rStyle w:val="Hyperlink"/>
              </w:rPr>
              <w:fldChar w:fldCharType="separate"/>
            </w:r>
            <w:r w:rsidR="0056187F" w:rsidRPr="004C03D4">
              <w:rPr>
                <w:rStyle w:val="Hyperlink"/>
              </w:rPr>
              <w:t>6.32.2 Guidance to language users</w:t>
            </w:r>
            <w:r w:rsidR="0056187F">
              <w:rPr>
                <w:webHidden/>
              </w:rPr>
              <w:tab/>
            </w:r>
            <w:r>
              <w:rPr>
                <w:webHidden/>
              </w:rPr>
              <w:fldChar w:fldCharType="begin"/>
            </w:r>
            <w:r w:rsidR="0056187F">
              <w:rPr>
                <w:webHidden/>
              </w:rPr>
              <w:instrText xml:space="preserve"> PAGEREF _Toc497902522 \h </w:instrText>
            </w:r>
          </w:ins>
          <w:r>
            <w:rPr>
              <w:webHidden/>
            </w:rPr>
          </w:r>
          <w:r>
            <w:rPr>
              <w:webHidden/>
            </w:rPr>
            <w:fldChar w:fldCharType="separate"/>
          </w:r>
          <w:ins w:id="270" w:author="Joyce L Tokar" w:date="2017-11-08T11:05:00Z">
            <w:r w:rsidR="0056187F">
              <w:rPr>
                <w:webHidden/>
              </w:rPr>
              <w:t>31</w:t>
            </w:r>
            <w:r>
              <w:rPr>
                <w:webHidden/>
              </w:rPr>
              <w:fldChar w:fldCharType="end"/>
            </w:r>
            <w:r w:rsidRPr="004C03D4">
              <w:rPr>
                <w:rStyle w:val="Hyperlink"/>
              </w:rPr>
              <w:fldChar w:fldCharType="end"/>
            </w:r>
          </w:ins>
        </w:p>
        <w:p w14:paraId="455F2487" w14:textId="77777777" w:rsidR="0056187F" w:rsidRDefault="000961FA">
          <w:pPr>
            <w:pStyle w:val="TOC2"/>
            <w:rPr>
              <w:ins w:id="271" w:author="Joyce L Tokar" w:date="2017-11-08T11:05:00Z"/>
              <w:b w:val="0"/>
              <w:bCs w:val="0"/>
            </w:rPr>
          </w:pPr>
          <w:ins w:id="27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"_Toc497902523"</w:instrText>
            </w:r>
            <w:r w:rsidR="0056187F" w:rsidRPr="004C03D4">
              <w:rPr>
                <w:rStyle w:val="Hyperlink"/>
              </w:rPr>
              <w:instrText xml:space="preserve"> </w:instrText>
            </w:r>
            <w:r w:rsidRPr="004C03D4">
              <w:rPr>
                <w:rStyle w:val="Hyperlink"/>
              </w:rPr>
              <w:fldChar w:fldCharType="separate"/>
            </w:r>
            <w:r w:rsidR="0056187F" w:rsidRPr="004C03D4">
              <w:rPr>
                <w:rStyle w:val="Hyperlink"/>
              </w:rPr>
              <w:t>6.33 Dangling References to Stack Frames [DCM]</w:t>
            </w:r>
            <w:r w:rsidR="0056187F">
              <w:rPr>
                <w:webHidden/>
              </w:rPr>
              <w:tab/>
            </w:r>
            <w:r>
              <w:rPr>
                <w:webHidden/>
              </w:rPr>
              <w:fldChar w:fldCharType="begin"/>
            </w:r>
            <w:r w:rsidR="0056187F">
              <w:rPr>
                <w:webHidden/>
              </w:rPr>
              <w:instrText xml:space="preserve"> PAGEREF _Toc497902523 \h </w:instrText>
            </w:r>
          </w:ins>
          <w:r>
            <w:rPr>
              <w:webHidden/>
            </w:rPr>
          </w:r>
          <w:r>
            <w:rPr>
              <w:webHidden/>
            </w:rPr>
            <w:fldChar w:fldCharType="separate"/>
          </w:r>
          <w:ins w:id="273" w:author="Joyce L Tokar" w:date="2017-11-08T11:05:00Z">
            <w:r w:rsidR="0056187F">
              <w:rPr>
                <w:webHidden/>
              </w:rPr>
              <w:t>31</w:t>
            </w:r>
            <w:r>
              <w:rPr>
                <w:webHidden/>
              </w:rPr>
              <w:fldChar w:fldCharType="end"/>
            </w:r>
            <w:r w:rsidRPr="004C03D4">
              <w:rPr>
                <w:rStyle w:val="Hyperlink"/>
              </w:rPr>
              <w:fldChar w:fldCharType="end"/>
            </w:r>
          </w:ins>
        </w:p>
        <w:p w14:paraId="6E093ACA" w14:textId="77777777" w:rsidR="0056187F" w:rsidRDefault="000961FA">
          <w:pPr>
            <w:pStyle w:val="TOC3"/>
            <w:rPr>
              <w:ins w:id="274" w:author="Joyce L Tokar" w:date="2017-11-08T11:05:00Z"/>
              <w:b w:val="0"/>
              <w:bCs w:val="0"/>
            </w:rPr>
          </w:pPr>
          <w:ins w:id="27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"_Toc497902524"</w:instrText>
            </w:r>
            <w:r w:rsidR="0056187F" w:rsidRPr="004C03D4">
              <w:rPr>
                <w:rStyle w:val="Hyperlink"/>
              </w:rPr>
              <w:instrText xml:space="preserve"> </w:instrText>
            </w:r>
            <w:r w:rsidRPr="004C03D4">
              <w:rPr>
                <w:rStyle w:val="Hyperlink"/>
              </w:rPr>
              <w:fldChar w:fldCharType="separate"/>
            </w:r>
            <w:r w:rsidR="0056187F" w:rsidRPr="004C03D4">
              <w:rPr>
                <w:rStyle w:val="Hyperlink"/>
              </w:rPr>
              <w:t>6.33.1 Applicability to language</w:t>
            </w:r>
            <w:r w:rsidR="0056187F">
              <w:rPr>
                <w:webHidden/>
              </w:rPr>
              <w:tab/>
            </w:r>
            <w:r>
              <w:rPr>
                <w:webHidden/>
              </w:rPr>
              <w:fldChar w:fldCharType="begin"/>
            </w:r>
            <w:r w:rsidR="0056187F">
              <w:rPr>
                <w:webHidden/>
              </w:rPr>
              <w:instrText xml:space="preserve"> PAGEREF _Toc497902524 \h </w:instrText>
            </w:r>
          </w:ins>
          <w:r>
            <w:rPr>
              <w:webHidden/>
            </w:rPr>
          </w:r>
          <w:r>
            <w:rPr>
              <w:webHidden/>
            </w:rPr>
            <w:fldChar w:fldCharType="separate"/>
          </w:r>
          <w:ins w:id="276" w:author="Joyce L Tokar" w:date="2017-11-08T11:05:00Z">
            <w:r w:rsidR="0056187F">
              <w:rPr>
                <w:webHidden/>
              </w:rPr>
              <w:t>31</w:t>
            </w:r>
            <w:r>
              <w:rPr>
                <w:webHidden/>
              </w:rPr>
              <w:fldChar w:fldCharType="end"/>
            </w:r>
            <w:r w:rsidRPr="004C03D4">
              <w:rPr>
                <w:rStyle w:val="Hyperlink"/>
              </w:rPr>
              <w:fldChar w:fldCharType="end"/>
            </w:r>
          </w:ins>
        </w:p>
        <w:p w14:paraId="732138DD" w14:textId="77777777" w:rsidR="0056187F" w:rsidRDefault="000961FA">
          <w:pPr>
            <w:pStyle w:val="TOC3"/>
            <w:rPr>
              <w:ins w:id="277" w:author="Joyce L Tokar" w:date="2017-11-08T11:05:00Z"/>
              <w:b w:val="0"/>
              <w:bCs w:val="0"/>
            </w:rPr>
          </w:pPr>
          <w:ins w:id="27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"_Toc497902525"</w:instrText>
            </w:r>
            <w:r w:rsidR="0056187F" w:rsidRPr="004C03D4">
              <w:rPr>
                <w:rStyle w:val="Hyperlink"/>
              </w:rPr>
              <w:instrText xml:space="preserve"> </w:instrText>
            </w:r>
            <w:r w:rsidRPr="004C03D4">
              <w:rPr>
                <w:rStyle w:val="Hyperlink"/>
              </w:rPr>
              <w:fldChar w:fldCharType="separate"/>
            </w:r>
            <w:r w:rsidR="0056187F" w:rsidRPr="004C03D4">
              <w:rPr>
                <w:rStyle w:val="Hyperlink"/>
              </w:rPr>
              <w:t>6.33.2 Guidance to language users</w:t>
            </w:r>
            <w:r w:rsidR="0056187F">
              <w:rPr>
                <w:webHidden/>
              </w:rPr>
              <w:tab/>
            </w:r>
            <w:r>
              <w:rPr>
                <w:webHidden/>
              </w:rPr>
              <w:fldChar w:fldCharType="begin"/>
            </w:r>
            <w:r w:rsidR="0056187F">
              <w:rPr>
                <w:webHidden/>
              </w:rPr>
              <w:instrText xml:space="preserve"> PAGEREF _Toc497902525 \h </w:instrText>
            </w:r>
          </w:ins>
          <w:r>
            <w:rPr>
              <w:webHidden/>
            </w:rPr>
          </w:r>
          <w:r>
            <w:rPr>
              <w:webHidden/>
            </w:rPr>
            <w:fldChar w:fldCharType="separate"/>
          </w:r>
          <w:ins w:id="279" w:author="Joyce L Tokar" w:date="2017-11-08T11:05:00Z">
            <w:r w:rsidR="0056187F">
              <w:rPr>
                <w:webHidden/>
              </w:rPr>
              <w:t>31</w:t>
            </w:r>
            <w:r>
              <w:rPr>
                <w:webHidden/>
              </w:rPr>
              <w:fldChar w:fldCharType="end"/>
            </w:r>
            <w:r w:rsidRPr="004C03D4">
              <w:rPr>
                <w:rStyle w:val="Hyperlink"/>
              </w:rPr>
              <w:fldChar w:fldCharType="end"/>
            </w:r>
          </w:ins>
        </w:p>
        <w:p w14:paraId="5C8F5C43" w14:textId="77777777" w:rsidR="0056187F" w:rsidRDefault="000961FA">
          <w:pPr>
            <w:pStyle w:val="TOC2"/>
            <w:rPr>
              <w:ins w:id="280" w:author="Joyce L Tokar" w:date="2017-11-08T11:05:00Z"/>
              <w:b w:val="0"/>
              <w:bCs w:val="0"/>
            </w:rPr>
          </w:pPr>
          <w:ins w:id="28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"_Toc497902526"</w:instrText>
            </w:r>
            <w:r w:rsidR="0056187F" w:rsidRPr="004C03D4">
              <w:rPr>
                <w:rStyle w:val="Hyperlink"/>
              </w:rPr>
              <w:instrText xml:space="preserve"> </w:instrText>
            </w:r>
            <w:r w:rsidRPr="004C03D4">
              <w:rPr>
                <w:rStyle w:val="Hyperlink"/>
              </w:rPr>
              <w:fldChar w:fldCharType="separate"/>
            </w:r>
            <w:r w:rsidR="0056187F" w:rsidRPr="004C03D4">
              <w:rPr>
                <w:rStyle w:val="Hyperlink"/>
              </w:rPr>
              <w:t>6.34 Subprogram Signature Mismatch [OTR]</w:t>
            </w:r>
            <w:r w:rsidR="0056187F">
              <w:rPr>
                <w:webHidden/>
              </w:rPr>
              <w:tab/>
            </w:r>
            <w:r>
              <w:rPr>
                <w:webHidden/>
              </w:rPr>
              <w:fldChar w:fldCharType="begin"/>
            </w:r>
            <w:r w:rsidR="0056187F">
              <w:rPr>
                <w:webHidden/>
              </w:rPr>
              <w:instrText xml:space="preserve"> PAGEREF _Toc497902526 \h </w:instrText>
            </w:r>
          </w:ins>
          <w:r>
            <w:rPr>
              <w:webHidden/>
            </w:rPr>
          </w:r>
          <w:r>
            <w:rPr>
              <w:webHidden/>
            </w:rPr>
            <w:fldChar w:fldCharType="separate"/>
          </w:r>
          <w:ins w:id="282" w:author="Joyce L Tokar" w:date="2017-11-08T11:05:00Z">
            <w:r w:rsidR="0056187F">
              <w:rPr>
                <w:webHidden/>
              </w:rPr>
              <w:t>32</w:t>
            </w:r>
            <w:r>
              <w:rPr>
                <w:webHidden/>
              </w:rPr>
              <w:fldChar w:fldCharType="end"/>
            </w:r>
            <w:r w:rsidRPr="004C03D4">
              <w:rPr>
                <w:rStyle w:val="Hyperlink"/>
              </w:rPr>
              <w:fldChar w:fldCharType="end"/>
            </w:r>
          </w:ins>
        </w:p>
        <w:p w14:paraId="02D3586D" w14:textId="77777777" w:rsidR="0056187F" w:rsidRDefault="000961FA">
          <w:pPr>
            <w:pStyle w:val="TOC3"/>
            <w:rPr>
              <w:ins w:id="283" w:author="Joyce L Tokar" w:date="2017-11-08T11:05:00Z"/>
              <w:b w:val="0"/>
              <w:bCs w:val="0"/>
            </w:rPr>
          </w:pPr>
          <w:ins w:id="28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"_Toc497902527"</w:instrText>
            </w:r>
            <w:r w:rsidR="0056187F" w:rsidRPr="004C03D4">
              <w:rPr>
                <w:rStyle w:val="Hyperlink"/>
              </w:rPr>
              <w:instrText xml:space="preserve"> </w:instrText>
            </w:r>
            <w:r w:rsidRPr="004C03D4">
              <w:rPr>
                <w:rStyle w:val="Hyperlink"/>
              </w:rPr>
              <w:fldChar w:fldCharType="separate"/>
            </w:r>
            <w:r w:rsidR="0056187F" w:rsidRPr="004C03D4">
              <w:rPr>
                <w:rStyle w:val="Hyperlink"/>
              </w:rPr>
              <w:t>6.34.1 Applicability to language</w:t>
            </w:r>
            <w:r w:rsidR="0056187F">
              <w:rPr>
                <w:webHidden/>
              </w:rPr>
              <w:tab/>
            </w:r>
            <w:r>
              <w:rPr>
                <w:webHidden/>
              </w:rPr>
              <w:fldChar w:fldCharType="begin"/>
            </w:r>
            <w:r w:rsidR="0056187F">
              <w:rPr>
                <w:webHidden/>
              </w:rPr>
              <w:instrText xml:space="preserve"> PAGEREF _Toc497902527 \h </w:instrText>
            </w:r>
          </w:ins>
          <w:r>
            <w:rPr>
              <w:webHidden/>
            </w:rPr>
          </w:r>
          <w:r>
            <w:rPr>
              <w:webHidden/>
            </w:rPr>
            <w:fldChar w:fldCharType="separate"/>
          </w:r>
          <w:ins w:id="285" w:author="Joyce L Tokar" w:date="2017-11-08T11:05:00Z">
            <w:r w:rsidR="0056187F">
              <w:rPr>
                <w:webHidden/>
              </w:rPr>
              <w:t>32</w:t>
            </w:r>
            <w:r>
              <w:rPr>
                <w:webHidden/>
              </w:rPr>
              <w:fldChar w:fldCharType="end"/>
            </w:r>
            <w:r w:rsidRPr="004C03D4">
              <w:rPr>
                <w:rStyle w:val="Hyperlink"/>
              </w:rPr>
              <w:fldChar w:fldCharType="end"/>
            </w:r>
          </w:ins>
        </w:p>
        <w:p w14:paraId="00F3F829" w14:textId="77777777" w:rsidR="0056187F" w:rsidRDefault="000961FA">
          <w:pPr>
            <w:pStyle w:val="TOC3"/>
            <w:rPr>
              <w:ins w:id="286" w:author="Joyce L Tokar" w:date="2017-11-08T11:05:00Z"/>
              <w:b w:val="0"/>
              <w:bCs w:val="0"/>
            </w:rPr>
          </w:pPr>
          <w:ins w:id="28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"_Toc497902528"</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6.34.2 Guidance to language users</w:t>
            </w:r>
            <w:r w:rsidR="0056187F">
              <w:rPr>
                <w:webHidden/>
              </w:rPr>
              <w:tab/>
            </w:r>
            <w:r>
              <w:rPr>
                <w:webHidden/>
              </w:rPr>
              <w:fldChar w:fldCharType="begin"/>
            </w:r>
            <w:r w:rsidR="0056187F">
              <w:rPr>
                <w:webHidden/>
              </w:rPr>
              <w:instrText xml:space="preserve"> PAGEREF _Toc497902528 \h </w:instrText>
            </w:r>
          </w:ins>
          <w:r>
            <w:rPr>
              <w:webHidden/>
            </w:rPr>
          </w:r>
          <w:r>
            <w:rPr>
              <w:webHidden/>
            </w:rPr>
            <w:fldChar w:fldCharType="separate"/>
          </w:r>
          <w:ins w:id="288" w:author="Joyce L Tokar" w:date="2017-11-08T11:05:00Z">
            <w:r w:rsidR="0056187F">
              <w:rPr>
                <w:webHidden/>
              </w:rPr>
              <w:t>32</w:t>
            </w:r>
            <w:r>
              <w:rPr>
                <w:webHidden/>
              </w:rPr>
              <w:fldChar w:fldCharType="end"/>
            </w:r>
            <w:r w:rsidRPr="004C03D4">
              <w:rPr>
                <w:rStyle w:val="Hyperlink"/>
              </w:rPr>
              <w:fldChar w:fldCharType="end"/>
            </w:r>
          </w:ins>
        </w:p>
        <w:p w14:paraId="2A83F6F8" w14:textId="77777777" w:rsidR="0056187F" w:rsidRDefault="000961FA">
          <w:pPr>
            <w:pStyle w:val="TOC2"/>
            <w:rPr>
              <w:ins w:id="289" w:author="Joyce L Tokar" w:date="2017-11-08T11:05:00Z"/>
              <w:b w:val="0"/>
              <w:bCs w:val="0"/>
            </w:rPr>
          </w:pPr>
          <w:ins w:id="29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"_Toc497902529"</w:instrText>
            </w:r>
            <w:r w:rsidR="0056187F" w:rsidRPr="004C03D4">
              <w:rPr>
                <w:rStyle w:val="Hyperlink"/>
              </w:rPr>
              <w:instrText xml:space="preserve"> </w:instrText>
            </w:r>
            <w:r w:rsidRPr="004C03D4">
              <w:rPr>
                <w:rStyle w:val="Hyperlink"/>
              </w:rPr>
              <w:fldChar w:fldCharType="separate"/>
            </w:r>
            <w:r w:rsidR="0056187F" w:rsidRPr="004C03D4">
              <w:rPr>
                <w:rStyle w:val="Hyperlink"/>
              </w:rPr>
              <w:t>6.35 Recursion [GDL]</w:t>
            </w:r>
            <w:r w:rsidR="0056187F">
              <w:rPr>
                <w:webHidden/>
              </w:rPr>
              <w:tab/>
            </w:r>
            <w:r>
              <w:rPr>
                <w:webHidden/>
              </w:rPr>
              <w:fldChar w:fldCharType="begin"/>
            </w:r>
            <w:r w:rsidR="0056187F">
              <w:rPr>
                <w:webHidden/>
              </w:rPr>
              <w:instrText xml:space="preserve"> PAGEREF _Toc497902529 \h </w:instrText>
            </w:r>
          </w:ins>
          <w:r>
            <w:rPr>
              <w:webHidden/>
            </w:rPr>
          </w:r>
          <w:r>
            <w:rPr>
              <w:webHidden/>
            </w:rPr>
            <w:fldChar w:fldCharType="separate"/>
          </w:r>
          <w:ins w:id="291" w:author="Joyce L Tokar" w:date="2017-11-08T11:05:00Z">
            <w:r w:rsidR="0056187F">
              <w:rPr>
                <w:webHidden/>
              </w:rPr>
              <w:t>32</w:t>
            </w:r>
            <w:r>
              <w:rPr>
                <w:webHidden/>
              </w:rPr>
              <w:fldChar w:fldCharType="end"/>
            </w:r>
            <w:r w:rsidRPr="004C03D4">
              <w:rPr>
                <w:rStyle w:val="Hyperlink"/>
              </w:rPr>
              <w:fldChar w:fldCharType="end"/>
            </w:r>
          </w:ins>
        </w:p>
        <w:p w14:paraId="23A649CD" w14:textId="77777777" w:rsidR="0056187F" w:rsidRDefault="000961FA">
          <w:pPr>
            <w:pStyle w:val="TOC3"/>
            <w:rPr>
              <w:ins w:id="292" w:author="Joyce L Tokar" w:date="2017-11-08T11:05:00Z"/>
              <w:b w:val="0"/>
              <w:bCs w:val="0"/>
            </w:rPr>
          </w:pPr>
          <w:ins w:id="29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"_Toc497902530"</w:instrText>
            </w:r>
            <w:r w:rsidR="0056187F" w:rsidRPr="004C03D4">
              <w:rPr>
                <w:rStyle w:val="Hyperlink"/>
              </w:rPr>
              <w:instrText xml:space="preserve"> </w:instrText>
            </w:r>
            <w:r w:rsidRPr="004C03D4">
              <w:rPr>
                <w:rStyle w:val="Hyperlink"/>
              </w:rPr>
              <w:fldChar w:fldCharType="separate"/>
            </w:r>
            <w:r w:rsidR="0056187F" w:rsidRPr="004C03D4">
              <w:rPr>
                <w:rStyle w:val="Hyperlink"/>
              </w:rPr>
              <w:t>6.35.1 Applicability to language</w:t>
            </w:r>
            <w:r w:rsidR="0056187F">
              <w:rPr>
                <w:webHidden/>
              </w:rPr>
              <w:tab/>
            </w:r>
            <w:r>
              <w:rPr>
                <w:webHidden/>
              </w:rPr>
              <w:fldChar w:fldCharType="begin"/>
            </w:r>
            <w:r w:rsidR="0056187F">
              <w:rPr>
                <w:webHidden/>
              </w:rPr>
              <w:instrText xml:space="preserve"> PAGEREF _Toc497902530 \h </w:instrText>
            </w:r>
          </w:ins>
          <w:r>
            <w:rPr>
              <w:webHidden/>
            </w:rPr>
          </w:r>
          <w:r>
            <w:rPr>
              <w:webHidden/>
            </w:rPr>
            <w:fldChar w:fldCharType="separate"/>
          </w:r>
          <w:ins w:id="294" w:author="Joyce L Tokar" w:date="2017-11-08T11:05:00Z">
            <w:r w:rsidR="0056187F">
              <w:rPr>
                <w:webHidden/>
              </w:rPr>
              <w:t>32</w:t>
            </w:r>
            <w:r>
              <w:rPr>
                <w:webHidden/>
              </w:rPr>
              <w:fldChar w:fldCharType="end"/>
            </w:r>
            <w:r w:rsidRPr="004C03D4">
              <w:rPr>
                <w:rStyle w:val="Hyperlink"/>
              </w:rPr>
              <w:fldChar w:fldCharType="end"/>
            </w:r>
          </w:ins>
        </w:p>
        <w:p w14:paraId="3D6A0FA2" w14:textId="77777777" w:rsidR="0056187F" w:rsidRDefault="000961FA">
          <w:pPr>
            <w:pStyle w:val="TOC3"/>
            <w:rPr>
              <w:ins w:id="295" w:author="Joyce L Tokar" w:date="2017-11-08T11:05:00Z"/>
              <w:b w:val="0"/>
              <w:bCs w:val="0"/>
            </w:rPr>
          </w:pPr>
          <w:ins w:id="29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"_Toc497902531"</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6.35.2 Guidance to language users</w:t>
            </w:r>
            <w:r w:rsidR="0056187F">
              <w:rPr>
                <w:webHidden/>
              </w:rPr>
              <w:tab/>
            </w:r>
            <w:r>
              <w:rPr>
                <w:webHidden/>
              </w:rPr>
              <w:fldChar w:fldCharType="begin"/>
            </w:r>
            <w:r w:rsidR="0056187F">
              <w:rPr>
                <w:webHidden/>
              </w:rPr>
              <w:instrText xml:space="preserve"> PAGEREF _Toc497902531 \h </w:instrText>
            </w:r>
          </w:ins>
          <w:r>
            <w:rPr>
              <w:webHidden/>
            </w:rPr>
          </w:r>
          <w:r>
            <w:rPr>
              <w:webHidden/>
            </w:rPr>
            <w:fldChar w:fldCharType="separate"/>
          </w:r>
          <w:ins w:id="297" w:author="Joyce L Tokar" w:date="2017-11-08T11:05:00Z">
            <w:r w:rsidR="0056187F">
              <w:rPr>
                <w:webHidden/>
              </w:rPr>
              <w:t>32</w:t>
            </w:r>
            <w:r>
              <w:rPr>
                <w:webHidden/>
              </w:rPr>
              <w:fldChar w:fldCharType="end"/>
            </w:r>
            <w:r w:rsidRPr="004C03D4">
              <w:rPr>
                <w:rStyle w:val="Hyperlink"/>
              </w:rPr>
              <w:fldChar w:fldCharType="end"/>
            </w:r>
          </w:ins>
        </w:p>
        <w:p w14:paraId="28E686FE" w14:textId="77777777" w:rsidR="0056187F" w:rsidRDefault="000961FA">
          <w:pPr>
            <w:pStyle w:val="TOC2"/>
            <w:rPr>
              <w:ins w:id="298" w:author="Joyce L Tokar" w:date="2017-11-08T11:05:00Z"/>
              <w:b w:val="0"/>
              <w:bCs w:val="0"/>
            </w:rPr>
          </w:pPr>
          <w:ins w:id="29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"_Toc497902532"</w:instrText>
            </w:r>
            <w:r w:rsidR="0056187F" w:rsidRPr="004C03D4">
              <w:rPr>
                <w:rStyle w:val="Hyperlink"/>
              </w:rPr>
              <w:instrText xml:space="preserve"> </w:instrText>
            </w:r>
            <w:r w:rsidRPr="004C03D4">
              <w:rPr>
                <w:rStyle w:val="Hyperlink"/>
              </w:rPr>
              <w:fldChar w:fldCharType="separate"/>
            </w:r>
            <w:r w:rsidR="0056187F" w:rsidRPr="004C03D4">
              <w:rPr>
                <w:rStyle w:val="Hyperlink"/>
              </w:rPr>
              <w:t>6.36 Ignored Error Status and Unhandled Exceptions [OYB]</w:t>
            </w:r>
            <w:r w:rsidR="0056187F">
              <w:rPr>
                <w:webHidden/>
              </w:rPr>
              <w:tab/>
            </w:r>
            <w:r>
              <w:rPr>
                <w:webHidden/>
              </w:rPr>
              <w:fldChar w:fldCharType="begin"/>
            </w:r>
            <w:r w:rsidR="0056187F">
              <w:rPr>
                <w:webHidden/>
              </w:rPr>
              <w:instrText xml:space="preserve"> PAGEREF _Toc497902532 \h </w:instrText>
            </w:r>
          </w:ins>
          <w:r>
            <w:rPr>
              <w:webHidden/>
            </w:rPr>
          </w:r>
          <w:r>
            <w:rPr>
              <w:webHidden/>
            </w:rPr>
            <w:fldChar w:fldCharType="separate"/>
          </w:r>
          <w:ins w:id="300" w:author="Joyce L Tokar" w:date="2017-11-08T11:05:00Z">
            <w:r w:rsidR="0056187F">
              <w:rPr>
                <w:webHidden/>
              </w:rPr>
              <w:t>33</w:t>
            </w:r>
            <w:r>
              <w:rPr>
                <w:webHidden/>
              </w:rPr>
              <w:fldChar w:fldCharType="end"/>
            </w:r>
            <w:r w:rsidRPr="004C03D4">
              <w:rPr>
                <w:rStyle w:val="Hyperlink"/>
              </w:rPr>
              <w:fldChar w:fldCharType="end"/>
            </w:r>
          </w:ins>
        </w:p>
        <w:p w14:paraId="2ED584DB" w14:textId="77777777" w:rsidR="0056187F" w:rsidRDefault="000961FA">
          <w:pPr>
            <w:pStyle w:val="TOC3"/>
            <w:rPr>
              <w:ins w:id="301" w:author="Joyce L Tokar" w:date="2017-11-08T11:05:00Z"/>
              <w:b w:val="0"/>
              <w:bCs w:val="0"/>
            </w:rPr>
          </w:pPr>
          <w:ins w:id="30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"_Toc497902533"</w:instrText>
            </w:r>
            <w:r w:rsidR="0056187F" w:rsidRPr="004C03D4">
              <w:rPr>
                <w:rStyle w:val="Hyperlink"/>
              </w:rPr>
              <w:instrText xml:space="preserve"> </w:instrText>
            </w:r>
            <w:r w:rsidRPr="004C03D4">
              <w:rPr>
                <w:rStyle w:val="Hyperlink"/>
              </w:rPr>
              <w:fldChar w:fldCharType="separate"/>
            </w:r>
            <w:r w:rsidR="0056187F" w:rsidRPr="004C03D4">
              <w:rPr>
                <w:rStyle w:val="Hyperlink"/>
              </w:rPr>
              <w:t>6.36.1 Applicability to language</w:t>
            </w:r>
            <w:r w:rsidR="0056187F">
              <w:rPr>
                <w:webHidden/>
              </w:rPr>
              <w:tab/>
            </w:r>
            <w:r>
              <w:rPr>
                <w:webHidden/>
              </w:rPr>
              <w:fldChar w:fldCharType="begin"/>
            </w:r>
            <w:r w:rsidR="0056187F">
              <w:rPr>
                <w:webHidden/>
              </w:rPr>
              <w:instrText xml:space="preserve"> PAGEREF _Toc497902533 \h </w:instrText>
            </w:r>
          </w:ins>
          <w:r>
            <w:rPr>
              <w:webHidden/>
            </w:rPr>
          </w:r>
          <w:r>
            <w:rPr>
              <w:webHidden/>
            </w:rPr>
            <w:fldChar w:fldCharType="separate"/>
          </w:r>
          <w:ins w:id="303" w:author="Joyce L Tokar" w:date="2017-11-08T11:05:00Z">
            <w:r w:rsidR="0056187F">
              <w:rPr>
                <w:webHidden/>
              </w:rPr>
              <w:t>33</w:t>
            </w:r>
            <w:r>
              <w:rPr>
                <w:webHidden/>
              </w:rPr>
              <w:fldChar w:fldCharType="end"/>
            </w:r>
            <w:r w:rsidRPr="004C03D4">
              <w:rPr>
                <w:rStyle w:val="Hyperlink"/>
              </w:rPr>
              <w:fldChar w:fldCharType="end"/>
            </w:r>
          </w:ins>
        </w:p>
        <w:p w14:paraId="5056A371" w14:textId="77777777" w:rsidR="0056187F" w:rsidRDefault="000961FA">
          <w:pPr>
            <w:pStyle w:val="TOC3"/>
            <w:rPr>
              <w:ins w:id="304" w:author="Joyce L Tokar" w:date="2017-11-08T11:05:00Z"/>
              <w:b w:val="0"/>
              <w:bCs w:val="0"/>
            </w:rPr>
          </w:pPr>
          <w:ins w:id="30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"_Toc497902534"</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6.36.2 Guidance to language users</w:t>
            </w:r>
            <w:r w:rsidR="0056187F">
              <w:rPr>
                <w:webHidden/>
              </w:rPr>
              <w:tab/>
            </w:r>
            <w:r>
              <w:rPr>
                <w:webHidden/>
              </w:rPr>
              <w:fldChar w:fldCharType="begin"/>
            </w:r>
            <w:r w:rsidR="0056187F">
              <w:rPr>
                <w:webHidden/>
              </w:rPr>
              <w:instrText xml:space="preserve"> PAGEREF _Toc497902534 \h </w:instrText>
            </w:r>
          </w:ins>
          <w:r>
            <w:rPr>
              <w:webHidden/>
            </w:rPr>
          </w:r>
          <w:r>
            <w:rPr>
              <w:webHidden/>
            </w:rPr>
            <w:fldChar w:fldCharType="separate"/>
          </w:r>
          <w:ins w:id="306" w:author="Joyce L Tokar" w:date="2017-11-08T11:05:00Z">
            <w:r w:rsidR="0056187F">
              <w:rPr>
                <w:webHidden/>
              </w:rPr>
              <w:t>33</w:t>
            </w:r>
            <w:r>
              <w:rPr>
                <w:webHidden/>
              </w:rPr>
              <w:fldChar w:fldCharType="end"/>
            </w:r>
            <w:r w:rsidRPr="004C03D4">
              <w:rPr>
                <w:rStyle w:val="Hyperlink"/>
              </w:rPr>
              <w:fldChar w:fldCharType="end"/>
            </w:r>
          </w:ins>
        </w:p>
        <w:p w14:paraId="26C916BF" w14:textId="77777777" w:rsidR="0056187F" w:rsidRDefault="000961FA">
          <w:pPr>
            <w:pStyle w:val="TOC2"/>
            <w:rPr>
              <w:ins w:id="307" w:author="Joyce L Tokar" w:date="2017-11-08T11:05:00Z"/>
              <w:b w:val="0"/>
              <w:bCs w:val="0"/>
            </w:rPr>
          </w:pPr>
          <w:ins w:id="30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"_Toc497902535"</w:instrText>
            </w:r>
            <w:r w:rsidR="0056187F" w:rsidRPr="004C03D4">
              <w:rPr>
                <w:rStyle w:val="Hyperlink"/>
              </w:rPr>
              <w:instrText xml:space="preserve"> </w:instrText>
            </w:r>
            <w:r w:rsidRPr="004C03D4">
              <w:rPr>
                <w:rStyle w:val="Hyperlink"/>
              </w:rPr>
              <w:fldChar w:fldCharType="separate"/>
            </w:r>
            <w:r w:rsidR="0056187F" w:rsidRPr="004C03D4">
              <w:rPr>
                <w:rStyle w:val="Hyperlink"/>
              </w:rPr>
              <w:t>6.37 Type-breaking Reinterpretation of Data [AMV]</w:t>
            </w:r>
            <w:r w:rsidR="0056187F">
              <w:rPr>
                <w:webHidden/>
              </w:rPr>
              <w:tab/>
            </w:r>
            <w:r>
              <w:rPr>
                <w:webHidden/>
              </w:rPr>
              <w:fldChar w:fldCharType="begin"/>
            </w:r>
            <w:r w:rsidR="0056187F">
              <w:rPr>
                <w:webHidden/>
              </w:rPr>
              <w:instrText xml:space="preserve"> PAGEREF _Toc497902535 \h </w:instrText>
            </w:r>
          </w:ins>
          <w:r>
            <w:rPr>
              <w:webHidden/>
            </w:rPr>
          </w:r>
          <w:r>
            <w:rPr>
              <w:webHidden/>
            </w:rPr>
            <w:fldChar w:fldCharType="separate"/>
          </w:r>
          <w:ins w:id="309" w:author="Joyce L Tokar" w:date="2017-11-08T11:05:00Z">
            <w:r w:rsidR="0056187F">
              <w:rPr>
                <w:webHidden/>
              </w:rPr>
              <w:t>33</w:t>
            </w:r>
            <w:r>
              <w:rPr>
                <w:webHidden/>
              </w:rPr>
              <w:fldChar w:fldCharType="end"/>
            </w:r>
            <w:r w:rsidRPr="004C03D4">
              <w:rPr>
                <w:rStyle w:val="Hyperlink"/>
              </w:rPr>
              <w:fldChar w:fldCharType="end"/>
            </w:r>
          </w:ins>
        </w:p>
        <w:p w14:paraId="0B7A580F" w14:textId="77777777" w:rsidR="0056187F" w:rsidRDefault="000961FA">
          <w:pPr>
            <w:pStyle w:val="TOC3"/>
            <w:rPr>
              <w:ins w:id="310" w:author="Joyce L Tokar" w:date="2017-11-08T11:05:00Z"/>
              <w:b w:val="0"/>
              <w:bCs w:val="0"/>
            </w:rPr>
          </w:pPr>
          <w:ins w:id="31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"_Toc497902536"</w:instrText>
            </w:r>
            <w:r w:rsidR="0056187F" w:rsidRPr="004C03D4">
              <w:rPr>
                <w:rStyle w:val="Hyperlink"/>
              </w:rPr>
              <w:instrText xml:space="preserve"> </w:instrText>
            </w:r>
            <w:r w:rsidRPr="004C03D4">
              <w:rPr>
                <w:rStyle w:val="Hyperlink"/>
              </w:rPr>
              <w:fldChar w:fldCharType="separate"/>
            </w:r>
            <w:r w:rsidR="0056187F" w:rsidRPr="004C03D4">
              <w:rPr>
                <w:rStyle w:val="Hyperlink"/>
              </w:rPr>
              <w:t>6.37.1 Applicability to language</w:t>
            </w:r>
            <w:r w:rsidR="0056187F">
              <w:rPr>
                <w:webHidden/>
              </w:rPr>
              <w:tab/>
            </w:r>
            <w:r>
              <w:rPr>
                <w:webHidden/>
              </w:rPr>
              <w:fldChar w:fldCharType="begin"/>
            </w:r>
            <w:r w:rsidR="0056187F">
              <w:rPr>
                <w:webHidden/>
              </w:rPr>
              <w:instrText xml:space="preserve"> PAGEREF _Toc497902536 \h </w:instrText>
            </w:r>
          </w:ins>
          <w:r>
            <w:rPr>
              <w:webHidden/>
            </w:rPr>
          </w:r>
          <w:r>
            <w:rPr>
              <w:webHidden/>
            </w:rPr>
            <w:fldChar w:fldCharType="separate"/>
          </w:r>
          <w:ins w:id="312" w:author="Joyce L Tokar" w:date="2017-11-08T11:05:00Z">
            <w:r w:rsidR="0056187F">
              <w:rPr>
                <w:webHidden/>
              </w:rPr>
              <w:t>33</w:t>
            </w:r>
            <w:r>
              <w:rPr>
                <w:webHidden/>
              </w:rPr>
              <w:fldChar w:fldCharType="end"/>
            </w:r>
            <w:r w:rsidRPr="004C03D4">
              <w:rPr>
                <w:rStyle w:val="Hyperlink"/>
              </w:rPr>
              <w:fldChar w:fldCharType="end"/>
            </w:r>
          </w:ins>
        </w:p>
        <w:p w14:paraId="6F90F38A" w14:textId="77777777" w:rsidR="0056187F" w:rsidRDefault="000961FA">
          <w:pPr>
            <w:pStyle w:val="TOC3"/>
            <w:rPr>
              <w:ins w:id="313" w:author="Joyce L Tokar" w:date="2017-11-08T11:05:00Z"/>
              <w:b w:val="0"/>
              <w:bCs w:val="0"/>
            </w:rPr>
          </w:pPr>
          <w:ins w:id="31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"_Toc497902537"</w:instrText>
            </w:r>
            <w:r w:rsidR="0056187F" w:rsidRPr="004C03D4">
              <w:rPr>
                <w:rStyle w:val="Hyperlink"/>
              </w:rPr>
              <w:instrText xml:space="preserve"> </w:instrText>
            </w:r>
            <w:r w:rsidRPr="004C03D4">
              <w:rPr>
                <w:rStyle w:val="Hyperlink"/>
              </w:rPr>
              <w:fldChar w:fldCharType="separate"/>
            </w:r>
            <w:r w:rsidR="0056187F" w:rsidRPr="004C03D4">
              <w:rPr>
                <w:rStyle w:val="Hyperlink"/>
              </w:rPr>
              <w:t>6.37.2 Guidance to language users</w:t>
            </w:r>
            <w:r w:rsidR="0056187F">
              <w:rPr>
                <w:webHidden/>
              </w:rPr>
              <w:tab/>
            </w:r>
            <w:r>
              <w:rPr>
                <w:webHidden/>
              </w:rPr>
              <w:fldChar w:fldCharType="begin"/>
            </w:r>
            <w:r w:rsidR="0056187F">
              <w:rPr>
                <w:webHidden/>
              </w:rPr>
              <w:instrText xml:space="preserve"> PAGEREF _Toc497902537 \h </w:instrText>
            </w:r>
          </w:ins>
          <w:r>
            <w:rPr>
              <w:webHidden/>
            </w:rPr>
          </w:r>
          <w:r>
            <w:rPr>
              <w:webHidden/>
            </w:rPr>
            <w:fldChar w:fldCharType="separate"/>
          </w:r>
          <w:ins w:id="315" w:author="Joyce L Tokar" w:date="2017-11-08T11:05:00Z">
            <w:r w:rsidR="0056187F">
              <w:rPr>
                <w:webHidden/>
              </w:rPr>
              <w:t>33</w:t>
            </w:r>
            <w:r>
              <w:rPr>
                <w:webHidden/>
              </w:rPr>
              <w:fldChar w:fldCharType="end"/>
            </w:r>
            <w:r w:rsidRPr="004C03D4">
              <w:rPr>
                <w:rStyle w:val="Hyperlink"/>
              </w:rPr>
              <w:fldChar w:fldCharType="end"/>
            </w:r>
          </w:ins>
        </w:p>
        <w:p w14:paraId="26DBE8E6" w14:textId="77777777" w:rsidR="0056187F" w:rsidRDefault="000961FA">
          <w:pPr>
            <w:pStyle w:val="TOC2"/>
            <w:rPr>
              <w:ins w:id="316" w:author="Joyce L Tokar" w:date="2017-11-08T11:05:00Z"/>
              <w:b w:val="0"/>
              <w:bCs w:val="0"/>
            </w:rPr>
          </w:pPr>
          <w:ins w:id="31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"_Toc497902538"</w:instrText>
            </w:r>
            <w:r w:rsidR="0056187F" w:rsidRPr="004C03D4">
              <w:rPr>
                <w:rStyle w:val="Hyperlink"/>
              </w:rPr>
              <w:instrText xml:space="preserve"> </w:instrText>
            </w:r>
            <w:r w:rsidRPr="004C03D4">
              <w:rPr>
                <w:rStyle w:val="Hyperlink"/>
              </w:rPr>
              <w:fldChar w:fldCharType="separate"/>
            </w:r>
            <w:r w:rsidR="0056187F" w:rsidRPr="004C03D4">
              <w:rPr>
                <w:rStyle w:val="Hyperlink"/>
              </w:rPr>
              <w:t>6.38 Deep vs. Shallow Copying [YAN]</w:t>
            </w:r>
            <w:r w:rsidR="0056187F">
              <w:rPr>
                <w:webHidden/>
              </w:rPr>
              <w:tab/>
            </w:r>
            <w:r>
              <w:rPr>
                <w:webHidden/>
              </w:rPr>
              <w:fldChar w:fldCharType="begin"/>
            </w:r>
            <w:r w:rsidR="0056187F">
              <w:rPr>
                <w:webHidden/>
              </w:rPr>
              <w:instrText xml:space="preserve"> PAGEREF _Toc497902538 \h </w:instrText>
            </w:r>
          </w:ins>
          <w:r>
            <w:rPr>
              <w:webHidden/>
            </w:rPr>
          </w:r>
          <w:r>
            <w:rPr>
              <w:webHidden/>
            </w:rPr>
            <w:fldChar w:fldCharType="separate"/>
          </w:r>
          <w:ins w:id="318" w:author="Joyce L Tokar" w:date="2017-11-08T11:05:00Z">
            <w:r w:rsidR="0056187F">
              <w:rPr>
                <w:webHidden/>
              </w:rPr>
              <w:t>34</w:t>
            </w:r>
            <w:r>
              <w:rPr>
                <w:webHidden/>
              </w:rPr>
              <w:fldChar w:fldCharType="end"/>
            </w:r>
            <w:r w:rsidRPr="004C03D4">
              <w:rPr>
                <w:rStyle w:val="Hyperlink"/>
              </w:rPr>
              <w:fldChar w:fldCharType="end"/>
            </w:r>
          </w:ins>
        </w:p>
        <w:p w14:paraId="5D828B75" w14:textId="77777777" w:rsidR="0056187F" w:rsidRDefault="000961FA">
          <w:pPr>
            <w:pStyle w:val="TOC3"/>
            <w:rPr>
              <w:ins w:id="319" w:author="Joyce L Tokar" w:date="2017-11-08T11:05:00Z"/>
              <w:b w:val="0"/>
              <w:bCs w:val="0"/>
            </w:rPr>
          </w:pPr>
          <w:ins w:id="32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"_Toc497902539"</w:instrText>
            </w:r>
            <w:r w:rsidR="0056187F" w:rsidRPr="004C03D4">
              <w:rPr>
                <w:rStyle w:val="Hyperlink"/>
              </w:rPr>
              <w:instrText xml:space="preserve"> </w:instrText>
            </w:r>
            <w:r w:rsidRPr="004C03D4">
              <w:rPr>
                <w:rStyle w:val="Hyperlink"/>
              </w:rPr>
              <w:fldChar w:fldCharType="separate"/>
            </w:r>
            <w:r w:rsidR="0056187F" w:rsidRPr="004C03D4">
              <w:rPr>
                <w:rStyle w:val="Hyperlink"/>
              </w:rPr>
              <w:t>6.38.1 Applicability to language</w:t>
            </w:r>
            <w:r w:rsidR="0056187F">
              <w:rPr>
                <w:webHidden/>
              </w:rPr>
              <w:tab/>
            </w:r>
            <w:r>
              <w:rPr>
                <w:webHidden/>
              </w:rPr>
              <w:fldChar w:fldCharType="begin"/>
            </w:r>
            <w:r w:rsidR="0056187F">
              <w:rPr>
                <w:webHidden/>
              </w:rPr>
              <w:instrText xml:space="preserve"> PAGEREF _Toc497902539 \h </w:instrText>
            </w:r>
          </w:ins>
          <w:r>
            <w:rPr>
              <w:webHidden/>
            </w:rPr>
          </w:r>
          <w:r>
            <w:rPr>
              <w:webHidden/>
            </w:rPr>
            <w:fldChar w:fldCharType="separate"/>
          </w:r>
          <w:ins w:id="321" w:author="Joyce L Tokar" w:date="2017-11-08T11:05:00Z">
            <w:r w:rsidR="0056187F">
              <w:rPr>
                <w:webHidden/>
              </w:rPr>
              <w:t>34</w:t>
            </w:r>
            <w:r>
              <w:rPr>
                <w:webHidden/>
              </w:rPr>
              <w:fldChar w:fldCharType="end"/>
            </w:r>
            <w:r w:rsidRPr="004C03D4">
              <w:rPr>
                <w:rStyle w:val="Hyperlink"/>
              </w:rPr>
              <w:fldChar w:fldCharType="end"/>
            </w:r>
          </w:ins>
        </w:p>
        <w:p w14:paraId="742CE16A" w14:textId="77777777" w:rsidR="0056187F" w:rsidRDefault="000961FA">
          <w:pPr>
            <w:pStyle w:val="TOC3"/>
            <w:rPr>
              <w:ins w:id="322" w:author="Joyce L Tokar" w:date="2017-11-08T11:05:00Z"/>
              <w:b w:val="0"/>
              <w:bCs w:val="0"/>
            </w:rPr>
          </w:pPr>
          <w:ins w:id="32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"_Toc497902540"</w:instrText>
            </w:r>
            <w:r w:rsidR="0056187F" w:rsidRPr="004C03D4">
              <w:rPr>
                <w:rStyle w:val="Hyperlink"/>
              </w:rPr>
              <w:instrText xml:space="preserve"> </w:instrText>
            </w:r>
            <w:r w:rsidRPr="004C03D4">
              <w:rPr>
                <w:rStyle w:val="Hyperlink"/>
              </w:rPr>
              <w:fldChar w:fldCharType="separate"/>
            </w:r>
            <w:r w:rsidR="0056187F" w:rsidRPr="004C03D4">
              <w:rPr>
                <w:rStyle w:val="Hyperlink"/>
              </w:rPr>
              <w:t>6.38.2 Guidance to language users</w:t>
            </w:r>
            <w:r w:rsidR="0056187F">
              <w:rPr>
                <w:webHidden/>
              </w:rPr>
              <w:tab/>
            </w:r>
            <w:r>
              <w:rPr>
                <w:webHidden/>
              </w:rPr>
              <w:fldChar w:fldCharType="begin"/>
            </w:r>
            <w:r w:rsidR="0056187F">
              <w:rPr>
                <w:webHidden/>
              </w:rPr>
              <w:instrText xml:space="preserve"> PAGEREF _Toc497902540 \h </w:instrText>
            </w:r>
          </w:ins>
          <w:r>
            <w:rPr>
              <w:webHidden/>
            </w:rPr>
          </w:r>
          <w:r>
            <w:rPr>
              <w:webHidden/>
            </w:rPr>
            <w:fldChar w:fldCharType="separate"/>
          </w:r>
          <w:ins w:id="324" w:author="Joyce L Tokar" w:date="2017-11-08T11:05:00Z">
            <w:r w:rsidR="0056187F">
              <w:rPr>
                <w:webHidden/>
              </w:rPr>
              <w:t>34</w:t>
            </w:r>
            <w:r>
              <w:rPr>
                <w:webHidden/>
              </w:rPr>
              <w:fldChar w:fldCharType="end"/>
            </w:r>
            <w:r w:rsidRPr="004C03D4">
              <w:rPr>
                <w:rStyle w:val="Hyperlink"/>
              </w:rPr>
              <w:fldChar w:fldCharType="end"/>
            </w:r>
          </w:ins>
        </w:p>
        <w:p w14:paraId="78D09E82" w14:textId="77777777" w:rsidR="0056187F" w:rsidRDefault="000961FA">
          <w:pPr>
            <w:pStyle w:val="TOC2"/>
            <w:rPr>
              <w:ins w:id="325" w:author="Joyce L Tokar" w:date="2017-11-08T11:05:00Z"/>
              <w:b w:val="0"/>
              <w:bCs w:val="0"/>
            </w:rPr>
          </w:pPr>
          <w:ins w:id="32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"_Toc497902541"</w:instrText>
            </w:r>
            <w:r w:rsidR="0056187F" w:rsidRPr="004C03D4">
              <w:rPr>
                <w:rStyle w:val="Hyperlink"/>
              </w:rPr>
              <w:instrText xml:space="preserve"> </w:instrText>
            </w:r>
            <w:r w:rsidRPr="004C03D4">
              <w:rPr>
                <w:rStyle w:val="Hyperlink"/>
              </w:rPr>
              <w:fldChar w:fldCharType="separate"/>
            </w:r>
            <w:r w:rsidR="0056187F" w:rsidRPr="004C03D4">
              <w:rPr>
                <w:rStyle w:val="Hyperlink"/>
              </w:rPr>
              <w:t>6.39 Memory Leak and Heap Fragmentation  [XYL]</w:t>
            </w:r>
            <w:r w:rsidR="0056187F">
              <w:rPr>
                <w:webHidden/>
              </w:rPr>
              <w:tab/>
            </w:r>
            <w:r>
              <w:rPr>
                <w:webHidden/>
              </w:rPr>
              <w:fldChar w:fldCharType="begin"/>
            </w:r>
            <w:r w:rsidR="0056187F">
              <w:rPr>
                <w:webHidden/>
              </w:rPr>
              <w:instrText xml:space="preserve"> PAGEREF _Toc497902541 \h </w:instrText>
            </w:r>
          </w:ins>
          <w:r>
            <w:rPr>
              <w:webHidden/>
            </w:rPr>
          </w:r>
          <w:r>
            <w:rPr>
              <w:webHidden/>
            </w:rPr>
            <w:fldChar w:fldCharType="separate"/>
          </w:r>
          <w:ins w:id="327" w:author="Joyce L Tokar" w:date="2017-11-08T11:05:00Z">
            <w:r w:rsidR="0056187F">
              <w:rPr>
                <w:webHidden/>
              </w:rPr>
              <w:t>34</w:t>
            </w:r>
            <w:r>
              <w:rPr>
                <w:webHidden/>
              </w:rPr>
              <w:fldChar w:fldCharType="end"/>
            </w:r>
            <w:r w:rsidRPr="004C03D4">
              <w:rPr>
                <w:rStyle w:val="Hyperlink"/>
              </w:rPr>
              <w:fldChar w:fldCharType="end"/>
            </w:r>
          </w:ins>
        </w:p>
        <w:p w14:paraId="765DDCEE" w14:textId="77777777" w:rsidR="0056187F" w:rsidRDefault="000961FA">
          <w:pPr>
            <w:pStyle w:val="TOC3"/>
            <w:rPr>
              <w:ins w:id="328" w:author="Joyce L Tokar" w:date="2017-11-08T11:05:00Z"/>
              <w:b w:val="0"/>
              <w:bCs w:val="0"/>
            </w:rPr>
          </w:pPr>
          <w:ins w:id="32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"_Toc497902542"</w:instrText>
            </w:r>
            <w:r w:rsidR="0056187F" w:rsidRPr="004C03D4">
              <w:rPr>
                <w:rStyle w:val="Hyperlink"/>
              </w:rPr>
              <w:instrText xml:space="preserve"> </w:instrText>
            </w:r>
            <w:r w:rsidRPr="004C03D4">
              <w:rPr>
                <w:rStyle w:val="Hyperlink"/>
              </w:rPr>
              <w:fldChar w:fldCharType="separate"/>
            </w:r>
            <w:r w:rsidR="0056187F" w:rsidRPr="004C03D4">
              <w:rPr>
                <w:rStyle w:val="Hyperlink"/>
              </w:rPr>
              <w:t>6.39.1 Applicability to language</w:t>
            </w:r>
            <w:r w:rsidR="0056187F">
              <w:rPr>
                <w:webHidden/>
              </w:rPr>
              <w:tab/>
            </w:r>
            <w:r>
              <w:rPr>
                <w:webHidden/>
              </w:rPr>
              <w:fldChar w:fldCharType="begin"/>
            </w:r>
            <w:r w:rsidR="0056187F">
              <w:rPr>
                <w:webHidden/>
              </w:rPr>
              <w:instrText xml:space="preserve"> PAGEREF _Toc497902542 \h </w:instrText>
            </w:r>
          </w:ins>
          <w:r>
            <w:rPr>
              <w:webHidden/>
            </w:rPr>
          </w:r>
          <w:r>
            <w:rPr>
              <w:webHidden/>
            </w:rPr>
            <w:fldChar w:fldCharType="separate"/>
          </w:r>
          <w:ins w:id="330" w:author="Joyce L Tokar" w:date="2017-11-08T11:05:00Z">
            <w:r w:rsidR="0056187F">
              <w:rPr>
                <w:webHidden/>
              </w:rPr>
              <w:t>34</w:t>
            </w:r>
            <w:r>
              <w:rPr>
                <w:webHidden/>
              </w:rPr>
              <w:fldChar w:fldCharType="end"/>
            </w:r>
            <w:r w:rsidRPr="004C03D4">
              <w:rPr>
                <w:rStyle w:val="Hyperlink"/>
              </w:rPr>
              <w:fldChar w:fldCharType="end"/>
            </w:r>
          </w:ins>
        </w:p>
        <w:p w14:paraId="09F19279" w14:textId="77777777" w:rsidR="0056187F" w:rsidRDefault="000961FA">
          <w:pPr>
            <w:pStyle w:val="TOC3"/>
            <w:rPr>
              <w:ins w:id="331" w:author="Joyce L Tokar" w:date="2017-11-08T11:05:00Z"/>
              <w:b w:val="0"/>
              <w:bCs w:val="0"/>
            </w:rPr>
          </w:pPr>
          <w:ins w:id="33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"_Toc497902543"</w:instrText>
            </w:r>
            <w:r w:rsidR="0056187F" w:rsidRPr="004C03D4">
              <w:rPr>
                <w:rStyle w:val="Hyperlink"/>
              </w:rPr>
              <w:instrText xml:space="preserve"> </w:instrText>
            </w:r>
            <w:r w:rsidRPr="004C03D4">
              <w:rPr>
                <w:rStyle w:val="Hyperlink"/>
              </w:rPr>
              <w:fldChar w:fldCharType="separate"/>
            </w:r>
            <w:r w:rsidR="0056187F" w:rsidRPr="004C03D4">
              <w:rPr>
                <w:rStyle w:val="Hyperlink"/>
              </w:rPr>
              <w:t>6.39.2 Guidance to language users</w:t>
            </w:r>
            <w:r w:rsidR="0056187F">
              <w:rPr>
                <w:webHidden/>
              </w:rPr>
              <w:tab/>
            </w:r>
            <w:r>
              <w:rPr>
                <w:webHidden/>
              </w:rPr>
              <w:fldChar w:fldCharType="begin"/>
            </w:r>
            <w:r w:rsidR="0056187F">
              <w:rPr>
                <w:webHidden/>
              </w:rPr>
              <w:instrText xml:space="preserve"> PAGEREF _Toc497902543 \h </w:instrText>
            </w:r>
          </w:ins>
          <w:r>
            <w:rPr>
              <w:webHidden/>
            </w:rPr>
          </w:r>
          <w:r>
            <w:rPr>
              <w:webHidden/>
            </w:rPr>
            <w:fldChar w:fldCharType="separate"/>
          </w:r>
          <w:ins w:id="333" w:author="Joyce L Tokar" w:date="2017-11-08T11:05:00Z">
            <w:r w:rsidR="0056187F">
              <w:rPr>
                <w:webHidden/>
              </w:rPr>
              <w:t>34</w:t>
            </w:r>
            <w:r>
              <w:rPr>
                <w:webHidden/>
              </w:rPr>
              <w:fldChar w:fldCharType="end"/>
            </w:r>
            <w:r w:rsidRPr="004C03D4">
              <w:rPr>
                <w:rStyle w:val="Hyperlink"/>
              </w:rPr>
              <w:fldChar w:fldCharType="end"/>
            </w:r>
          </w:ins>
        </w:p>
        <w:p w14:paraId="138CD0C0" w14:textId="77777777" w:rsidR="0056187F" w:rsidRDefault="000961FA">
          <w:pPr>
            <w:pStyle w:val="TOC2"/>
            <w:rPr>
              <w:ins w:id="334" w:author="Joyce L Tokar" w:date="2017-11-08T11:05:00Z"/>
              <w:b w:val="0"/>
              <w:bCs w:val="0"/>
            </w:rPr>
          </w:pPr>
          <w:ins w:id="33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"_Toc497902544"</w:instrText>
            </w:r>
            <w:r w:rsidR="0056187F" w:rsidRPr="004C03D4">
              <w:rPr>
                <w:rStyle w:val="Hyperlink"/>
              </w:rPr>
              <w:instrText xml:space="preserve"> </w:instrText>
            </w:r>
            <w:r w:rsidRPr="004C03D4">
              <w:rPr>
                <w:rStyle w:val="Hyperlink"/>
              </w:rPr>
              <w:fldChar w:fldCharType="separate"/>
            </w:r>
            <w:r w:rsidR="0056187F" w:rsidRPr="004C03D4">
              <w:rPr>
                <w:rStyle w:val="Hyperlink"/>
              </w:rPr>
              <w:t>6.40 Templates and Generics [SYM]</w:t>
            </w:r>
            <w:r w:rsidR="0056187F">
              <w:rPr>
                <w:webHidden/>
              </w:rPr>
              <w:tab/>
            </w:r>
            <w:r>
              <w:rPr>
                <w:webHidden/>
              </w:rPr>
              <w:fldChar w:fldCharType="begin"/>
            </w:r>
            <w:r w:rsidR="0056187F">
              <w:rPr>
                <w:webHidden/>
              </w:rPr>
              <w:instrText xml:space="preserve"> PAGEREF _Toc497902544 \h </w:instrText>
            </w:r>
          </w:ins>
          <w:r>
            <w:rPr>
              <w:webHidden/>
            </w:rPr>
          </w:r>
          <w:r>
            <w:rPr>
              <w:webHidden/>
            </w:rPr>
            <w:fldChar w:fldCharType="separate"/>
          </w:r>
          <w:ins w:id="336" w:author="Joyce L Tokar" w:date="2017-11-08T11:05:00Z">
            <w:r w:rsidR="0056187F">
              <w:rPr>
                <w:webHidden/>
              </w:rPr>
              <w:t>34</w:t>
            </w:r>
            <w:r>
              <w:rPr>
                <w:webHidden/>
              </w:rPr>
              <w:fldChar w:fldCharType="end"/>
            </w:r>
            <w:r w:rsidRPr="004C03D4">
              <w:rPr>
                <w:rStyle w:val="Hyperlink"/>
              </w:rPr>
              <w:fldChar w:fldCharType="end"/>
            </w:r>
          </w:ins>
        </w:p>
        <w:p w14:paraId="1C311059" w14:textId="77777777" w:rsidR="0056187F" w:rsidRDefault="000961FA">
          <w:pPr>
            <w:pStyle w:val="TOC2"/>
            <w:rPr>
              <w:ins w:id="337" w:author="Joyce L Tokar" w:date="2017-11-08T11:05:00Z"/>
              <w:b w:val="0"/>
              <w:bCs w:val="0"/>
            </w:rPr>
          </w:pPr>
          <w:ins w:id="33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"_Toc497902545"</w:instrText>
            </w:r>
            <w:r w:rsidR="0056187F" w:rsidRPr="004C03D4">
              <w:rPr>
                <w:rStyle w:val="Hyperlink"/>
              </w:rPr>
              <w:instrText xml:space="preserve"> </w:instrText>
            </w:r>
            <w:r w:rsidRPr="004C03D4">
              <w:rPr>
                <w:rStyle w:val="Hyperlink"/>
              </w:rPr>
              <w:fldChar w:fldCharType="separate"/>
            </w:r>
            <w:r w:rsidR="0056187F" w:rsidRPr="004C03D4">
              <w:rPr>
                <w:rStyle w:val="Hyperlink"/>
              </w:rPr>
              <w:t>6.41 Inheritance [RIP]</w:t>
            </w:r>
            <w:r w:rsidR="0056187F">
              <w:rPr>
                <w:webHidden/>
              </w:rPr>
              <w:tab/>
            </w:r>
            <w:r>
              <w:rPr>
                <w:webHidden/>
              </w:rPr>
              <w:fldChar w:fldCharType="begin"/>
            </w:r>
            <w:r w:rsidR="0056187F">
              <w:rPr>
                <w:webHidden/>
              </w:rPr>
              <w:instrText xml:space="preserve"> PAGEREF _Toc497902545 \h </w:instrText>
            </w:r>
          </w:ins>
          <w:r>
            <w:rPr>
              <w:webHidden/>
            </w:rPr>
          </w:r>
          <w:r>
            <w:rPr>
              <w:webHidden/>
            </w:rPr>
            <w:fldChar w:fldCharType="separate"/>
          </w:r>
          <w:ins w:id="339" w:author="Joyce L Tokar" w:date="2017-11-08T11:05:00Z">
            <w:r w:rsidR="0056187F">
              <w:rPr>
                <w:webHidden/>
              </w:rPr>
              <w:t>35</w:t>
            </w:r>
            <w:r>
              <w:rPr>
                <w:webHidden/>
              </w:rPr>
              <w:fldChar w:fldCharType="end"/>
            </w:r>
            <w:r w:rsidRPr="004C03D4">
              <w:rPr>
                <w:rStyle w:val="Hyperlink"/>
              </w:rPr>
              <w:fldChar w:fldCharType="end"/>
            </w:r>
          </w:ins>
        </w:p>
        <w:p w14:paraId="214CDB75" w14:textId="77777777" w:rsidR="0056187F" w:rsidRDefault="000961FA">
          <w:pPr>
            <w:pStyle w:val="TOC3"/>
            <w:rPr>
              <w:ins w:id="340" w:author="Joyce L Tokar" w:date="2017-11-08T11:05:00Z"/>
              <w:b w:val="0"/>
              <w:bCs w:val="0"/>
            </w:rPr>
          </w:pPr>
          <w:ins w:id="34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"_Toc497902546"</w:instrText>
            </w:r>
            <w:r w:rsidR="0056187F" w:rsidRPr="004C03D4">
              <w:rPr>
                <w:rStyle w:val="Hyperlink"/>
              </w:rPr>
              <w:instrText xml:space="preserve"> </w:instrText>
            </w:r>
            <w:r w:rsidRPr="004C03D4">
              <w:rPr>
                <w:rStyle w:val="Hyperlink"/>
              </w:rPr>
              <w:fldChar w:fldCharType="separate"/>
            </w:r>
            <w:r w:rsidR="0056187F" w:rsidRPr="004C03D4">
              <w:rPr>
                <w:rStyle w:val="Hyperlink"/>
              </w:rPr>
              <w:t>6.41.1 Applicability to language</w:t>
            </w:r>
            <w:r w:rsidR="0056187F">
              <w:rPr>
                <w:webHidden/>
              </w:rPr>
              <w:tab/>
            </w:r>
            <w:r>
              <w:rPr>
                <w:webHidden/>
              </w:rPr>
              <w:fldChar w:fldCharType="begin"/>
            </w:r>
            <w:r w:rsidR="0056187F">
              <w:rPr>
                <w:webHidden/>
              </w:rPr>
              <w:instrText xml:space="preserve"> PAGEREF _Toc497902546 \h </w:instrText>
            </w:r>
          </w:ins>
          <w:r>
            <w:rPr>
              <w:webHidden/>
            </w:rPr>
          </w:r>
          <w:r>
            <w:rPr>
              <w:webHidden/>
            </w:rPr>
            <w:fldChar w:fldCharType="separate"/>
          </w:r>
          <w:ins w:id="342" w:author="Joyce L Tokar" w:date="2017-11-08T11:05:00Z">
            <w:r w:rsidR="0056187F">
              <w:rPr>
                <w:webHidden/>
              </w:rPr>
              <w:t>35</w:t>
            </w:r>
            <w:r>
              <w:rPr>
                <w:webHidden/>
              </w:rPr>
              <w:fldChar w:fldCharType="end"/>
            </w:r>
            <w:r w:rsidRPr="004C03D4">
              <w:rPr>
                <w:rStyle w:val="Hyperlink"/>
              </w:rPr>
              <w:fldChar w:fldCharType="end"/>
            </w:r>
          </w:ins>
        </w:p>
        <w:p w14:paraId="1C8BE907" w14:textId="77777777" w:rsidR="0056187F" w:rsidRDefault="000961FA">
          <w:pPr>
            <w:pStyle w:val="TOC3"/>
            <w:rPr>
              <w:ins w:id="343" w:author="Joyce L Tokar" w:date="2017-11-08T11:05:00Z"/>
              <w:b w:val="0"/>
              <w:bCs w:val="0"/>
            </w:rPr>
          </w:pPr>
          <w:ins w:id="34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"_Toc497902547"</w:instrText>
            </w:r>
            <w:r w:rsidR="0056187F" w:rsidRPr="004C03D4">
              <w:rPr>
                <w:rStyle w:val="Hyperlink"/>
              </w:rPr>
              <w:instrText xml:space="preserve"> </w:instrText>
            </w:r>
            <w:r w:rsidRPr="004C03D4">
              <w:rPr>
                <w:rStyle w:val="Hyperlink"/>
              </w:rPr>
              <w:fldChar w:fldCharType="separate"/>
            </w:r>
            <w:r w:rsidR="0056187F" w:rsidRPr="004C03D4">
              <w:rPr>
                <w:rStyle w:val="Hyperlink"/>
              </w:rPr>
              <w:t>6.41.2 Guidance to language users</w:t>
            </w:r>
            <w:r w:rsidR="0056187F">
              <w:rPr>
                <w:webHidden/>
              </w:rPr>
              <w:tab/>
            </w:r>
            <w:r>
              <w:rPr>
                <w:webHidden/>
              </w:rPr>
              <w:fldChar w:fldCharType="begin"/>
            </w:r>
            <w:r w:rsidR="0056187F">
              <w:rPr>
                <w:webHidden/>
              </w:rPr>
              <w:instrText xml:space="preserve"> PAGEREF _Toc497902547 \h </w:instrText>
            </w:r>
          </w:ins>
          <w:r>
            <w:rPr>
              <w:webHidden/>
            </w:rPr>
          </w:r>
          <w:r>
            <w:rPr>
              <w:webHidden/>
            </w:rPr>
            <w:fldChar w:fldCharType="separate"/>
          </w:r>
          <w:ins w:id="345" w:author="Joyce L Tokar" w:date="2017-11-08T11:05:00Z">
            <w:r w:rsidR="0056187F">
              <w:rPr>
                <w:webHidden/>
              </w:rPr>
              <w:t>35</w:t>
            </w:r>
            <w:r>
              <w:rPr>
                <w:webHidden/>
              </w:rPr>
              <w:fldChar w:fldCharType="end"/>
            </w:r>
            <w:r w:rsidRPr="004C03D4">
              <w:rPr>
                <w:rStyle w:val="Hyperlink"/>
              </w:rPr>
              <w:fldChar w:fldCharType="end"/>
            </w:r>
          </w:ins>
        </w:p>
        <w:p w14:paraId="3E777CFF" w14:textId="77777777" w:rsidR="0056187F" w:rsidRDefault="000961FA">
          <w:pPr>
            <w:pStyle w:val="TOC2"/>
            <w:rPr>
              <w:ins w:id="346" w:author="Joyce L Tokar" w:date="2017-11-08T11:05:00Z"/>
              <w:b w:val="0"/>
              <w:bCs w:val="0"/>
            </w:rPr>
          </w:pPr>
          <w:ins w:id="34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"_Toc497902548"</w:instrText>
            </w:r>
            <w:r w:rsidR="0056187F" w:rsidRPr="004C03D4">
              <w:rPr>
                <w:rStyle w:val="Hyperlink"/>
              </w:rPr>
              <w:instrText xml:space="preserve"> </w:instrText>
            </w:r>
            <w:r w:rsidRPr="004C03D4">
              <w:rPr>
                <w:rStyle w:val="Hyperlink"/>
              </w:rPr>
              <w:fldChar w:fldCharType="separate"/>
            </w:r>
            <w:r w:rsidR="0056187F" w:rsidRPr="004C03D4">
              <w:rPr>
                <w:rStyle w:val="Hyperlink"/>
              </w:rPr>
              <w:t>6.42 Violations of the Liskov Substitution  Principle or the Contract Model  [BLP]</w:t>
            </w:r>
            <w:r w:rsidR="0056187F">
              <w:rPr>
                <w:webHidden/>
              </w:rPr>
              <w:tab/>
            </w:r>
            <w:r>
              <w:rPr>
                <w:webHidden/>
              </w:rPr>
              <w:fldChar w:fldCharType="begin"/>
            </w:r>
            <w:r w:rsidR="0056187F">
              <w:rPr>
                <w:webHidden/>
              </w:rPr>
              <w:instrText xml:space="preserve"> PAGEREF _Toc497902548 \h </w:instrText>
            </w:r>
          </w:ins>
          <w:r>
            <w:rPr>
              <w:webHidden/>
            </w:rPr>
          </w:r>
          <w:r>
            <w:rPr>
              <w:webHidden/>
            </w:rPr>
            <w:fldChar w:fldCharType="separate"/>
          </w:r>
          <w:ins w:id="348" w:author="Joyce L Tokar" w:date="2017-11-08T11:05:00Z">
            <w:r w:rsidR="0056187F">
              <w:rPr>
                <w:webHidden/>
              </w:rPr>
              <w:t>35</w:t>
            </w:r>
            <w:r>
              <w:rPr>
                <w:webHidden/>
              </w:rPr>
              <w:fldChar w:fldCharType="end"/>
            </w:r>
            <w:r w:rsidRPr="004C03D4">
              <w:rPr>
                <w:rStyle w:val="Hyperlink"/>
              </w:rPr>
              <w:fldChar w:fldCharType="end"/>
            </w:r>
          </w:ins>
        </w:p>
        <w:p w14:paraId="0903191C" w14:textId="77777777" w:rsidR="0056187F" w:rsidRDefault="000961FA">
          <w:pPr>
            <w:pStyle w:val="TOC3"/>
            <w:rPr>
              <w:ins w:id="349" w:author="Joyce L Tokar" w:date="2017-11-08T11:05:00Z"/>
              <w:b w:val="0"/>
              <w:bCs w:val="0"/>
            </w:rPr>
          </w:pPr>
          <w:ins w:id="35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"_Toc497902549"</w:instrText>
            </w:r>
            <w:r w:rsidR="0056187F" w:rsidRPr="004C03D4">
              <w:rPr>
                <w:rStyle w:val="Hyperlink"/>
              </w:rPr>
              <w:instrText xml:space="preserve"> </w:instrText>
            </w:r>
            <w:r w:rsidRPr="004C03D4">
              <w:rPr>
                <w:rStyle w:val="Hyperlink"/>
              </w:rPr>
              <w:fldChar w:fldCharType="separate"/>
            </w:r>
            <w:r w:rsidR="0056187F" w:rsidRPr="004C03D4">
              <w:rPr>
                <w:rStyle w:val="Hyperlink"/>
              </w:rPr>
              <w:t>6.42.1 Applicability to language</w:t>
            </w:r>
            <w:r w:rsidR="0056187F">
              <w:rPr>
                <w:webHidden/>
              </w:rPr>
              <w:tab/>
            </w:r>
            <w:r>
              <w:rPr>
                <w:webHidden/>
              </w:rPr>
              <w:fldChar w:fldCharType="begin"/>
            </w:r>
            <w:r w:rsidR="0056187F">
              <w:rPr>
                <w:webHidden/>
              </w:rPr>
              <w:instrText xml:space="preserve"> PAGEREF _Toc497902549 \h </w:instrText>
            </w:r>
          </w:ins>
          <w:r>
            <w:rPr>
              <w:webHidden/>
            </w:rPr>
          </w:r>
          <w:r>
            <w:rPr>
              <w:webHidden/>
            </w:rPr>
            <w:fldChar w:fldCharType="separate"/>
          </w:r>
          <w:ins w:id="351" w:author="Joyce L Tokar" w:date="2017-11-08T11:05:00Z">
            <w:r w:rsidR="0056187F">
              <w:rPr>
                <w:webHidden/>
              </w:rPr>
              <w:t>35</w:t>
            </w:r>
            <w:r>
              <w:rPr>
                <w:webHidden/>
              </w:rPr>
              <w:fldChar w:fldCharType="end"/>
            </w:r>
            <w:r w:rsidRPr="004C03D4">
              <w:rPr>
                <w:rStyle w:val="Hyperlink"/>
              </w:rPr>
              <w:fldChar w:fldCharType="end"/>
            </w:r>
          </w:ins>
        </w:p>
        <w:p w14:paraId="56E6EBD0" w14:textId="77777777" w:rsidR="0056187F" w:rsidRDefault="000961FA">
          <w:pPr>
            <w:pStyle w:val="TOC2"/>
            <w:rPr>
              <w:ins w:id="352" w:author="Joyce L Tokar" w:date="2017-11-08T11:05:00Z"/>
              <w:b w:val="0"/>
              <w:bCs w:val="0"/>
            </w:rPr>
          </w:pPr>
          <w:ins w:id="35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"_Toc497902550"</w:instrText>
            </w:r>
            <w:r w:rsidR="0056187F" w:rsidRPr="004C03D4">
              <w:rPr>
                <w:rStyle w:val="Hyperlink"/>
              </w:rPr>
              <w:instrText xml:space="preserve"> </w:instrText>
            </w:r>
            <w:r w:rsidRPr="004C03D4">
              <w:rPr>
                <w:rStyle w:val="Hyperlink"/>
              </w:rPr>
              <w:fldChar w:fldCharType="separate"/>
            </w:r>
            <w:r w:rsidR="0056187F" w:rsidRPr="004C03D4">
              <w:rPr>
                <w:rStyle w:val="Hyperlink"/>
              </w:rPr>
              <w:t>6.42.2 Guidance to Language Users</w:t>
            </w:r>
            <w:r w:rsidR="0056187F">
              <w:rPr>
                <w:webHidden/>
              </w:rPr>
              <w:tab/>
            </w:r>
            <w:r>
              <w:rPr>
                <w:webHidden/>
              </w:rPr>
              <w:fldChar w:fldCharType="begin"/>
            </w:r>
            <w:r w:rsidR="0056187F">
              <w:rPr>
                <w:webHidden/>
              </w:rPr>
              <w:instrText xml:space="preserve"> PAGEREF _Toc497902550 \h </w:instrText>
            </w:r>
          </w:ins>
          <w:r>
            <w:rPr>
              <w:webHidden/>
            </w:rPr>
          </w:r>
          <w:r>
            <w:rPr>
              <w:webHidden/>
            </w:rPr>
            <w:fldChar w:fldCharType="separate"/>
          </w:r>
          <w:ins w:id="354" w:author="Joyce L Tokar" w:date="2017-11-08T11:05:00Z">
            <w:r w:rsidR="0056187F">
              <w:rPr>
                <w:webHidden/>
              </w:rPr>
              <w:t>36</w:t>
            </w:r>
            <w:r>
              <w:rPr>
                <w:webHidden/>
              </w:rPr>
              <w:fldChar w:fldCharType="end"/>
            </w:r>
            <w:r w:rsidRPr="004C03D4">
              <w:rPr>
                <w:rStyle w:val="Hyperlink"/>
              </w:rPr>
              <w:fldChar w:fldCharType="end"/>
            </w:r>
          </w:ins>
        </w:p>
        <w:p w14:paraId="73F15D95" w14:textId="77777777" w:rsidR="0056187F" w:rsidRDefault="000961FA">
          <w:pPr>
            <w:pStyle w:val="TOC2"/>
            <w:rPr>
              <w:ins w:id="355" w:author="Joyce L Tokar" w:date="2017-11-08T11:05:00Z"/>
              <w:b w:val="0"/>
              <w:bCs w:val="0"/>
            </w:rPr>
          </w:pPr>
          <w:ins w:id="35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"_Toc497902551"</w:instrText>
            </w:r>
            <w:r w:rsidR="0056187F" w:rsidRPr="004C03D4">
              <w:rPr>
                <w:rStyle w:val="Hyperlink"/>
              </w:rPr>
              <w:instrText xml:space="preserve"> </w:instrText>
            </w:r>
            <w:r w:rsidRPr="004C03D4">
              <w:rPr>
                <w:rStyle w:val="Hyperlink"/>
              </w:rPr>
              <w:fldChar w:fldCharType="separate"/>
            </w:r>
            <w:r w:rsidR="0056187F" w:rsidRPr="004C03D4">
              <w:rPr>
                <w:rStyle w:val="Hyperlink"/>
              </w:rPr>
              <w:t>6.43 Redispatching [PPH]</w:t>
            </w:r>
            <w:r w:rsidR="0056187F">
              <w:rPr>
                <w:webHidden/>
              </w:rPr>
              <w:tab/>
            </w:r>
            <w:r>
              <w:rPr>
                <w:webHidden/>
              </w:rPr>
              <w:fldChar w:fldCharType="begin"/>
            </w:r>
            <w:r w:rsidR="0056187F">
              <w:rPr>
                <w:webHidden/>
              </w:rPr>
              <w:instrText xml:space="preserve"> PAGEREF _Toc497902551 \h </w:instrText>
            </w:r>
          </w:ins>
          <w:r>
            <w:rPr>
              <w:webHidden/>
            </w:rPr>
          </w:r>
          <w:r>
            <w:rPr>
              <w:webHidden/>
            </w:rPr>
            <w:fldChar w:fldCharType="separate"/>
          </w:r>
          <w:ins w:id="357" w:author="Joyce L Tokar" w:date="2017-11-08T11:05:00Z">
            <w:r w:rsidR="0056187F">
              <w:rPr>
                <w:webHidden/>
              </w:rPr>
              <w:t>36</w:t>
            </w:r>
            <w:r>
              <w:rPr>
                <w:webHidden/>
              </w:rPr>
              <w:fldChar w:fldCharType="end"/>
            </w:r>
            <w:r w:rsidRPr="004C03D4">
              <w:rPr>
                <w:rStyle w:val="Hyperlink"/>
              </w:rPr>
              <w:fldChar w:fldCharType="end"/>
            </w:r>
          </w:ins>
        </w:p>
        <w:p w14:paraId="0DA000DD" w14:textId="77777777" w:rsidR="0056187F" w:rsidRDefault="000961FA">
          <w:pPr>
            <w:pStyle w:val="TOC3"/>
            <w:rPr>
              <w:ins w:id="358" w:author="Joyce L Tokar" w:date="2017-11-08T11:05:00Z"/>
              <w:b w:val="0"/>
              <w:bCs w:val="0"/>
            </w:rPr>
          </w:pPr>
          <w:ins w:id="35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"_Toc497902552"</w:instrText>
            </w:r>
            <w:r w:rsidR="0056187F" w:rsidRPr="004C03D4">
              <w:rPr>
                <w:rStyle w:val="Hyperlink"/>
              </w:rPr>
              <w:instrText xml:space="preserve"> </w:instrText>
            </w:r>
            <w:r w:rsidRPr="004C03D4">
              <w:rPr>
                <w:rStyle w:val="Hyperlink"/>
              </w:rPr>
              <w:fldChar w:fldCharType="separate"/>
            </w:r>
            <w:r w:rsidR="0056187F" w:rsidRPr="004C03D4">
              <w:rPr>
                <w:rStyle w:val="Hyperlink"/>
              </w:rPr>
              <w:t>6.43.1 Applicability to language</w:t>
            </w:r>
            <w:r w:rsidR="0056187F">
              <w:rPr>
                <w:webHidden/>
              </w:rPr>
              <w:tab/>
            </w:r>
            <w:r>
              <w:rPr>
                <w:webHidden/>
              </w:rPr>
              <w:fldChar w:fldCharType="begin"/>
            </w:r>
            <w:r w:rsidR="0056187F">
              <w:rPr>
                <w:webHidden/>
              </w:rPr>
              <w:instrText xml:space="preserve"> PAGEREF _Toc497902552 \h </w:instrText>
            </w:r>
          </w:ins>
          <w:r>
            <w:rPr>
              <w:webHidden/>
            </w:rPr>
          </w:r>
          <w:r>
            <w:rPr>
              <w:webHidden/>
            </w:rPr>
            <w:fldChar w:fldCharType="separate"/>
          </w:r>
          <w:ins w:id="360" w:author="Joyce L Tokar" w:date="2017-11-08T11:05:00Z">
            <w:r w:rsidR="0056187F">
              <w:rPr>
                <w:webHidden/>
              </w:rPr>
              <w:t>36</w:t>
            </w:r>
            <w:r>
              <w:rPr>
                <w:webHidden/>
              </w:rPr>
              <w:fldChar w:fldCharType="end"/>
            </w:r>
            <w:r w:rsidRPr="004C03D4">
              <w:rPr>
                <w:rStyle w:val="Hyperlink"/>
              </w:rPr>
              <w:fldChar w:fldCharType="end"/>
            </w:r>
          </w:ins>
        </w:p>
        <w:p w14:paraId="4E4DC8C5" w14:textId="77777777" w:rsidR="0056187F" w:rsidRDefault="000961FA">
          <w:pPr>
            <w:pStyle w:val="TOC2"/>
            <w:rPr>
              <w:ins w:id="361" w:author="Joyce L Tokar" w:date="2017-11-08T11:05:00Z"/>
              <w:b w:val="0"/>
              <w:bCs w:val="0"/>
            </w:rPr>
          </w:pPr>
          <w:ins w:id="36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"_Toc497902553"</w:instrText>
            </w:r>
            <w:r w:rsidR="0056187F" w:rsidRPr="004C03D4">
              <w:rPr>
                <w:rStyle w:val="Hyperlink"/>
              </w:rPr>
              <w:instrText xml:space="preserve"> </w:instrText>
            </w:r>
            <w:r w:rsidRPr="004C03D4">
              <w:rPr>
                <w:rStyle w:val="Hyperlink"/>
              </w:rPr>
              <w:fldChar w:fldCharType="separate"/>
            </w:r>
            <w:r w:rsidR="0056187F" w:rsidRPr="004C03D4">
              <w:rPr>
                <w:rStyle w:val="Hyperlink"/>
              </w:rPr>
              <w:t>6.43.2 Guidance to Language Users</w:t>
            </w:r>
            <w:r w:rsidR="0056187F">
              <w:rPr>
                <w:webHidden/>
              </w:rPr>
              <w:tab/>
            </w:r>
            <w:r>
              <w:rPr>
                <w:webHidden/>
              </w:rPr>
              <w:fldChar w:fldCharType="begin"/>
            </w:r>
            <w:r w:rsidR="0056187F">
              <w:rPr>
                <w:webHidden/>
              </w:rPr>
              <w:instrText xml:space="preserve"> PAGEREF _Toc497902553 \h </w:instrText>
            </w:r>
          </w:ins>
          <w:r>
            <w:rPr>
              <w:webHidden/>
            </w:rPr>
          </w:r>
          <w:r>
            <w:rPr>
              <w:webHidden/>
            </w:rPr>
            <w:fldChar w:fldCharType="separate"/>
          </w:r>
          <w:ins w:id="363" w:author="Joyce L Tokar" w:date="2017-11-08T11:05:00Z">
            <w:r w:rsidR="0056187F">
              <w:rPr>
                <w:webHidden/>
              </w:rPr>
              <w:t>36</w:t>
            </w:r>
            <w:r>
              <w:rPr>
                <w:webHidden/>
              </w:rPr>
              <w:fldChar w:fldCharType="end"/>
            </w:r>
            <w:r w:rsidRPr="004C03D4">
              <w:rPr>
                <w:rStyle w:val="Hyperlink"/>
              </w:rPr>
              <w:fldChar w:fldCharType="end"/>
            </w:r>
          </w:ins>
        </w:p>
        <w:p w14:paraId="191C0709" w14:textId="77777777" w:rsidR="0056187F" w:rsidRDefault="000961FA">
          <w:pPr>
            <w:pStyle w:val="TOC2"/>
            <w:rPr>
              <w:ins w:id="364" w:author="Joyce L Tokar" w:date="2017-11-08T11:05:00Z"/>
              <w:b w:val="0"/>
              <w:bCs w:val="0"/>
            </w:rPr>
          </w:pPr>
          <w:ins w:id="36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"_Toc497902554"</w:instrText>
            </w:r>
            <w:r w:rsidR="0056187F" w:rsidRPr="004C03D4">
              <w:rPr>
                <w:rStyle w:val="Hyperlink"/>
              </w:rPr>
              <w:instrText xml:space="preserve"> </w:instrText>
            </w:r>
            <w:r w:rsidRPr="004C03D4">
              <w:rPr>
                <w:rStyle w:val="Hyperlink"/>
              </w:rPr>
              <w:fldChar w:fldCharType="separate"/>
            </w:r>
            <w:r w:rsidR="0056187F" w:rsidRPr="004C03D4">
              <w:rPr>
                <w:rStyle w:val="Hyperlink"/>
              </w:rPr>
              <w:t>6.44 Polymorphic variables [BKK]</w:t>
            </w:r>
            <w:r w:rsidR="0056187F">
              <w:rPr>
                <w:webHidden/>
              </w:rPr>
              <w:tab/>
            </w:r>
            <w:r>
              <w:rPr>
                <w:webHidden/>
              </w:rPr>
              <w:fldChar w:fldCharType="begin"/>
            </w:r>
            <w:r w:rsidR="0056187F">
              <w:rPr>
                <w:webHidden/>
              </w:rPr>
              <w:instrText xml:space="preserve"> PAGEREF _Toc497902554 \h </w:instrText>
            </w:r>
          </w:ins>
          <w:r>
            <w:rPr>
              <w:webHidden/>
            </w:rPr>
          </w:r>
          <w:r>
            <w:rPr>
              <w:webHidden/>
            </w:rPr>
            <w:fldChar w:fldCharType="separate"/>
          </w:r>
          <w:ins w:id="366" w:author="Joyce L Tokar" w:date="2017-11-08T11:05:00Z">
            <w:r w:rsidR="0056187F">
              <w:rPr>
                <w:webHidden/>
              </w:rPr>
              <w:t>36</w:t>
            </w:r>
            <w:r>
              <w:rPr>
                <w:webHidden/>
              </w:rPr>
              <w:fldChar w:fldCharType="end"/>
            </w:r>
            <w:r w:rsidRPr="004C03D4">
              <w:rPr>
                <w:rStyle w:val="Hyperlink"/>
              </w:rPr>
              <w:fldChar w:fldCharType="end"/>
            </w:r>
          </w:ins>
        </w:p>
        <w:p w14:paraId="63469319" w14:textId="77777777" w:rsidR="0056187F" w:rsidRDefault="000961FA">
          <w:pPr>
            <w:pStyle w:val="TOC3"/>
            <w:rPr>
              <w:ins w:id="367" w:author="Joyce L Tokar" w:date="2017-11-08T11:05:00Z"/>
              <w:b w:val="0"/>
              <w:bCs w:val="0"/>
            </w:rPr>
          </w:pPr>
          <w:ins w:id="36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"_Toc497902555"</w:instrText>
            </w:r>
            <w:r w:rsidR="0056187F" w:rsidRPr="004C03D4">
              <w:rPr>
                <w:rStyle w:val="Hyperlink"/>
              </w:rPr>
              <w:instrText xml:space="preserve"> </w:instrText>
            </w:r>
            <w:r w:rsidRPr="004C03D4">
              <w:rPr>
                <w:rStyle w:val="Hyperlink"/>
              </w:rPr>
              <w:fldChar w:fldCharType="separate"/>
            </w:r>
            <w:r w:rsidR="0056187F" w:rsidRPr="004C03D4">
              <w:rPr>
                <w:rStyle w:val="Hyperlink"/>
              </w:rPr>
              <w:t>6.44.1 Applicability to language</w:t>
            </w:r>
            <w:r w:rsidR="0056187F">
              <w:rPr>
                <w:webHidden/>
              </w:rPr>
              <w:tab/>
            </w:r>
            <w:r>
              <w:rPr>
                <w:webHidden/>
              </w:rPr>
              <w:fldChar w:fldCharType="begin"/>
            </w:r>
            <w:r w:rsidR="0056187F">
              <w:rPr>
                <w:webHidden/>
              </w:rPr>
              <w:instrText xml:space="preserve"> PAGEREF _Toc497902555 \h </w:instrText>
            </w:r>
          </w:ins>
          <w:r>
            <w:rPr>
              <w:webHidden/>
            </w:rPr>
          </w:r>
          <w:r>
            <w:rPr>
              <w:webHidden/>
            </w:rPr>
            <w:fldChar w:fldCharType="separate"/>
          </w:r>
          <w:ins w:id="369" w:author="Joyce L Tokar" w:date="2017-11-08T11:05:00Z">
            <w:r w:rsidR="0056187F">
              <w:rPr>
                <w:webHidden/>
              </w:rPr>
              <w:t>36</w:t>
            </w:r>
            <w:r>
              <w:rPr>
                <w:webHidden/>
              </w:rPr>
              <w:fldChar w:fldCharType="end"/>
            </w:r>
            <w:r w:rsidRPr="004C03D4">
              <w:rPr>
                <w:rStyle w:val="Hyperlink"/>
              </w:rPr>
              <w:fldChar w:fldCharType="end"/>
            </w:r>
          </w:ins>
        </w:p>
        <w:p w14:paraId="25861414" w14:textId="77777777" w:rsidR="0056187F" w:rsidRDefault="000961FA">
          <w:pPr>
            <w:pStyle w:val="TOC2"/>
            <w:rPr>
              <w:ins w:id="370" w:author="Joyce L Tokar" w:date="2017-11-08T11:05:00Z"/>
              <w:b w:val="0"/>
              <w:bCs w:val="0"/>
            </w:rPr>
          </w:pPr>
          <w:ins w:id="37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"_Toc497902556"</w:instrText>
            </w:r>
            <w:r w:rsidR="0056187F" w:rsidRPr="004C03D4">
              <w:rPr>
                <w:rStyle w:val="Hyperlink"/>
              </w:rPr>
              <w:instrText xml:space="preserve"> </w:instrText>
            </w:r>
            <w:r w:rsidRPr="004C03D4">
              <w:rPr>
                <w:rStyle w:val="Hyperlink"/>
              </w:rPr>
              <w:fldChar w:fldCharType="separate"/>
            </w:r>
            <w:r w:rsidR="0056187F" w:rsidRPr="004C03D4">
              <w:rPr>
                <w:rStyle w:val="Hyperlink"/>
              </w:rPr>
              <w:t>6.44.2 Guidance to Language Users</w:t>
            </w:r>
            <w:r w:rsidR="0056187F">
              <w:rPr>
                <w:webHidden/>
              </w:rPr>
              <w:tab/>
            </w:r>
            <w:r>
              <w:rPr>
                <w:webHidden/>
              </w:rPr>
              <w:fldChar w:fldCharType="begin"/>
            </w:r>
            <w:r w:rsidR="0056187F">
              <w:rPr>
                <w:webHidden/>
              </w:rPr>
              <w:instrText xml:space="preserve"> PAGEREF _Toc497902556 \h </w:instrText>
            </w:r>
          </w:ins>
          <w:r>
            <w:rPr>
              <w:webHidden/>
            </w:rPr>
          </w:r>
          <w:r>
            <w:rPr>
              <w:webHidden/>
            </w:rPr>
            <w:fldChar w:fldCharType="separate"/>
          </w:r>
          <w:ins w:id="372" w:author="Joyce L Tokar" w:date="2017-11-08T11:05:00Z">
            <w:r w:rsidR="0056187F">
              <w:rPr>
                <w:webHidden/>
              </w:rPr>
              <w:t>37</w:t>
            </w:r>
            <w:r>
              <w:rPr>
                <w:webHidden/>
              </w:rPr>
              <w:fldChar w:fldCharType="end"/>
            </w:r>
            <w:r w:rsidRPr="004C03D4">
              <w:rPr>
                <w:rStyle w:val="Hyperlink"/>
              </w:rPr>
              <w:fldChar w:fldCharType="end"/>
            </w:r>
          </w:ins>
        </w:p>
        <w:p w14:paraId="23BD0F9F" w14:textId="77777777" w:rsidR="0056187F" w:rsidRDefault="000961FA">
          <w:pPr>
            <w:pStyle w:val="TOC2"/>
            <w:rPr>
              <w:ins w:id="373" w:author="Joyce L Tokar" w:date="2017-11-08T11:05:00Z"/>
              <w:b w:val="0"/>
              <w:bCs w:val="0"/>
            </w:rPr>
          </w:pPr>
          <w:ins w:id="37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"_Toc497902557"</w:instrText>
            </w:r>
            <w:r w:rsidR="0056187F" w:rsidRPr="004C03D4">
              <w:rPr>
                <w:rStyle w:val="Hyperlink"/>
              </w:rPr>
              <w:instrText xml:space="preserve"> </w:instrText>
            </w:r>
            <w:r w:rsidRPr="004C03D4">
              <w:rPr>
                <w:rStyle w:val="Hyperlink"/>
              </w:rPr>
              <w:fldChar w:fldCharType="separate"/>
            </w:r>
            <w:r w:rsidR="0056187F" w:rsidRPr="004C03D4">
              <w:rPr>
                <w:rStyle w:val="Hyperlink"/>
              </w:rPr>
              <w:t>6.45 Extra Intrinsics [LRM]</w:t>
            </w:r>
            <w:r w:rsidR="0056187F">
              <w:rPr>
                <w:webHidden/>
              </w:rPr>
              <w:tab/>
            </w:r>
            <w:r>
              <w:rPr>
                <w:webHidden/>
              </w:rPr>
              <w:fldChar w:fldCharType="begin"/>
            </w:r>
            <w:r w:rsidR="0056187F">
              <w:rPr>
                <w:webHidden/>
              </w:rPr>
              <w:instrText xml:space="preserve"> PAGEREF _Toc497902557 \h </w:instrText>
            </w:r>
          </w:ins>
          <w:r>
            <w:rPr>
              <w:webHidden/>
            </w:rPr>
          </w:r>
          <w:r>
            <w:rPr>
              <w:webHidden/>
            </w:rPr>
            <w:fldChar w:fldCharType="separate"/>
          </w:r>
          <w:ins w:id="375" w:author="Joyce L Tokar" w:date="2017-11-08T11:05:00Z">
            <w:r w:rsidR="0056187F">
              <w:rPr>
                <w:webHidden/>
              </w:rPr>
              <w:t>37</w:t>
            </w:r>
            <w:r>
              <w:rPr>
                <w:webHidden/>
              </w:rPr>
              <w:fldChar w:fldCharType="end"/>
            </w:r>
            <w:r w:rsidRPr="004C03D4">
              <w:rPr>
                <w:rStyle w:val="Hyperlink"/>
              </w:rPr>
              <w:fldChar w:fldCharType="end"/>
            </w:r>
          </w:ins>
        </w:p>
        <w:p w14:paraId="270CFDC3" w14:textId="77777777" w:rsidR="0056187F" w:rsidRDefault="000961FA">
          <w:pPr>
            <w:pStyle w:val="TOC2"/>
            <w:rPr>
              <w:ins w:id="376" w:author="Joyce L Tokar" w:date="2017-11-08T11:05:00Z"/>
              <w:b w:val="0"/>
              <w:bCs w:val="0"/>
            </w:rPr>
          </w:pPr>
          <w:ins w:id="37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"_Toc497902558"</w:instrText>
            </w:r>
            <w:r w:rsidR="0056187F" w:rsidRPr="004C03D4">
              <w:rPr>
                <w:rStyle w:val="Hyperlink"/>
              </w:rPr>
              <w:instrText xml:space="preserve"> </w:instrText>
            </w:r>
            <w:r w:rsidRPr="004C03D4">
              <w:rPr>
                <w:rStyle w:val="Hyperlink"/>
              </w:rPr>
              <w:fldChar w:fldCharType="separate"/>
            </w:r>
            <w:r w:rsidR="0056187F" w:rsidRPr="004C03D4">
              <w:rPr>
                <w:rStyle w:val="Hyperlink"/>
              </w:rPr>
              <w:t>6.46 Argument Passing to Library Functions [TRJ]</w:t>
            </w:r>
            <w:r w:rsidR="0056187F">
              <w:rPr>
                <w:webHidden/>
              </w:rPr>
              <w:tab/>
            </w:r>
            <w:r>
              <w:rPr>
                <w:webHidden/>
              </w:rPr>
              <w:fldChar w:fldCharType="begin"/>
            </w:r>
            <w:r w:rsidR="0056187F">
              <w:rPr>
                <w:webHidden/>
              </w:rPr>
              <w:instrText xml:space="preserve"> PAGEREF _Toc497902558 \h </w:instrText>
            </w:r>
          </w:ins>
          <w:r>
            <w:rPr>
              <w:webHidden/>
            </w:rPr>
          </w:r>
          <w:r>
            <w:rPr>
              <w:webHidden/>
            </w:rPr>
            <w:fldChar w:fldCharType="separate"/>
          </w:r>
          <w:ins w:id="378" w:author="Joyce L Tokar" w:date="2017-11-08T11:05:00Z">
            <w:r w:rsidR="0056187F">
              <w:rPr>
                <w:webHidden/>
              </w:rPr>
              <w:t>37</w:t>
            </w:r>
            <w:r>
              <w:rPr>
                <w:webHidden/>
              </w:rPr>
              <w:fldChar w:fldCharType="end"/>
            </w:r>
            <w:r w:rsidRPr="004C03D4">
              <w:rPr>
                <w:rStyle w:val="Hyperlink"/>
              </w:rPr>
              <w:fldChar w:fldCharType="end"/>
            </w:r>
          </w:ins>
        </w:p>
        <w:p w14:paraId="386FE1C1" w14:textId="77777777" w:rsidR="0056187F" w:rsidRDefault="000961FA">
          <w:pPr>
            <w:pStyle w:val="TOC3"/>
            <w:rPr>
              <w:ins w:id="379" w:author="Joyce L Tokar" w:date="2017-11-08T11:05:00Z"/>
              <w:b w:val="0"/>
              <w:bCs w:val="0"/>
            </w:rPr>
          </w:pPr>
          <w:ins w:id="38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"_Toc497902559"</w:instrText>
            </w:r>
            <w:r w:rsidR="0056187F" w:rsidRPr="004C03D4">
              <w:rPr>
                <w:rStyle w:val="Hyperlink"/>
              </w:rPr>
              <w:instrText xml:space="preserve"> </w:instrText>
            </w:r>
            <w:r w:rsidRPr="004C03D4">
              <w:rPr>
                <w:rStyle w:val="Hyperlink"/>
              </w:rPr>
              <w:fldChar w:fldCharType="separate"/>
            </w:r>
            <w:r w:rsidR="0056187F" w:rsidRPr="004C03D4">
              <w:rPr>
                <w:rStyle w:val="Hyperlink"/>
              </w:rPr>
              <w:t>6.46.1 Applicability to language</w:t>
            </w:r>
            <w:r w:rsidR="0056187F">
              <w:rPr>
                <w:webHidden/>
              </w:rPr>
              <w:tab/>
            </w:r>
            <w:r>
              <w:rPr>
                <w:webHidden/>
              </w:rPr>
              <w:fldChar w:fldCharType="begin"/>
            </w:r>
            <w:r w:rsidR="0056187F">
              <w:rPr>
                <w:webHidden/>
              </w:rPr>
              <w:instrText xml:space="preserve"> PAGEREF _Toc497902559 \h </w:instrText>
            </w:r>
          </w:ins>
          <w:r>
            <w:rPr>
              <w:webHidden/>
            </w:rPr>
          </w:r>
          <w:r>
            <w:rPr>
              <w:webHidden/>
            </w:rPr>
            <w:fldChar w:fldCharType="separate"/>
          </w:r>
          <w:ins w:id="381" w:author="Joyce L Tokar" w:date="2017-11-08T11:05:00Z">
            <w:r w:rsidR="0056187F">
              <w:rPr>
                <w:webHidden/>
              </w:rPr>
              <w:t>37</w:t>
            </w:r>
            <w:r>
              <w:rPr>
                <w:webHidden/>
              </w:rPr>
              <w:fldChar w:fldCharType="end"/>
            </w:r>
            <w:r w:rsidRPr="004C03D4">
              <w:rPr>
                <w:rStyle w:val="Hyperlink"/>
              </w:rPr>
              <w:fldChar w:fldCharType="end"/>
            </w:r>
          </w:ins>
        </w:p>
        <w:p w14:paraId="373480A1" w14:textId="77777777" w:rsidR="0056187F" w:rsidRDefault="000961FA">
          <w:pPr>
            <w:pStyle w:val="TOC3"/>
            <w:rPr>
              <w:ins w:id="382" w:author="Joyce L Tokar" w:date="2017-11-08T11:05:00Z"/>
              <w:b w:val="0"/>
              <w:bCs w:val="0"/>
            </w:rPr>
          </w:pPr>
          <w:ins w:id="38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"_Toc497902560"</w:instrText>
            </w:r>
            <w:r w:rsidR="0056187F" w:rsidRPr="004C03D4">
              <w:rPr>
                <w:rStyle w:val="Hyperlink"/>
              </w:rPr>
              <w:instrText xml:space="preserve"> </w:instrText>
            </w:r>
            <w:r w:rsidRPr="004C03D4">
              <w:rPr>
                <w:rStyle w:val="Hyperlink"/>
              </w:rPr>
              <w:fldChar w:fldCharType="separate"/>
            </w:r>
            <w:r w:rsidR="0056187F" w:rsidRPr="004C03D4">
              <w:rPr>
                <w:rStyle w:val="Hyperlink"/>
              </w:rPr>
              <w:t>6.46.2 Guidance to language users</w:t>
            </w:r>
            <w:r w:rsidR="0056187F">
              <w:rPr>
                <w:webHidden/>
              </w:rPr>
              <w:tab/>
            </w:r>
            <w:r>
              <w:rPr>
                <w:webHidden/>
              </w:rPr>
              <w:fldChar w:fldCharType="begin"/>
            </w:r>
            <w:r w:rsidR="0056187F">
              <w:rPr>
                <w:webHidden/>
              </w:rPr>
              <w:instrText xml:space="preserve"> PAGEREF _Toc497902560 \h </w:instrText>
            </w:r>
          </w:ins>
          <w:r>
            <w:rPr>
              <w:webHidden/>
            </w:rPr>
          </w:r>
          <w:r>
            <w:rPr>
              <w:webHidden/>
            </w:rPr>
            <w:fldChar w:fldCharType="separate"/>
          </w:r>
          <w:ins w:id="384" w:author="Joyce L Tokar" w:date="2017-11-08T11:05:00Z">
            <w:r w:rsidR="0056187F">
              <w:rPr>
                <w:webHidden/>
              </w:rPr>
              <w:t>37</w:t>
            </w:r>
            <w:r>
              <w:rPr>
                <w:webHidden/>
              </w:rPr>
              <w:fldChar w:fldCharType="end"/>
            </w:r>
            <w:r w:rsidRPr="004C03D4">
              <w:rPr>
                <w:rStyle w:val="Hyperlink"/>
              </w:rPr>
              <w:fldChar w:fldCharType="end"/>
            </w:r>
          </w:ins>
        </w:p>
        <w:p w14:paraId="74378052" w14:textId="77777777" w:rsidR="0056187F" w:rsidRDefault="000961FA">
          <w:pPr>
            <w:pStyle w:val="TOC2"/>
            <w:rPr>
              <w:ins w:id="385" w:author="Joyce L Tokar" w:date="2017-11-08T11:05:00Z"/>
              <w:b w:val="0"/>
              <w:bCs w:val="0"/>
            </w:rPr>
          </w:pPr>
          <w:ins w:id="38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"_Toc497902561"</w:instrText>
            </w:r>
            <w:r w:rsidR="0056187F" w:rsidRPr="004C03D4">
              <w:rPr>
                <w:rStyle w:val="Hyperlink"/>
              </w:rPr>
              <w:instrText xml:space="preserve"> </w:instrText>
            </w:r>
            <w:r w:rsidRPr="004C03D4">
              <w:rPr>
                <w:rStyle w:val="Hyperlink"/>
              </w:rPr>
              <w:fldChar w:fldCharType="separate"/>
            </w:r>
            <w:r w:rsidR="0056187F" w:rsidRPr="004C03D4">
              <w:rPr>
                <w:rStyle w:val="Hyperlink"/>
              </w:rPr>
              <w:t>6.47 Inter-language Calling [DJS]</w:t>
            </w:r>
            <w:r w:rsidR="0056187F">
              <w:rPr>
                <w:webHidden/>
              </w:rPr>
              <w:tab/>
            </w:r>
            <w:r>
              <w:rPr>
                <w:webHidden/>
              </w:rPr>
              <w:fldChar w:fldCharType="begin"/>
            </w:r>
            <w:r w:rsidR="0056187F">
              <w:rPr>
                <w:webHidden/>
              </w:rPr>
              <w:instrText xml:space="preserve"> PAGEREF _Toc497902561 \h </w:instrText>
            </w:r>
          </w:ins>
          <w:r>
            <w:rPr>
              <w:webHidden/>
            </w:rPr>
          </w:r>
          <w:r>
            <w:rPr>
              <w:webHidden/>
            </w:rPr>
            <w:fldChar w:fldCharType="separate"/>
          </w:r>
          <w:ins w:id="387" w:author="Joyce L Tokar" w:date="2017-11-08T11:05:00Z">
            <w:r w:rsidR="0056187F">
              <w:rPr>
                <w:webHidden/>
              </w:rPr>
              <w:t>37</w:t>
            </w:r>
            <w:r>
              <w:rPr>
                <w:webHidden/>
              </w:rPr>
              <w:fldChar w:fldCharType="end"/>
            </w:r>
            <w:r w:rsidRPr="004C03D4">
              <w:rPr>
                <w:rStyle w:val="Hyperlink"/>
              </w:rPr>
              <w:fldChar w:fldCharType="end"/>
            </w:r>
          </w:ins>
        </w:p>
        <w:p w14:paraId="1042AFD8" w14:textId="77777777" w:rsidR="0056187F" w:rsidRDefault="000961FA">
          <w:pPr>
            <w:pStyle w:val="TOC3"/>
            <w:rPr>
              <w:ins w:id="388" w:author="Joyce L Tokar" w:date="2017-11-08T11:05:00Z"/>
              <w:b w:val="0"/>
              <w:bCs w:val="0"/>
            </w:rPr>
          </w:pPr>
          <w:ins w:id="38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"_Toc497902562"</w:instrText>
            </w:r>
            <w:r w:rsidR="0056187F" w:rsidRPr="004C03D4">
              <w:rPr>
                <w:rStyle w:val="Hyperlink"/>
              </w:rPr>
              <w:instrText xml:space="preserve"> </w:instrText>
            </w:r>
            <w:r w:rsidRPr="004C03D4">
              <w:rPr>
                <w:rStyle w:val="Hyperlink"/>
              </w:rPr>
              <w:fldChar w:fldCharType="separate"/>
            </w:r>
            <w:r w:rsidR="0056187F" w:rsidRPr="004C03D4">
              <w:rPr>
                <w:rStyle w:val="Hyperlink"/>
              </w:rPr>
              <w:t>6.47.1 Applicability to Language</w:t>
            </w:r>
            <w:r w:rsidR="0056187F">
              <w:rPr>
                <w:webHidden/>
              </w:rPr>
              <w:tab/>
            </w:r>
            <w:r>
              <w:rPr>
                <w:webHidden/>
              </w:rPr>
              <w:fldChar w:fldCharType="begin"/>
            </w:r>
            <w:r w:rsidR="0056187F">
              <w:rPr>
                <w:webHidden/>
              </w:rPr>
              <w:instrText xml:space="preserve"> PAGEREF _Toc497902562 \h </w:instrText>
            </w:r>
          </w:ins>
          <w:r>
            <w:rPr>
              <w:webHidden/>
            </w:rPr>
          </w:r>
          <w:r>
            <w:rPr>
              <w:webHidden/>
            </w:rPr>
            <w:fldChar w:fldCharType="separate"/>
          </w:r>
          <w:ins w:id="390" w:author="Joyce L Tokar" w:date="2017-11-08T11:05:00Z">
            <w:r w:rsidR="0056187F">
              <w:rPr>
                <w:webHidden/>
              </w:rPr>
              <w:t>37</w:t>
            </w:r>
            <w:r>
              <w:rPr>
                <w:webHidden/>
              </w:rPr>
              <w:fldChar w:fldCharType="end"/>
            </w:r>
            <w:r w:rsidRPr="004C03D4">
              <w:rPr>
                <w:rStyle w:val="Hyperlink"/>
              </w:rPr>
              <w:fldChar w:fldCharType="end"/>
            </w:r>
          </w:ins>
        </w:p>
        <w:p w14:paraId="6960B43A" w14:textId="77777777" w:rsidR="0056187F" w:rsidRDefault="000961FA">
          <w:pPr>
            <w:pStyle w:val="TOC3"/>
            <w:rPr>
              <w:ins w:id="391" w:author="Joyce L Tokar" w:date="2017-11-08T11:05:00Z"/>
              <w:b w:val="0"/>
              <w:bCs w:val="0"/>
            </w:rPr>
          </w:pPr>
          <w:ins w:id="39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"_Toc497902563"</w:instrText>
            </w:r>
            <w:r w:rsidR="0056187F" w:rsidRPr="004C03D4">
              <w:rPr>
                <w:rStyle w:val="Hyperlink"/>
              </w:rPr>
              <w:instrText xml:space="preserve"> </w:instrText>
            </w:r>
            <w:r w:rsidRPr="004C03D4">
              <w:rPr>
                <w:rStyle w:val="Hyperlink"/>
              </w:rPr>
              <w:fldChar w:fldCharType="separate"/>
            </w:r>
            <w:r w:rsidR="0056187F" w:rsidRPr="004C03D4">
              <w:rPr>
                <w:rStyle w:val="Hyperlink"/>
              </w:rPr>
              <w:t>6.47.2 Guidance to Language Users</w:t>
            </w:r>
            <w:r w:rsidR="0056187F">
              <w:rPr>
                <w:webHidden/>
              </w:rPr>
              <w:tab/>
            </w:r>
            <w:r>
              <w:rPr>
                <w:webHidden/>
              </w:rPr>
              <w:fldChar w:fldCharType="begin"/>
            </w:r>
            <w:r w:rsidR="0056187F">
              <w:rPr>
                <w:webHidden/>
              </w:rPr>
              <w:instrText xml:space="preserve"> PAGEREF _Toc497902563 \h </w:instrText>
            </w:r>
          </w:ins>
          <w:r>
            <w:rPr>
              <w:webHidden/>
            </w:rPr>
          </w:r>
          <w:r>
            <w:rPr>
              <w:webHidden/>
            </w:rPr>
            <w:fldChar w:fldCharType="separate"/>
          </w:r>
          <w:ins w:id="393" w:author="Joyce L Tokar" w:date="2017-11-08T11:05:00Z">
            <w:r w:rsidR="0056187F">
              <w:rPr>
                <w:webHidden/>
              </w:rPr>
              <w:t>38</w:t>
            </w:r>
            <w:r>
              <w:rPr>
                <w:webHidden/>
              </w:rPr>
              <w:fldChar w:fldCharType="end"/>
            </w:r>
            <w:r w:rsidRPr="004C03D4">
              <w:rPr>
                <w:rStyle w:val="Hyperlink"/>
              </w:rPr>
              <w:fldChar w:fldCharType="end"/>
            </w:r>
          </w:ins>
        </w:p>
        <w:p w14:paraId="3DEF0F34" w14:textId="77777777" w:rsidR="0056187F" w:rsidRDefault="000961FA">
          <w:pPr>
            <w:pStyle w:val="TOC2"/>
            <w:rPr>
              <w:ins w:id="394" w:author="Joyce L Tokar" w:date="2017-11-08T11:05:00Z"/>
              <w:b w:val="0"/>
              <w:bCs w:val="0"/>
            </w:rPr>
          </w:pPr>
          <w:ins w:id="39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"_Toc497902564"</w:instrText>
            </w:r>
            <w:r w:rsidR="0056187F" w:rsidRPr="004C03D4">
              <w:rPr>
                <w:rStyle w:val="Hyperlink"/>
              </w:rPr>
              <w:instrText xml:space="preserve"> </w:instrText>
            </w:r>
            <w:r w:rsidRPr="004C03D4">
              <w:rPr>
                <w:rStyle w:val="Hyperlink"/>
              </w:rPr>
              <w:fldChar w:fldCharType="separate"/>
            </w:r>
            <w:r w:rsidR="0056187F" w:rsidRPr="004C03D4">
              <w:rPr>
                <w:rStyle w:val="Hyperlink"/>
              </w:rPr>
              <w:t>6.48 Dynamically-linked Code and Self-modifying Code [NYY]</w:t>
            </w:r>
            <w:r w:rsidR="0056187F">
              <w:rPr>
                <w:webHidden/>
              </w:rPr>
              <w:tab/>
            </w:r>
            <w:r>
              <w:rPr>
                <w:webHidden/>
              </w:rPr>
              <w:fldChar w:fldCharType="begin"/>
            </w:r>
            <w:r w:rsidR="0056187F">
              <w:rPr>
                <w:webHidden/>
              </w:rPr>
              <w:instrText xml:space="preserve"> PAGEREF _Toc497902564 \h </w:instrText>
            </w:r>
          </w:ins>
          <w:r>
            <w:rPr>
              <w:webHidden/>
            </w:rPr>
          </w:r>
          <w:r>
            <w:rPr>
              <w:webHidden/>
            </w:rPr>
            <w:fldChar w:fldCharType="separate"/>
          </w:r>
          <w:ins w:id="396" w:author="Joyce L Tokar" w:date="2017-11-08T11:05:00Z">
            <w:r w:rsidR="0056187F">
              <w:rPr>
                <w:webHidden/>
              </w:rPr>
              <w:t>38</w:t>
            </w:r>
            <w:r>
              <w:rPr>
                <w:webHidden/>
              </w:rPr>
              <w:fldChar w:fldCharType="end"/>
            </w:r>
            <w:r w:rsidRPr="004C03D4">
              <w:rPr>
                <w:rStyle w:val="Hyperlink"/>
              </w:rPr>
              <w:fldChar w:fldCharType="end"/>
            </w:r>
          </w:ins>
        </w:p>
        <w:p w14:paraId="17271A94" w14:textId="77777777" w:rsidR="0056187F" w:rsidRDefault="000961FA">
          <w:pPr>
            <w:pStyle w:val="TOC2"/>
            <w:rPr>
              <w:ins w:id="397" w:author="Joyce L Tokar" w:date="2017-11-08T11:05:00Z"/>
              <w:b w:val="0"/>
              <w:bCs w:val="0"/>
            </w:rPr>
          </w:pPr>
          <w:ins w:id="39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"_Toc497902565"</w:instrText>
            </w:r>
            <w:r w:rsidR="0056187F" w:rsidRPr="004C03D4">
              <w:rPr>
                <w:rStyle w:val="Hyperlink"/>
              </w:rPr>
              <w:instrText xml:space="preserve"> </w:instrText>
            </w:r>
            <w:r w:rsidRPr="004C03D4">
              <w:rPr>
                <w:rStyle w:val="Hyperlink"/>
              </w:rPr>
              <w:fldChar w:fldCharType="separate"/>
            </w:r>
            <w:r w:rsidR="0056187F" w:rsidRPr="004C03D4">
              <w:rPr>
                <w:rStyle w:val="Hyperlink"/>
              </w:rPr>
              <w:t>6.49 Library Signature [NSQ]</w:t>
            </w:r>
            <w:r w:rsidR="0056187F">
              <w:rPr>
                <w:webHidden/>
              </w:rPr>
              <w:tab/>
            </w:r>
            <w:r>
              <w:rPr>
                <w:webHidden/>
              </w:rPr>
              <w:fldChar w:fldCharType="begin"/>
            </w:r>
            <w:r w:rsidR="0056187F">
              <w:rPr>
                <w:webHidden/>
              </w:rPr>
              <w:instrText xml:space="preserve"> PAGEREF _Toc497902565 \h </w:instrText>
            </w:r>
          </w:ins>
          <w:r>
            <w:rPr>
              <w:webHidden/>
            </w:rPr>
          </w:r>
          <w:r>
            <w:rPr>
              <w:webHidden/>
            </w:rPr>
            <w:fldChar w:fldCharType="separate"/>
          </w:r>
          <w:ins w:id="399" w:author="Joyce L Tokar" w:date="2017-11-08T11:05:00Z">
            <w:r w:rsidR="0056187F">
              <w:rPr>
                <w:webHidden/>
              </w:rPr>
              <w:t>38</w:t>
            </w:r>
            <w:r>
              <w:rPr>
                <w:webHidden/>
              </w:rPr>
              <w:fldChar w:fldCharType="end"/>
            </w:r>
            <w:r w:rsidRPr="004C03D4">
              <w:rPr>
                <w:rStyle w:val="Hyperlink"/>
              </w:rPr>
              <w:fldChar w:fldCharType="end"/>
            </w:r>
          </w:ins>
        </w:p>
        <w:p w14:paraId="52336DB1" w14:textId="77777777" w:rsidR="0056187F" w:rsidRDefault="000961FA">
          <w:pPr>
            <w:pStyle w:val="TOC3"/>
            <w:rPr>
              <w:ins w:id="400" w:author="Joyce L Tokar" w:date="2017-11-08T11:05:00Z"/>
              <w:b w:val="0"/>
              <w:bCs w:val="0"/>
            </w:rPr>
          </w:pPr>
          <w:ins w:id="40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"_Toc497902566"</w:instrText>
            </w:r>
            <w:r w:rsidR="0056187F" w:rsidRPr="004C03D4">
              <w:rPr>
                <w:rStyle w:val="Hyperlink"/>
              </w:rPr>
              <w:instrText xml:space="preserve"> </w:instrText>
            </w:r>
            <w:r w:rsidRPr="004C03D4">
              <w:rPr>
                <w:rStyle w:val="Hyperlink"/>
              </w:rPr>
              <w:fldChar w:fldCharType="separate"/>
            </w:r>
            <w:r w:rsidR="0056187F" w:rsidRPr="004C03D4">
              <w:rPr>
                <w:rStyle w:val="Hyperlink"/>
              </w:rPr>
              <w:t>6.49.1 Applicability to language</w:t>
            </w:r>
            <w:r w:rsidR="0056187F">
              <w:rPr>
                <w:webHidden/>
              </w:rPr>
              <w:tab/>
            </w:r>
            <w:r>
              <w:rPr>
                <w:webHidden/>
              </w:rPr>
              <w:fldChar w:fldCharType="begin"/>
            </w:r>
            <w:r w:rsidR="0056187F">
              <w:rPr>
                <w:webHidden/>
              </w:rPr>
              <w:instrText xml:space="preserve"> PAGEREF _Toc497902566 \h </w:instrText>
            </w:r>
          </w:ins>
          <w:r>
            <w:rPr>
              <w:webHidden/>
            </w:rPr>
          </w:r>
          <w:r>
            <w:rPr>
              <w:webHidden/>
            </w:rPr>
            <w:fldChar w:fldCharType="separate"/>
          </w:r>
          <w:ins w:id="402" w:author="Joyce L Tokar" w:date="2017-11-08T11:05:00Z">
            <w:r w:rsidR="0056187F">
              <w:rPr>
                <w:webHidden/>
              </w:rPr>
              <w:t>38</w:t>
            </w:r>
            <w:r>
              <w:rPr>
                <w:webHidden/>
              </w:rPr>
              <w:fldChar w:fldCharType="end"/>
            </w:r>
            <w:r w:rsidRPr="004C03D4">
              <w:rPr>
                <w:rStyle w:val="Hyperlink"/>
              </w:rPr>
              <w:fldChar w:fldCharType="end"/>
            </w:r>
          </w:ins>
        </w:p>
        <w:p w14:paraId="1A03F58C" w14:textId="77777777" w:rsidR="0056187F" w:rsidRDefault="000961FA">
          <w:pPr>
            <w:pStyle w:val="TOC3"/>
            <w:rPr>
              <w:ins w:id="403" w:author="Joyce L Tokar" w:date="2017-11-08T11:05:00Z"/>
              <w:b w:val="0"/>
              <w:bCs w:val="0"/>
            </w:rPr>
          </w:pPr>
          <w:ins w:id="40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"_Toc497902567"</w:instrText>
            </w:r>
            <w:r w:rsidR="0056187F" w:rsidRPr="004C03D4">
              <w:rPr>
                <w:rStyle w:val="Hyperlink"/>
              </w:rPr>
              <w:instrText xml:space="preserve"> </w:instrText>
            </w:r>
            <w:r w:rsidRPr="004C03D4">
              <w:rPr>
                <w:rStyle w:val="Hyperlink"/>
              </w:rPr>
              <w:fldChar w:fldCharType="separate"/>
            </w:r>
            <w:r w:rsidR="0056187F" w:rsidRPr="004C03D4">
              <w:rPr>
                <w:rStyle w:val="Hyperlink"/>
              </w:rPr>
              <w:t>6.49.2 Guidance to language users</w:t>
            </w:r>
            <w:r w:rsidR="0056187F">
              <w:rPr>
                <w:webHidden/>
              </w:rPr>
              <w:tab/>
            </w:r>
            <w:r>
              <w:rPr>
                <w:webHidden/>
              </w:rPr>
              <w:fldChar w:fldCharType="begin"/>
            </w:r>
            <w:r w:rsidR="0056187F">
              <w:rPr>
                <w:webHidden/>
              </w:rPr>
              <w:instrText xml:space="preserve"> PAGEREF _Toc497902567 \h </w:instrText>
            </w:r>
          </w:ins>
          <w:r>
            <w:rPr>
              <w:webHidden/>
            </w:rPr>
          </w:r>
          <w:r>
            <w:rPr>
              <w:webHidden/>
            </w:rPr>
            <w:fldChar w:fldCharType="separate"/>
          </w:r>
          <w:ins w:id="405" w:author="Joyce L Tokar" w:date="2017-11-08T11:05:00Z">
            <w:r w:rsidR="0056187F">
              <w:rPr>
                <w:webHidden/>
              </w:rPr>
              <w:t>38</w:t>
            </w:r>
            <w:r>
              <w:rPr>
                <w:webHidden/>
              </w:rPr>
              <w:fldChar w:fldCharType="end"/>
            </w:r>
            <w:r w:rsidRPr="004C03D4">
              <w:rPr>
                <w:rStyle w:val="Hyperlink"/>
              </w:rPr>
              <w:fldChar w:fldCharType="end"/>
            </w:r>
          </w:ins>
        </w:p>
        <w:p w14:paraId="24EFB1F6" w14:textId="77777777" w:rsidR="0056187F" w:rsidRDefault="000961FA">
          <w:pPr>
            <w:pStyle w:val="TOC2"/>
            <w:rPr>
              <w:ins w:id="406" w:author="Joyce L Tokar" w:date="2017-11-08T11:05:00Z"/>
              <w:b w:val="0"/>
              <w:bCs w:val="0"/>
            </w:rPr>
          </w:pPr>
          <w:ins w:id="40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"_Toc497902568"</w:instrText>
            </w:r>
            <w:r w:rsidR="0056187F" w:rsidRPr="004C03D4">
              <w:rPr>
                <w:rStyle w:val="Hyperlink"/>
              </w:rPr>
              <w:instrText xml:space="preserve"> </w:instrText>
            </w:r>
            <w:r w:rsidRPr="004C03D4">
              <w:rPr>
                <w:rStyle w:val="Hyperlink"/>
              </w:rPr>
              <w:fldChar w:fldCharType="separate"/>
            </w:r>
            <w:r w:rsidR="0056187F" w:rsidRPr="004C03D4">
              <w:rPr>
                <w:rStyle w:val="Hyperlink"/>
              </w:rPr>
              <w:t>6.50 Unanticipated Exceptions from Library Routines [HJW]</w:t>
            </w:r>
            <w:r w:rsidR="0056187F">
              <w:rPr>
                <w:webHidden/>
              </w:rPr>
              <w:tab/>
            </w:r>
            <w:r>
              <w:rPr>
                <w:webHidden/>
              </w:rPr>
              <w:fldChar w:fldCharType="begin"/>
            </w:r>
            <w:r w:rsidR="0056187F">
              <w:rPr>
                <w:webHidden/>
              </w:rPr>
              <w:instrText xml:space="preserve"> PAGEREF _Toc497902568 \h </w:instrText>
            </w:r>
          </w:ins>
          <w:r>
            <w:rPr>
              <w:webHidden/>
            </w:rPr>
          </w:r>
          <w:r>
            <w:rPr>
              <w:webHidden/>
            </w:rPr>
            <w:fldChar w:fldCharType="separate"/>
          </w:r>
          <w:ins w:id="408" w:author="Joyce L Tokar" w:date="2017-11-08T11:05:00Z">
            <w:r w:rsidR="0056187F">
              <w:rPr>
                <w:webHidden/>
              </w:rPr>
              <w:t>38</w:t>
            </w:r>
            <w:r>
              <w:rPr>
                <w:webHidden/>
              </w:rPr>
              <w:fldChar w:fldCharType="end"/>
            </w:r>
            <w:r w:rsidRPr="004C03D4">
              <w:rPr>
                <w:rStyle w:val="Hyperlink"/>
              </w:rPr>
              <w:fldChar w:fldCharType="end"/>
            </w:r>
          </w:ins>
        </w:p>
        <w:p w14:paraId="1A8AE364" w14:textId="77777777" w:rsidR="0056187F" w:rsidRDefault="000961FA">
          <w:pPr>
            <w:pStyle w:val="TOC3"/>
            <w:rPr>
              <w:ins w:id="409" w:author="Joyce L Tokar" w:date="2017-11-08T11:05:00Z"/>
              <w:b w:val="0"/>
              <w:bCs w:val="0"/>
            </w:rPr>
          </w:pPr>
          <w:ins w:id="41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"_Toc497902569"</w:instrText>
            </w:r>
            <w:r w:rsidR="0056187F" w:rsidRPr="004C03D4">
              <w:rPr>
                <w:rStyle w:val="Hyperlink"/>
              </w:rPr>
              <w:instrText xml:space="preserve"> </w:instrText>
            </w:r>
            <w:r w:rsidRPr="004C03D4">
              <w:rPr>
                <w:rStyle w:val="Hyperlink"/>
              </w:rPr>
              <w:fldChar w:fldCharType="separate"/>
            </w:r>
            <w:r w:rsidR="0056187F" w:rsidRPr="004C03D4">
              <w:rPr>
                <w:rStyle w:val="Hyperlink"/>
              </w:rPr>
              <w:t>6.50.1 Applicability to language</w:t>
            </w:r>
            <w:r w:rsidR="0056187F">
              <w:rPr>
                <w:webHidden/>
              </w:rPr>
              <w:tab/>
            </w:r>
            <w:r>
              <w:rPr>
                <w:webHidden/>
              </w:rPr>
              <w:fldChar w:fldCharType="begin"/>
            </w:r>
            <w:r w:rsidR="0056187F">
              <w:rPr>
                <w:webHidden/>
              </w:rPr>
              <w:instrText xml:space="preserve"> PAGEREF _Toc497902569 \h </w:instrText>
            </w:r>
          </w:ins>
          <w:r>
            <w:rPr>
              <w:webHidden/>
            </w:rPr>
          </w:r>
          <w:r>
            <w:rPr>
              <w:webHidden/>
            </w:rPr>
            <w:fldChar w:fldCharType="separate"/>
          </w:r>
          <w:ins w:id="411" w:author="Joyce L Tokar" w:date="2017-11-08T11:05:00Z">
            <w:r w:rsidR="0056187F">
              <w:rPr>
                <w:webHidden/>
              </w:rPr>
              <w:t>38</w:t>
            </w:r>
            <w:r>
              <w:rPr>
                <w:webHidden/>
              </w:rPr>
              <w:fldChar w:fldCharType="end"/>
            </w:r>
            <w:r w:rsidRPr="004C03D4">
              <w:rPr>
                <w:rStyle w:val="Hyperlink"/>
              </w:rPr>
              <w:fldChar w:fldCharType="end"/>
            </w:r>
          </w:ins>
        </w:p>
        <w:p w14:paraId="5D422F92" w14:textId="77777777" w:rsidR="0056187F" w:rsidRDefault="000961FA">
          <w:pPr>
            <w:pStyle w:val="TOC3"/>
            <w:rPr>
              <w:ins w:id="412" w:author="Joyce L Tokar" w:date="2017-11-08T11:05:00Z"/>
              <w:b w:val="0"/>
              <w:bCs w:val="0"/>
            </w:rPr>
          </w:pPr>
          <w:ins w:id="41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"_Toc497902570"</w:instrText>
            </w:r>
            <w:r w:rsidR="0056187F" w:rsidRPr="004C03D4">
              <w:rPr>
                <w:rStyle w:val="Hyperlink"/>
              </w:rPr>
              <w:instrText xml:space="preserve"> </w:instrText>
            </w:r>
            <w:r w:rsidRPr="004C03D4">
              <w:rPr>
                <w:rStyle w:val="Hyperlink"/>
              </w:rPr>
              <w:fldChar w:fldCharType="separate"/>
            </w:r>
            <w:r w:rsidR="0056187F" w:rsidRPr="004C03D4">
              <w:rPr>
                <w:rStyle w:val="Hyperlink"/>
              </w:rPr>
              <w:t>6.50.2 Guidance to language users</w:t>
            </w:r>
            <w:r w:rsidR="0056187F">
              <w:rPr>
                <w:webHidden/>
              </w:rPr>
              <w:tab/>
            </w:r>
            <w:r>
              <w:rPr>
                <w:webHidden/>
              </w:rPr>
              <w:fldChar w:fldCharType="begin"/>
            </w:r>
            <w:r w:rsidR="0056187F">
              <w:rPr>
                <w:webHidden/>
              </w:rPr>
              <w:instrText xml:space="preserve"> PAGEREF _Toc497902570 \h </w:instrText>
            </w:r>
          </w:ins>
          <w:r>
            <w:rPr>
              <w:webHidden/>
            </w:rPr>
          </w:r>
          <w:r>
            <w:rPr>
              <w:webHidden/>
            </w:rPr>
            <w:fldChar w:fldCharType="separate"/>
          </w:r>
          <w:ins w:id="414" w:author="Joyce L Tokar" w:date="2017-11-08T11:05:00Z">
            <w:r w:rsidR="0056187F">
              <w:rPr>
                <w:webHidden/>
              </w:rPr>
              <w:t>39</w:t>
            </w:r>
            <w:r>
              <w:rPr>
                <w:webHidden/>
              </w:rPr>
              <w:fldChar w:fldCharType="end"/>
            </w:r>
            <w:r w:rsidRPr="004C03D4">
              <w:rPr>
                <w:rStyle w:val="Hyperlink"/>
              </w:rPr>
              <w:fldChar w:fldCharType="end"/>
            </w:r>
          </w:ins>
        </w:p>
        <w:p w14:paraId="4F27CF60" w14:textId="77777777" w:rsidR="0056187F" w:rsidRDefault="000961FA">
          <w:pPr>
            <w:pStyle w:val="TOC2"/>
            <w:rPr>
              <w:ins w:id="415" w:author="Joyce L Tokar" w:date="2017-11-08T11:05:00Z"/>
              <w:b w:val="0"/>
              <w:bCs w:val="0"/>
            </w:rPr>
          </w:pPr>
          <w:ins w:id="41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"_Toc497902571"</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pt-BR"/>
              </w:rPr>
              <w:t>6.51 Pre-Processor Directives [NMP]</w:t>
            </w:r>
            <w:r w:rsidR="0056187F">
              <w:rPr>
                <w:webHidden/>
              </w:rPr>
              <w:tab/>
            </w:r>
            <w:r>
              <w:rPr>
                <w:webHidden/>
              </w:rPr>
              <w:fldChar w:fldCharType="begin"/>
            </w:r>
            <w:r w:rsidR="0056187F">
              <w:rPr>
                <w:webHidden/>
              </w:rPr>
              <w:instrText xml:space="preserve"> PAGEREF _Toc497902571 \h </w:instrText>
            </w:r>
          </w:ins>
          <w:r>
            <w:rPr>
              <w:webHidden/>
            </w:rPr>
          </w:r>
          <w:r>
            <w:rPr>
              <w:webHidden/>
            </w:rPr>
            <w:fldChar w:fldCharType="separate"/>
          </w:r>
          <w:ins w:id="417" w:author="Joyce L Tokar" w:date="2017-11-08T11:05:00Z">
            <w:r w:rsidR="0056187F">
              <w:rPr>
                <w:webHidden/>
              </w:rPr>
              <w:t>39</w:t>
            </w:r>
            <w:r>
              <w:rPr>
                <w:webHidden/>
              </w:rPr>
              <w:fldChar w:fldCharType="end"/>
            </w:r>
            <w:r w:rsidRPr="004C03D4">
              <w:rPr>
                <w:rStyle w:val="Hyperlink"/>
              </w:rPr>
              <w:fldChar w:fldCharType="end"/>
            </w:r>
          </w:ins>
        </w:p>
        <w:p w14:paraId="454B7FD3" w14:textId="77777777" w:rsidR="0056187F" w:rsidRDefault="000961FA">
          <w:pPr>
            <w:pStyle w:val="TOC2"/>
            <w:rPr>
              <w:ins w:id="418" w:author="Joyce L Tokar" w:date="2017-11-08T11:05:00Z"/>
              <w:b w:val="0"/>
              <w:bCs w:val="0"/>
            </w:rPr>
          </w:pPr>
          <w:ins w:id="41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"_Toc497902572"</w:instrText>
            </w:r>
            <w:r w:rsidR="0056187F" w:rsidRPr="004C03D4">
              <w:rPr>
                <w:rStyle w:val="Hyperlink"/>
              </w:rPr>
              <w:instrText xml:space="preserve"> </w:instrText>
            </w:r>
            <w:r w:rsidRPr="004C03D4">
              <w:rPr>
                <w:rStyle w:val="Hyperlink"/>
              </w:rPr>
              <w:fldChar w:fldCharType="separate"/>
            </w:r>
            <w:r w:rsidR="0056187F" w:rsidRPr="004C03D4">
              <w:rPr>
                <w:rStyle w:val="Hyperlink"/>
              </w:rPr>
              <w:t>6.52 Suppression of Language-defined Run-time Checking [MXB]</w:t>
            </w:r>
            <w:r w:rsidR="0056187F">
              <w:rPr>
                <w:webHidden/>
              </w:rPr>
              <w:tab/>
            </w:r>
            <w:r>
              <w:rPr>
                <w:webHidden/>
              </w:rPr>
              <w:fldChar w:fldCharType="begin"/>
            </w:r>
            <w:r w:rsidR="0056187F">
              <w:rPr>
                <w:webHidden/>
              </w:rPr>
              <w:instrText xml:space="preserve"> PAGEREF _Toc497902572 \h </w:instrText>
            </w:r>
          </w:ins>
          <w:r>
            <w:rPr>
              <w:webHidden/>
            </w:rPr>
          </w:r>
          <w:r>
            <w:rPr>
              <w:webHidden/>
            </w:rPr>
            <w:fldChar w:fldCharType="separate"/>
          </w:r>
          <w:ins w:id="420" w:author="Joyce L Tokar" w:date="2017-11-08T11:05:00Z">
            <w:r w:rsidR="0056187F">
              <w:rPr>
                <w:webHidden/>
              </w:rPr>
              <w:t>39</w:t>
            </w:r>
            <w:r>
              <w:rPr>
                <w:webHidden/>
              </w:rPr>
              <w:fldChar w:fldCharType="end"/>
            </w:r>
            <w:r w:rsidRPr="004C03D4">
              <w:rPr>
                <w:rStyle w:val="Hyperlink"/>
              </w:rPr>
              <w:fldChar w:fldCharType="end"/>
            </w:r>
          </w:ins>
        </w:p>
        <w:p w14:paraId="7C739558" w14:textId="77777777" w:rsidR="0056187F" w:rsidRDefault="000961FA">
          <w:pPr>
            <w:pStyle w:val="TOC3"/>
            <w:rPr>
              <w:ins w:id="421" w:author="Joyce L Tokar" w:date="2017-11-08T11:05:00Z"/>
              <w:b w:val="0"/>
              <w:bCs w:val="0"/>
            </w:rPr>
          </w:pPr>
          <w:ins w:id="42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"_Toc497902573"</w:instrText>
            </w:r>
            <w:r w:rsidR="0056187F" w:rsidRPr="004C03D4">
              <w:rPr>
                <w:rStyle w:val="Hyperlink"/>
              </w:rPr>
              <w:instrText xml:space="preserve"> </w:instrText>
            </w:r>
            <w:r w:rsidRPr="004C03D4">
              <w:rPr>
                <w:rStyle w:val="Hyperlink"/>
              </w:rPr>
              <w:fldChar w:fldCharType="separate"/>
            </w:r>
            <w:r w:rsidR="0056187F" w:rsidRPr="004C03D4">
              <w:rPr>
                <w:rStyle w:val="Hyperlink"/>
              </w:rPr>
              <w:t>6.52.1 Applicability to Language</w:t>
            </w:r>
            <w:r w:rsidR="0056187F">
              <w:rPr>
                <w:webHidden/>
              </w:rPr>
              <w:tab/>
            </w:r>
            <w:r>
              <w:rPr>
                <w:webHidden/>
              </w:rPr>
              <w:fldChar w:fldCharType="begin"/>
            </w:r>
            <w:r w:rsidR="0056187F">
              <w:rPr>
                <w:webHidden/>
              </w:rPr>
              <w:instrText xml:space="preserve"> PAGEREF _Toc497902573 \h </w:instrText>
            </w:r>
          </w:ins>
          <w:r>
            <w:rPr>
              <w:webHidden/>
            </w:rPr>
          </w:r>
          <w:r>
            <w:rPr>
              <w:webHidden/>
            </w:rPr>
            <w:fldChar w:fldCharType="separate"/>
          </w:r>
          <w:ins w:id="423" w:author="Joyce L Tokar" w:date="2017-11-08T11:05:00Z">
            <w:r w:rsidR="0056187F">
              <w:rPr>
                <w:webHidden/>
              </w:rPr>
              <w:t>39</w:t>
            </w:r>
            <w:r>
              <w:rPr>
                <w:webHidden/>
              </w:rPr>
              <w:fldChar w:fldCharType="end"/>
            </w:r>
            <w:r w:rsidRPr="004C03D4">
              <w:rPr>
                <w:rStyle w:val="Hyperlink"/>
              </w:rPr>
              <w:fldChar w:fldCharType="end"/>
            </w:r>
          </w:ins>
        </w:p>
        <w:p w14:paraId="79354D0C" w14:textId="77777777" w:rsidR="0056187F" w:rsidRDefault="000961FA">
          <w:pPr>
            <w:pStyle w:val="TOC3"/>
            <w:rPr>
              <w:ins w:id="424" w:author="Joyce L Tokar" w:date="2017-11-08T11:05:00Z"/>
              <w:b w:val="0"/>
              <w:bCs w:val="0"/>
            </w:rPr>
          </w:pPr>
          <w:ins w:id="42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"_Toc497902574"</w:instrText>
            </w:r>
            <w:r w:rsidR="0056187F" w:rsidRPr="004C03D4">
              <w:rPr>
                <w:rStyle w:val="Hyperlink"/>
              </w:rPr>
              <w:instrText xml:space="preserve"> </w:instrText>
            </w:r>
            <w:r w:rsidRPr="004C03D4">
              <w:rPr>
                <w:rStyle w:val="Hyperlink"/>
              </w:rPr>
              <w:fldChar w:fldCharType="separate"/>
            </w:r>
            <w:r w:rsidR="0056187F" w:rsidRPr="004C03D4">
              <w:rPr>
                <w:rStyle w:val="Hyperlink"/>
              </w:rPr>
              <w:t>6.52.2 Guidance to Language Users</w:t>
            </w:r>
            <w:r w:rsidR="0056187F">
              <w:rPr>
                <w:webHidden/>
              </w:rPr>
              <w:tab/>
            </w:r>
            <w:r>
              <w:rPr>
                <w:webHidden/>
              </w:rPr>
              <w:fldChar w:fldCharType="begin"/>
            </w:r>
            <w:r w:rsidR="0056187F">
              <w:rPr>
                <w:webHidden/>
              </w:rPr>
              <w:instrText xml:space="preserve"> PAGEREF _Toc497902574 \h </w:instrText>
            </w:r>
          </w:ins>
          <w:r>
            <w:rPr>
              <w:webHidden/>
            </w:rPr>
          </w:r>
          <w:r>
            <w:rPr>
              <w:webHidden/>
            </w:rPr>
            <w:fldChar w:fldCharType="separate"/>
          </w:r>
          <w:ins w:id="426" w:author="Joyce L Tokar" w:date="2017-11-08T11:05:00Z">
            <w:r w:rsidR="0056187F">
              <w:rPr>
                <w:webHidden/>
              </w:rPr>
              <w:t>39</w:t>
            </w:r>
            <w:r>
              <w:rPr>
                <w:webHidden/>
              </w:rPr>
              <w:fldChar w:fldCharType="end"/>
            </w:r>
            <w:r w:rsidRPr="004C03D4">
              <w:rPr>
                <w:rStyle w:val="Hyperlink"/>
              </w:rPr>
              <w:fldChar w:fldCharType="end"/>
            </w:r>
          </w:ins>
        </w:p>
        <w:p w14:paraId="0CD9BDC6" w14:textId="77777777" w:rsidR="0056187F" w:rsidRDefault="000961FA">
          <w:pPr>
            <w:pStyle w:val="TOC2"/>
            <w:rPr>
              <w:ins w:id="427" w:author="Joyce L Tokar" w:date="2017-11-08T11:05:00Z"/>
              <w:b w:val="0"/>
              <w:bCs w:val="0"/>
            </w:rPr>
          </w:pPr>
          <w:ins w:id="42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"_Toc497902575"</w:instrText>
            </w:r>
            <w:r w:rsidR="0056187F" w:rsidRPr="004C03D4">
              <w:rPr>
                <w:rStyle w:val="Hyperlink"/>
              </w:rPr>
              <w:instrText xml:space="preserve"> </w:instrText>
            </w:r>
            <w:r w:rsidRPr="004C03D4">
              <w:rPr>
                <w:rStyle w:val="Hyperlink"/>
              </w:rPr>
              <w:fldChar w:fldCharType="separate"/>
            </w:r>
            <w:r w:rsidR="0056187F" w:rsidRPr="004C03D4">
              <w:rPr>
                <w:rStyle w:val="Hyperlink"/>
              </w:rPr>
              <w:t>6.53 Provision of Inherently Unsafe Operations [SKL]</w:t>
            </w:r>
            <w:r w:rsidR="0056187F">
              <w:rPr>
                <w:webHidden/>
              </w:rPr>
              <w:tab/>
            </w:r>
            <w:r>
              <w:rPr>
                <w:webHidden/>
              </w:rPr>
              <w:fldChar w:fldCharType="begin"/>
            </w:r>
            <w:r w:rsidR="0056187F">
              <w:rPr>
                <w:webHidden/>
              </w:rPr>
              <w:instrText xml:space="preserve"> PAGEREF _Toc497902575 \h </w:instrText>
            </w:r>
          </w:ins>
          <w:r>
            <w:rPr>
              <w:webHidden/>
            </w:rPr>
          </w:r>
          <w:r>
            <w:rPr>
              <w:webHidden/>
            </w:rPr>
            <w:fldChar w:fldCharType="separate"/>
          </w:r>
          <w:ins w:id="429" w:author="Joyce L Tokar" w:date="2017-11-08T11:05:00Z">
            <w:r w:rsidR="0056187F">
              <w:rPr>
                <w:webHidden/>
              </w:rPr>
              <w:t>39</w:t>
            </w:r>
            <w:r>
              <w:rPr>
                <w:webHidden/>
              </w:rPr>
              <w:fldChar w:fldCharType="end"/>
            </w:r>
            <w:r w:rsidRPr="004C03D4">
              <w:rPr>
                <w:rStyle w:val="Hyperlink"/>
              </w:rPr>
              <w:fldChar w:fldCharType="end"/>
            </w:r>
          </w:ins>
        </w:p>
        <w:p w14:paraId="18520483" w14:textId="77777777" w:rsidR="0056187F" w:rsidRDefault="000961FA">
          <w:pPr>
            <w:pStyle w:val="TOC3"/>
            <w:rPr>
              <w:ins w:id="430" w:author="Joyce L Tokar" w:date="2017-11-08T11:05:00Z"/>
              <w:b w:val="0"/>
              <w:bCs w:val="0"/>
            </w:rPr>
          </w:pPr>
          <w:ins w:id="43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"_Toc497902576"</w:instrText>
            </w:r>
            <w:r w:rsidR="0056187F" w:rsidRPr="004C03D4">
              <w:rPr>
                <w:rStyle w:val="Hyperlink"/>
              </w:rPr>
              <w:instrText xml:space="preserve"> </w:instrText>
            </w:r>
            <w:r w:rsidRPr="004C03D4">
              <w:rPr>
                <w:rStyle w:val="Hyperlink"/>
              </w:rPr>
              <w:fldChar w:fldCharType="separate"/>
            </w:r>
            <w:r w:rsidR="0056187F" w:rsidRPr="004C03D4">
              <w:rPr>
                <w:rStyle w:val="Hyperlink"/>
              </w:rPr>
              <w:t>6.53.1 Applicability to Language</w:t>
            </w:r>
            <w:r w:rsidR="0056187F">
              <w:rPr>
                <w:webHidden/>
              </w:rPr>
              <w:tab/>
            </w:r>
            <w:r>
              <w:rPr>
                <w:webHidden/>
              </w:rPr>
              <w:fldChar w:fldCharType="begin"/>
            </w:r>
            <w:r w:rsidR="0056187F">
              <w:rPr>
                <w:webHidden/>
              </w:rPr>
              <w:instrText xml:space="preserve"> PAGEREF _Toc497902576 \h </w:instrText>
            </w:r>
          </w:ins>
          <w:r>
            <w:rPr>
              <w:webHidden/>
            </w:rPr>
          </w:r>
          <w:r>
            <w:rPr>
              <w:webHidden/>
            </w:rPr>
            <w:fldChar w:fldCharType="separate"/>
          </w:r>
          <w:ins w:id="432" w:author="Joyce L Tokar" w:date="2017-11-08T11:05:00Z">
            <w:r w:rsidR="0056187F">
              <w:rPr>
                <w:webHidden/>
              </w:rPr>
              <w:t>39</w:t>
            </w:r>
            <w:r>
              <w:rPr>
                <w:webHidden/>
              </w:rPr>
              <w:fldChar w:fldCharType="end"/>
            </w:r>
            <w:r w:rsidRPr="004C03D4">
              <w:rPr>
                <w:rStyle w:val="Hyperlink"/>
              </w:rPr>
              <w:fldChar w:fldCharType="end"/>
            </w:r>
          </w:ins>
        </w:p>
        <w:p w14:paraId="1D83D62E" w14:textId="77777777" w:rsidR="0056187F" w:rsidRDefault="000961FA">
          <w:pPr>
            <w:pStyle w:val="TOC3"/>
            <w:rPr>
              <w:ins w:id="433" w:author="Joyce L Tokar" w:date="2017-11-08T11:05:00Z"/>
              <w:b w:val="0"/>
              <w:bCs w:val="0"/>
            </w:rPr>
          </w:pPr>
          <w:ins w:id="43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"_Toc497902577"</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6.53.2 Guidance to language users</w:t>
            </w:r>
            <w:r w:rsidR="0056187F">
              <w:rPr>
                <w:webHidden/>
              </w:rPr>
              <w:tab/>
            </w:r>
            <w:r>
              <w:rPr>
                <w:webHidden/>
              </w:rPr>
              <w:fldChar w:fldCharType="begin"/>
            </w:r>
            <w:r w:rsidR="0056187F">
              <w:rPr>
                <w:webHidden/>
              </w:rPr>
              <w:instrText xml:space="preserve"> PAGEREF _Toc497902577 \h </w:instrText>
            </w:r>
          </w:ins>
          <w:r>
            <w:rPr>
              <w:webHidden/>
            </w:rPr>
          </w:r>
          <w:r>
            <w:rPr>
              <w:webHidden/>
            </w:rPr>
            <w:fldChar w:fldCharType="separate"/>
          </w:r>
          <w:ins w:id="435" w:author="Joyce L Tokar" w:date="2017-11-08T11:05:00Z">
            <w:r w:rsidR="0056187F">
              <w:rPr>
                <w:webHidden/>
              </w:rPr>
              <w:t>39</w:t>
            </w:r>
            <w:r>
              <w:rPr>
                <w:webHidden/>
              </w:rPr>
              <w:fldChar w:fldCharType="end"/>
            </w:r>
            <w:r w:rsidRPr="004C03D4">
              <w:rPr>
                <w:rStyle w:val="Hyperlink"/>
              </w:rPr>
              <w:fldChar w:fldCharType="end"/>
            </w:r>
          </w:ins>
        </w:p>
        <w:p w14:paraId="65BC6C37" w14:textId="77777777" w:rsidR="0056187F" w:rsidRDefault="000961FA">
          <w:pPr>
            <w:pStyle w:val="TOC2"/>
            <w:rPr>
              <w:ins w:id="436" w:author="Joyce L Tokar" w:date="2017-11-08T11:05:00Z"/>
              <w:b w:val="0"/>
              <w:bCs w:val="0"/>
            </w:rPr>
          </w:pPr>
          <w:ins w:id="43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"_Toc497902578"</w:instrText>
            </w:r>
            <w:r w:rsidR="0056187F" w:rsidRPr="004C03D4">
              <w:rPr>
                <w:rStyle w:val="Hyperlink"/>
              </w:rPr>
              <w:instrText xml:space="preserve"> </w:instrText>
            </w:r>
            <w:r w:rsidRPr="004C03D4">
              <w:rPr>
                <w:rStyle w:val="Hyperlink"/>
              </w:rPr>
              <w:fldChar w:fldCharType="separate"/>
            </w:r>
            <w:r w:rsidR="0056187F" w:rsidRPr="004C03D4">
              <w:rPr>
                <w:rStyle w:val="Hyperlink"/>
              </w:rPr>
              <w:t>6.54 Obscure Language Features [BRS]</w:t>
            </w:r>
            <w:r w:rsidR="0056187F">
              <w:rPr>
                <w:webHidden/>
              </w:rPr>
              <w:tab/>
            </w:r>
            <w:r>
              <w:rPr>
                <w:webHidden/>
              </w:rPr>
              <w:fldChar w:fldCharType="begin"/>
            </w:r>
            <w:r w:rsidR="0056187F">
              <w:rPr>
                <w:webHidden/>
              </w:rPr>
              <w:instrText xml:space="preserve"> PAGEREF _Toc497902578 \h </w:instrText>
            </w:r>
          </w:ins>
          <w:r>
            <w:rPr>
              <w:webHidden/>
            </w:rPr>
          </w:r>
          <w:r>
            <w:rPr>
              <w:webHidden/>
            </w:rPr>
            <w:fldChar w:fldCharType="separate"/>
          </w:r>
          <w:ins w:id="438" w:author="Joyce L Tokar" w:date="2017-11-08T11:05:00Z">
            <w:r w:rsidR="0056187F">
              <w:rPr>
                <w:webHidden/>
              </w:rPr>
              <w:t>40</w:t>
            </w:r>
            <w:r>
              <w:rPr>
                <w:webHidden/>
              </w:rPr>
              <w:fldChar w:fldCharType="end"/>
            </w:r>
            <w:r w:rsidRPr="004C03D4">
              <w:rPr>
                <w:rStyle w:val="Hyperlink"/>
              </w:rPr>
              <w:fldChar w:fldCharType="end"/>
            </w:r>
          </w:ins>
        </w:p>
        <w:p w14:paraId="08905B17" w14:textId="77777777" w:rsidR="0056187F" w:rsidRDefault="000961FA">
          <w:pPr>
            <w:pStyle w:val="TOC3"/>
            <w:rPr>
              <w:ins w:id="439" w:author="Joyce L Tokar" w:date="2017-11-08T11:05:00Z"/>
              <w:b w:val="0"/>
              <w:bCs w:val="0"/>
            </w:rPr>
          </w:pPr>
          <w:ins w:id="44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"_Toc497902579"</w:instrText>
            </w:r>
            <w:r w:rsidR="0056187F" w:rsidRPr="004C03D4">
              <w:rPr>
                <w:rStyle w:val="Hyperlink"/>
              </w:rPr>
              <w:instrText xml:space="preserve"> </w:instrText>
            </w:r>
            <w:r w:rsidRPr="004C03D4">
              <w:rPr>
                <w:rStyle w:val="Hyperlink"/>
              </w:rPr>
              <w:fldChar w:fldCharType="separate"/>
            </w:r>
            <w:r w:rsidR="0056187F" w:rsidRPr="004C03D4">
              <w:rPr>
                <w:rStyle w:val="Hyperlink"/>
              </w:rPr>
              <w:t>6.54.1 Applicability to language</w:t>
            </w:r>
            <w:r w:rsidR="0056187F">
              <w:rPr>
                <w:webHidden/>
              </w:rPr>
              <w:tab/>
            </w:r>
            <w:r>
              <w:rPr>
                <w:webHidden/>
              </w:rPr>
              <w:fldChar w:fldCharType="begin"/>
            </w:r>
            <w:r w:rsidR="0056187F">
              <w:rPr>
                <w:webHidden/>
              </w:rPr>
              <w:instrText xml:space="preserve"> PAGEREF _Toc497902579 \h </w:instrText>
            </w:r>
          </w:ins>
          <w:r>
            <w:rPr>
              <w:webHidden/>
            </w:rPr>
          </w:r>
          <w:r>
            <w:rPr>
              <w:webHidden/>
            </w:rPr>
            <w:fldChar w:fldCharType="separate"/>
          </w:r>
          <w:ins w:id="441" w:author="Joyce L Tokar" w:date="2017-11-08T11:05:00Z">
            <w:r w:rsidR="0056187F">
              <w:rPr>
                <w:webHidden/>
              </w:rPr>
              <w:t>40</w:t>
            </w:r>
            <w:r>
              <w:rPr>
                <w:webHidden/>
              </w:rPr>
              <w:fldChar w:fldCharType="end"/>
            </w:r>
            <w:r w:rsidRPr="004C03D4">
              <w:rPr>
                <w:rStyle w:val="Hyperlink"/>
              </w:rPr>
              <w:fldChar w:fldCharType="end"/>
            </w:r>
          </w:ins>
        </w:p>
        <w:p w14:paraId="2503446B" w14:textId="77777777" w:rsidR="0056187F" w:rsidRDefault="000961FA">
          <w:pPr>
            <w:pStyle w:val="TOC3"/>
            <w:rPr>
              <w:ins w:id="442" w:author="Joyce L Tokar" w:date="2017-11-08T11:05:00Z"/>
              <w:b w:val="0"/>
              <w:bCs w:val="0"/>
            </w:rPr>
          </w:pPr>
          <w:ins w:id="44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"_Toc497902580"</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6.54.2 Guidance to language users</w:t>
            </w:r>
            <w:r w:rsidR="0056187F">
              <w:rPr>
                <w:webHidden/>
              </w:rPr>
              <w:tab/>
            </w:r>
            <w:r>
              <w:rPr>
                <w:webHidden/>
              </w:rPr>
              <w:fldChar w:fldCharType="begin"/>
            </w:r>
            <w:r w:rsidR="0056187F">
              <w:rPr>
                <w:webHidden/>
              </w:rPr>
              <w:instrText xml:space="preserve"> PAGEREF _Toc497902580 \h </w:instrText>
            </w:r>
          </w:ins>
          <w:r>
            <w:rPr>
              <w:webHidden/>
            </w:rPr>
          </w:r>
          <w:r>
            <w:rPr>
              <w:webHidden/>
            </w:rPr>
            <w:fldChar w:fldCharType="separate"/>
          </w:r>
          <w:ins w:id="444" w:author="Joyce L Tokar" w:date="2017-11-08T11:05:00Z">
            <w:r w:rsidR="0056187F">
              <w:rPr>
                <w:webHidden/>
              </w:rPr>
              <w:t>40</w:t>
            </w:r>
            <w:r>
              <w:rPr>
                <w:webHidden/>
              </w:rPr>
              <w:fldChar w:fldCharType="end"/>
            </w:r>
            <w:r w:rsidRPr="004C03D4">
              <w:rPr>
                <w:rStyle w:val="Hyperlink"/>
              </w:rPr>
              <w:fldChar w:fldCharType="end"/>
            </w:r>
          </w:ins>
        </w:p>
        <w:p w14:paraId="09648628" w14:textId="77777777" w:rsidR="0056187F" w:rsidRDefault="000961FA">
          <w:pPr>
            <w:pStyle w:val="TOC2"/>
            <w:rPr>
              <w:ins w:id="445" w:author="Joyce L Tokar" w:date="2017-11-08T11:05:00Z"/>
              <w:b w:val="0"/>
              <w:bCs w:val="0"/>
            </w:rPr>
          </w:pPr>
          <w:ins w:id="44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"_Toc497902581"</w:instrText>
            </w:r>
            <w:r w:rsidR="0056187F" w:rsidRPr="004C03D4">
              <w:rPr>
                <w:rStyle w:val="Hyperlink"/>
              </w:rPr>
              <w:instrText xml:space="preserve"> </w:instrText>
            </w:r>
            <w:r w:rsidRPr="004C03D4">
              <w:rPr>
                <w:rStyle w:val="Hyperlink"/>
              </w:rPr>
              <w:fldChar w:fldCharType="separate"/>
            </w:r>
            <w:r w:rsidR="0056187F" w:rsidRPr="004C03D4">
              <w:rPr>
                <w:rStyle w:val="Hyperlink"/>
              </w:rPr>
              <w:t>6.55 Unspecified Behaviour [BQF]</w:t>
            </w:r>
            <w:r w:rsidR="0056187F">
              <w:rPr>
                <w:webHidden/>
              </w:rPr>
              <w:tab/>
            </w:r>
            <w:r>
              <w:rPr>
                <w:webHidden/>
              </w:rPr>
              <w:fldChar w:fldCharType="begin"/>
            </w:r>
            <w:r w:rsidR="0056187F">
              <w:rPr>
                <w:webHidden/>
              </w:rPr>
              <w:instrText xml:space="preserve"> PAGEREF _Toc497902581 \h </w:instrText>
            </w:r>
          </w:ins>
          <w:r>
            <w:rPr>
              <w:webHidden/>
            </w:rPr>
          </w:r>
          <w:r>
            <w:rPr>
              <w:webHidden/>
            </w:rPr>
            <w:fldChar w:fldCharType="separate"/>
          </w:r>
          <w:ins w:id="447" w:author="Joyce L Tokar" w:date="2017-11-08T11:05:00Z">
            <w:r w:rsidR="0056187F">
              <w:rPr>
                <w:webHidden/>
              </w:rPr>
              <w:t>40</w:t>
            </w:r>
            <w:r>
              <w:rPr>
                <w:webHidden/>
              </w:rPr>
              <w:fldChar w:fldCharType="end"/>
            </w:r>
            <w:r w:rsidRPr="004C03D4">
              <w:rPr>
                <w:rStyle w:val="Hyperlink"/>
              </w:rPr>
              <w:fldChar w:fldCharType="end"/>
            </w:r>
          </w:ins>
        </w:p>
        <w:p w14:paraId="707B525E" w14:textId="77777777" w:rsidR="0056187F" w:rsidRDefault="000961FA">
          <w:pPr>
            <w:pStyle w:val="TOC3"/>
            <w:rPr>
              <w:ins w:id="448" w:author="Joyce L Tokar" w:date="2017-11-08T11:05:00Z"/>
              <w:b w:val="0"/>
              <w:bCs w:val="0"/>
            </w:rPr>
          </w:pPr>
          <w:ins w:id="44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"_Toc497902582"</w:instrText>
            </w:r>
            <w:r w:rsidR="0056187F" w:rsidRPr="004C03D4">
              <w:rPr>
                <w:rStyle w:val="Hyperlink"/>
              </w:rPr>
              <w:instrText xml:space="preserve"> </w:instrText>
            </w:r>
            <w:r w:rsidRPr="004C03D4">
              <w:rPr>
                <w:rStyle w:val="Hyperlink"/>
              </w:rPr>
              <w:fldChar w:fldCharType="separate"/>
            </w:r>
            <w:r w:rsidR="0056187F" w:rsidRPr="004C03D4">
              <w:rPr>
                <w:rStyle w:val="Hyperlink"/>
              </w:rPr>
              <w:t>6.55.1 Applicability to language</w:t>
            </w:r>
            <w:r w:rsidR="0056187F">
              <w:rPr>
                <w:webHidden/>
              </w:rPr>
              <w:tab/>
            </w:r>
            <w:r>
              <w:rPr>
                <w:webHidden/>
              </w:rPr>
              <w:fldChar w:fldCharType="begin"/>
            </w:r>
            <w:r w:rsidR="0056187F">
              <w:rPr>
                <w:webHidden/>
              </w:rPr>
              <w:instrText xml:space="preserve"> PAGEREF _Toc497902582 \h </w:instrText>
            </w:r>
          </w:ins>
          <w:r>
            <w:rPr>
              <w:webHidden/>
            </w:rPr>
          </w:r>
          <w:r>
            <w:rPr>
              <w:webHidden/>
            </w:rPr>
            <w:fldChar w:fldCharType="separate"/>
          </w:r>
          <w:ins w:id="450" w:author="Joyce L Tokar" w:date="2017-11-08T11:05:00Z">
            <w:r w:rsidR="0056187F">
              <w:rPr>
                <w:webHidden/>
              </w:rPr>
              <w:t>40</w:t>
            </w:r>
            <w:r>
              <w:rPr>
                <w:webHidden/>
              </w:rPr>
              <w:fldChar w:fldCharType="end"/>
            </w:r>
            <w:r w:rsidRPr="004C03D4">
              <w:rPr>
                <w:rStyle w:val="Hyperlink"/>
              </w:rPr>
              <w:fldChar w:fldCharType="end"/>
            </w:r>
          </w:ins>
        </w:p>
        <w:p w14:paraId="4613D5F0" w14:textId="77777777" w:rsidR="0056187F" w:rsidRDefault="000961FA">
          <w:pPr>
            <w:pStyle w:val="TOC3"/>
            <w:rPr>
              <w:ins w:id="451" w:author="Joyce L Tokar" w:date="2017-11-08T11:05:00Z"/>
              <w:b w:val="0"/>
              <w:bCs w:val="0"/>
            </w:rPr>
          </w:pPr>
          <w:ins w:id="45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"_Toc497902583"</w:instrText>
            </w:r>
            <w:r w:rsidR="0056187F" w:rsidRPr="004C03D4">
              <w:rPr>
                <w:rStyle w:val="Hyperlink"/>
              </w:rPr>
              <w:instrText xml:space="preserve"> </w:instrText>
            </w:r>
            <w:r w:rsidRPr="004C03D4">
              <w:rPr>
                <w:rStyle w:val="Hyperlink"/>
              </w:rPr>
              <w:fldChar w:fldCharType="separate"/>
            </w:r>
            <w:r w:rsidR="0056187F" w:rsidRPr="004C03D4">
              <w:rPr>
                <w:rStyle w:val="Hyperlink"/>
              </w:rPr>
              <w:t>6.55.2 Guidance to language users</w:t>
            </w:r>
            <w:r w:rsidR="0056187F">
              <w:rPr>
                <w:webHidden/>
              </w:rPr>
              <w:tab/>
            </w:r>
            <w:r>
              <w:rPr>
                <w:webHidden/>
              </w:rPr>
              <w:fldChar w:fldCharType="begin"/>
            </w:r>
            <w:r w:rsidR="0056187F">
              <w:rPr>
                <w:webHidden/>
              </w:rPr>
              <w:instrText xml:space="preserve"> PAGEREF _Toc497902583 \h </w:instrText>
            </w:r>
          </w:ins>
          <w:r>
            <w:rPr>
              <w:webHidden/>
            </w:rPr>
          </w:r>
          <w:r>
            <w:rPr>
              <w:webHidden/>
            </w:rPr>
            <w:fldChar w:fldCharType="separate"/>
          </w:r>
          <w:ins w:id="453" w:author="Joyce L Tokar" w:date="2017-11-08T11:05:00Z">
            <w:r w:rsidR="0056187F">
              <w:rPr>
                <w:webHidden/>
              </w:rPr>
              <w:t>41</w:t>
            </w:r>
            <w:r>
              <w:rPr>
                <w:webHidden/>
              </w:rPr>
              <w:fldChar w:fldCharType="end"/>
            </w:r>
            <w:r w:rsidRPr="004C03D4">
              <w:rPr>
                <w:rStyle w:val="Hyperlink"/>
              </w:rPr>
              <w:fldChar w:fldCharType="end"/>
            </w:r>
          </w:ins>
        </w:p>
        <w:p w14:paraId="02032059" w14:textId="77777777" w:rsidR="0056187F" w:rsidRDefault="000961FA">
          <w:pPr>
            <w:pStyle w:val="TOC2"/>
            <w:rPr>
              <w:ins w:id="454" w:author="Joyce L Tokar" w:date="2017-11-08T11:05:00Z"/>
              <w:b w:val="0"/>
              <w:bCs w:val="0"/>
            </w:rPr>
          </w:pPr>
          <w:ins w:id="45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"_Toc497902584"</w:instrText>
            </w:r>
            <w:r w:rsidR="0056187F" w:rsidRPr="004C03D4">
              <w:rPr>
                <w:rStyle w:val="Hyperlink"/>
              </w:rPr>
              <w:instrText xml:space="preserve"> </w:instrText>
            </w:r>
            <w:r w:rsidRPr="004C03D4">
              <w:rPr>
                <w:rStyle w:val="Hyperlink"/>
              </w:rPr>
              <w:fldChar w:fldCharType="separate"/>
            </w:r>
            <w:r w:rsidR="0056187F" w:rsidRPr="004C03D4">
              <w:rPr>
                <w:rStyle w:val="Hyperlink"/>
              </w:rPr>
              <w:t>6.56 Undefined Behaviour [EWF]</w:t>
            </w:r>
            <w:r w:rsidR="0056187F">
              <w:rPr>
                <w:webHidden/>
              </w:rPr>
              <w:tab/>
            </w:r>
            <w:r>
              <w:rPr>
                <w:webHidden/>
              </w:rPr>
              <w:fldChar w:fldCharType="begin"/>
            </w:r>
            <w:r w:rsidR="0056187F">
              <w:rPr>
                <w:webHidden/>
              </w:rPr>
              <w:instrText xml:space="preserve"> PAGEREF _Toc497902584 \h </w:instrText>
            </w:r>
          </w:ins>
          <w:r>
            <w:rPr>
              <w:webHidden/>
            </w:rPr>
          </w:r>
          <w:r>
            <w:rPr>
              <w:webHidden/>
            </w:rPr>
            <w:fldChar w:fldCharType="separate"/>
          </w:r>
          <w:ins w:id="456" w:author="Joyce L Tokar" w:date="2017-11-08T11:05:00Z">
            <w:r w:rsidR="0056187F">
              <w:rPr>
                <w:webHidden/>
              </w:rPr>
              <w:t>41</w:t>
            </w:r>
            <w:r>
              <w:rPr>
                <w:webHidden/>
              </w:rPr>
              <w:fldChar w:fldCharType="end"/>
            </w:r>
            <w:r w:rsidRPr="004C03D4">
              <w:rPr>
                <w:rStyle w:val="Hyperlink"/>
              </w:rPr>
              <w:fldChar w:fldCharType="end"/>
            </w:r>
          </w:ins>
        </w:p>
        <w:p w14:paraId="4CFCA6BC" w14:textId="77777777" w:rsidR="0056187F" w:rsidRDefault="000961FA">
          <w:pPr>
            <w:pStyle w:val="TOC3"/>
            <w:rPr>
              <w:ins w:id="457" w:author="Joyce L Tokar" w:date="2017-11-08T11:05:00Z"/>
              <w:b w:val="0"/>
              <w:bCs w:val="0"/>
            </w:rPr>
          </w:pPr>
          <w:ins w:id="45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"_Toc497902585"</w:instrText>
            </w:r>
            <w:r w:rsidR="0056187F" w:rsidRPr="004C03D4">
              <w:rPr>
                <w:rStyle w:val="Hyperlink"/>
              </w:rPr>
              <w:instrText xml:space="preserve"> </w:instrText>
            </w:r>
            <w:r w:rsidRPr="004C03D4">
              <w:rPr>
                <w:rStyle w:val="Hyperlink"/>
              </w:rPr>
              <w:fldChar w:fldCharType="separate"/>
            </w:r>
            <w:r w:rsidR="0056187F" w:rsidRPr="004C03D4">
              <w:rPr>
                <w:rStyle w:val="Hyperlink"/>
              </w:rPr>
              <w:t>6.56.1 Applicability to language</w:t>
            </w:r>
            <w:r w:rsidR="0056187F">
              <w:rPr>
                <w:webHidden/>
              </w:rPr>
              <w:tab/>
            </w:r>
            <w:r>
              <w:rPr>
                <w:webHidden/>
              </w:rPr>
              <w:fldChar w:fldCharType="begin"/>
            </w:r>
            <w:r w:rsidR="0056187F">
              <w:rPr>
                <w:webHidden/>
              </w:rPr>
              <w:instrText xml:space="preserve"> PAGEREF _Toc497902585 \h </w:instrText>
            </w:r>
          </w:ins>
          <w:r>
            <w:rPr>
              <w:webHidden/>
            </w:rPr>
          </w:r>
          <w:r>
            <w:rPr>
              <w:webHidden/>
            </w:rPr>
            <w:fldChar w:fldCharType="separate"/>
          </w:r>
          <w:ins w:id="459" w:author="Joyce L Tokar" w:date="2017-11-08T11:05:00Z">
            <w:r w:rsidR="0056187F">
              <w:rPr>
                <w:webHidden/>
              </w:rPr>
              <w:t>41</w:t>
            </w:r>
            <w:r>
              <w:rPr>
                <w:webHidden/>
              </w:rPr>
              <w:fldChar w:fldCharType="end"/>
            </w:r>
            <w:r w:rsidRPr="004C03D4">
              <w:rPr>
                <w:rStyle w:val="Hyperlink"/>
              </w:rPr>
              <w:fldChar w:fldCharType="end"/>
            </w:r>
          </w:ins>
        </w:p>
        <w:p w14:paraId="1395612E" w14:textId="77777777" w:rsidR="0056187F" w:rsidRDefault="000961FA">
          <w:pPr>
            <w:pStyle w:val="TOC3"/>
            <w:rPr>
              <w:ins w:id="460" w:author="Joyce L Tokar" w:date="2017-11-08T11:05:00Z"/>
              <w:b w:val="0"/>
              <w:bCs w:val="0"/>
            </w:rPr>
          </w:pPr>
          <w:ins w:id="46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"_Toc497902586"</w:instrText>
            </w:r>
            <w:r w:rsidR="0056187F" w:rsidRPr="004C03D4">
              <w:rPr>
                <w:rStyle w:val="Hyperlink"/>
              </w:rPr>
              <w:instrText xml:space="preserve"> </w:instrText>
            </w:r>
            <w:r w:rsidRPr="004C03D4">
              <w:rPr>
                <w:rStyle w:val="Hyperlink"/>
              </w:rPr>
              <w:fldChar w:fldCharType="separate"/>
            </w:r>
            <w:r w:rsidR="0056187F" w:rsidRPr="004C03D4">
              <w:rPr>
                <w:rStyle w:val="Hyperlink"/>
              </w:rPr>
              <w:t>6.56.2 Guidance to language users</w:t>
            </w:r>
            <w:r w:rsidR="0056187F">
              <w:rPr>
                <w:webHidden/>
              </w:rPr>
              <w:tab/>
            </w:r>
            <w:r>
              <w:rPr>
                <w:webHidden/>
              </w:rPr>
              <w:fldChar w:fldCharType="begin"/>
            </w:r>
            <w:r w:rsidR="0056187F">
              <w:rPr>
                <w:webHidden/>
              </w:rPr>
              <w:instrText xml:space="preserve"> PAGEREF _Toc497902586 \h </w:instrText>
            </w:r>
          </w:ins>
          <w:r>
            <w:rPr>
              <w:webHidden/>
            </w:rPr>
          </w:r>
          <w:r>
            <w:rPr>
              <w:webHidden/>
            </w:rPr>
            <w:fldChar w:fldCharType="separate"/>
          </w:r>
          <w:ins w:id="462" w:author="Joyce L Tokar" w:date="2017-11-08T11:05:00Z">
            <w:r w:rsidR="0056187F">
              <w:rPr>
                <w:webHidden/>
              </w:rPr>
              <w:t>41</w:t>
            </w:r>
            <w:r>
              <w:rPr>
                <w:webHidden/>
              </w:rPr>
              <w:fldChar w:fldCharType="end"/>
            </w:r>
            <w:r w:rsidRPr="004C03D4">
              <w:rPr>
                <w:rStyle w:val="Hyperlink"/>
              </w:rPr>
              <w:fldChar w:fldCharType="end"/>
            </w:r>
          </w:ins>
        </w:p>
        <w:p w14:paraId="64BDD4E3" w14:textId="77777777" w:rsidR="0056187F" w:rsidRDefault="000961FA">
          <w:pPr>
            <w:pStyle w:val="TOC2"/>
            <w:rPr>
              <w:ins w:id="463" w:author="Joyce L Tokar" w:date="2017-11-08T11:05:00Z"/>
              <w:b w:val="0"/>
              <w:bCs w:val="0"/>
            </w:rPr>
          </w:pPr>
          <w:ins w:id="46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"_Toc497902587"</w:instrText>
            </w:r>
            <w:r w:rsidR="0056187F" w:rsidRPr="004C03D4">
              <w:rPr>
                <w:rStyle w:val="Hyperlink"/>
              </w:rPr>
              <w:instrText xml:space="preserve"> </w:instrText>
            </w:r>
            <w:r w:rsidRPr="004C03D4">
              <w:rPr>
                <w:rStyle w:val="Hyperlink"/>
              </w:rPr>
              <w:fldChar w:fldCharType="separate"/>
            </w:r>
            <w:r w:rsidR="0056187F" w:rsidRPr="004C03D4">
              <w:rPr>
                <w:rStyle w:val="Hyperlink"/>
              </w:rPr>
              <w:t>6.57 Implementation-Defined Behaviour [FAB]</w:t>
            </w:r>
            <w:r w:rsidR="0056187F">
              <w:rPr>
                <w:webHidden/>
              </w:rPr>
              <w:tab/>
            </w:r>
            <w:r>
              <w:rPr>
                <w:webHidden/>
              </w:rPr>
              <w:fldChar w:fldCharType="begin"/>
            </w:r>
            <w:r w:rsidR="0056187F">
              <w:rPr>
                <w:webHidden/>
              </w:rPr>
              <w:instrText xml:space="preserve"> PAGEREF _Toc497902587 \h </w:instrText>
            </w:r>
          </w:ins>
          <w:r>
            <w:rPr>
              <w:webHidden/>
            </w:rPr>
          </w:r>
          <w:r>
            <w:rPr>
              <w:webHidden/>
            </w:rPr>
            <w:fldChar w:fldCharType="separate"/>
          </w:r>
          <w:ins w:id="465" w:author="Joyce L Tokar" w:date="2017-11-08T11:05:00Z">
            <w:r w:rsidR="0056187F">
              <w:rPr>
                <w:webHidden/>
              </w:rPr>
              <w:t>42</w:t>
            </w:r>
            <w:r>
              <w:rPr>
                <w:webHidden/>
              </w:rPr>
              <w:fldChar w:fldCharType="end"/>
            </w:r>
            <w:r w:rsidRPr="004C03D4">
              <w:rPr>
                <w:rStyle w:val="Hyperlink"/>
              </w:rPr>
              <w:fldChar w:fldCharType="end"/>
            </w:r>
          </w:ins>
        </w:p>
        <w:p w14:paraId="619CE4A0" w14:textId="77777777" w:rsidR="0056187F" w:rsidRDefault="000961FA">
          <w:pPr>
            <w:pStyle w:val="TOC3"/>
            <w:rPr>
              <w:ins w:id="466" w:author="Joyce L Tokar" w:date="2017-11-08T11:05:00Z"/>
              <w:b w:val="0"/>
              <w:bCs w:val="0"/>
            </w:rPr>
          </w:pPr>
          <w:ins w:id="46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"_Toc497902588"</w:instrText>
            </w:r>
            <w:r w:rsidR="0056187F" w:rsidRPr="004C03D4">
              <w:rPr>
                <w:rStyle w:val="Hyperlink"/>
              </w:rPr>
              <w:instrText xml:space="preserve"> </w:instrText>
            </w:r>
            <w:r w:rsidRPr="004C03D4">
              <w:rPr>
                <w:rStyle w:val="Hyperlink"/>
              </w:rPr>
              <w:fldChar w:fldCharType="separate"/>
            </w:r>
            <w:r w:rsidR="0056187F" w:rsidRPr="004C03D4">
              <w:rPr>
                <w:rStyle w:val="Hyperlink"/>
              </w:rPr>
              <w:t>6.57.1 Applicability to language</w:t>
            </w:r>
            <w:r w:rsidR="0056187F">
              <w:rPr>
                <w:webHidden/>
              </w:rPr>
              <w:tab/>
            </w:r>
            <w:r>
              <w:rPr>
                <w:webHidden/>
              </w:rPr>
              <w:fldChar w:fldCharType="begin"/>
            </w:r>
            <w:r w:rsidR="0056187F">
              <w:rPr>
                <w:webHidden/>
              </w:rPr>
              <w:instrText xml:space="preserve"> PAGEREF _Toc497902588 \h </w:instrText>
            </w:r>
          </w:ins>
          <w:r>
            <w:rPr>
              <w:webHidden/>
            </w:rPr>
          </w:r>
          <w:r>
            <w:rPr>
              <w:webHidden/>
            </w:rPr>
            <w:fldChar w:fldCharType="separate"/>
          </w:r>
          <w:ins w:id="468" w:author="Joyce L Tokar" w:date="2017-11-08T11:05:00Z">
            <w:r w:rsidR="0056187F">
              <w:rPr>
                <w:webHidden/>
              </w:rPr>
              <w:t>42</w:t>
            </w:r>
            <w:r>
              <w:rPr>
                <w:webHidden/>
              </w:rPr>
              <w:fldChar w:fldCharType="end"/>
            </w:r>
            <w:r w:rsidRPr="004C03D4">
              <w:rPr>
                <w:rStyle w:val="Hyperlink"/>
              </w:rPr>
              <w:fldChar w:fldCharType="end"/>
            </w:r>
          </w:ins>
        </w:p>
        <w:p w14:paraId="5AFBB7FF" w14:textId="77777777" w:rsidR="0056187F" w:rsidRDefault="000961FA">
          <w:pPr>
            <w:pStyle w:val="TOC3"/>
            <w:rPr>
              <w:ins w:id="469" w:author="Joyce L Tokar" w:date="2017-11-08T11:05:00Z"/>
              <w:b w:val="0"/>
              <w:bCs w:val="0"/>
            </w:rPr>
          </w:pPr>
          <w:ins w:id="47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"_Toc497902589"</w:instrText>
            </w:r>
            <w:r w:rsidR="0056187F" w:rsidRPr="004C03D4">
              <w:rPr>
                <w:rStyle w:val="Hyperlink"/>
              </w:rPr>
              <w:instrText xml:space="preserve"> </w:instrText>
            </w:r>
            <w:r w:rsidRPr="004C03D4">
              <w:rPr>
                <w:rStyle w:val="Hyperlink"/>
              </w:rPr>
              <w:fldChar w:fldCharType="separate"/>
            </w:r>
            <w:r w:rsidR="0056187F" w:rsidRPr="004C03D4">
              <w:rPr>
                <w:rStyle w:val="Hyperlink"/>
              </w:rPr>
              <w:t>6.57.2 Guidance to language users</w:t>
            </w:r>
            <w:r w:rsidR="0056187F">
              <w:rPr>
                <w:webHidden/>
              </w:rPr>
              <w:tab/>
            </w:r>
            <w:r>
              <w:rPr>
                <w:webHidden/>
              </w:rPr>
              <w:fldChar w:fldCharType="begin"/>
            </w:r>
            <w:r w:rsidR="0056187F">
              <w:rPr>
                <w:webHidden/>
              </w:rPr>
              <w:instrText xml:space="preserve"> PAGEREF _Toc497902589 \h </w:instrText>
            </w:r>
          </w:ins>
          <w:r>
            <w:rPr>
              <w:webHidden/>
            </w:rPr>
          </w:r>
          <w:r>
            <w:rPr>
              <w:webHidden/>
            </w:rPr>
            <w:fldChar w:fldCharType="separate"/>
          </w:r>
          <w:ins w:id="471" w:author="Joyce L Tokar" w:date="2017-11-08T11:05:00Z">
            <w:r w:rsidR="0056187F">
              <w:rPr>
                <w:webHidden/>
              </w:rPr>
              <w:t>43</w:t>
            </w:r>
            <w:r>
              <w:rPr>
                <w:webHidden/>
              </w:rPr>
              <w:fldChar w:fldCharType="end"/>
            </w:r>
            <w:r w:rsidRPr="004C03D4">
              <w:rPr>
                <w:rStyle w:val="Hyperlink"/>
              </w:rPr>
              <w:fldChar w:fldCharType="end"/>
            </w:r>
          </w:ins>
        </w:p>
        <w:p w14:paraId="05CEA4BB" w14:textId="77777777" w:rsidR="0056187F" w:rsidRDefault="000961FA">
          <w:pPr>
            <w:pStyle w:val="TOC2"/>
            <w:rPr>
              <w:ins w:id="472" w:author="Joyce L Tokar" w:date="2017-11-08T11:05:00Z"/>
              <w:b w:val="0"/>
              <w:bCs w:val="0"/>
            </w:rPr>
          </w:pPr>
          <w:ins w:id="47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"_Toc497902590"</w:instrText>
            </w:r>
            <w:r w:rsidR="0056187F" w:rsidRPr="004C03D4">
              <w:rPr>
                <w:rStyle w:val="Hyperlink"/>
              </w:rPr>
              <w:instrText xml:space="preserve"> </w:instrText>
            </w:r>
            <w:r w:rsidRPr="004C03D4">
              <w:rPr>
                <w:rStyle w:val="Hyperlink"/>
              </w:rPr>
              <w:fldChar w:fldCharType="separate"/>
            </w:r>
            <w:r w:rsidR="0056187F" w:rsidRPr="004C03D4">
              <w:rPr>
                <w:rStyle w:val="Hyperlink"/>
              </w:rPr>
              <w:t>6.58 Deprecated Language Features [MEM]</w:t>
            </w:r>
            <w:r w:rsidR="0056187F">
              <w:rPr>
                <w:webHidden/>
              </w:rPr>
              <w:tab/>
            </w:r>
            <w:r>
              <w:rPr>
                <w:webHidden/>
              </w:rPr>
              <w:fldChar w:fldCharType="begin"/>
            </w:r>
            <w:r w:rsidR="0056187F">
              <w:rPr>
                <w:webHidden/>
              </w:rPr>
              <w:instrText xml:space="preserve"> PAGEREF _Toc497902590 \h </w:instrText>
            </w:r>
          </w:ins>
          <w:r>
            <w:rPr>
              <w:webHidden/>
            </w:rPr>
          </w:r>
          <w:r>
            <w:rPr>
              <w:webHidden/>
            </w:rPr>
            <w:fldChar w:fldCharType="separate"/>
          </w:r>
          <w:ins w:id="474" w:author="Joyce L Tokar" w:date="2017-11-08T11:05:00Z">
            <w:r w:rsidR="0056187F">
              <w:rPr>
                <w:webHidden/>
              </w:rPr>
              <w:t>43</w:t>
            </w:r>
            <w:r>
              <w:rPr>
                <w:webHidden/>
              </w:rPr>
              <w:fldChar w:fldCharType="end"/>
            </w:r>
            <w:r w:rsidRPr="004C03D4">
              <w:rPr>
                <w:rStyle w:val="Hyperlink"/>
              </w:rPr>
              <w:fldChar w:fldCharType="end"/>
            </w:r>
          </w:ins>
        </w:p>
        <w:p w14:paraId="63924D68" w14:textId="77777777" w:rsidR="0056187F" w:rsidRDefault="000961FA">
          <w:pPr>
            <w:pStyle w:val="TOC3"/>
            <w:rPr>
              <w:ins w:id="475" w:author="Joyce L Tokar" w:date="2017-11-08T11:05:00Z"/>
              <w:b w:val="0"/>
              <w:bCs w:val="0"/>
            </w:rPr>
          </w:pPr>
          <w:ins w:id="47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"_Toc497902591"</w:instrText>
            </w:r>
            <w:r w:rsidR="0056187F" w:rsidRPr="004C03D4">
              <w:rPr>
                <w:rStyle w:val="Hyperlink"/>
              </w:rPr>
              <w:instrText xml:space="preserve"> </w:instrText>
            </w:r>
            <w:r w:rsidRPr="004C03D4">
              <w:rPr>
                <w:rStyle w:val="Hyperlink"/>
              </w:rPr>
              <w:fldChar w:fldCharType="separate"/>
            </w:r>
            <w:r w:rsidR="0056187F" w:rsidRPr="004C03D4">
              <w:rPr>
                <w:rStyle w:val="Hyperlink"/>
              </w:rPr>
              <w:t>6.58.1 Applicability to language</w:t>
            </w:r>
            <w:r w:rsidR="0056187F">
              <w:rPr>
                <w:webHidden/>
              </w:rPr>
              <w:tab/>
            </w:r>
            <w:r>
              <w:rPr>
                <w:webHidden/>
              </w:rPr>
              <w:fldChar w:fldCharType="begin"/>
            </w:r>
            <w:r w:rsidR="0056187F">
              <w:rPr>
                <w:webHidden/>
              </w:rPr>
              <w:instrText xml:space="preserve"> PAGEREF _Toc497902591 \h </w:instrText>
            </w:r>
          </w:ins>
          <w:r>
            <w:rPr>
              <w:webHidden/>
            </w:rPr>
          </w:r>
          <w:r>
            <w:rPr>
              <w:webHidden/>
            </w:rPr>
            <w:fldChar w:fldCharType="separate"/>
          </w:r>
          <w:ins w:id="477" w:author="Joyce L Tokar" w:date="2017-11-08T11:05:00Z">
            <w:r w:rsidR="0056187F">
              <w:rPr>
                <w:webHidden/>
              </w:rPr>
              <w:t>43</w:t>
            </w:r>
            <w:r>
              <w:rPr>
                <w:webHidden/>
              </w:rPr>
              <w:fldChar w:fldCharType="end"/>
            </w:r>
            <w:r w:rsidRPr="004C03D4">
              <w:rPr>
                <w:rStyle w:val="Hyperlink"/>
              </w:rPr>
              <w:fldChar w:fldCharType="end"/>
            </w:r>
          </w:ins>
        </w:p>
        <w:p w14:paraId="7EB086D0" w14:textId="77777777" w:rsidR="0056187F" w:rsidRDefault="000961FA">
          <w:pPr>
            <w:pStyle w:val="TOC3"/>
            <w:rPr>
              <w:ins w:id="478" w:author="Joyce L Tokar" w:date="2017-11-08T11:05:00Z"/>
              <w:b w:val="0"/>
              <w:bCs w:val="0"/>
            </w:rPr>
          </w:pPr>
          <w:ins w:id="47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"_Toc497902592"</w:instrText>
            </w:r>
            <w:r w:rsidR="0056187F" w:rsidRPr="004C03D4">
              <w:rPr>
                <w:rStyle w:val="Hyperlink"/>
              </w:rPr>
              <w:instrText xml:space="preserve"> </w:instrText>
            </w:r>
            <w:r w:rsidRPr="004C03D4">
              <w:rPr>
                <w:rStyle w:val="Hyperlink"/>
              </w:rPr>
              <w:fldChar w:fldCharType="separate"/>
            </w:r>
            <w:r w:rsidR="0056187F" w:rsidRPr="004C03D4">
              <w:rPr>
                <w:rStyle w:val="Hyperlink"/>
              </w:rPr>
              <w:t>6.58.2 Guidance to language users</w:t>
            </w:r>
            <w:r w:rsidR="0056187F">
              <w:rPr>
                <w:webHidden/>
              </w:rPr>
              <w:tab/>
            </w:r>
            <w:r>
              <w:rPr>
                <w:webHidden/>
              </w:rPr>
              <w:fldChar w:fldCharType="begin"/>
            </w:r>
            <w:r w:rsidR="0056187F">
              <w:rPr>
                <w:webHidden/>
              </w:rPr>
              <w:instrText xml:space="preserve"> PAGEREF _Toc497902592 \h </w:instrText>
            </w:r>
          </w:ins>
          <w:r>
            <w:rPr>
              <w:webHidden/>
            </w:rPr>
          </w:r>
          <w:r>
            <w:rPr>
              <w:webHidden/>
            </w:rPr>
            <w:fldChar w:fldCharType="separate"/>
          </w:r>
          <w:ins w:id="480" w:author="Joyce L Tokar" w:date="2017-11-08T11:05:00Z">
            <w:r w:rsidR="0056187F">
              <w:rPr>
                <w:webHidden/>
              </w:rPr>
              <w:t>43</w:t>
            </w:r>
            <w:r>
              <w:rPr>
                <w:webHidden/>
              </w:rPr>
              <w:fldChar w:fldCharType="end"/>
            </w:r>
            <w:r w:rsidRPr="004C03D4">
              <w:rPr>
                <w:rStyle w:val="Hyperlink"/>
              </w:rPr>
              <w:fldChar w:fldCharType="end"/>
            </w:r>
          </w:ins>
        </w:p>
        <w:p w14:paraId="5530D950" w14:textId="77777777" w:rsidR="0056187F" w:rsidRDefault="000961FA">
          <w:pPr>
            <w:pStyle w:val="TOC2"/>
            <w:rPr>
              <w:ins w:id="481" w:author="Joyce L Tokar" w:date="2017-11-08T11:05:00Z"/>
              <w:b w:val="0"/>
              <w:bCs w:val="0"/>
            </w:rPr>
          </w:pPr>
          <w:ins w:id="48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"_Toc497902593"</w:instrText>
            </w:r>
            <w:r w:rsidR="0056187F" w:rsidRPr="004C03D4">
              <w:rPr>
                <w:rStyle w:val="Hyperlink"/>
              </w:rPr>
              <w:instrText xml:space="preserve"> </w:instrText>
            </w:r>
            <w:r w:rsidRPr="004C03D4">
              <w:rPr>
                <w:rStyle w:val="Hyperlink"/>
              </w:rPr>
              <w:fldChar w:fldCharType="separate"/>
            </w:r>
            <w:r w:rsidR="0056187F" w:rsidRPr="004C03D4">
              <w:rPr>
                <w:rStyle w:val="Hyperlink"/>
              </w:rPr>
              <w:t>6.59 Concurrency – Activation [CGA]</w:t>
            </w:r>
            <w:r w:rsidR="0056187F">
              <w:rPr>
                <w:webHidden/>
              </w:rPr>
              <w:tab/>
            </w:r>
            <w:r>
              <w:rPr>
                <w:webHidden/>
              </w:rPr>
              <w:fldChar w:fldCharType="begin"/>
            </w:r>
            <w:r w:rsidR="0056187F">
              <w:rPr>
                <w:webHidden/>
              </w:rPr>
              <w:instrText xml:space="preserve"> PAGEREF _Toc497902593 \h </w:instrText>
            </w:r>
          </w:ins>
          <w:r>
            <w:rPr>
              <w:webHidden/>
            </w:rPr>
          </w:r>
          <w:r>
            <w:rPr>
              <w:webHidden/>
            </w:rPr>
            <w:fldChar w:fldCharType="separate"/>
          </w:r>
          <w:ins w:id="483" w:author="Joyce L Tokar" w:date="2017-11-08T11:05:00Z">
            <w:r w:rsidR="0056187F">
              <w:rPr>
                <w:webHidden/>
              </w:rPr>
              <w:t>43</w:t>
            </w:r>
            <w:r>
              <w:rPr>
                <w:webHidden/>
              </w:rPr>
              <w:fldChar w:fldCharType="end"/>
            </w:r>
            <w:r w:rsidRPr="004C03D4">
              <w:rPr>
                <w:rStyle w:val="Hyperlink"/>
              </w:rPr>
              <w:fldChar w:fldCharType="end"/>
            </w:r>
          </w:ins>
        </w:p>
        <w:p w14:paraId="4E0DC6BA" w14:textId="77777777" w:rsidR="0056187F" w:rsidRDefault="000961FA">
          <w:pPr>
            <w:pStyle w:val="TOC2"/>
            <w:rPr>
              <w:ins w:id="484" w:author="Joyce L Tokar" w:date="2017-11-08T11:05:00Z"/>
              <w:b w:val="0"/>
              <w:bCs w:val="0"/>
            </w:rPr>
          </w:pPr>
          <w:ins w:id="48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"_Toc497902594"</w:instrText>
            </w:r>
            <w:r w:rsidR="0056187F" w:rsidRPr="004C03D4">
              <w:rPr>
                <w:rStyle w:val="Hyperlink"/>
              </w:rPr>
              <w:instrText xml:space="preserve"> </w:instrText>
            </w:r>
            <w:r w:rsidRPr="004C03D4">
              <w:rPr>
                <w:rStyle w:val="Hyperlink"/>
              </w:rPr>
              <w:fldChar w:fldCharType="separate"/>
            </w:r>
            <w:r w:rsidR="0056187F" w:rsidRPr="004C03D4">
              <w:rPr>
                <w:rStyle w:val="Hyperlink"/>
              </w:rPr>
              <w:t>6.59.1 Applicability to language</w:t>
            </w:r>
            <w:r w:rsidR="0056187F">
              <w:rPr>
                <w:webHidden/>
              </w:rPr>
              <w:tab/>
            </w:r>
            <w:r>
              <w:rPr>
                <w:webHidden/>
              </w:rPr>
              <w:fldChar w:fldCharType="begin"/>
            </w:r>
            <w:r w:rsidR="0056187F">
              <w:rPr>
                <w:webHidden/>
              </w:rPr>
              <w:instrText xml:space="preserve"> PAGEREF _Toc497902594 \h </w:instrText>
            </w:r>
          </w:ins>
          <w:r>
            <w:rPr>
              <w:webHidden/>
            </w:rPr>
          </w:r>
          <w:r>
            <w:rPr>
              <w:webHidden/>
            </w:rPr>
            <w:fldChar w:fldCharType="separate"/>
          </w:r>
          <w:ins w:id="486" w:author="Joyce L Tokar" w:date="2017-11-08T11:05:00Z">
            <w:r w:rsidR="0056187F">
              <w:rPr>
                <w:webHidden/>
              </w:rPr>
              <w:t>43</w:t>
            </w:r>
            <w:r>
              <w:rPr>
                <w:webHidden/>
              </w:rPr>
              <w:fldChar w:fldCharType="end"/>
            </w:r>
            <w:r w:rsidRPr="004C03D4">
              <w:rPr>
                <w:rStyle w:val="Hyperlink"/>
              </w:rPr>
              <w:fldChar w:fldCharType="end"/>
            </w:r>
          </w:ins>
        </w:p>
        <w:p w14:paraId="018DA04C" w14:textId="77777777" w:rsidR="0056187F" w:rsidRDefault="000961FA">
          <w:pPr>
            <w:pStyle w:val="TOC3"/>
            <w:rPr>
              <w:ins w:id="487" w:author="Joyce L Tokar" w:date="2017-11-08T11:05:00Z"/>
              <w:b w:val="0"/>
              <w:bCs w:val="0"/>
            </w:rPr>
          </w:pPr>
          <w:ins w:id="48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"_Toc497902595"</w:instrText>
            </w:r>
            <w:r w:rsidR="0056187F" w:rsidRPr="004C03D4">
              <w:rPr>
                <w:rStyle w:val="Hyperlink"/>
              </w:rPr>
              <w:instrText xml:space="preserve"> </w:instrText>
            </w:r>
            <w:r w:rsidRPr="004C03D4">
              <w:rPr>
                <w:rStyle w:val="Hyperlink"/>
              </w:rPr>
              <w:fldChar w:fldCharType="separate"/>
            </w:r>
            <w:r w:rsidR="0056187F" w:rsidRPr="004C03D4">
              <w:rPr>
                <w:rStyle w:val="Hyperlink"/>
              </w:rPr>
              <w:t>6.59.2 Guidance to language users</w:t>
            </w:r>
            <w:r w:rsidR="0056187F">
              <w:rPr>
                <w:webHidden/>
              </w:rPr>
              <w:tab/>
            </w:r>
            <w:r>
              <w:rPr>
                <w:webHidden/>
              </w:rPr>
              <w:fldChar w:fldCharType="begin"/>
            </w:r>
            <w:r w:rsidR="0056187F">
              <w:rPr>
                <w:webHidden/>
              </w:rPr>
              <w:instrText xml:space="preserve"> PAGEREF _Toc497902595 \h </w:instrText>
            </w:r>
          </w:ins>
          <w:r>
            <w:rPr>
              <w:webHidden/>
            </w:rPr>
          </w:r>
          <w:r>
            <w:rPr>
              <w:webHidden/>
            </w:rPr>
            <w:fldChar w:fldCharType="separate"/>
          </w:r>
          <w:ins w:id="489" w:author="Joyce L Tokar" w:date="2017-11-08T11:05:00Z">
            <w:r w:rsidR="0056187F">
              <w:rPr>
                <w:webHidden/>
              </w:rPr>
              <w:t>43</w:t>
            </w:r>
            <w:r>
              <w:rPr>
                <w:webHidden/>
              </w:rPr>
              <w:fldChar w:fldCharType="end"/>
            </w:r>
            <w:r w:rsidRPr="004C03D4">
              <w:rPr>
                <w:rStyle w:val="Hyperlink"/>
              </w:rPr>
              <w:fldChar w:fldCharType="end"/>
            </w:r>
          </w:ins>
        </w:p>
        <w:p w14:paraId="314B251B" w14:textId="77777777" w:rsidR="0056187F" w:rsidRDefault="000961FA">
          <w:pPr>
            <w:pStyle w:val="TOC2"/>
            <w:rPr>
              <w:ins w:id="490" w:author="Joyce L Tokar" w:date="2017-11-08T11:05:00Z"/>
              <w:b w:val="0"/>
              <w:bCs w:val="0"/>
            </w:rPr>
          </w:pPr>
          <w:ins w:id="49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"_Toc497902596"</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CA"/>
              </w:rPr>
              <w:t>6.60 Concurrency – Directed termination [CGT]</w:t>
            </w:r>
            <w:r w:rsidR="0056187F">
              <w:rPr>
                <w:webHidden/>
              </w:rPr>
              <w:tab/>
            </w:r>
            <w:r>
              <w:rPr>
                <w:webHidden/>
              </w:rPr>
              <w:fldChar w:fldCharType="begin"/>
            </w:r>
            <w:r w:rsidR="0056187F">
              <w:rPr>
                <w:webHidden/>
              </w:rPr>
              <w:instrText xml:space="preserve"> PAGEREF _Toc497902596 \h </w:instrText>
            </w:r>
          </w:ins>
          <w:r>
            <w:rPr>
              <w:webHidden/>
            </w:rPr>
          </w:r>
          <w:r>
            <w:rPr>
              <w:webHidden/>
            </w:rPr>
            <w:fldChar w:fldCharType="separate"/>
          </w:r>
          <w:ins w:id="492" w:author="Joyce L Tokar" w:date="2017-11-08T11:05:00Z">
            <w:r w:rsidR="0056187F">
              <w:rPr>
                <w:webHidden/>
              </w:rPr>
              <w:t>43</w:t>
            </w:r>
            <w:r>
              <w:rPr>
                <w:webHidden/>
              </w:rPr>
              <w:fldChar w:fldCharType="end"/>
            </w:r>
            <w:r w:rsidRPr="004C03D4">
              <w:rPr>
                <w:rStyle w:val="Hyperlink"/>
              </w:rPr>
              <w:fldChar w:fldCharType="end"/>
            </w:r>
          </w:ins>
        </w:p>
        <w:p w14:paraId="2ADB37B4" w14:textId="77777777" w:rsidR="0056187F" w:rsidRDefault="000961FA">
          <w:pPr>
            <w:pStyle w:val="TOC2"/>
            <w:rPr>
              <w:ins w:id="493" w:author="Joyce L Tokar" w:date="2017-11-08T11:05:00Z"/>
              <w:b w:val="0"/>
              <w:bCs w:val="0"/>
            </w:rPr>
          </w:pPr>
          <w:ins w:id="49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"_Toc497902597"</w:instrText>
            </w:r>
            <w:r w:rsidR="0056187F" w:rsidRPr="004C03D4">
              <w:rPr>
                <w:rStyle w:val="Hyperlink"/>
              </w:rPr>
              <w:instrText xml:space="preserve"> </w:instrText>
            </w:r>
            <w:r w:rsidRPr="004C03D4">
              <w:rPr>
                <w:rStyle w:val="Hyperlink"/>
              </w:rPr>
              <w:fldChar w:fldCharType="separate"/>
            </w:r>
            <w:r w:rsidR="0056187F" w:rsidRPr="004C03D4">
              <w:rPr>
                <w:rStyle w:val="Hyperlink"/>
              </w:rPr>
              <w:t>6.60.1 Applicability to language</w:t>
            </w:r>
            <w:r w:rsidR="0056187F">
              <w:rPr>
                <w:webHidden/>
              </w:rPr>
              <w:tab/>
            </w:r>
            <w:r>
              <w:rPr>
                <w:webHidden/>
              </w:rPr>
              <w:fldChar w:fldCharType="begin"/>
            </w:r>
            <w:r w:rsidR="0056187F">
              <w:rPr>
                <w:webHidden/>
              </w:rPr>
              <w:instrText xml:space="preserve"> PAGEREF _Toc497902597 \h </w:instrText>
            </w:r>
          </w:ins>
          <w:r>
            <w:rPr>
              <w:webHidden/>
            </w:rPr>
          </w:r>
          <w:r>
            <w:rPr>
              <w:webHidden/>
            </w:rPr>
            <w:fldChar w:fldCharType="separate"/>
          </w:r>
          <w:ins w:id="495" w:author="Joyce L Tokar" w:date="2017-11-08T11:05:00Z">
            <w:r w:rsidR="0056187F">
              <w:rPr>
                <w:webHidden/>
              </w:rPr>
              <w:t>43</w:t>
            </w:r>
            <w:r>
              <w:rPr>
                <w:webHidden/>
              </w:rPr>
              <w:fldChar w:fldCharType="end"/>
            </w:r>
            <w:r w:rsidRPr="004C03D4">
              <w:rPr>
                <w:rStyle w:val="Hyperlink"/>
              </w:rPr>
              <w:fldChar w:fldCharType="end"/>
            </w:r>
          </w:ins>
        </w:p>
        <w:p w14:paraId="36F4D0E4" w14:textId="77777777" w:rsidR="0056187F" w:rsidRDefault="000961FA">
          <w:pPr>
            <w:pStyle w:val="TOC3"/>
            <w:rPr>
              <w:ins w:id="496" w:author="Joyce L Tokar" w:date="2017-11-08T11:05:00Z"/>
              <w:b w:val="0"/>
              <w:bCs w:val="0"/>
            </w:rPr>
          </w:pPr>
          <w:ins w:id="49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"_Toc497902598"</w:instrText>
            </w:r>
            <w:r w:rsidR="0056187F" w:rsidRPr="004C03D4">
              <w:rPr>
                <w:rStyle w:val="Hyperlink"/>
              </w:rPr>
              <w:instrText xml:space="preserve"> </w:instrText>
            </w:r>
            <w:r w:rsidRPr="004C03D4">
              <w:rPr>
                <w:rStyle w:val="Hyperlink"/>
              </w:rPr>
              <w:fldChar w:fldCharType="separate"/>
            </w:r>
            <w:r w:rsidR="0056187F" w:rsidRPr="004C03D4">
              <w:rPr>
                <w:rStyle w:val="Hyperlink"/>
              </w:rPr>
              <w:t>6.60.2 Guidance to language users</w:t>
            </w:r>
            <w:r w:rsidR="0056187F">
              <w:rPr>
                <w:webHidden/>
              </w:rPr>
              <w:tab/>
            </w:r>
            <w:r>
              <w:rPr>
                <w:webHidden/>
              </w:rPr>
              <w:fldChar w:fldCharType="begin"/>
            </w:r>
            <w:r w:rsidR="0056187F">
              <w:rPr>
                <w:webHidden/>
              </w:rPr>
              <w:instrText xml:space="preserve"> PAGEREF _Toc497902598 \h </w:instrText>
            </w:r>
          </w:ins>
          <w:r>
            <w:rPr>
              <w:webHidden/>
            </w:rPr>
          </w:r>
          <w:r>
            <w:rPr>
              <w:webHidden/>
            </w:rPr>
            <w:fldChar w:fldCharType="separate"/>
          </w:r>
          <w:ins w:id="498" w:author="Joyce L Tokar" w:date="2017-11-08T11:05:00Z">
            <w:r w:rsidR="0056187F">
              <w:rPr>
                <w:webHidden/>
              </w:rPr>
              <w:t>43</w:t>
            </w:r>
            <w:r>
              <w:rPr>
                <w:webHidden/>
              </w:rPr>
              <w:fldChar w:fldCharType="end"/>
            </w:r>
            <w:r w:rsidRPr="004C03D4">
              <w:rPr>
                <w:rStyle w:val="Hyperlink"/>
              </w:rPr>
              <w:fldChar w:fldCharType="end"/>
            </w:r>
          </w:ins>
        </w:p>
        <w:p w14:paraId="68FE8A83" w14:textId="77777777" w:rsidR="0056187F" w:rsidRDefault="000961FA">
          <w:pPr>
            <w:pStyle w:val="TOC2"/>
            <w:rPr>
              <w:ins w:id="499" w:author="Joyce L Tokar" w:date="2017-11-08T11:05:00Z"/>
              <w:b w:val="0"/>
              <w:bCs w:val="0"/>
            </w:rPr>
          </w:pPr>
          <w:ins w:id="50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"_Toc497902599"</w:instrText>
            </w:r>
            <w:r w:rsidR="0056187F" w:rsidRPr="004C03D4">
              <w:rPr>
                <w:rStyle w:val="Hyperlink"/>
              </w:rPr>
              <w:instrText xml:space="preserve"> </w:instrText>
            </w:r>
            <w:r w:rsidRPr="004C03D4">
              <w:rPr>
                <w:rStyle w:val="Hyperlink"/>
              </w:rPr>
              <w:fldChar w:fldCharType="separate"/>
            </w:r>
            <w:r w:rsidR="0056187F" w:rsidRPr="004C03D4">
              <w:rPr>
                <w:rStyle w:val="Hyperlink"/>
              </w:rPr>
              <w:t>6.61 Concurrent Data Access [CGX]</w:t>
            </w:r>
            <w:r w:rsidR="0056187F">
              <w:rPr>
                <w:webHidden/>
              </w:rPr>
              <w:tab/>
            </w:r>
            <w:r>
              <w:rPr>
                <w:webHidden/>
              </w:rPr>
              <w:fldChar w:fldCharType="begin"/>
            </w:r>
            <w:r w:rsidR="0056187F">
              <w:rPr>
                <w:webHidden/>
              </w:rPr>
              <w:instrText xml:space="preserve"> PAGEREF _Toc497902599 \h </w:instrText>
            </w:r>
          </w:ins>
          <w:r>
            <w:rPr>
              <w:webHidden/>
            </w:rPr>
          </w:r>
          <w:r>
            <w:rPr>
              <w:webHidden/>
            </w:rPr>
            <w:fldChar w:fldCharType="separate"/>
          </w:r>
          <w:ins w:id="501" w:author="Joyce L Tokar" w:date="2017-11-08T11:05:00Z">
            <w:r w:rsidR="0056187F">
              <w:rPr>
                <w:webHidden/>
              </w:rPr>
              <w:t>44</w:t>
            </w:r>
            <w:r>
              <w:rPr>
                <w:webHidden/>
              </w:rPr>
              <w:fldChar w:fldCharType="end"/>
            </w:r>
            <w:r w:rsidRPr="004C03D4">
              <w:rPr>
                <w:rStyle w:val="Hyperlink"/>
              </w:rPr>
              <w:fldChar w:fldCharType="end"/>
            </w:r>
          </w:ins>
        </w:p>
        <w:p w14:paraId="0814B748" w14:textId="77777777" w:rsidR="0056187F" w:rsidRDefault="000961FA">
          <w:pPr>
            <w:pStyle w:val="TOC2"/>
            <w:rPr>
              <w:ins w:id="502" w:author="Joyce L Tokar" w:date="2017-11-08T11:05:00Z"/>
              <w:b w:val="0"/>
              <w:bCs w:val="0"/>
            </w:rPr>
          </w:pPr>
          <w:ins w:id="50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"_Toc497902600"</w:instrText>
            </w:r>
            <w:r w:rsidR="0056187F" w:rsidRPr="004C03D4">
              <w:rPr>
                <w:rStyle w:val="Hyperlink"/>
              </w:rPr>
              <w:instrText xml:space="preserve"> </w:instrText>
            </w:r>
            <w:r w:rsidRPr="004C03D4">
              <w:rPr>
                <w:rStyle w:val="Hyperlink"/>
              </w:rPr>
              <w:fldChar w:fldCharType="separate"/>
            </w:r>
            <w:r w:rsidR="0056187F" w:rsidRPr="004C03D4">
              <w:rPr>
                <w:rStyle w:val="Hyperlink"/>
              </w:rPr>
              <w:t>6.61.1 Applicability to language</w:t>
            </w:r>
            <w:r w:rsidR="0056187F">
              <w:rPr>
                <w:webHidden/>
              </w:rPr>
              <w:tab/>
            </w:r>
            <w:r>
              <w:rPr>
                <w:webHidden/>
              </w:rPr>
              <w:fldChar w:fldCharType="begin"/>
            </w:r>
            <w:r w:rsidR="0056187F">
              <w:rPr>
                <w:webHidden/>
              </w:rPr>
              <w:instrText xml:space="preserve"> PAGEREF _Toc497902600 \h </w:instrText>
            </w:r>
          </w:ins>
          <w:r>
            <w:rPr>
              <w:webHidden/>
            </w:rPr>
          </w:r>
          <w:r>
            <w:rPr>
              <w:webHidden/>
            </w:rPr>
            <w:fldChar w:fldCharType="separate"/>
          </w:r>
          <w:ins w:id="504" w:author="Joyce L Tokar" w:date="2017-11-08T11:05:00Z">
            <w:r w:rsidR="0056187F">
              <w:rPr>
                <w:webHidden/>
              </w:rPr>
              <w:t>44</w:t>
            </w:r>
            <w:r>
              <w:rPr>
                <w:webHidden/>
              </w:rPr>
              <w:fldChar w:fldCharType="end"/>
            </w:r>
            <w:r w:rsidRPr="004C03D4">
              <w:rPr>
                <w:rStyle w:val="Hyperlink"/>
              </w:rPr>
              <w:fldChar w:fldCharType="end"/>
            </w:r>
          </w:ins>
        </w:p>
        <w:p w14:paraId="1DC80A05" w14:textId="77777777" w:rsidR="0056187F" w:rsidRDefault="000961FA">
          <w:pPr>
            <w:pStyle w:val="TOC3"/>
            <w:rPr>
              <w:ins w:id="505" w:author="Joyce L Tokar" w:date="2017-11-08T11:05:00Z"/>
              <w:b w:val="0"/>
              <w:bCs w:val="0"/>
            </w:rPr>
          </w:pPr>
          <w:ins w:id="50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"_Toc497902601"</w:instrText>
            </w:r>
            <w:r w:rsidR="0056187F" w:rsidRPr="004C03D4">
              <w:rPr>
                <w:rStyle w:val="Hyperlink"/>
              </w:rPr>
              <w:instrText xml:space="preserve"> </w:instrText>
            </w:r>
            <w:r w:rsidRPr="004C03D4">
              <w:rPr>
                <w:rStyle w:val="Hyperlink"/>
              </w:rPr>
              <w:fldChar w:fldCharType="separate"/>
            </w:r>
            <w:r w:rsidR="0056187F" w:rsidRPr="004C03D4">
              <w:rPr>
                <w:rStyle w:val="Hyperlink"/>
              </w:rPr>
              <w:t>6.61.2 Guidance to language users</w:t>
            </w:r>
            <w:r w:rsidR="0056187F">
              <w:rPr>
                <w:webHidden/>
              </w:rPr>
              <w:tab/>
            </w:r>
            <w:r>
              <w:rPr>
                <w:webHidden/>
              </w:rPr>
              <w:fldChar w:fldCharType="begin"/>
            </w:r>
            <w:r w:rsidR="0056187F">
              <w:rPr>
                <w:webHidden/>
              </w:rPr>
              <w:instrText xml:space="preserve"> PAGEREF _Toc497902601 \h </w:instrText>
            </w:r>
          </w:ins>
          <w:r>
            <w:rPr>
              <w:webHidden/>
            </w:rPr>
          </w:r>
          <w:r>
            <w:rPr>
              <w:webHidden/>
            </w:rPr>
            <w:fldChar w:fldCharType="separate"/>
          </w:r>
          <w:ins w:id="507" w:author="Joyce L Tokar" w:date="2017-11-08T11:05:00Z">
            <w:r w:rsidR="0056187F">
              <w:rPr>
                <w:webHidden/>
              </w:rPr>
              <w:t>44</w:t>
            </w:r>
            <w:r>
              <w:rPr>
                <w:webHidden/>
              </w:rPr>
              <w:fldChar w:fldCharType="end"/>
            </w:r>
            <w:r w:rsidRPr="004C03D4">
              <w:rPr>
                <w:rStyle w:val="Hyperlink"/>
              </w:rPr>
              <w:fldChar w:fldCharType="end"/>
            </w:r>
          </w:ins>
        </w:p>
        <w:p w14:paraId="1E351286" w14:textId="77777777" w:rsidR="0056187F" w:rsidRDefault="000961FA">
          <w:pPr>
            <w:pStyle w:val="TOC3"/>
            <w:rPr>
              <w:ins w:id="508" w:author="Joyce L Tokar" w:date="2017-11-08T11:05:00Z"/>
              <w:b w:val="0"/>
              <w:bCs w:val="0"/>
            </w:rPr>
          </w:pPr>
          <w:ins w:id="50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"_Toc497902602"</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CA"/>
              </w:rPr>
              <w:t>6.62 Concurrency – Premature Termination [CGS]</w:t>
            </w:r>
            <w:r w:rsidR="0056187F">
              <w:rPr>
                <w:webHidden/>
              </w:rPr>
              <w:tab/>
            </w:r>
            <w:r>
              <w:rPr>
                <w:webHidden/>
              </w:rPr>
              <w:fldChar w:fldCharType="begin"/>
            </w:r>
            <w:r w:rsidR="0056187F">
              <w:rPr>
                <w:webHidden/>
              </w:rPr>
              <w:instrText xml:space="preserve"> PAGEREF _Toc497902602 \h </w:instrText>
            </w:r>
          </w:ins>
          <w:r>
            <w:rPr>
              <w:webHidden/>
            </w:rPr>
          </w:r>
          <w:r>
            <w:rPr>
              <w:webHidden/>
            </w:rPr>
            <w:fldChar w:fldCharType="separate"/>
          </w:r>
          <w:ins w:id="510" w:author="Joyce L Tokar" w:date="2017-11-08T11:05:00Z">
            <w:r w:rsidR="0056187F">
              <w:rPr>
                <w:webHidden/>
              </w:rPr>
              <w:t>44</w:t>
            </w:r>
            <w:r>
              <w:rPr>
                <w:webHidden/>
              </w:rPr>
              <w:fldChar w:fldCharType="end"/>
            </w:r>
            <w:r w:rsidRPr="004C03D4">
              <w:rPr>
                <w:rStyle w:val="Hyperlink"/>
              </w:rPr>
              <w:fldChar w:fldCharType="end"/>
            </w:r>
          </w:ins>
        </w:p>
        <w:p w14:paraId="751454B3" w14:textId="77777777" w:rsidR="0056187F" w:rsidRDefault="000961FA">
          <w:pPr>
            <w:pStyle w:val="TOC2"/>
            <w:rPr>
              <w:ins w:id="511" w:author="Joyce L Tokar" w:date="2017-11-08T11:05:00Z"/>
              <w:b w:val="0"/>
              <w:bCs w:val="0"/>
            </w:rPr>
          </w:pPr>
          <w:ins w:id="51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"_Toc497902603"</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CA"/>
              </w:rPr>
              <w:t xml:space="preserve">6.62.1 Applicability to </w:t>
            </w:r>
            <w:r w:rsidR="0056187F" w:rsidRPr="004C03D4">
              <w:rPr>
                <w:rStyle w:val="Hyperlink"/>
              </w:rPr>
              <w:t>la</w:t>
            </w:r>
            <w:r w:rsidR="0056187F" w:rsidRPr="004C03D4">
              <w:rPr>
                <w:rStyle w:val="Hyperlink"/>
                <w:lang w:val="en-CA"/>
              </w:rPr>
              <w:t>ng</w:t>
            </w:r>
            <w:r w:rsidR="0056187F" w:rsidRPr="004C03D4">
              <w:rPr>
                <w:rStyle w:val="Hyperlink"/>
              </w:rPr>
              <w:t>uage</w:t>
            </w:r>
            <w:r w:rsidR="0056187F">
              <w:rPr>
                <w:webHidden/>
              </w:rPr>
              <w:tab/>
            </w:r>
            <w:r>
              <w:rPr>
                <w:webHidden/>
              </w:rPr>
              <w:fldChar w:fldCharType="begin"/>
            </w:r>
            <w:r w:rsidR="0056187F">
              <w:rPr>
                <w:webHidden/>
              </w:rPr>
              <w:instrText xml:space="preserve"> PAGEREF _Toc497902603 \h </w:instrText>
            </w:r>
          </w:ins>
          <w:r>
            <w:rPr>
              <w:webHidden/>
            </w:rPr>
          </w:r>
          <w:r>
            <w:rPr>
              <w:webHidden/>
            </w:rPr>
            <w:fldChar w:fldCharType="separate"/>
          </w:r>
          <w:ins w:id="513" w:author="Joyce L Tokar" w:date="2017-11-08T11:05:00Z">
            <w:r w:rsidR="0056187F">
              <w:rPr>
                <w:webHidden/>
              </w:rPr>
              <w:t>44</w:t>
            </w:r>
            <w:r>
              <w:rPr>
                <w:webHidden/>
              </w:rPr>
              <w:fldChar w:fldCharType="end"/>
            </w:r>
            <w:r w:rsidRPr="004C03D4">
              <w:rPr>
                <w:rStyle w:val="Hyperlink"/>
              </w:rPr>
              <w:fldChar w:fldCharType="end"/>
            </w:r>
          </w:ins>
        </w:p>
        <w:p w14:paraId="280255CF" w14:textId="77777777" w:rsidR="0056187F" w:rsidRDefault="000961FA">
          <w:pPr>
            <w:pStyle w:val="TOC2"/>
            <w:rPr>
              <w:ins w:id="514" w:author="Joyce L Tokar" w:date="2017-11-08T11:05:00Z"/>
              <w:b w:val="0"/>
              <w:bCs w:val="0"/>
            </w:rPr>
          </w:pPr>
          <w:ins w:id="51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"_Toc497902604"</w:instrText>
            </w:r>
            <w:r w:rsidR="0056187F" w:rsidRPr="004C03D4">
              <w:rPr>
                <w:rStyle w:val="Hyperlink"/>
              </w:rPr>
              <w:instrText xml:space="preserve"> </w:instrText>
            </w:r>
            <w:r w:rsidRPr="004C03D4">
              <w:rPr>
                <w:rStyle w:val="Hyperlink"/>
              </w:rPr>
              <w:fldChar w:fldCharType="separate"/>
            </w:r>
            <w:r w:rsidR="0056187F" w:rsidRPr="004C03D4">
              <w:rPr>
                <w:rStyle w:val="Hyperlink"/>
              </w:rPr>
              <w:t>6.62.2 Guidance to language users</w:t>
            </w:r>
            <w:r w:rsidR="0056187F">
              <w:rPr>
                <w:webHidden/>
              </w:rPr>
              <w:tab/>
            </w:r>
            <w:r>
              <w:rPr>
                <w:webHidden/>
              </w:rPr>
              <w:fldChar w:fldCharType="begin"/>
            </w:r>
            <w:r w:rsidR="0056187F">
              <w:rPr>
                <w:webHidden/>
              </w:rPr>
              <w:instrText xml:space="preserve"> PAGEREF _Toc497902604 \h </w:instrText>
            </w:r>
          </w:ins>
          <w:r>
            <w:rPr>
              <w:webHidden/>
            </w:rPr>
          </w:r>
          <w:r>
            <w:rPr>
              <w:webHidden/>
            </w:rPr>
            <w:fldChar w:fldCharType="separate"/>
          </w:r>
          <w:ins w:id="516" w:author="Joyce L Tokar" w:date="2017-11-08T11:05:00Z">
            <w:r w:rsidR="0056187F">
              <w:rPr>
                <w:webHidden/>
              </w:rPr>
              <w:t>44</w:t>
            </w:r>
            <w:r>
              <w:rPr>
                <w:webHidden/>
              </w:rPr>
              <w:fldChar w:fldCharType="end"/>
            </w:r>
            <w:r w:rsidRPr="004C03D4">
              <w:rPr>
                <w:rStyle w:val="Hyperlink"/>
              </w:rPr>
              <w:fldChar w:fldCharType="end"/>
            </w:r>
          </w:ins>
        </w:p>
        <w:p w14:paraId="7CA2A68F" w14:textId="77777777" w:rsidR="0056187F" w:rsidRDefault="000961FA">
          <w:pPr>
            <w:pStyle w:val="TOC2"/>
            <w:rPr>
              <w:ins w:id="517" w:author="Joyce L Tokar" w:date="2017-11-08T11:05:00Z"/>
              <w:b w:val="0"/>
              <w:bCs w:val="0"/>
            </w:rPr>
          </w:pPr>
          <w:ins w:id="51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"_Toc497902605"</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CA"/>
              </w:rPr>
              <w:t>6.63 Protocol Lock Errors [CGM]</w:t>
            </w:r>
            <w:r w:rsidR="0056187F">
              <w:rPr>
                <w:webHidden/>
              </w:rPr>
              <w:tab/>
            </w:r>
            <w:r>
              <w:rPr>
                <w:webHidden/>
              </w:rPr>
              <w:fldChar w:fldCharType="begin"/>
            </w:r>
            <w:r w:rsidR="0056187F">
              <w:rPr>
                <w:webHidden/>
              </w:rPr>
              <w:instrText xml:space="preserve"> PAGEREF _Toc497902605 \h </w:instrText>
            </w:r>
          </w:ins>
          <w:r>
            <w:rPr>
              <w:webHidden/>
            </w:rPr>
          </w:r>
          <w:r>
            <w:rPr>
              <w:webHidden/>
            </w:rPr>
            <w:fldChar w:fldCharType="separate"/>
          </w:r>
          <w:ins w:id="519" w:author="Joyce L Tokar" w:date="2017-11-08T11:05:00Z">
            <w:r w:rsidR="0056187F">
              <w:rPr>
                <w:webHidden/>
              </w:rPr>
              <w:t>44</w:t>
            </w:r>
            <w:r>
              <w:rPr>
                <w:webHidden/>
              </w:rPr>
              <w:fldChar w:fldCharType="end"/>
            </w:r>
            <w:r w:rsidRPr="004C03D4">
              <w:rPr>
                <w:rStyle w:val="Hyperlink"/>
              </w:rPr>
              <w:fldChar w:fldCharType="end"/>
            </w:r>
          </w:ins>
        </w:p>
        <w:p w14:paraId="06DCBD47" w14:textId="77777777" w:rsidR="0056187F" w:rsidRDefault="000961FA">
          <w:pPr>
            <w:pStyle w:val="TOC2"/>
            <w:rPr>
              <w:ins w:id="520" w:author="Joyce L Tokar" w:date="2017-11-08T11:05:00Z"/>
              <w:b w:val="0"/>
              <w:bCs w:val="0"/>
            </w:rPr>
          </w:pPr>
          <w:ins w:id="52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"_Toc497902606"</w:instrText>
            </w:r>
            <w:r w:rsidR="0056187F" w:rsidRPr="004C03D4">
              <w:rPr>
                <w:rStyle w:val="Hyperlink"/>
              </w:rPr>
              <w:instrText xml:space="preserve"> </w:instrText>
            </w:r>
            <w:r w:rsidRPr="004C03D4">
              <w:rPr>
                <w:rStyle w:val="Hyperlink"/>
              </w:rPr>
              <w:fldChar w:fldCharType="separate"/>
            </w:r>
            <w:r w:rsidR="0056187F" w:rsidRPr="004C03D4">
              <w:rPr>
                <w:rStyle w:val="Hyperlink"/>
              </w:rPr>
              <w:t>6.63.1 Applicability to language</w:t>
            </w:r>
            <w:r w:rsidR="0056187F">
              <w:rPr>
                <w:webHidden/>
              </w:rPr>
              <w:tab/>
            </w:r>
            <w:r>
              <w:rPr>
                <w:webHidden/>
              </w:rPr>
              <w:fldChar w:fldCharType="begin"/>
            </w:r>
            <w:r w:rsidR="0056187F">
              <w:rPr>
                <w:webHidden/>
              </w:rPr>
              <w:instrText xml:space="preserve"> PAGEREF _Toc497902606 \h </w:instrText>
            </w:r>
          </w:ins>
          <w:r>
            <w:rPr>
              <w:webHidden/>
            </w:rPr>
          </w:r>
          <w:r>
            <w:rPr>
              <w:webHidden/>
            </w:rPr>
            <w:fldChar w:fldCharType="separate"/>
          </w:r>
          <w:ins w:id="522" w:author="Joyce L Tokar" w:date="2017-11-08T11:05:00Z">
            <w:r w:rsidR="0056187F">
              <w:rPr>
                <w:webHidden/>
              </w:rPr>
              <w:t>44</w:t>
            </w:r>
            <w:r>
              <w:rPr>
                <w:webHidden/>
              </w:rPr>
              <w:fldChar w:fldCharType="end"/>
            </w:r>
            <w:r w:rsidRPr="004C03D4">
              <w:rPr>
                <w:rStyle w:val="Hyperlink"/>
              </w:rPr>
              <w:fldChar w:fldCharType="end"/>
            </w:r>
          </w:ins>
        </w:p>
        <w:p w14:paraId="5D56140C" w14:textId="77777777" w:rsidR="0056187F" w:rsidRDefault="000961FA">
          <w:pPr>
            <w:pStyle w:val="TOC3"/>
            <w:rPr>
              <w:ins w:id="523" w:author="Joyce L Tokar" w:date="2017-11-08T11:05:00Z"/>
              <w:b w:val="0"/>
              <w:bCs w:val="0"/>
            </w:rPr>
          </w:pPr>
          <w:ins w:id="52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"_Toc497902607"</w:instrText>
            </w:r>
            <w:r w:rsidR="0056187F" w:rsidRPr="004C03D4">
              <w:rPr>
                <w:rStyle w:val="Hyperlink"/>
              </w:rPr>
              <w:instrText xml:space="preserve"> </w:instrText>
            </w:r>
            <w:r w:rsidRPr="004C03D4">
              <w:rPr>
                <w:rStyle w:val="Hyperlink"/>
              </w:rPr>
              <w:fldChar w:fldCharType="separate"/>
            </w:r>
            <w:r w:rsidR="0056187F" w:rsidRPr="004C03D4">
              <w:rPr>
                <w:rStyle w:val="Hyperlink"/>
              </w:rPr>
              <w:t>6.63.2 Guidance to language users</w:t>
            </w:r>
            <w:r w:rsidR="0056187F">
              <w:rPr>
                <w:webHidden/>
              </w:rPr>
              <w:tab/>
            </w:r>
            <w:r>
              <w:rPr>
                <w:webHidden/>
              </w:rPr>
              <w:fldChar w:fldCharType="begin"/>
            </w:r>
            <w:r w:rsidR="0056187F">
              <w:rPr>
                <w:webHidden/>
              </w:rPr>
              <w:instrText xml:space="preserve"> PAGEREF _Toc497902607 \h </w:instrText>
            </w:r>
          </w:ins>
          <w:r>
            <w:rPr>
              <w:webHidden/>
            </w:rPr>
          </w:r>
          <w:r>
            <w:rPr>
              <w:webHidden/>
            </w:rPr>
            <w:fldChar w:fldCharType="separate"/>
          </w:r>
          <w:ins w:id="525" w:author="Joyce L Tokar" w:date="2017-11-08T11:05:00Z">
            <w:r w:rsidR="0056187F">
              <w:rPr>
                <w:webHidden/>
              </w:rPr>
              <w:t>45</w:t>
            </w:r>
            <w:r>
              <w:rPr>
                <w:webHidden/>
              </w:rPr>
              <w:fldChar w:fldCharType="end"/>
            </w:r>
            <w:r w:rsidRPr="004C03D4">
              <w:rPr>
                <w:rStyle w:val="Hyperlink"/>
              </w:rPr>
              <w:fldChar w:fldCharType="end"/>
            </w:r>
          </w:ins>
        </w:p>
        <w:p w14:paraId="4A4C0699" w14:textId="77777777" w:rsidR="0056187F" w:rsidRDefault="000961FA">
          <w:pPr>
            <w:pStyle w:val="TOC2"/>
            <w:rPr>
              <w:ins w:id="526" w:author="Joyce L Tokar" w:date="2017-11-08T11:05:00Z"/>
              <w:b w:val="0"/>
              <w:bCs w:val="0"/>
            </w:rPr>
          </w:pPr>
          <w:ins w:id="52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"_Toc497902608"</w:instrText>
            </w:r>
            <w:r w:rsidR="0056187F" w:rsidRPr="004C03D4">
              <w:rPr>
                <w:rStyle w:val="Hyperlink"/>
              </w:rPr>
              <w:instrText xml:space="preserve"> </w:instrText>
            </w:r>
            <w:r w:rsidRPr="004C03D4">
              <w:rPr>
                <w:rStyle w:val="Hyperlink"/>
              </w:rPr>
              <w:fldChar w:fldCharType="separate"/>
            </w:r>
            <w:r w:rsidR="0056187F" w:rsidRPr="004C03D4">
              <w:rPr>
                <w:rStyle w:val="Hyperlink"/>
                <w:rFonts w:eastAsia="MS PGothic"/>
                <w:lang w:eastAsia="ja-JP"/>
              </w:rPr>
              <w:t>6.64 Reliance on External Format String  [SHL]</w:t>
            </w:r>
            <w:r w:rsidR="0056187F">
              <w:rPr>
                <w:webHidden/>
              </w:rPr>
              <w:tab/>
            </w:r>
            <w:r>
              <w:rPr>
                <w:webHidden/>
              </w:rPr>
              <w:fldChar w:fldCharType="begin"/>
            </w:r>
            <w:r w:rsidR="0056187F">
              <w:rPr>
                <w:webHidden/>
              </w:rPr>
              <w:instrText xml:space="preserve"> PAGEREF _Toc497902608 \h </w:instrText>
            </w:r>
          </w:ins>
          <w:r>
            <w:rPr>
              <w:webHidden/>
            </w:rPr>
          </w:r>
          <w:r>
            <w:rPr>
              <w:webHidden/>
            </w:rPr>
            <w:fldChar w:fldCharType="separate"/>
          </w:r>
          <w:ins w:id="528" w:author="Joyce L Tokar" w:date="2017-11-08T11:05:00Z">
            <w:r w:rsidR="0056187F">
              <w:rPr>
                <w:webHidden/>
              </w:rPr>
              <w:t>45</w:t>
            </w:r>
            <w:r>
              <w:rPr>
                <w:webHidden/>
              </w:rPr>
              <w:fldChar w:fldCharType="end"/>
            </w:r>
            <w:r w:rsidRPr="004C03D4">
              <w:rPr>
                <w:rStyle w:val="Hyperlink"/>
              </w:rPr>
              <w:fldChar w:fldCharType="end"/>
            </w:r>
          </w:ins>
        </w:p>
        <w:p w14:paraId="61A5E72F" w14:textId="77777777" w:rsidR="0056187F" w:rsidRDefault="000961FA">
          <w:pPr>
            <w:pStyle w:val="TOC2"/>
            <w:rPr>
              <w:ins w:id="529" w:author="Joyce L Tokar" w:date="2017-11-08T11:05:00Z"/>
              <w:b w:val="0"/>
              <w:bCs w:val="0"/>
            </w:rPr>
          </w:pPr>
          <w:ins w:id="53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"_Toc497902609"</w:instrText>
            </w:r>
            <w:r w:rsidR="0056187F" w:rsidRPr="004C03D4">
              <w:rPr>
                <w:rStyle w:val="Hyperlink"/>
              </w:rPr>
              <w:instrText xml:space="preserve"> </w:instrText>
            </w:r>
            <w:r w:rsidRPr="004C03D4">
              <w:rPr>
                <w:rStyle w:val="Hyperlink"/>
              </w:rPr>
              <w:fldChar w:fldCharType="separate"/>
            </w:r>
            <w:r w:rsidR="0056187F" w:rsidRPr="004C03D4">
              <w:rPr>
                <w:rStyle w:val="Hyperlink"/>
              </w:rPr>
              <w:t>7 Language specific vulnerabilities for Ada</w:t>
            </w:r>
            <w:r w:rsidR="0056187F">
              <w:rPr>
                <w:webHidden/>
              </w:rPr>
              <w:tab/>
            </w:r>
            <w:r>
              <w:rPr>
                <w:webHidden/>
              </w:rPr>
              <w:fldChar w:fldCharType="begin"/>
            </w:r>
            <w:r w:rsidR="0056187F">
              <w:rPr>
                <w:webHidden/>
              </w:rPr>
              <w:instrText xml:space="preserve"> PAGEREF _Toc497902609 \h </w:instrText>
            </w:r>
          </w:ins>
          <w:r>
            <w:rPr>
              <w:webHidden/>
            </w:rPr>
          </w:r>
          <w:r>
            <w:rPr>
              <w:webHidden/>
            </w:rPr>
            <w:fldChar w:fldCharType="separate"/>
          </w:r>
          <w:ins w:id="531" w:author="Joyce L Tokar" w:date="2017-11-08T11:05:00Z">
            <w:r w:rsidR="0056187F">
              <w:rPr>
                <w:webHidden/>
              </w:rPr>
              <w:t>45</w:t>
            </w:r>
            <w:r>
              <w:rPr>
                <w:webHidden/>
              </w:rPr>
              <w:fldChar w:fldCharType="end"/>
            </w:r>
            <w:r w:rsidRPr="004C03D4">
              <w:rPr>
                <w:rStyle w:val="Hyperlink"/>
              </w:rPr>
              <w:fldChar w:fldCharType="end"/>
            </w:r>
          </w:ins>
        </w:p>
        <w:p w14:paraId="34A2DA7B" w14:textId="77777777" w:rsidR="0056187F" w:rsidRDefault="000961FA">
          <w:pPr>
            <w:pStyle w:val="TOC2"/>
            <w:rPr>
              <w:ins w:id="532" w:author="Joyce L Tokar" w:date="2017-11-08T11:05:00Z"/>
              <w:b w:val="0"/>
              <w:bCs w:val="0"/>
            </w:rPr>
          </w:pPr>
          <w:ins w:id="53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"_Toc497902610"</w:instrText>
            </w:r>
            <w:r w:rsidR="0056187F" w:rsidRPr="004C03D4">
              <w:rPr>
                <w:rStyle w:val="Hyperlink"/>
              </w:rPr>
              <w:instrText xml:space="preserve"> </w:instrText>
            </w:r>
            <w:r w:rsidRPr="004C03D4">
              <w:rPr>
                <w:rStyle w:val="Hyperlink"/>
              </w:rPr>
              <w:fldChar w:fldCharType="separate"/>
            </w:r>
            <w:r w:rsidR="0056187F" w:rsidRPr="004C03D4">
              <w:rPr>
                <w:rStyle w:val="Hyperlink"/>
              </w:rPr>
              <w:t>8 Implications for standardization</w:t>
            </w:r>
            <w:r w:rsidR="0056187F">
              <w:rPr>
                <w:webHidden/>
              </w:rPr>
              <w:tab/>
            </w:r>
            <w:r>
              <w:rPr>
                <w:webHidden/>
              </w:rPr>
              <w:fldChar w:fldCharType="begin"/>
            </w:r>
            <w:r w:rsidR="0056187F">
              <w:rPr>
                <w:webHidden/>
              </w:rPr>
              <w:instrText xml:space="preserve"> PAGEREF _Toc497902610 \h </w:instrText>
            </w:r>
          </w:ins>
          <w:r>
            <w:rPr>
              <w:webHidden/>
            </w:rPr>
          </w:r>
          <w:r>
            <w:rPr>
              <w:webHidden/>
            </w:rPr>
            <w:fldChar w:fldCharType="separate"/>
          </w:r>
          <w:ins w:id="534" w:author="Joyce L Tokar" w:date="2017-11-08T11:05:00Z">
            <w:r w:rsidR="0056187F">
              <w:rPr>
                <w:webHidden/>
              </w:rPr>
              <w:t>45</w:t>
            </w:r>
            <w:r>
              <w:rPr>
                <w:webHidden/>
              </w:rPr>
              <w:fldChar w:fldCharType="end"/>
            </w:r>
            <w:r w:rsidRPr="004C03D4">
              <w:rPr>
                <w:rStyle w:val="Hyperlink"/>
              </w:rPr>
              <w:fldChar w:fldCharType="end"/>
            </w:r>
          </w:ins>
        </w:p>
        <w:p w14:paraId="66A46371" w14:textId="77777777" w:rsidR="0056187F" w:rsidRDefault="000961FA">
          <w:pPr>
            <w:pStyle w:val="TOC1"/>
            <w:rPr>
              <w:ins w:id="535" w:author="Joyce L Tokar" w:date="2017-11-08T11:05:00Z"/>
              <w:b w:val="0"/>
              <w:bCs w:val="0"/>
            </w:rPr>
          </w:pPr>
          <w:ins w:id="53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"_Toc497902611"</w:instrText>
            </w:r>
            <w:r w:rsidR="0056187F" w:rsidRPr="004C03D4">
              <w:rPr>
                <w:rStyle w:val="Hyperlink"/>
              </w:rPr>
              <w:instrText xml:space="preserve"> </w:instrText>
            </w:r>
            <w:r w:rsidRPr="004C03D4">
              <w:rPr>
                <w:rStyle w:val="Hyperlink"/>
              </w:rPr>
              <w:fldChar w:fldCharType="separate"/>
            </w:r>
            <w:r w:rsidR="0056187F" w:rsidRPr="004C03D4">
              <w:rPr>
                <w:rStyle w:val="Hyperlink"/>
              </w:rPr>
              <w:t>Bibliography</w:t>
            </w:r>
            <w:r w:rsidR="0056187F">
              <w:rPr>
                <w:webHidden/>
              </w:rPr>
              <w:tab/>
            </w:r>
            <w:r>
              <w:rPr>
                <w:webHidden/>
              </w:rPr>
              <w:fldChar w:fldCharType="begin"/>
            </w:r>
            <w:r w:rsidR="0056187F">
              <w:rPr>
                <w:webHidden/>
              </w:rPr>
              <w:instrText xml:space="preserve"> PAGEREF _Toc497902611 \h </w:instrText>
            </w:r>
          </w:ins>
          <w:r>
            <w:rPr>
              <w:webHidden/>
            </w:rPr>
          </w:r>
          <w:r>
            <w:rPr>
              <w:webHidden/>
            </w:rPr>
            <w:fldChar w:fldCharType="separate"/>
          </w:r>
          <w:ins w:id="537" w:author="Joyce L Tokar" w:date="2017-11-08T11:05:00Z">
            <w:r w:rsidR="0056187F">
              <w:rPr>
                <w:webHidden/>
              </w:rPr>
              <w:t>47</w:t>
            </w:r>
            <w:r>
              <w:rPr>
                <w:webHidden/>
              </w:rPr>
              <w:fldChar w:fldCharType="end"/>
            </w:r>
            <w:r w:rsidRPr="004C03D4">
              <w:rPr>
                <w:rStyle w:val="Hyperlink"/>
              </w:rPr>
              <w:fldChar w:fldCharType="end"/>
            </w:r>
          </w:ins>
        </w:p>
        <w:p w14:paraId="4B87E02F" w14:textId="77777777" w:rsidR="0056187F" w:rsidRDefault="000961FA">
          <w:pPr>
            <w:pStyle w:val="TOC1"/>
            <w:rPr>
              <w:ins w:id="538" w:author="Joyce L Tokar" w:date="2017-11-08T11:05:00Z"/>
              <w:b w:val="0"/>
              <w:bCs w:val="0"/>
            </w:rPr>
          </w:pPr>
          <w:ins w:id="53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"_Toc497902612"</w:instrText>
            </w:r>
            <w:r w:rsidR="0056187F" w:rsidRPr="004C03D4">
              <w:rPr>
                <w:rStyle w:val="Hyperlink"/>
              </w:rPr>
              <w:instrText xml:space="preserve"> </w:instrText>
            </w:r>
            <w:r w:rsidRPr="004C03D4">
              <w:rPr>
                <w:rStyle w:val="Hyperlink"/>
              </w:rPr>
              <w:fldChar w:fldCharType="separate"/>
            </w:r>
            <w:r w:rsidR="0056187F" w:rsidRPr="004C03D4">
              <w:rPr>
                <w:rStyle w:val="Hyperlink"/>
              </w:rPr>
              <w:t>Index</w:t>
            </w:r>
            <w:r w:rsidR="0056187F">
              <w:rPr>
                <w:webHidden/>
              </w:rPr>
              <w:tab/>
            </w:r>
            <w:r>
              <w:rPr>
                <w:webHidden/>
              </w:rPr>
              <w:fldChar w:fldCharType="begin"/>
            </w:r>
            <w:r w:rsidR="0056187F">
              <w:rPr>
                <w:webHidden/>
              </w:rPr>
              <w:instrText xml:space="preserve"> PAGEREF _Toc497902612 \h </w:instrText>
            </w:r>
          </w:ins>
          <w:r>
            <w:rPr>
              <w:webHidden/>
            </w:rPr>
          </w:r>
          <w:r>
            <w:rPr>
              <w:webHidden/>
            </w:rPr>
            <w:fldChar w:fldCharType="separate"/>
          </w:r>
          <w:ins w:id="540" w:author="Joyce L Tokar" w:date="2017-11-08T11:05:00Z">
            <w:r w:rsidR="0056187F">
              <w:rPr>
                <w:webHidden/>
              </w:rPr>
              <w:t>49</w:t>
            </w:r>
            <w:r>
              <w:rPr>
                <w:webHidden/>
              </w:rPr>
              <w:fldChar w:fldCharType="end"/>
            </w:r>
            <w:r w:rsidRPr="004C03D4">
              <w:rPr>
                <w:rStyle w:val="Hyperlink"/>
              </w:rPr>
              <w:fldChar w:fldCharType="end"/>
            </w:r>
          </w:ins>
        </w:p>
        <w:p w14:paraId="36B047C3" w14:textId="77777777" w:rsidR="006D7EF3" w:rsidDel="003A1914" w:rsidRDefault="000961FA">
          <w:pPr>
            <w:pStyle w:val="TOC1"/>
            <w:rPr>
              <w:del w:id="541" w:author="Joyce L Tokar" w:date="2017-06-07T13:25:00Z"/>
              <w:b w:val="0"/>
              <w:bCs w:val="0"/>
            </w:rPr>
          </w:pPr>
          <w:del w:id="542" w:author="Joyce L Tokar" w:date="2017-06-07T13:25:00Z">
            <w:r w:rsidRPr="000961FA">
              <w:rPr>
                <w:rPrChange w:id="543" w:author="Joyce L Tokar" w:date="2017-06-07T13:25:00Z">
                  <w:rPr>
                    <w:rStyle w:val="Hyperlink"/>
                    <w:b w:val="0"/>
                    <w:bCs w:val="0"/>
                  </w:rPr>
                </w:rPrChange>
              </w:rPr>
              <w:delText>Foreword</w:delText>
            </w:r>
            <w:r w:rsidR="006D7EF3" w:rsidDel="003A1914">
              <w:rPr>
                <w:webHidden/>
              </w:rPr>
              <w:tab/>
            </w:r>
            <w:r w:rsidR="0028662E" w:rsidDel="003A1914">
              <w:rPr>
                <w:webHidden/>
              </w:rPr>
              <w:delText>7</w:delText>
            </w:r>
          </w:del>
        </w:p>
        <w:p w14:paraId="23BDD1C4" w14:textId="77777777" w:rsidR="006D7EF3" w:rsidDel="003A1914" w:rsidRDefault="000961FA">
          <w:pPr>
            <w:pStyle w:val="TOC1"/>
            <w:rPr>
              <w:del w:id="544" w:author="Joyce L Tokar" w:date="2017-06-07T13:25:00Z"/>
              <w:b w:val="0"/>
              <w:bCs w:val="0"/>
            </w:rPr>
          </w:pPr>
          <w:del w:id="545" w:author="Joyce L Tokar" w:date="2017-06-07T13:25:00Z">
            <w:r w:rsidRPr="000961FA">
              <w:rPr>
                <w:rPrChange w:id="546" w:author="Joyce L Tokar" w:date="2017-06-07T13:25:00Z">
                  <w:rPr>
                    <w:rStyle w:val="Hyperlink"/>
                    <w:b w:val="0"/>
                    <w:bCs w:val="0"/>
                  </w:rPr>
                </w:rPrChange>
              </w:rPr>
              <w:delText>Introduction</w:delText>
            </w:r>
            <w:r w:rsidR="006D7EF3" w:rsidDel="003A1914">
              <w:rPr>
                <w:webHidden/>
              </w:rPr>
              <w:tab/>
            </w:r>
            <w:r w:rsidR="0028662E" w:rsidDel="003A1914">
              <w:rPr>
                <w:webHidden/>
              </w:rPr>
              <w:delText>8</w:delText>
            </w:r>
          </w:del>
        </w:p>
        <w:p w14:paraId="44252272" w14:textId="77777777" w:rsidR="006D7EF3" w:rsidDel="003A1914" w:rsidRDefault="000961FA">
          <w:pPr>
            <w:pStyle w:val="TOC1"/>
            <w:rPr>
              <w:del w:id="547" w:author="Joyce L Tokar" w:date="2017-06-07T13:25:00Z"/>
              <w:b w:val="0"/>
              <w:bCs w:val="0"/>
            </w:rPr>
          </w:pPr>
          <w:del w:id="548" w:author="Joyce L Tokar" w:date="2017-06-07T13:25:00Z">
            <w:r w:rsidRPr="000961FA">
              <w:rPr>
                <w:rPrChange w:id="549" w:author="Joyce L Tokar" w:date="2017-06-07T13:25:00Z">
                  <w:rPr>
                    <w:rStyle w:val="Hyperlink"/>
                    <w:b w:val="0"/>
                    <w:bCs w:val="0"/>
                  </w:rPr>
                </w:rPrChange>
              </w:rPr>
              <w:delText>1. Scope</w:delText>
            </w:r>
            <w:r w:rsidR="006D7EF3" w:rsidDel="003A1914">
              <w:rPr>
                <w:webHidden/>
              </w:rPr>
              <w:tab/>
            </w:r>
            <w:r w:rsidR="0028662E" w:rsidDel="003A1914">
              <w:rPr>
                <w:webHidden/>
              </w:rPr>
              <w:delText>9</w:delText>
            </w:r>
          </w:del>
        </w:p>
        <w:p w14:paraId="5FA74BE0" w14:textId="77777777" w:rsidR="006D7EF3" w:rsidDel="003A1914" w:rsidRDefault="000961FA">
          <w:pPr>
            <w:pStyle w:val="TOC1"/>
            <w:rPr>
              <w:del w:id="550" w:author="Joyce L Tokar" w:date="2017-06-07T13:25:00Z"/>
              <w:b w:val="0"/>
              <w:bCs w:val="0"/>
            </w:rPr>
          </w:pPr>
          <w:del w:id="551" w:author="Joyce L Tokar" w:date="2017-06-07T13:25:00Z">
            <w:r w:rsidRPr="000961FA">
              <w:rPr>
                <w:rPrChange w:id="552" w:author="Joyce L Tokar" w:date="2017-06-07T13:25:00Z">
                  <w:rPr>
                    <w:rStyle w:val="Hyperlink"/>
                    <w:b w:val="0"/>
                    <w:bCs w:val="0"/>
                  </w:rPr>
                </w:rPrChange>
              </w:rPr>
              <w:delText>2. Normative references</w:delText>
            </w:r>
            <w:r w:rsidR="006D7EF3" w:rsidDel="003A1914">
              <w:rPr>
                <w:webHidden/>
              </w:rPr>
              <w:tab/>
            </w:r>
            <w:r w:rsidR="0028662E" w:rsidDel="003A1914">
              <w:rPr>
                <w:webHidden/>
              </w:rPr>
              <w:delText>9</w:delText>
            </w:r>
          </w:del>
        </w:p>
        <w:p w14:paraId="3016AFC3" w14:textId="77777777" w:rsidR="006D7EF3" w:rsidDel="003A1914" w:rsidRDefault="000961FA">
          <w:pPr>
            <w:pStyle w:val="TOC1"/>
            <w:rPr>
              <w:del w:id="553" w:author="Joyce L Tokar" w:date="2017-06-07T13:25:00Z"/>
              <w:b w:val="0"/>
              <w:bCs w:val="0"/>
            </w:rPr>
          </w:pPr>
          <w:del w:id="554" w:author="Joyce L Tokar" w:date="2017-06-07T13:25:00Z">
            <w:r w:rsidRPr="000961FA">
              <w:rPr>
                <w:rPrChange w:id="555" w:author="Joyce L Tokar" w:date="2017-06-07T13:25:00Z">
                  <w:rPr>
                    <w:rStyle w:val="Hyperlink"/>
                    <w:b w:val="0"/>
                    <w:bCs w:val="0"/>
                  </w:rPr>
                </w:rPrChange>
              </w:rPr>
              <w:delText>3. Terms and definitions, symbols and conventions</w:delText>
            </w:r>
            <w:r w:rsidR="006D7EF3" w:rsidDel="003A1914">
              <w:rPr>
                <w:webHidden/>
              </w:rPr>
              <w:tab/>
            </w:r>
            <w:r w:rsidR="0028662E" w:rsidDel="003A1914">
              <w:rPr>
                <w:webHidden/>
              </w:rPr>
              <w:delText>9</w:delText>
            </w:r>
          </w:del>
        </w:p>
        <w:p w14:paraId="71618814" w14:textId="77777777" w:rsidR="006D7EF3" w:rsidDel="003A1914" w:rsidRDefault="000961FA">
          <w:pPr>
            <w:pStyle w:val="TOC2"/>
            <w:rPr>
              <w:del w:id="556" w:author="Joyce L Tokar" w:date="2017-06-07T13:25:00Z"/>
              <w:b w:val="0"/>
              <w:bCs w:val="0"/>
            </w:rPr>
          </w:pPr>
          <w:del w:id="557" w:author="Joyce L Tokar" w:date="2017-06-07T13:25:00Z">
            <w:r w:rsidRPr="000961FA">
              <w:rPr>
                <w:rPrChange w:id="558" w:author="Joyce L Tokar" w:date="2017-06-07T13:25:00Z">
                  <w:rPr>
                    <w:rStyle w:val="Hyperlink"/>
                    <w:b w:val="0"/>
                    <w:bCs w:val="0"/>
                  </w:rPr>
                </w:rPrChange>
              </w:rPr>
              <w:delText>3.1 Terms and definitions</w:delText>
            </w:r>
            <w:r w:rsidR="006D7EF3" w:rsidDel="003A1914">
              <w:rPr>
                <w:webHidden/>
              </w:rPr>
              <w:tab/>
            </w:r>
            <w:r w:rsidR="0028662E" w:rsidDel="003A1914">
              <w:rPr>
                <w:webHidden/>
              </w:rPr>
              <w:delText>9</w:delText>
            </w:r>
          </w:del>
        </w:p>
        <w:p w14:paraId="45AE68F7" w14:textId="77777777" w:rsidR="006D7EF3" w:rsidDel="003A1914" w:rsidRDefault="000961FA">
          <w:pPr>
            <w:pStyle w:val="TOC1"/>
            <w:rPr>
              <w:del w:id="559" w:author="Joyce L Tokar" w:date="2017-06-07T13:25:00Z"/>
              <w:b w:val="0"/>
              <w:bCs w:val="0"/>
            </w:rPr>
          </w:pPr>
          <w:del w:id="560" w:author="Joyce L Tokar" w:date="2017-06-07T13:25:00Z">
            <w:r w:rsidRPr="000961FA">
              <w:rPr>
                <w:rPrChange w:id="561" w:author="Joyce L Tokar" w:date="2017-06-07T13:25:00Z">
                  <w:rPr>
                    <w:rStyle w:val="Hyperlink"/>
                    <w:b w:val="0"/>
                    <w:bCs w:val="0"/>
                  </w:rPr>
                </w:rPrChange>
              </w:rPr>
              <w:delText>4 Language concepts</w:delText>
            </w:r>
            <w:r w:rsidR="006D7EF3" w:rsidDel="003A1914">
              <w:rPr>
                <w:webHidden/>
              </w:rPr>
              <w:tab/>
            </w:r>
            <w:r w:rsidR="0028662E" w:rsidDel="003A1914">
              <w:rPr>
                <w:webHidden/>
              </w:rPr>
              <w:delText>12</w:delText>
            </w:r>
          </w:del>
        </w:p>
        <w:p w14:paraId="4EFDB5C1" w14:textId="77777777" w:rsidR="006D7EF3" w:rsidDel="003A1914" w:rsidRDefault="000961FA">
          <w:pPr>
            <w:pStyle w:val="TOC1"/>
            <w:rPr>
              <w:del w:id="562" w:author="Joyce L Tokar" w:date="2017-06-07T13:25:00Z"/>
              <w:b w:val="0"/>
              <w:bCs w:val="0"/>
            </w:rPr>
          </w:pPr>
          <w:del w:id="563" w:author="Joyce L Tokar" w:date="2017-06-07T13:25:00Z">
            <w:r w:rsidRPr="000961FA">
              <w:rPr>
                <w:rPrChange w:id="564" w:author="Joyce L Tokar" w:date="2017-06-07T13:25:00Z">
                  <w:rPr>
                    <w:rStyle w:val="Hyperlink"/>
                    <w:b w:val="0"/>
                    <w:bCs w:val="0"/>
                  </w:rPr>
                </w:rPrChange>
              </w:rPr>
              <w:delText>5 General guidance for Ada</w:delText>
            </w:r>
            <w:r w:rsidR="006D7EF3" w:rsidDel="003A1914">
              <w:rPr>
                <w:webHidden/>
              </w:rPr>
              <w:tab/>
            </w:r>
            <w:r w:rsidR="0028662E" w:rsidDel="003A1914">
              <w:rPr>
                <w:webHidden/>
              </w:rPr>
              <w:delText>15</w:delText>
            </w:r>
          </w:del>
        </w:p>
        <w:p w14:paraId="763287C6" w14:textId="77777777" w:rsidR="006D7EF3" w:rsidDel="003A1914" w:rsidRDefault="000961FA">
          <w:pPr>
            <w:pStyle w:val="TOC1"/>
            <w:rPr>
              <w:del w:id="565" w:author="Joyce L Tokar" w:date="2017-06-07T13:25:00Z"/>
              <w:b w:val="0"/>
              <w:bCs w:val="0"/>
            </w:rPr>
          </w:pPr>
          <w:del w:id="566" w:author="Joyce L Tokar" w:date="2017-06-07T13:25:00Z">
            <w:r w:rsidRPr="000961FA">
              <w:rPr>
                <w:rPrChange w:id="567" w:author="Joyce L Tokar" w:date="2017-06-07T13:25:00Z">
                  <w:rPr>
                    <w:rStyle w:val="Hyperlink"/>
                    <w:b w:val="0"/>
                    <w:bCs w:val="0"/>
                  </w:rPr>
                </w:rPrChange>
              </w:rPr>
              <w:delText>6 Specific Guidance for Ada</w:delText>
            </w:r>
            <w:r w:rsidR="006D7EF3" w:rsidDel="003A1914">
              <w:rPr>
                <w:webHidden/>
              </w:rPr>
              <w:tab/>
            </w:r>
            <w:r w:rsidR="0028662E" w:rsidDel="003A1914">
              <w:rPr>
                <w:webHidden/>
              </w:rPr>
              <w:delText>16</w:delText>
            </w:r>
          </w:del>
        </w:p>
        <w:p w14:paraId="0B8FAEE5" w14:textId="77777777" w:rsidR="006D7EF3" w:rsidDel="003A1914" w:rsidRDefault="000961FA">
          <w:pPr>
            <w:pStyle w:val="TOC2"/>
            <w:rPr>
              <w:del w:id="568" w:author="Joyce L Tokar" w:date="2017-06-07T13:25:00Z"/>
              <w:b w:val="0"/>
              <w:bCs w:val="0"/>
            </w:rPr>
          </w:pPr>
          <w:del w:id="569" w:author="Joyce L Tokar" w:date="2017-06-07T13:25:00Z">
            <w:r w:rsidRPr="000961FA">
              <w:rPr>
                <w:rPrChange w:id="570" w:author="Joyce L Tokar" w:date="2017-06-07T13:25:00Z">
                  <w:rPr>
                    <w:rStyle w:val="Hyperlink"/>
                    <w:b w:val="0"/>
                    <w:bCs w:val="0"/>
                  </w:rPr>
                </w:rPrChange>
              </w:rPr>
              <w:delText>6.1 General</w:delText>
            </w:r>
            <w:r w:rsidR="006D7EF3" w:rsidDel="003A1914">
              <w:rPr>
                <w:webHidden/>
              </w:rPr>
              <w:tab/>
            </w:r>
            <w:r w:rsidR="0028662E" w:rsidDel="003A1914">
              <w:rPr>
                <w:webHidden/>
              </w:rPr>
              <w:delText>16</w:delText>
            </w:r>
          </w:del>
        </w:p>
        <w:p w14:paraId="22353354" w14:textId="77777777" w:rsidR="006D7EF3" w:rsidDel="003A1914" w:rsidRDefault="000961FA">
          <w:pPr>
            <w:pStyle w:val="TOC2"/>
            <w:rPr>
              <w:del w:id="571" w:author="Joyce L Tokar" w:date="2017-06-07T13:25:00Z"/>
              <w:b w:val="0"/>
              <w:bCs w:val="0"/>
            </w:rPr>
          </w:pPr>
          <w:del w:id="572" w:author="Joyce L Tokar" w:date="2017-06-07T13:25:00Z">
            <w:r w:rsidRPr="000961FA">
              <w:rPr>
                <w:rPrChange w:id="573" w:author="Joyce L Tokar" w:date="2017-06-07T13:25:00Z">
                  <w:rPr>
                    <w:rStyle w:val="Hyperlink"/>
                    <w:b w:val="0"/>
                    <w:bCs w:val="0"/>
                  </w:rPr>
                </w:rPrChange>
              </w:rPr>
              <w:delText>6.2 Type System [IHN]</w:delText>
            </w:r>
            <w:r w:rsidR="006D7EF3" w:rsidDel="003A1914">
              <w:rPr>
                <w:webHidden/>
              </w:rPr>
              <w:tab/>
            </w:r>
            <w:r w:rsidR="0028662E" w:rsidDel="003A1914">
              <w:rPr>
                <w:webHidden/>
              </w:rPr>
              <w:delText>16</w:delText>
            </w:r>
          </w:del>
        </w:p>
        <w:p w14:paraId="6DFED077" w14:textId="77777777" w:rsidR="006D7EF3" w:rsidDel="003A1914" w:rsidRDefault="000961FA">
          <w:pPr>
            <w:pStyle w:val="TOC3"/>
            <w:rPr>
              <w:del w:id="574" w:author="Joyce L Tokar" w:date="2017-06-07T13:25:00Z"/>
              <w:b w:val="0"/>
              <w:bCs w:val="0"/>
            </w:rPr>
          </w:pPr>
          <w:del w:id="575" w:author="Joyce L Tokar" w:date="2017-06-07T13:25:00Z">
            <w:r w:rsidRPr="000961FA">
              <w:rPr>
                <w:rPrChange w:id="576" w:author="Joyce L Tokar" w:date="2017-06-07T13:25:00Z">
                  <w:rPr>
                    <w:rStyle w:val="Hyperlink"/>
                    <w:b w:val="0"/>
                    <w:bCs w:val="0"/>
                  </w:rPr>
                </w:rPrChange>
              </w:rPr>
              <w:delText>6.2.1 Applicability to language</w:delText>
            </w:r>
            <w:r w:rsidR="006D7EF3" w:rsidDel="003A1914">
              <w:rPr>
                <w:webHidden/>
              </w:rPr>
              <w:tab/>
            </w:r>
            <w:r w:rsidR="0028662E" w:rsidDel="003A1914">
              <w:rPr>
                <w:webHidden/>
              </w:rPr>
              <w:delText>16</w:delText>
            </w:r>
          </w:del>
        </w:p>
        <w:p w14:paraId="639052D9" w14:textId="77777777" w:rsidR="006D7EF3" w:rsidDel="003A1914" w:rsidRDefault="000961FA">
          <w:pPr>
            <w:pStyle w:val="TOC3"/>
            <w:rPr>
              <w:del w:id="577" w:author="Joyce L Tokar" w:date="2017-06-07T13:25:00Z"/>
              <w:b w:val="0"/>
              <w:bCs w:val="0"/>
            </w:rPr>
          </w:pPr>
          <w:del w:id="578" w:author="Joyce L Tokar" w:date="2017-06-07T13:25:00Z">
            <w:r w:rsidRPr="000961FA">
              <w:rPr>
                <w:rPrChange w:id="579" w:author="Joyce L Tokar" w:date="2017-06-07T13:25:00Z">
                  <w:rPr>
                    <w:rStyle w:val="Hyperlink"/>
                    <w:b w:val="0"/>
                    <w:bCs w:val="0"/>
                  </w:rPr>
                </w:rPrChange>
              </w:rPr>
              <w:delText>6.2.2 Guidance to language users</w:delText>
            </w:r>
            <w:r w:rsidR="006D7EF3" w:rsidDel="003A1914">
              <w:rPr>
                <w:webHidden/>
              </w:rPr>
              <w:tab/>
            </w:r>
            <w:r w:rsidR="0028662E" w:rsidDel="003A1914">
              <w:rPr>
                <w:webHidden/>
              </w:rPr>
              <w:delText>16</w:delText>
            </w:r>
          </w:del>
        </w:p>
        <w:p w14:paraId="32C74525" w14:textId="77777777" w:rsidR="006D7EF3" w:rsidDel="003A1914" w:rsidRDefault="000961FA">
          <w:pPr>
            <w:pStyle w:val="TOC2"/>
            <w:rPr>
              <w:del w:id="580" w:author="Joyce L Tokar" w:date="2017-06-07T13:25:00Z"/>
              <w:b w:val="0"/>
              <w:bCs w:val="0"/>
            </w:rPr>
          </w:pPr>
          <w:del w:id="581" w:author="Joyce L Tokar" w:date="2017-06-07T13:25:00Z">
            <w:r w:rsidRPr="000961FA">
              <w:rPr>
                <w:rPrChange w:id="582" w:author="Joyce L Tokar" w:date="2017-06-07T13:25:00Z">
                  <w:rPr>
                    <w:rStyle w:val="Hyperlink"/>
                    <w:b w:val="0"/>
                    <w:bCs w:val="0"/>
                  </w:rPr>
                </w:rPrChange>
              </w:rPr>
              <w:delText>6.3 Bit Representation [STR]</w:delText>
            </w:r>
            <w:r w:rsidR="006D7EF3" w:rsidDel="003A1914">
              <w:rPr>
                <w:webHidden/>
              </w:rPr>
              <w:tab/>
            </w:r>
            <w:r w:rsidR="0028662E" w:rsidDel="003A1914">
              <w:rPr>
                <w:webHidden/>
              </w:rPr>
              <w:delText>16</w:delText>
            </w:r>
          </w:del>
        </w:p>
        <w:p w14:paraId="21B46F04" w14:textId="77777777" w:rsidR="006D7EF3" w:rsidDel="003A1914" w:rsidRDefault="000961FA">
          <w:pPr>
            <w:pStyle w:val="TOC3"/>
            <w:rPr>
              <w:del w:id="583" w:author="Joyce L Tokar" w:date="2017-06-07T13:25:00Z"/>
              <w:b w:val="0"/>
              <w:bCs w:val="0"/>
            </w:rPr>
          </w:pPr>
          <w:del w:id="584" w:author="Joyce L Tokar" w:date="2017-06-07T13:25:00Z">
            <w:r w:rsidRPr="000961FA">
              <w:rPr>
                <w:rPrChange w:id="585" w:author="Joyce L Tokar" w:date="2017-06-07T13:25:00Z">
                  <w:rPr>
                    <w:rStyle w:val="Hyperlink"/>
                    <w:b w:val="0"/>
                    <w:bCs w:val="0"/>
                  </w:rPr>
                </w:rPrChange>
              </w:rPr>
              <w:delText>6.3.1 Applicability to language</w:delText>
            </w:r>
            <w:r w:rsidR="006D7EF3" w:rsidDel="003A1914">
              <w:rPr>
                <w:webHidden/>
              </w:rPr>
              <w:tab/>
            </w:r>
            <w:r w:rsidR="0028662E" w:rsidDel="003A1914">
              <w:rPr>
                <w:webHidden/>
              </w:rPr>
              <w:delText>16</w:delText>
            </w:r>
          </w:del>
        </w:p>
        <w:p w14:paraId="2213A660" w14:textId="77777777" w:rsidR="006D7EF3" w:rsidDel="003A1914" w:rsidRDefault="000961FA">
          <w:pPr>
            <w:pStyle w:val="TOC3"/>
            <w:rPr>
              <w:del w:id="586" w:author="Joyce L Tokar" w:date="2017-06-07T13:25:00Z"/>
              <w:b w:val="0"/>
              <w:bCs w:val="0"/>
            </w:rPr>
          </w:pPr>
          <w:del w:id="587" w:author="Joyce L Tokar" w:date="2017-06-07T13:25:00Z">
            <w:r w:rsidRPr="000961FA">
              <w:rPr>
                <w:rPrChange w:id="588" w:author="Joyce L Tokar" w:date="2017-06-07T13:25:00Z">
                  <w:rPr>
                    <w:rStyle w:val="Hyperlink"/>
                    <w:b w:val="0"/>
                    <w:bCs w:val="0"/>
                  </w:rPr>
                </w:rPrChange>
              </w:rPr>
              <w:delText>6.3.2 Guidance to language users</w:delText>
            </w:r>
            <w:r w:rsidR="006D7EF3" w:rsidDel="003A1914">
              <w:rPr>
                <w:webHidden/>
              </w:rPr>
              <w:tab/>
            </w:r>
            <w:r w:rsidR="0028662E" w:rsidDel="003A1914">
              <w:rPr>
                <w:webHidden/>
              </w:rPr>
              <w:delText>16</w:delText>
            </w:r>
          </w:del>
        </w:p>
        <w:p w14:paraId="66E27402" w14:textId="77777777" w:rsidR="006D7EF3" w:rsidDel="003A1914" w:rsidRDefault="000961FA">
          <w:pPr>
            <w:pStyle w:val="TOC2"/>
            <w:rPr>
              <w:del w:id="589" w:author="Joyce L Tokar" w:date="2017-06-07T13:25:00Z"/>
              <w:b w:val="0"/>
              <w:bCs w:val="0"/>
            </w:rPr>
          </w:pPr>
          <w:del w:id="590" w:author="Joyce L Tokar" w:date="2017-06-07T13:25:00Z">
            <w:r w:rsidRPr="000961FA">
              <w:rPr>
                <w:rPrChange w:id="591" w:author="Joyce L Tokar" w:date="2017-06-07T13:25:00Z">
                  <w:rPr>
                    <w:rStyle w:val="Hyperlink"/>
                    <w:b w:val="0"/>
                    <w:bCs w:val="0"/>
                    <w:lang w:val="en-GB"/>
                  </w:rPr>
                </w:rPrChange>
              </w:rPr>
              <w:delText>6.4 Floating-point Arithmetic [PLF]</w:delText>
            </w:r>
            <w:r w:rsidR="006D7EF3" w:rsidDel="003A1914">
              <w:rPr>
                <w:webHidden/>
              </w:rPr>
              <w:tab/>
            </w:r>
            <w:r w:rsidR="0028662E" w:rsidDel="003A1914">
              <w:rPr>
                <w:webHidden/>
              </w:rPr>
              <w:delText>17</w:delText>
            </w:r>
          </w:del>
        </w:p>
        <w:p w14:paraId="18896757" w14:textId="77777777" w:rsidR="006D7EF3" w:rsidDel="003A1914" w:rsidRDefault="000961FA">
          <w:pPr>
            <w:pStyle w:val="TOC3"/>
            <w:rPr>
              <w:del w:id="592" w:author="Joyce L Tokar" w:date="2017-06-07T13:25:00Z"/>
              <w:b w:val="0"/>
              <w:bCs w:val="0"/>
            </w:rPr>
          </w:pPr>
          <w:del w:id="593" w:author="Joyce L Tokar" w:date="2017-06-07T13:25:00Z">
            <w:r w:rsidRPr="000961FA">
              <w:rPr>
                <w:rPrChange w:id="594" w:author="Joyce L Tokar" w:date="2017-06-07T13:25:00Z">
                  <w:rPr>
                    <w:rStyle w:val="Hyperlink"/>
                    <w:b w:val="0"/>
                    <w:bCs w:val="0"/>
                    <w:lang w:val="en-GB"/>
                  </w:rPr>
                </w:rPrChange>
              </w:rPr>
              <w:delText>6.4.1 Applicability to language</w:delText>
            </w:r>
            <w:r w:rsidR="006D7EF3" w:rsidDel="003A1914">
              <w:rPr>
                <w:webHidden/>
              </w:rPr>
              <w:tab/>
            </w:r>
            <w:r w:rsidR="0028662E" w:rsidDel="003A1914">
              <w:rPr>
                <w:webHidden/>
              </w:rPr>
              <w:delText>17</w:delText>
            </w:r>
          </w:del>
        </w:p>
        <w:p w14:paraId="6A4E3CAF" w14:textId="77777777" w:rsidR="006D7EF3" w:rsidDel="003A1914" w:rsidRDefault="000961FA">
          <w:pPr>
            <w:pStyle w:val="TOC3"/>
            <w:rPr>
              <w:del w:id="595" w:author="Joyce L Tokar" w:date="2017-06-07T13:25:00Z"/>
              <w:b w:val="0"/>
              <w:bCs w:val="0"/>
            </w:rPr>
          </w:pPr>
          <w:del w:id="596" w:author="Joyce L Tokar" w:date="2017-06-07T13:25:00Z">
            <w:r w:rsidRPr="000961FA">
              <w:rPr>
                <w:rPrChange w:id="597" w:author="Joyce L Tokar" w:date="2017-06-07T13:25:00Z">
                  <w:rPr>
                    <w:rStyle w:val="Hyperlink"/>
                    <w:b w:val="0"/>
                    <w:bCs w:val="0"/>
                    <w:lang w:val="pt-BR"/>
                  </w:rPr>
                </w:rPrChange>
              </w:rPr>
              <w:delText>6.4.2 Guidance to language users</w:delText>
            </w:r>
            <w:r w:rsidR="006D7EF3" w:rsidDel="003A1914">
              <w:rPr>
                <w:webHidden/>
              </w:rPr>
              <w:tab/>
            </w:r>
            <w:r w:rsidR="0028662E" w:rsidDel="003A1914">
              <w:rPr>
                <w:webHidden/>
              </w:rPr>
              <w:delText>17</w:delText>
            </w:r>
          </w:del>
        </w:p>
        <w:p w14:paraId="567AFBBC" w14:textId="77777777" w:rsidR="006D7EF3" w:rsidDel="003A1914" w:rsidRDefault="000961FA">
          <w:pPr>
            <w:pStyle w:val="TOC2"/>
            <w:rPr>
              <w:del w:id="598" w:author="Joyce L Tokar" w:date="2017-06-07T13:25:00Z"/>
              <w:b w:val="0"/>
              <w:bCs w:val="0"/>
            </w:rPr>
          </w:pPr>
          <w:del w:id="599" w:author="Joyce L Tokar" w:date="2017-06-07T13:25:00Z">
            <w:r w:rsidRPr="000961FA">
              <w:rPr>
                <w:rPrChange w:id="600" w:author="Joyce L Tokar" w:date="2017-06-07T13:25:00Z">
                  <w:rPr>
                    <w:rStyle w:val="Hyperlink"/>
                    <w:b w:val="0"/>
                    <w:bCs w:val="0"/>
                    <w:lang w:val="en-GB"/>
                  </w:rPr>
                </w:rPrChange>
              </w:rPr>
              <w:delText>6.5 Enumerator Issues [CCB]</w:delText>
            </w:r>
            <w:r w:rsidR="006D7EF3" w:rsidDel="003A1914">
              <w:rPr>
                <w:webHidden/>
              </w:rPr>
              <w:tab/>
            </w:r>
            <w:r w:rsidR="0028662E" w:rsidDel="003A1914">
              <w:rPr>
                <w:webHidden/>
              </w:rPr>
              <w:delText>17</w:delText>
            </w:r>
          </w:del>
        </w:p>
        <w:p w14:paraId="4718464B" w14:textId="77777777" w:rsidR="006D7EF3" w:rsidDel="003A1914" w:rsidRDefault="000961FA">
          <w:pPr>
            <w:pStyle w:val="TOC3"/>
            <w:rPr>
              <w:del w:id="601" w:author="Joyce L Tokar" w:date="2017-06-07T13:25:00Z"/>
              <w:b w:val="0"/>
              <w:bCs w:val="0"/>
            </w:rPr>
          </w:pPr>
          <w:del w:id="602" w:author="Joyce L Tokar" w:date="2017-06-07T13:25:00Z">
            <w:r w:rsidRPr="000961FA">
              <w:rPr>
                <w:rPrChange w:id="603" w:author="Joyce L Tokar" w:date="2017-06-07T13:25:00Z">
                  <w:rPr>
                    <w:rStyle w:val="Hyperlink"/>
                    <w:b w:val="0"/>
                    <w:bCs w:val="0"/>
                  </w:rPr>
                </w:rPrChange>
              </w:rPr>
              <w:delText>6.5.1 Applicability to language</w:delText>
            </w:r>
            <w:r w:rsidR="006D7EF3" w:rsidDel="003A1914">
              <w:rPr>
                <w:webHidden/>
              </w:rPr>
              <w:tab/>
            </w:r>
            <w:r w:rsidR="0028662E" w:rsidDel="003A1914">
              <w:rPr>
                <w:webHidden/>
              </w:rPr>
              <w:delText>17</w:delText>
            </w:r>
          </w:del>
        </w:p>
        <w:p w14:paraId="094D93C6" w14:textId="77777777" w:rsidR="006D7EF3" w:rsidDel="003A1914" w:rsidRDefault="000961FA">
          <w:pPr>
            <w:pStyle w:val="TOC3"/>
            <w:rPr>
              <w:del w:id="604" w:author="Joyce L Tokar" w:date="2017-06-07T13:25:00Z"/>
              <w:b w:val="0"/>
              <w:bCs w:val="0"/>
            </w:rPr>
          </w:pPr>
          <w:del w:id="605" w:author="Joyce L Tokar" w:date="2017-06-07T13:25:00Z">
            <w:r w:rsidRPr="000961FA">
              <w:rPr>
                <w:rPrChange w:id="606" w:author="Joyce L Tokar" w:date="2017-06-07T13:25:00Z">
                  <w:rPr>
                    <w:rStyle w:val="Hyperlink"/>
                    <w:b w:val="0"/>
                    <w:bCs w:val="0"/>
                  </w:rPr>
                </w:rPrChange>
              </w:rPr>
              <w:delText>6.5.2 Guidance to language users</w:delText>
            </w:r>
            <w:r w:rsidR="006D7EF3" w:rsidDel="003A1914">
              <w:rPr>
                <w:webHidden/>
              </w:rPr>
              <w:tab/>
            </w:r>
            <w:r w:rsidR="0028662E" w:rsidDel="003A1914">
              <w:rPr>
                <w:webHidden/>
              </w:rPr>
              <w:delText>18</w:delText>
            </w:r>
          </w:del>
        </w:p>
        <w:p w14:paraId="002AD552" w14:textId="77777777" w:rsidR="006D7EF3" w:rsidDel="003A1914" w:rsidRDefault="000961FA">
          <w:pPr>
            <w:pStyle w:val="TOC2"/>
            <w:rPr>
              <w:del w:id="607" w:author="Joyce L Tokar" w:date="2017-06-07T13:25:00Z"/>
              <w:b w:val="0"/>
              <w:bCs w:val="0"/>
            </w:rPr>
          </w:pPr>
          <w:del w:id="608" w:author="Joyce L Tokar" w:date="2017-06-07T13:25:00Z">
            <w:r w:rsidRPr="000961FA">
              <w:rPr>
                <w:rPrChange w:id="609" w:author="Joyce L Tokar" w:date="2017-06-07T13:25:00Z">
                  <w:rPr>
                    <w:rStyle w:val="Hyperlink"/>
                    <w:b w:val="0"/>
                    <w:bCs w:val="0"/>
                    <w:lang w:val="en-GB"/>
                  </w:rPr>
                </w:rPrChange>
              </w:rPr>
              <w:delText>6.6 Numeric Conversion Errors [FLC]</w:delText>
            </w:r>
            <w:r w:rsidR="006D7EF3" w:rsidDel="003A1914">
              <w:rPr>
                <w:webHidden/>
              </w:rPr>
              <w:tab/>
            </w:r>
            <w:r w:rsidR="0028662E" w:rsidDel="003A1914">
              <w:rPr>
                <w:webHidden/>
              </w:rPr>
              <w:delText>18</w:delText>
            </w:r>
          </w:del>
        </w:p>
        <w:p w14:paraId="06465BB9" w14:textId="77777777" w:rsidR="006D7EF3" w:rsidDel="003A1914" w:rsidRDefault="000961FA">
          <w:pPr>
            <w:pStyle w:val="TOC3"/>
            <w:rPr>
              <w:del w:id="610" w:author="Joyce L Tokar" w:date="2017-06-07T13:25:00Z"/>
              <w:b w:val="0"/>
              <w:bCs w:val="0"/>
            </w:rPr>
          </w:pPr>
          <w:del w:id="611" w:author="Joyce L Tokar" w:date="2017-06-07T13:25:00Z">
            <w:r w:rsidRPr="000961FA">
              <w:rPr>
                <w:rPrChange w:id="612" w:author="Joyce L Tokar" w:date="2017-06-07T13:25:00Z">
                  <w:rPr>
                    <w:rStyle w:val="Hyperlink"/>
                    <w:b w:val="0"/>
                    <w:bCs w:val="0"/>
                    <w:lang w:val="en-GB"/>
                  </w:rPr>
                </w:rPrChange>
              </w:rPr>
              <w:delText>6.6.1 Applicability to language</w:delText>
            </w:r>
            <w:r w:rsidR="006D7EF3" w:rsidDel="003A1914">
              <w:rPr>
                <w:webHidden/>
              </w:rPr>
              <w:tab/>
            </w:r>
            <w:r w:rsidR="0028662E" w:rsidDel="003A1914">
              <w:rPr>
                <w:webHidden/>
              </w:rPr>
              <w:delText>18</w:delText>
            </w:r>
          </w:del>
        </w:p>
        <w:p w14:paraId="54396CC6" w14:textId="77777777" w:rsidR="006D7EF3" w:rsidDel="003A1914" w:rsidRDefault="000961FA">
          <w:pPr>
            <w:pStyle w:val="TOC3"/>
            <w:rPr>
              <w:del w:id="613" w:author="Joyce L Tokar" w:date="2017-06-07T13:25:00Z"/>
              <w:b w:val="0"/>
              <w:bCs w:val="0"/>
            </w:rPr>
          </w:pPr>
          <w:del w:id="614" w:author="Joyce L Tokar" w:date="2017-06-07T13:25:00Z">
            <w:r w:rsidRPr="000961FA">
              <w:rPr>
                <w:rPrChange w:id="615" w:author="Joyce L Tokar" w:date="2017-06-07T13:25:00Z">
                  <w:rPr>
                    <w:rStyle w:val="Hyperlink"/>
                    <w:b w:val="0"/>
                    <w:bCs w:val="0"/>
                    <w:lang w:val="pt-BR"/>
                  </w:rPr>
                </w:rPrChange>
              </w:rPr>
              <w:delText>6.6.2 Guidance to language users</w:delText>
            </w:r>
            <w:r w:rsidR="006D7EF3" w:rsidDel="003A1914">
              <w:rPr>
                <w:webHidden/>
              </w:rPr>
              <w:tab/>
            </w:r>
            <w:r w:rsidR="0028662E" w:rsidDel="003A1914">
              <w:rPr>
                <w:webHidden/>
              </w:rPr>
              <w:delText>18</w:delText>
            </w:r>
          </w:del>
        </w:p>
        <w:p w14:paraId="3A0EC25B" w14:textId="77777777" w:rsidR="006D7EF3" w:rsidDel="003A1914" w:rsidRDefault="000961FA">
          <w:pPr>
            <w:pStyle w:val="TOC2"/>
            <w:rPr>
              <w:del w:id="616" w:author="Joyce L Tokar" w:date="2017-06-07T13:25:00Z"/>
              <w:b w:val="0"/>
              <w:bCs w:val="0"/>
            </w:rPr>
          </w:pPr>
          <w:del w:id="617" w:author="Joyce L Tokar" w:date="2017-06-07T13:25:00Z">
            <w:r w:rsidRPr="000961FA">
              <w:rPr>
                <w:rPrChange w:id="618" w:author="Joyce L Tokar" w:date="2017-06-07T13:25:00Z">
                  <w:rPr>
                    <w:rStyle w:val="Hyperlink"/>
                    <w:b w:val="0"/>
                    <w:bCs w:val="0"/>
                    <w:lang w:val="en-GB"/>
                  </w:rPr>
                </w:rPrChange>
              </w:rPr>
              <w:delText>6.7 String Termination [CJM]</w:delText>
            </w:r>
            <w:r w:rsidR="006D7EF3" w:rsidDel="003A1914">
              <w:rPr>
                <w:webHidden/>
              </w:rPr>
              <w:tab/>
            </w:r>
            <w:r w:rsidR="0028662E" w:rsidDel="003A1914">
              <w:rPr>
                <w:webHidden/>
              </w:rPr>
              <w:delText>19</w:delText>
            </w:r>
          </w:del>
        </w:p>
        <w:p w14:paraId="6342E942" w14:textId="77777777" w:rsidR="006D7EF3" w:rsidDel="003A1914" w:rsidRDefault="000961FA">
          <w:pPr>
            <w:pStyle w:val="TOC2"/>
            <w:rPr>
              <w:del w:id="619" w:author="Joyce L Tokar" w:date="2017-06-07T13:25:00Z"/>
              <w:b w:val="0"/>
              <w:bCs w:val="0"/>
            </w:rPr>
          </w:pPr>
          <w:del w:id="620" w:author="Joyce L Tokar" w:date="2017-06-07T13:25:00Z">
            <w:r w:rsidRPr="000961FA">
              <w:rPr>
                <w:rPrChange w:id="621" w:author="Joyce L Tokar" w:date="2017-06-07T13:25:00Z">
                  <w:rPr>
                    <w:rStyle w:val="Hyperlink"/>
                    <w:b w:val="0"/>
                    <w:bCs w:val="0"/>
                    <w:lang w:val="en-GB"/>
                  </w:rPr>
                </w:rPrChange>
              </w:rPr>
              <w:delText>6.8 Buffer Boundary Violation (Buffer Overflow) [HCB]</w:delText>
            </w:r>
            <w:r w:rsidR="006D7EF3" w:rsidDel="003A1914">
              <w:rPr>
                <w:webHidden/>
              </w:rPr>
              <w:tab/>
            </w:r>
            <w:r w:rsidR="0028662E" w:rsidDel="003A1914">
              <w:rPr>
                <w:webHidden/>
              </w:rPr>
              <w:delText>19</w:delText>
            </w:r>
          </w:del>
        </w:p>
        <w:p w14:paraId="18FB7EC4" w14:textId="77777777" w:rsidR="006D7EF3" w:rsidDel="003A1914" w:rsidRDefault="000961FA">
          <w:pPr>
            <w:pStyle w:val="TOC2"/>
            <w:rPr>
              <w:del w:id="622" w:author="Joyce L Tokar" w:date="2017-06-07T13:25:00Z"/>
              <w:b w:val="0"/>
              <w:bCs w:val="0"/>
            </w:rPr>
          </w:pPr>
          <w:del w:id="623" w:author="Joyce L Tokar" w:date="2017-06-07T13:25:00Z">
            <w:r w:rsidRPr="000961FA">
              <w:rPr>
                <w:rPrChange w:id="624" w:author="Joyce L Tokar" w:date="2017-06-07T13:25:00Z">
                  <w:rPr>
                    <w:rStyle w:val="Hyperlink"/>
                    <w:b w:val="0"/>
                    <w:bCs w:val="0"/>
                    <w:lang w:val="en-GB"/>
                  </w:rPr>
                </w:rPrChange>
              </w:rPr>
              <w:delText>6.9 Unchecked Array Indexing [XYZ]</w:delText>
            </w:r>
            <w:r w:rsidR="006D7EF3" w:rsidDel="003A1914">
              <w:rPr>
                <w:webHidden/>
              </w:rPr>
              <w:tab/>
            </w:r>
            <w:r w:rsidR="0028662E" w:rsidDel="003A1914">
              <w:rPr>
                <w:webHidden/>
              </w:rPr>
              <w:delText>19</w:delText>
            </w:r>
          </w:del>
        </w:p>
        <w:p w14:paraId="033AED5D" w14:textId="77777777" w:rsidR="006D7EF3" w:rsidDel="003A1914" w:rsidRDefault="000961FA">
          <w:pPr>
            <w:pStyle w:val="TOC3"/>
            <w:rPr>
              <w:del w:id="625" w:author="Joyce L Tokar" w:date="2017-06-07T13:25:00Z"/>
              <w:b w:val="0"/>
              <w:bCs w:val="0"/>
            </w:rPr>
          </w:pPr>
          <w:del w:id="626" w:author="Joyce L Tokar" w:date="2017-06-07T13:25:00Z">
            <w:r w:rsidRPr="000961FA">
              <w:rPr>
                <w:rPrChange w:id="627" w:author="Joyce L Tokar" w:date="2017-06-07T13:25:00Z">
                  <w:rPr>
                    <w:rStyle w:val="Hyperlink"/>
                    <w:b w:val="0"/>
                    <w:bCs w:val="0"/>
                    <w:lang w:val="en-GB"/>
                  </w:rPr>
                </w:rPrChange>
              </w:rPr>
              <w:delText>6.9.1 Applicability to language</w:delText>
            </w:r>
            <w:r w:rsidR="006D7EF3" w:rsidDel="003A1914">
              <w:rPr>
                <w:webHidden/>
              </w:rPr>
              <w:tab/>
            </w:r>
            <w:r w:rsidR="0028662E" w:rsidDel="003A1914">
              <w:rPr>
                <w:webHidden/>
              </w:rPr>
              <w:delText>19</w:delText>
            </w:r>
          </w:del>
        </w:p>
        <w:p w14:paraId="06B0B931" w14:textId="77777777" w:rsidR="006D7EF3" w:rsidDel="003A1914" w:rsidRDefault="000961FA">
          <w:pPr>
            <w:pStyle w:val="TOC3"/>
            <w:rPr>
              <w:del w:id="628" w:author="Joyce L Tokar" w:date="2017-06-07T13:25:00Z"/>
              <w:b w:val="0"/>
              <w:bCs w:val="0"/>
            </w:rPr>
          </w:pPr>
          <w:del w:id="629" w:author="Joyce L Tokar" w:date="2017-06-07T13:25:00Z">
            <w:r w:rsidRPr="000961FA">
              <w:rPr>
                <w:rPrChange w:id="630" w:author="Joyce L Tokar" w:date="2017-06-07T13:25:00Z">
                  <w:rPr>
                    <w:rStyle w:val="Hyperlink"/>
                    <w:b w:val="0"/>
                    <w:bCs w:val="0"/>
                    <w:lang w:val="pt-BR"/>
                  </w:rPr>
                </w:rPrChange>
              </w:rPr>
              <w:delText>6.9.2 Guidance to language users</w:delText>
            </w:r>
            <w:r w:rsidR="006D7EF3" w:rsidDel="003A1914">
              <w:rPr>
                <w:webHidden/>
              </w:rPr>
              <w:tab/>
            </w:r>
            <w:r w:rsidR="0028662E" w:rsidDel="003A1914">
              <w:rPr>
                <w:webHidden/>
              </w:rPr>
              <w:delText>19</w:delText>
            </w:r>
          </w:del>
        </w:p>
        <w:p w14:paraId="44BD4D51" w14:textId="77777777" w:rsidR="006D7EF3" w:rsidDel="003A1914" w:rsidRDefault="000961FA">
          <w:pPr>
            <w:pStyle w:val="TOC2"/>
            <w:rPr>
              <w:del w:id="631" w:author="Joyce L Tokar" w:date="2017-06-07T13:25:00Z"/>
              <w:b w:val="0"/>
              <w:bCs w:val="0"/>
            </w:rPr>
          </w:pPr>
          <w:del w:id="632" w:author="Joyce L Tokar" w:date="2017-06-07T13:25:00Z">
            <w:r w:rsidRPr="000961FA">
              <w:rPr>
                <w:rPrChange w:id="633" w:author="Joyce L Tokar" w:date="2017-06-07T13:25:00Z">
                  <w:rPr>
                    <w:rStyle w:val="Hyperlink"/>
                    <w:b w:val="0"/>
                    <w:bCs w:val="0"/>
                    <w:lang w:val="en-GB"/>
                  </w:rPr>
                </w:rPrChange>
              </w:rPr>
              <w:delText>6.10 Unchecked Array Copying [XYW]</w:delText>
            </w:r>
            <w:r w:rsidR="006D7EF3" w:rsidDel="003A1914">
              <w:rPr>
                <w:webHidden/>
              </w:rPr>
              <w:tab/>
            </w:r>
            <w:r w:rsidR="0028662E" w:rsidDel="003A1914">
              <w:rPr>
                <w:webHidden/>
              </w:rPr>
              <w:delText>19</w:delText>
            </w:r>
          </w:del>
        </w:p>
        <w:p w14:paraId="2D4BF5F5" w14:textId="77777777" w:rsidR="006D7EF3" w:rsidDel="003A1914" w:rsidRDefault="000961FA">
          <w:pPr>
            <w:pStyle w:val="TOC2"/>
            <w:rPr>
              <w:del w:id="634" w:author="Joyce L Tokar" w:date="2017-06-07T13:25:00Z"/>
              <w:b w:val="0"/>
              <w:bCs w:val="0"/>
            </w:rPr>
          </w:pPr>
          <w:del w:id="635" w:author="Joyce L Tokar" w:date="2017-06-07T13:25:00Z">
            <w:r w:rsidRPr="000961FA">
              <w:rPr>
                <w:rPrChange w:id="636" w:author="Joyce L Tokar" w:date="2017-06-07T13:25:00Z">
                  <w:rPr>
                    <w:rStyle w:val="Hyperlink"/>
                    <w:b w:val="0"/>
                    <w:bCs w:val="0"/>
                  </w:rPr>
                </w:rPrChange>
              </w:rPr>
              <w:delText>6.11 Pointer Type Conversions [HFC]</w:delText>
            </w:r>
            <w:r w:rsidR="006D7EF3" w:rsidDel="003A1914">
              <w:rPr>
                <w:webHidden/>
              </w:rPr>
              <w:tab/>
            </w:r>
            <w:r w:rsidR="0028662E" w:rsidDel="003A1914">
              <w:rPr>
                <w:webHidden/>
              </w:rPr>
              <w:delText>19</w:delText>
            </w:r>
          </w:del>
        </w:p>
        <w:p w14:paraId="562784E1" w14:textId="77777777" w:rsidR="006D7EF3" w:rsidDel="003A1914" w:rsidRDefault="000961FA">
          <w:pPr>
            <w:pStyle w:val="TOC3"/>
            <w:rPr>
              <w:del w:id="637" w:author="Joyce L Tokar" w:date="2017-06-07T13:25:00Z"/>
              <w:b w:val="0"/>
              <w:bCs w:val="0"/>
            </w:rPr>
          </w:pPr>
          <w:del w:id="638" w:author="Joyce L Tokar" w:date="2017-06-07T13:25:00Z">
            <w:r w:rsidRPr="000961FA">
              <w:rPr>
                <w:rPrChange w:id="639" w:author="Joyce L Tokar" w:date="2017-06-07T13:25:00Z">
                  <w:rPr>
                    <w:rStyle w:val="Hyperlink"/>
                    <w:b w:val="0"/>
                    <w:bCs w:val="0"/>
                  </w:rPr>
                </w:rPrChange>
              </w:rPr>
              <w:delText>6.11.1 Applicability to language</w:delText>
            </w:r>
            <w:r w:rsidR="006D7EF3" w:rsidDel="003A1914">
              <w:rPr>
                <w:webHidden/>
              </w:rPr>
              <w:tab/>
            </w:r>
            <w:r w:rsidR="0028662E" w:rsidDel="003A1914">
              <w:rPr>
                <w:webHidden/>
              </w:rPr>
              <w:delText>19</w:delText>
            </w:r>
          </w:del>
        </w:p>
        <w:p w14:paraId="45219384" w14:textId="77777777" w:rsidR="006D7EF3" w:rsidDel="003A1914" w:rsidRDefault="000961FA">
          <w:pPr>
            <w:pStyle w:val="TOC3"/>
            <w:rPr>
              <w:del w:id="640" w:author="Joyce L Tokar" w:date="2017-06-07T13:25:00Z"/>
              <w:b w:val="0"/>
              <w:bCs w:val="0"/>
            </w:rPr>
          </w:pPr>
          <w:del w:id="641" w:author="Joyce L Tokar" w:date="2017-06-07T13:25:00Z">
            <w:r w:rsidRPr="000961FA">
              <w:rPr>
                <w:rPrChange w:id="642" w:author="Joyce L Tokar" w:date="2017-06-07T13:25:00Z">
                  <w:rPr>
                    <w:rStyle w:val="Hyperlink"/>
                    <w:b w:val="0"/>
                    <w:bCs w:val="0"/>
                    <w:kern w:val="32"/>
                  </w:rPr>
                </w:rPrChange>
              </w:rPr>
              <w:delText>6.11.2 Guidance to language users</w:delText>
            </w:r>
            <w:r w:rsidR="006D7EF3" w:rsidDel="003A1914">
              <w:rPr>
                <w:webHidden/>
              </w:rPr>
              <w:tab/>
            </w:r>
            <w:r w:rsidR="0028662E" w:rsidDel="003A1914">
              <w:rPr>
                <w:webHidden/>
              </w:rPr>
              <w:delText>20</w:delText>
            </w:r>
          </w:del>
        </w:p>
        <w:p w14:paraId="3424F862" w14:textId="77777777" w:rsidR="006D7EF3" w:rsidDel="003A1914" w:rsidRDefault="000961FA">
          <w:pPr>
            <w:pStyle w:val="TOC2"/>
            <w:rPr>
              <w:del w:id="643" w:author="Joyce L Tokar" w:date="2017-06-07T13:25:00Z"/>
              <w:b w:val="0"/>
              <w:bCs w:val="0"/>
            </w:rPr>
          </w:pPr>
          <w:del w:id="644" w:author="Joyce L Tokar" w:date="2017-06-07T13:25:00Z">
            <w:r w:rsidRPr="000961FA">
              <w:rPr>
                <w:rPrChange w:id="645" w:author="Joyce L Tokar" w:date="2017-06-07T13:25:00Z">
                  <w:rPr>
                    <w:rStyle w:val="Hyperlink"/>
                    <w:b w:val="0"/>
                    <w:bCs w:val="0"/>
                  </w:rPr>
                </w:rPrChange>
              </w:rPr>
              <w:delText>6.12 Pointer Arithmetic [RVG]</w:delText>
            </w:r>
            <w:r w:rsidR="006D7EF3" w:rsidDel="003A1914">
              <w:rPr>
                <w:webHidden/>
              </w:rPr>
              <w:tab/>
            </w:r>
            <w:r w:rsidR="0028662E" w:rsidDel="003A1914">
              <w:rPr>
                <w:webHidden/>
              </w:rPr>
              <w:delText>20</w:delText>
            </w:r>
          </w:del>
        </w:p>
        <w:p w14:paraId="0959A1BE" w14:textId="77777777" w:rsidR="006D7EF3" w:rsidDel="003A1914" w:rsidRDefault="000961FA">
          <w:pPr>
            <w:pStyle w:val="TOC2"/>
            <w:rPr>
              <w:del w:id="646" w:author="Joyce L Tokar" w:date="2017-06-07T13:25:00Z"/>
              <w:b w:val="0"/>
              <w:bCs w:val="0"/>
            </w:rPr>
          </w:pPr>
          <w:del w:id="647" w:author="Joyce L Tokar" w:date="2017-06-07T13:25:00Z">
            <w:r w:rsidRPr="000961FA">
              <w:rPr>
                <w:rPrChange w:id="648" w:author="Joyce L Tokar" w:date="2017-06-07T13:25:00Z">
                  <w:rPr>
                    <w:rStyle w:val="Hyperlink"/>
                    <w:b w:val="0"/>
                    <w:bCs w:val="0"/>
                  </w:rPr>
                </w:rPrChange>
              </w:rPr>
              <w:delText>6.13 Null Pointer Dereference [XYH]</w:delText>
            </w:r>
            <w:r w:rsidR="006D7EF3" w:rsidDel="003A1914">
              <w:rPr>
                <w:webHidden/>
              </w:rPr>
              <w:tab/>
            </w:r>
            <w:r w:rsidR="0028662E" w:rsidDel="003A1914">
              <w:rPr>
                <w:webHidden/>
              </w:rPr>
              <w:delText>20</w:delText>
            </w:r>
          </w:del>
        </w:p>
        <w:p w14:paraId="4E9EBD34" w14:textId="77777777" w:rsidR="006D7EF3" w:rsidDel="003A1914" w:rsidRDefault="000961FA">
          <w:pPr>
            <w:pStyle w:val="TOC3"/>
            <w:rPr>
              <w:del w:id="649" w:author="Joyce L Tokar" w:date="2017-06-07T13:25:00Z"/>
              <w:b w:val="0"/>
              <w:bCs w:val="0"/>
            </w:rPr>
          </w:pPr>
          <w:del w:id="650" w:author="Joyce L Tokar" w:date="2017-06-07T13:25:00Z">
            <w:r w:rsidRPr="000961FA">
              <w:rPr>
                <w:rPrChange w:id="651" w:author="Joyce L Tokar" w:date="2017-06-07T13:25:00Z">
                  <w:rPr>
                    <w:rStyle w:val="Hyperlink"/>
                    <w:b w:val="0"/>
                    <w:bCs w:val="0"/>
                  </w:rPr>
                </w:rPrChange>
              </w:rPr>
              <w:delText>6.13.1 Applicability to the language</w:delText>
            </w:r>
            <w:r w:rsidR="006D7EF3" w:rsidDel="003A1914">
              <w:rPr>
                <w:webHidden/>
              </w:rPr>
              <w:tab/>
            </w:r>
            <w:r w:rsidR="0028662E" w:rsidDel="003A1914">
              <w:rPr>
                <w:webHidden/>
              </w:rPr>
              <w:delText>20</w:delText>
            </w:r>
          </w:del>
        </w:p>
        <w:p w14:paraId="3ACD6329" w14:textId="77777777" w:rsidR="006D7EF3" w:rsidDel="003A1914" w:rsidRDefault="000961FA">
          <w:pPr>
            <w:pStyle w:val="TOC3"/>
            <w:rPr>
              <w:del w:id="652" w:author="Joyce L Tokar" w:date="2017-06-07T13:25:00Z"/>
              <w:b w:val="0"/>
              <w:bCs w:val="0"/>
            </w:rPr>
          </w:pPr>
          <w:del w:id="653" w:author="Joyce L Tokar" w:date="2017-06-07T13:25:00Z">
            <w:r w:rsidRPr="000961FA">
              <w:rPr>
                <w:rPrChange w:id="654" w:author="Joyce L Tokar" w:date="2017-06-07T13:25:00Z">
                  <w:rPr>
                    <w:rStyle w:val="Hyperlink"/>
                    <w:b w:val="0"/>
                    <w:bCs w:val="0"/>
                  </w:rPr>
                </w:rPrChange>
              </w:rPr>
              <w:delText>6.13.2 Guidance to language users</w:delText>
            </w:r>
            <w:r w:rsidR="006D7EF3" w:rsidDel="003A1914">
              <w:rPr>
                <w:webHidden/>
              </w:rPr>
              <w:tab/>
            </w:r>
            <w:r w:rsidR="0028662E" w:rsidDel="003A1914">
              <w:rPr>
                <w:webHidden/>
              </w:rPr>
              <w:delText>20</w:delText>
            </w:r>
          </w:del>
        </w:p>
        <w:p w14:paraId="7461EB9E" w14:textId="77777777" w:rsidR="006D7EF3" w:rsidDel="003A1914" w:rsidRDefault="000961FA">
          <w:pPr>
            <w:pStyle w:val="TOC2"/>
            <w:rPr>
              <w:del w:id="655" w:author="Joyce L Tokar" w:date="2017-06-07T13:25:00Z"/>
              <w:b w:val="0"/>
              <w:bCs w:val="0"/>
            </w:rPr>
          </w:pPr>
          <w:del w:id="656" w:author="Joyce L Tokar" w:date="2017-06-07T13:25:00Z">
            <w:r w:rsidRPr="000961FA">
              <w:rPr>
                <w:rPrChange w:id="657" w:author="Joyce L Tokar" w:date="2017-06-07T13:25:00Z">
                  <w:rPr>
                    <w:rStyle w:val="Hyperlink"/>
                    <w:b w:val="0"/>
                    <w:bCs w:val="0"/>
                  </w:rPr>
                </w:rPrChange>
              </w:rPr>
              <w:delText>6.14 Dangling Reference to Heap [XYK]</w:delText>
            </w:r>
            <w:r w:rsidR="006D7EF3" w:rsidDel="003A1914">
              <w:rPr>
                <w:webHidden/>
              </w:rPr>
              <w:tab/>
            </w:r>
            <w:r w:rsidR="0028662E" w:rsidDel="003A1914">
              <w:rPr>
                <w:webHidden/>
              </w:rPr>
              <w:delText>20</w:delText>
            </w:r>
          </w:del>
        </w:p>
        <w:p w14:paraId="6B98F06D" w14:textId="77777777" w:rsidR="006D7EF3" w:rsidDel="003A1914" w:rsidRDefault="000961FA">
          <w:pPr>
            <w:pStyle w:val="TOC3"/>
            <w:rPr>
              <w:del w:id="658" w:author="Joyce L Tokar" w:date="2017-06-07T13:25:00Z"/>
              <w:b w:val="0"/>
              <w:bCs w:val="0"/>
            </w:rPr>
          </w:pPr>
          <w:del w:id="659" w:author="Joyce L Tokar" w:date="2017-06-07T13:25:00Z">
            <w:r w:rsidRPr="000961FA">
              <w:rPr>
                <w:rPrChange w:id="660" w:author="Joyce L Tokar" w:date="2017-06-07T13:25:00Z">
                  <w:rPr>
                    <w:rStyle w:val="Hyperlink"/>
                    <w:b w:val="0"/>
                    <w:bCs w:val="0"/>
                  </w:rPr>
                </w:rPrChange>
              </w:rPr>
              <w:delText>6.14.1 Applicability to language</w:delText>
            </w:r>
            <w:r w:rsidR="006D7EF3" w:rsidDel="003A1914">
              <w:rPr>
                <w:webHidden/>
              </w:rPr>
              <w:tab/>
            </w:r>
            <w:r w:rsidR="0028662E" w:rsidDel="003A1914">
              <w:rPr>
                <w:webHidden/>
              </w:rPr>
              <w:delText>20</w:delText>
            </w:r>
          </w:del>
        </w:p>
        <w:p w14:paraId="654C7251" w14:textId="77777777" w:rsidR="006D7EF3" w:rsidDel="003A1914" w:rsidRDefault="000961FA">
          <w:pPr>
            <w:pStyle w:val="TOC3"/>
            <w:rPr>
              <w:del w:id="661" w:author="Joyce L Tokar" w:date="2017-06-07T13:25:00Z"/>
              <w:b w:val="0"/>
              <w:bCs w:val="0"/>
            </w:rPr>
          </w:pPr>
          <w:del w:id="662" w:author="Joyce L Tokar" w:date="2017-06-07T13:25:00Z">
            <w:r w:rsidRPr="000961FA">
              <w:rPr>
                <w:rPrChange w:id="663" w:author="Joyce L Tokar" w:date="2017-06-07T13:25:00Z">
                  <w:rPr>
                    <w:rStyle w:val="Hyperlink"/>
                    <w:b w:val="0"/>
                    <w:bCs w:val="0"/>
                    <w:kern w:val="32"/>
                  </w:rPr>
                </w:rPrChange>
              </w:rPr>
              <w:delText>6.14.2 Guidance to language users</w:delText>
            </w:r>
            <w:r w:rsidR="006D7EF3" w:rsidDel="003A1914">
              <w:rPr>
                <w:webHidden/>
              </w:rPr>
              <w:tab/>
            </w:r>
            <w:r w:rsidR="0028662E" w:rsidDel="003A1914">
              <w:rPr>
                <w:webHidden/>
              </w:rPr>
              <w:delText>20</w:delText>
            </w:r>
          </w:del>
        </w:p>
        <w:p w14:paraId="40CA7CD8" w14:textId="77777777" w:rsidR="006D7EF3" w:rsidDel="003A1914" w:rsidRDefault="000961FA">
          <w:pPr>
            <w:pStyle w:val="TOC2"/>
            <w:rPr>
              <w:del w:id="664" w:author="Joyce L Tokar" w:date="2017-06-07T13:25:00Z"/>
              <w:b w:val="0"/>
              <w:bCs w:val="0"/>
            </w:rPr>
          </w:pPr>
          <w:del w:id="665" w:author="Joyce L Tokar" w:date="2017-06-07T13:25:00Z">
            <w:r w:rsidRPr="000961FA">
              <w:rPr>
                <w:rPrChange w:id="666" w:author="Joyce L Tokar" w:date="2017-06-07T13:25:00Z">
                  <w:rPr>
                    <w:rStyle w:val="Hyperlink"/>
                    <w:b w:val="0"/>
                    <w:bCs w:val="0"/>
                  </w:rPr>
                </w:rPrChange>
              </w:rPr>
              <w:delText>6.15 Arithmetic Wrap-around Error [FIF]</w:delText>
            </w:r>
            <w:r w:rsidR="006D7EF3" w:rsidDel="003A1914">
              <w:rPr>
                <w:webHidden/>
              </w:rPr>
              <w:tab/>
            </w:r>
            <w:r w:rsidR="0028662E" w:rsidDel="003A1914">
              <w:rPr>
                <w:webHidden/>
              </w:rPr>
              <w:delText>21</w:delText>
            </w:r>
          </w:del>
        </w:p>
        <w:p w14:paraId="33244821" w14:textId="77777777" w:rsidR="006D7EF3" w:rsidDel="003A1914" w:rsidRDefault="000961FA">
          <w:pPr>
            <w:pStyle w:val="TOC2"/>
            <w:rPr>
              <w:del w:id="667" w:author="Joyce L Tokar" w:date="2017-06-07T13:25:00Z"/>
              <w:b w:val="0"/>
              <w:bCs w:val="0"/>
            </w:rPr>
          </w:pPr>
          <w:del w:id="668" w:author="Joyce L Tokar" w:date="2017-06-07T13:25:00Z">
            <w:r w:rsidRPr="000961FA">
              <w:rPr>
                <w:rPrChange w:id="669" w:author="Joyce L Tokar" w:date="2017-06-07T13:25:00Z">
                  <w:rPr>
                    <w:rStyle w:val="Hyperlink"/>
                    <w:b w:val="0"/>
                    <w:bCs w:val="0"/>
                  </w:rPr>
                </w:rPrChange>
              </w:rPr>
              <w:delText>6.16 Using Shift Operations for Multiplication and Division [PIK]</w:delText>
            </w:r>
            <w:r w:rsidR="006D7EF3" w:rsidDel="003A1914">
              <w:rPr>
                <w:webHidden/>
              </w:rPr>
              <w:tab/>
            </w:r>
            <w:r w:rsidR="0028662E" w:rsidDel="003A1914">
              <w:rPr>
                <w:webHidden/>
              </w:rPr>
              <w:delText>21</w:delText>
            </w:r>
          </w:del>
        </w:p>
        <w:p w14:paraId="11EFF5C7" w14:textId="77777777" w:rsidR="006D7EF3" w:rsidDel="003A1914" w:rsidRDefault="000961FA">
          <w:pPr>
            <w:pStyle w:val="TOC2"/>
            <w:rPr>
              <w:del w:id="670" w:author="Joyce L Tokar" w:date="2017-06-07T13:25:00Z"/>
              <w:b w:val="0"/>
              <w:bCs w:val="0"/>
            </w:rPr>
          </w:pPr>
          <w:del w:id="671" w:author="Joyce L Tokar" w:date="2017-06-07T13:25:00Z">
            <w:r w:rsidRPr="000961FA">
              <w:rPr>
                <w:rPrChange w:id="672" w:author="Joyce L Tokar" w:date="2017-06-07T13:25:00Z">
                  <w:rPr>
                    <w:rStyle w:val="Hyperlink"/>
                    <w:b w:val="0"/>
                    <w:bCs w:val="0"/>
                  </w:rPr>
                </w:rPrChange>
              </w:rPr>
              <w:delText>6.17 Choice of Clear Names [NAI]</w:delText>
            </w:r>
            <w:r w:rsidR="006D7EF3" w:rsidDel="003A1914">
              <w:rPr>
                <w:webHidden/>
              </w:rPr>
              <w:tab/>
            </w:r>
            <w:r w:rsidR="0028662E" w:rsidDel="003A1914">
              <w:rPr>
                <w:webHidden/>
              </w:rPr>
              <w:delText>21</w:delText>
            </w:r>
          </w:del>
        </w:p>
        <w:p w14:paraId="3DB49A53" w14:textId="77777777" w:rsidR="006D7EF3" w:rsidDel="003A1914" w:rsidRDefault="000961FA">
          <w:pPr>
            <w:pStyle w:val="TOC3"/>
            <w:rPr>
              <w:del w:id="673" w:author="Joyce L Tokar" w:date="2017-06-07T13:25:00Z"/>
              <w:b w:val="0"/>
              <w:bCs w:val="0"/>
            </w:rPr>
          </w:pPr>
          <w:del w:id="674" w:author="Joyce L Tokar" w:date="2017-06-07T13:25:00Z">
            <w:r w:rsidRPr="000961FA">
              <w:rPr>
                <w:rPrChange w:id="675" w:author="Joyce L Tokar" w:date="2017-06-07T13:25:00Z">
                  <w:rPr>
                    <w:rStyle w:val="Hyperlink"/>
                    <w:b w:val="0"/>
                    <w:bCs w:val="0"/>
                  </w:rPr>
                </w:rPrChange>
              </w:rPr>
              <w:delText>6.17.1 Applicability to language</w:delText>
            </w:r>
            <w:r w:rsidR="006D7EF3" w:rsidDel="003A1914">
              <w:rPr>
                <w:webHidden/>
              </w:rPr>
              <w:tab/>
            </w:r>
            <w:r w:rsidR="0028662E" w:rsidDel="003A1914">
              <w:rPr>
                <w:webHidden/>
              </w:rPr>
              <w:delText>21</w:delText>
            </w:r>
          </w:del>
        </w:p>
        <w:p w14:paraId="5491437C" w14:textId="77777777" w:rsidR="006D7EF3" w:rsidDel="003A1914" w:rsidRDefault="000961FA">
          <w:pPr>
            <w:pStyle w:val="TOC3"/>
            <w:rPr>
              <w:del w:id="676" w:author="Joyce L Tokar" w:date="2017-06-07T13:25:00Z"/>
              <w:b w:val="0"/>
              <w:bCs w:val="0"/>
            </w:rPr>
          </w:pPr>
          <w:del w:id="677" w:author="Joyce L Tokar" w:date="2017-06-07T13:25:00Z">
            <w:r w:rsidRPr="000961FA">
              <w:rPr>
                <w:rPrChange w:id="678" w:author="Joyce L Tokar" w:date="2017-06-07T13:25:00Z">
                  <w:rPr>
                    <w:rStyle w:val="Hyperlink"/>
                    <w:b w:val="0"/>
                    <w:bCs w:val="0"/>
                    <w:kern w:val="32"/>
                  </w:rPr>
                </w:rPrChange>
              </w:rPr>
              <w:delText>6.17.2 Guidance to language users</w:delText>
            </w:r>
            <w:r w:rsidR="006D7EF3" w:rsidDel="003A1914">
              <w:rPr>
                <w:webHidden/>
              </w:rPr>
              <w:tab/>
            </w:r>
            <w:r w:rsidR="0028662E" w:rsidDel="003A1914">
              <w:rPr>
                <w:webHidden/>
              </w:rPr>
              <w:delText>22</w:delText>
            </w:r>
          </w:del>
        </w:p>
        <w:p w14:paraId="63D6C403" w14:textId="77777777" w:rsidR="006D7EF3" w:rsidDel="003A1914" w:rsidRDefault="000961FA">
          <w:pPr>
            <w:pStyle w:val="TOC2"/>
            <w:rPr>
              <w:del w:id="679" w:author="Joyce L Tokar" w:date="2017-06-07T13:25:00Z"/>
              <w:b w:val="0"/>
              <w:bCs w:val="0"/>
            </w:rPr>
          </w:pPr>
          <w:del w:id="680" w:author="Joyce L Tokar" w:date="2017-06-07T13:25:00Z">
            <w:r w:rsidRPr="000961FA">
              <w:rPr>
                <w:rPrChange w:id="681" w:author="Joyce L Tokar" w:date="2017-06-07T13:25:00Z">
                  <w:rPr>
                    <w:rStyle w:val="Hyperlink"/>
                    <w:b w:val="0"/>
                    <w:bCs w:val="0"/>
                  </w:rPr>
                </w:rPrChange>
              </w:rPr>
              <w:delText>6.18 Dead store [WXQ]</w:delText>
            </w:r>
            <w:r w:rsidR="006D7EF3" w:rsidDel="003A1914">
              <w:rPr>
                <w:webHidden/>
              </w:rPr>
              <w:tab/>
            </w:r>
            <w:r w:rsidR="0028662E" w:rsidDel="003A1914">
              <w:rPr>
                <w:webHidden/>
              </w:rPr>
              <w:delText>22</w:delText>
            </w:r>
          </w:del>
        </w:p>
        <w:p w14:paraId="412A8A5F" w14:textId="77777777" w:rsidR="006D7EF3" w:rsidDel="003A1914" w:rsidRDefault="000961FA">
          <w:pPr>
            <w:pStyle w:val="TOC3"/>
            <w:rPr>
              <w:del w:id="682" w:author="Joyce L Tokar" w:date="2017-06-07T13:25:00Z"/>
              <w:b w:val="0"/>
              <w:bCs w:val="0"/>
            </w:rPr>
          </w:pPr>
          <w:del w:id="683" w:author="Joyce L Tokar" w:date="2017-06-07T13:25:00Z">
            <w:r w:rsidRPr="000961FA">
              <w:rPr>
                <w:rPrChange w:id="684" w:author="Joyce L Tokar" w:date="2017-06-07T13:25:00Z">
                  <w:rPr>
                    <w:rStyle w:val="Hyperlink"/>
                    <w:b w:val="0"/>
                    <w:bCs w:val="0"/>
                  </w:rPr>
                </w:rPrChange>
              </w:rPr>
              <w:delText>6.18.1 Applicability to language</w:delText>
            </w:r>
            <w:r w:rsidR="006D7EF3" w:rsidDel="003A1914">
              <w:rPr>
                <w:webHidden/>
              </w:rPr>
              <w:tab/>
            </w:r>
            <w:r w:rsidR="0028662E" w:rsidDel="003A1914">
              <w:rPr>
                <w:webHidden/>
              </w:rPr>
              <w:delText>22</w:delText>
            </w:r>
          </w:del>
        </w:p>
        <w:p w14:paraId="180B2BD7" w14:textId="77777777" w:rsidR="006D7EF3" w:rsidDel="003A1914" w:rsidRDefault="000961FA">
          <w:pPr>
            <w:pStyle w:val="TOC3"/>
            <w:rPr>
              <w:del w:id="685" w:author="Joyce L Tokar" w:date="2017-06-07T13:25:00Z"/>
              <w:b w:val="0"/>
              <w:bCs w:val="0"/>
            </w:rPr>
          </w:pPr>
          <w:del w:id="686" w:author="Joyce L Tokar" w:date="2017-06-07T13:25:00Z">
            <w:r w:rsidRPr="000961FA">
              <w:rPr>
                <w:rPrChange w:id="687" w:author="Joyce L Tokar" w:date="2017-06-07T13:25:00Z">
                  <w:rPr>
                    <w:rStyle w:val="Hyperlink"/>
                    <w:b w:val="0"/>
                    <w:bCs w:val="0"/>
                  </w:rPr>
                </w:rPrChange>
              </w:rPr>
              <w:delText>6.18.2 Guidance to Language Users</w:delText>
            </w:r>
            <w:r w:rsidR="006D7EF3" w:rsidDel="003A1914">
              <w:rPr>
                <w:webHidden/>
              </w:rPr>
              <w:tab/>
            </w:r>
            <w:r w:rsidR="0028662E" w:rsidDel="003A1914">
              <w:rPr>
                <w:webHidden/>
              </w:rPr>
              <w:delText>22</w:delText>
            </w:r>
          </w:del>
        </w:p>
        <w:p w14:paraId="7F9D9BF6" w14:textId="77777777" w:rsidR="006D7EF3" w:rsidDel="003A1914" w:rsidRDefault="000961FA">
          <w:pPr>
            <w:pStyle w:val="TOC2"/>
            <w:rPr>
              <w:del w:id="688" w:author="Joyce L Tokar" w:date="2017-06-07T13:25:00Z"/>
              <w:b w:val="0"/>
              <w:bCs w:val="0"/>
            </w:rPr>
          </w:pPr>
          <w:del w:id="689" w:author="Joyce L Tokar" w:date="2017-06-07T13:25:00Z">
            <w:r w:rsidRPr="000961FA">
              <w:rPr>
                <w:rPrChange w:id="690" w:author="Joyce L Tokar" w:date="2017-06-07T13:25:00Z">
                  <w:rPr>
                    <w:rStyle w:val="Hyperlink"/>
                    <w:b w:val="0"/>
                    <w:bCs w:val="0"/>
                  </w:rPr>
                </w:rPrChange>
              </w:rPr>
              <w:delText>6.19 Unused Variable [YZS]</w:delText>
            </w:r>
            <w:r w:rsidR="006D7EF3" w:rsidDel="003A1914">
              <w:rPr>
                <w:webHidden/>
              </w:rPr>
              <w:tab/>
            </w:r>
            <w:r w:rsidR="0028662E" w:rsidDel="003A1914">
              <w:rPr>
                <w:webHidden/>
              </w:rPr>
              <w:delText>22</w:delText>
            </w:r>
          </w:del>
        </w:p>
        <w:p w14:paraId="5C7529CC" w14:textId="77777777" w:rsidR="006D7EF3" w:rsidDel="003A1914" w:rsidRDefault="000961FA">
          <w:pPr>
            <w:pStyle w:val="TOC3"/>
            <w:rPr>
              <w:del w:id="691" w:author="Joyce L Tokar" w:date="2017-06-07T13:25:00Z"/>
              <w:b w:val="0"/>
              <w:bCs w:val="0"/>
            </w:rPr>
          </w:pPr>
          <w:del w:id="692" w:author="Joyce L Tokar" w:date="2017-06-07T13:25:00Z">
            <w:r w:rsidRPr="000961FA">
              <w:rPr>
                <w:rPrChange w:id="693" w:author="Joyce L Tokar" w:date="2017-06-07T13:25:00Z">
                  <w:rPr>
                    <w:rStyle w:val="Hyperlink"/>
                    <w:b w:val="0"/>
                    <w:bCs w:val="0"/>
                  </w:rPr>
                </w:rPrChange>
              </w:rPr>
              <w:delText>6.19.1 Applicability to language</w:delText>
            </w:r>
            <w:r w:rsidR="006D7EF3" w:rsidDel="003A1914">
              <w:rPr>
                <w:webHidden/>
              </w:rPr>
              <w:tab/>
            </w:r>
            <w:r w:rsidR="0028662E" w:rsidDel="003A1914">
              <w:rPr>
                <w:webHidden/>
              </w:rPr>
              <w:delText>22</w:delText>
            </w:r>
          </w:del>
        </w:p>
        <w:p w14:paraId="15D153A6" w14:textId="77777777" w:rsidR="006D7EF3" w:rsidDel="003A1914" w:rsidRDefault="000961FA">
          <w:pPr>
            <w:pStyle w:val="TOC3"/>
            <w:rPr>
              <w:del w:id="694" w:author="Joyce L Tokar" w:date="2017-06-07T13:25:00Z"/>
              <w:b w:val="0"/>
              <w:bCs w:val="0"/>
            </w:rPr>
          </w:pPr>
          <w:del w:id="695" w:author="Joyce L Tokar" w:date="2017-06-07T13:25:00Z">
            <w:r w:rsidRPr="000961FA">
              <w:rPr>
                <w:rPrChange w:id="696" w:author="Joyce L Tokar" w:date="2017-06-07T13:25:00Z">
                  <w:rPr>
                    <w:rStyle w:val="Hyperlink"/>
                    <w:b w:val="0"/>
                    <w:bCs w:val="0"/>
                    <w:kern w:val="32"/>
                  </w:rPr>
                </w:rPrChange>
              </w:rPr>
              <w:delText>6.19.2 Guidance to language users</w:delText>
            </w:r>
            <w:r w:rsidR="006D7EF3" w:rsidDel="003A1914">
              <w:rPr>
                <w:webHidden/>
              </w:rPr>
              <w:tab/>
            </w:r>
            <w:r w:rsidR="0028662E" w:rsidDel="003A1914">
              <w:rPr>
                <w:webHidden/>
              </w:rPr>
              <w:delText>22</w:delText>
            </w:r>
          </w:del>
        </w:p>
        <w:p w14:paraId="1A82C74C" w14:textId="77777777" w:rsidR="006D7EF3" w:rsidDel="003A1914" w:rsidRDefault="000961FA">
          <w:pPr>
            <w:pStyle w:val="TOC2"/>
            <w:rPr>
              <w:del w:id="697" w:author="Joyce L Tokar" w:date="2017-06-07T13:25:00Z"/>
              <w:b w:val="0"/>
              <w:bCs w:val="0"/>
            </w:rPr>
          </w:pPr>
          <w:del w:id="698" w:author="Joyce L Tokar" w:date="2017-06-07T13:25:00Z">
            <w:r w:rsidRPr="000961FA">
              <w:rPr>
                <w:rPrChange w:id="699" w:author="Joyce L Tokar" w:date="2017-06-07T13:25:00Z">
                  <w:rPr>
                    <w:rStyle w:val="Hyperlink"/>
                    <w:b w:val="0"/>
                    <w:bCs w:val="0"/>
                  </w:rPr>
                </w:rPrChange>
              </w:rPr>
              <w:delText>6.20 Identifier Name Reuse [YOW]</w:delText>
            </w:r>
            <w:r w:rsidR="006D7EF3" w:rsidDel="003A1914">
              <w:rPr>
                <w:webHidden/>
              </w:rPr>
              <w:tab/>
            </w:r>
            <w:r w:rsidR="0028662E" w:rsidDel="003A1914">
              <w:rPr>
                <w:webHidden/>
              </w:rPr>
              <w:delText>22</w:delText>
            </w:r>
          </w:del>
        </w:p>
        <w:p w14:paraId="262466BC" w14:textId="77777777" w:rsidR="006D7EF3" w:rsidDel="003A1914" w:rsidRDefault="000961FA">
          <w:pPr>
            <w:pStyle w:val="TOC3"/>
            <w:rPr>
              <w:del w:id="700" w:author="Joyce L Tokar" w:date="2017-06-07T13:25:00Z"/>
              <w:b w:val="0"/>
              <w:bCs w:val="0"/>
            </w:rPr>
          </w:pPr>
          <w:del w:id="701" w:author="Joyce L Tokar" w:date="2017-06-07T13:25:00Z">
            <w:r w:rsidRPr="000961FA">
              <w:rPr>
                <w:rPrChange w:id="702" w:author="Joyce L Tokar" w:date="2017-06-07T13:25:00Z">
                  <w:rPr>
                    <w:rStyle w:val="Hyperlink"/>
                    <w:b w:val="0"/>
                    <w:bCs w:val="0"/>
                  </w:rPr>
                </w:rPrChange>
              </w:rPr>
              <w:delText>6.20.1 Applicability to language</w:delText>
            </w:r>
            <w:r w:rsidR="006D7EF3" w:rsidDel="003A1914">
              <w:rPr>
                <w:webHidden/>
              </w:rPr>
              <w:tab/>
            </w:r>
            <w:r w:rsidR="0028662E" w:rsidDel="003A1914">
              <w:rPr>
                <w:webHidden/>
              </w:rPr>
              <w:delText>22</w:delText>
            </w:r>
          </w:del>
        </w:p>
        <w:p w14:paraId="5D85EFA5" w14:textId="77777777" w:rsidR="006D7EF3" w:rsidDel="003A1914" w:rsidRDefault="000961FA">
          <w:pPr>
            <w:pStyle w:val="TOC3"/>
            <w:rPr>
              <w:del w:id="703" w:author="Joyce L Tokar" w:date="2017-06-07T13:25:00Z"/>
              <w:b w:val="0"/>
              <w:bCs w:val="0"/>
            </w:rPr>
          </w:pPr>
          <w:del w:id="704" w:author="Joyce L Tokar" w:date="2017-06-07T13:25:00Z">
            <w:r w:rsidRPr="000961FA">
              <w:rPr>
                <w:rPrChange w:id="705" w:author="Joyce L Tokar" w:date="2017-06-07T13:25:00Z">
                  <w:rPr>
                    <w:rStyle w:val="Hyperlink"/>
                    <w:b w:val="0"/>
                    <w:bCs w:val="0"/>
                  </w:rPr>
                </w:rPrChange>
              </w:rPr>
              <w:delText>6.20.2 Guidance to language users</w:delText>
            </w:r>
            <w:r w:rsidR="006D7EF3" w:rsidDel="003A1914">
              <w:rPr>
                <w:webHidden/>
              </w:rPr>
              <w:tab/>
            </w:r>
            <w:r w:rsidR="0028662E" w:rsidDel="003A1914">
              <w:rPr>
                <w:webHidden/>
              </w:rPr>
              <w:delText>23</w:delText>
            </w:r>
          </w:del>
        </w:p>
        <w:p w14:paraId="7647735E" w14:textId="77777777" w:rsidR="006D7EF3" w:rsidDel="003A1914" w:rsidRDefault="000961FA">
          <w:pPr>
            <w:pStyle w:val="TOC2"/>
            <w:rPr>
              <w:del w:id="706" w:author="Joyce L Tokar" w:date="2017-06-07T13:25:00Z"/>
              <w:b w:val="0"/>
              <w:bCs w:val="0"/>
            </w:rPr>
          </w:pPr>
          <w:del w:id="707" w:author="Joyce L Tokar" w:date="2017-06-07T13:25:00Z">
            <w:r w:rsidRPr="000961FA">
              <w:rPr>
                <w:rPrChange w:id="708" w:author="Joyce L Tokar" w:date="2017-06-07T13:25:00Z">
                  <w:rPr>
                    <w:rStyle w:val="Hyperlink"/>
                    <w:b w:val="0"/>
                    <w:bCs w:val="0"/>
                  </w:rPr>
                </w:rPrChange>
              </w:rPr>
              <w:delText>6.21 Namespace Issues [BJL]</w:delText>
            </w:r>
            <w:r w:rsidR="006D7EF3" w:rsidDel="003A1914">
              <w:rPr>
                <w:webHidden/>
              </w:rPr>
              <w:tab/>
            </w:r>
            <w:r w:rsidR="0028662E" w:rsidDel="003A1914">
              <w:rPr>
                <w:webHidden/>
              </w:rPr>
              <w:delText>23</w:delText>
            </w:r>
          </w:del>
        </w:p>
        <w:p w14:paraId="2E21C29A" w14:textId="77777777" w:rsidR="006D7EF3" w:rsidDel="003A1914" w:rsidRDefault="000961FA">
          <w:pPr>
            <w:pStyle w:val="TOC2"/>
            <w:rPr>
              <w:del w:id="709" w:author="Joyce L Tokar" w:date="2017-06-07T13:25:00Z"/>
              <w:b w:val="0"/>
              <w:bCs w:val="0"/>
            </w:rPr>
          </w:pPr>
          <w:del w:id="710" w:author="Joyce L Tokar" w:date="2017-06-07T13:25:00Z">
            <w:r w:rsidRPr="000961FA">
              <w:rPr>
                <w:rPrChange w:id="711" w:author="Joyce L Tokar" w:date="2017-06-07T13:25:00Z">
                  <w:rPr>
                    <w:rStyle w:val="Hyperlink"/>
                    <w:b w:val="0"/>
                    <w:bCs w:val="0"/>
                  </w:rPr>
                </w:rPrChange>
              </w:rPr>
              <w:delText>6.22 Initialization of Variables [LAV]</w:delText>
            </w:r>
            <w:r w:rsidR="006D7EF3" w:rsidDel="003A1914">
              <w:rPr>
                <w:webHidden/>
              </w:rPr>
              <w:tab/>
            </w:r>
            <w:r w:rsidR="0028662E" w:rsidDel="003A1914">
              <w:rPr>
                <w:webHidden/>
              </w:rPr>
              <w:delText>23</w:delText>
            </w:r>
          </w:del>
        </w:p>
        <w:p w14:paraId="603365AF" w14:textId="77777777" w:rsidR="006D7EF3" w:rsidDel="003A1914" w:rsidRDefault="000961FA">
          <w:pPr>
            <w:pStyle w:val="TOC3"/>
            <w:rPr>
              <w:del w:id="712" w:author="Joyce L Tokar" w:date="2017-06-07T13:25:00Z"/>
              <w:b w:val="0"/>
              <w:bCs w:val="0"/>
            </w:rPr>
          </w:pPr>
          <w:del w:id="713" w:author="Joyce L Tokar" w:date="2017-06-07T13:25:00Z">
            <w:r w:rsidRPr="000961FA">
              <w:rPr>
                <w:rPrChange w:id="714" w:author="Joyce L Tokar" w:date="2017-06-07T13:25:00Z">
                  <w:rPr>
                    <w:rStyle w:val="Hyperlink"/>
                    <w:b w:val="0"/>
                    <w:bCs w:val="0"/>
                  </w:rPr>
                </w:rPrChange>
              </w:rPr>
              <w:delText>6.22.1 Applicability to language</w:delText>
            </w:r>
            <w:r w:rsidR="006D7EF3" w:rsidDel="003A1914">
              <w:rPr>
                <w:webHidden/>
              </w:rPr>
              <w:tab/>
            </w:r>
            <w:r w:rsidR="0028662E" w:rsidDel="003A1914">
              <w:rPr>
                <w:webHidden/>
              </w:rPr>
              <w:delText>23</w:delText>
            </w:r>
          </w:del>
        </w:p>
        <w:p w14:paraId="2ED0DF50" w14:textId="77777777" w:rsidR="006D7EF3" w:rsidDel="003A1914" w:rsidRDefault="000961FA">
          <w:pPr>
            <w:pStyle w:val="TOC3"/>
            <w:rPr>
              <w:del w:id="715" w:author="Joyce L Tokar" w:date="2017-06-07T13:25:00Z"/>
              <w:b w:val="0"/>
              <w:bCs w:val="0"/>
            </w:rPr>
          </w:pPr>
          <w:del w:id="716" w:author="Joyce L Tokar" w:date="2017-06-07T13:25:00Z">
            <w:r w:rsidRPr="000961FA">
              <w:rPr>
                <w:rPrChange w:id="717" w:author="Joyce L Tokar" w:date="2017-06-07T13:25:00Z">
                  <w:rPr>
                    <w:rStyle w:val="Hyperlink"/>
                    <w:b w:val="0"/>
                    <w:bCs w:val="0"/>
                  </w:rPr>
                </w:rPrChange>
              </w:rPr>
              <w:delText>6.22.2 Guidance to language users</w:delText>
            </w:r>
            <w:r w:rsidR="006D7EF3" w:rsidDel="003A1914">
              <w:rPr>
                <w:webHidden/>
              </w:rPr>
              <w:tab/>
            </w:r>
            <w:r w:rsidR="0028662E" w:rsidDel="003A1914">
              <w:rPr>
                <w:webHidden/>
              </w:rPr>
              <w:delText>24</w:delText>
            </w:r>
          </w:del>
        </w:p>
        <w:p w14:paraId="1E13D9C1" w14:textId="77777777" w:rsidR="006D7EF3" w:rsidDel="003A1914" w:rsidRDefault="000961FA">
          <w:pPr>
            <w:pStyle w:val="TOC2"/>
            <w:rPr>
              <w:del w:id="718" w:author="Joyce L Tokar" w:date="2017-06-07T13:25:00Z"/>
              <w:b w:val="0"/>
              <w:bCs w:val="0"/>
            </w:rPr>
          </w:pPr>
          <w:del w:id="719" w:author="Joyce L Tokar" w:date="2017-06-07T13:25:00Z">
            <w:r w:rsidRPr="000961FA">
              <w:rPr>
                <w:rPrChange w:id="720" w:author="Joyce L Tokar" w:date="2017-06-07T13:25:00Z">
                  <w:rPr>
                    <w:rStyle w:val="Hyperlink"/>
                    <w:b w:val="0"/>
                    <w:bCs w:val="0"/>
                  </w:rPr>
                </w:rPrChange>
              </w:rPr>
              <w:delText>6.23 Operator Precedence/Order of Evaluation [JCW]</w:delText>
            </w:r>
            <w:r w:rsidR="006D7EF3" w:rsidDel="003A1914">
              <w:rPr>
                <w:webHidden/>
              </w:rPr>
              <w:tab/>
            </w:r>
            <w:r w:rsidR="0028662E" w:rsidDel="003A1914">
              <w:rPr>
                <w:webHidden/>
              </w:rPr>
              <w:delText>24</w:delText>
            </w:r>
          </w:del>
        </w:p>
        <w:p w14:paraId="7A9584D8" w14:textId="77777777" w:rsidR="006D7EF3" w:rsidDel="003A1914" w:rsidRDefault="000961FA">
          <w:pPr>
            <w:pStyle w:val="TOC3"/>
            <w:rPr>
              <w:del w:id="721" w:author="Joyce L Tokar" w:date="2017-06-07T13:25:00Z"/>
              <w:b w:val="0"/>
              <w:bCs w:val="0"/>
            </w:rPr>
          </w:pPr>
          <w:del w:id="722" w:author="Joyce L Tokar" w:date="2017-06-07T13:25:00Z">
            <w:r w:rsidRPr="000961FA">
              <w:rPr>
                <w:rPrChange w:id="723" w:author="Joyce L Tokar" w:date="2017-06-07T13:25:00Z">
                  <w:rPr>
                    <w:rStyle w:val="Hyperlink"/>
                    <w:b w:val="0"/>
                    <w:bCs w:val="0"/>
                  </w:rPr>
                </w:rPrChange>
              </w:rPr>
              <w:delText>6.23.1 Applicability to language</w:delText>
            </w:r>
            <w:r w:rsidR="006D7EF3" w:rsidDel="003A1914">
              <w:rPr>
                <w:webHidden/>
              </w:rPr>
              <w:tab/>
            </w:r>
            <w:r w:rsidR="0028662E" w:rsidDel="003A1914">
              <w:rPr>
                <w:webHidden/>
              </w:rPr>
              <w:delText>24</w:delText>
            </w:r>
          </w:del>
        </w:p>
        <w:p w14:paraId="55165A76" w14:textId="77777777" w:rsidR="006D7EF3" w:rsidDel="003A1914" w:rsidRDefault="000961FA">
          <w:pPr>
            <w:pStyle w:val="TOC3"/>
            <w:rPr>
              <w:del w:id="724" w:author="Joyce L Tokar" w:date="2017-06-07T13:25:00Z"/>
              <w:b w:val="0"/>
              <w:bCs w:val="0"/>
            </w:rPr>
          </w:pPr>
          <w:del w:id="725" w:author="Joyce L Tokar" w:date="2017-06-07T13:25:00Z">
            <w:r w:rsidRPr="000961FA">
              <w:rPr>
                <w:rPrChange w:id="726" w:author="Joyce L Tokar" w:date="2017-06-07T13:25:00Z">
                  <w:rPr>
                    <w:rStyle w:val="Hyperlink"/>
                    <w:b w:val="0"/>
                    <w:bCs w:val="0"/>
                  </w:rPr>
                </w:rPrChange>
              </w:rPr>
              <w:delText>6.23.2 Guidance to language users</w:delText>
            </w:r>
            <w:r w:rsidR="006D7EF3" w:rsidDel="003A1914">
              <w:rPr>
                <w:webHidden/>
              </w:rPr>
              <w:tab/>
            </w:r>
            <w:r w:rsidR="0028662E" w:rsidDel="003A1914">
              <w:rPr>
                <w:webHidden/>
              </w:rPr>
              <w:delText>24</w:delText>
            </w:r>
          </w:del>
        </w:p>
        <w:p w14:paraId="559954C8" w14:textId="77777777" w:rsidR="006D7EF3" w:rsidDel="003A1914" w:rsidRDefault="000961FA">
          <w:pPr>
            <w:pStyle w:val="TOC2"/>
            <w:rPr>
              <w:del w:id="727" w:author="Joyce L Tokar" w:date="2017-06-07T13:25:00Z"/>
              <w:b w:val="0"/>
              <w:bCs w:val="0"/>
            </w:rPr>
          </w:pPr>
          <w:del w:id="728" w:author="Joyce L Tokar" w:date="2017-06-07T13:25:00Z">
            <w:r w:rsidRPr="000961FA">
              <w:rPr>
                <w:rPrChange w:id="729" w:author="Joyce L Tokar" w:date="2017-06-07T13:25:00Z">
                  <w:rPr>
                    <w:rStyle w:val="Hyperlink"/>
                    <w:b w:val="0"/>
                    <w:bCs w:val="0"/>
                  </w:rPr>
                </w:rPrChange>
              </w:rPr>
              <w:delText>6.24 Side-effects and Order of Evaluation [SAM]</w:delText>
            </w:r>
            <w:r w:rsidR="006D7EF3" w:rsidDel="003A1914">
              <w:rPr>
                <w:webHidden/>
              </w:rPr>
              <w:tab/>
            </w:r>
            <w:r w:rsidR="0028662E" w:rsidDel="003A1914">
              <w:rPr>
                <w:webHidden/>
              </w:rPr>
              <w:delText>24</w:delText>
            </w:r>
          </w:del>
        </w:p>
        <w:p w14:paraId="7656566B" w14:textId="77777777" w:rsidR="006D7EF3" w:rsidDel="003A1914" w:rsidRDefault="000961FA">
          <w:pPr>
            <w:pStyle w:val="TOC3"/>
            <w:rPr>
              <w:del w:id="730" w:author="Joyce L Tokar" w:date="2017-06-07T13:25:00Z"/>
              <w:b w:val="0"/>
              <w:bCs w:val="0"/>
            </w:rPr>
          </w:pPr>
          <w:del w:id="731" w:author="Joyce L Tokar" w:date="2017-06-07T13:25:00Z">
            <w:r w:rsidRPr="000961FA">
              <w:rPr>
                <w:rPrChange w:id="732" w:author="Joyce L Tokar" w:date="2017-06-07T13:25:00Z">
                  <w:rPr>
                    <w:rStyle w:val="Hyperlink"/>
                    <w:b w:val="0"/>
                    <w:bCs w:val="0"/>
                  </w:rPr>
                </w:rPrChange>
              </w:rPr>
              <w:delText>6.24.1 Applicability to language</w:delText>
            </w:r>
            <w:r w:rsidR="006D7EF3" w:rsidDel="003A1914">
              <w:rPr>
                <w:webHidden/>
              </w:rPr>
              <w:tab/>
            </w:r>
            <w:r w:rsidR="0028662E" w:rsidDel="003A1914">
              <w:rPr>
                <w:webHidden/>
              </w:rPr>
              <w:delText>24</w:delText>
            </w:r>
          </w:del>
        </w:p>
        <w:p w14:paraId="693E37F0" w14:textId="77777777" w:rsidR="006D7EF3" w:rsidDel="003A1914" w:rsidRDefault="000961FA">
          <w:pPr>
            <w:pStyle w:val="TOC3"/>
            <w:rPr>
              <w:del w:id="733" w:author="Joyce L Tokar" w:date="2017-06-07T13:25:00Z"/>
              <w:b w:val="0"/>
              <w:bCs w:val="0"/>
            </w:rPr>
          </w:pPr>
          <w:del w:id="734" w:author="Joyce L Tokar" w:date="2017-06-07T13:25:00Z">
            <w:r w:rsidRPr="000961FA">
              <w:rPr>
                <w:rPrChange w:id="735" w:author="Joyce L Tokar" w:date="2017-06-07T13:25:00Z">
                  <w:rPr>
                    <w:rStyle w:val="Hyperlink"/>
                    <w:b w:val="0"/>
                    <w:bCs w:val="0"/>
                  </w:rPr>
                </w:rPrChange>
              </w:rPr>
              <w:delText>6.24.2 Guidance to language users</w:delText>
            </w:r>
            <w:r w:rsidR="006D7EF3" w:rsidDel="003A1914">
              <w:rPr>
                <w:webHidden/>
              </w:rPr>
              <w:tab/>
            </w:r>
            <w:r w:rsidR="0028662E" w:rsidDel="003A1914">
              <w:rPr>
                <w:webHidden/>
              </w:rPr>
              <w:delText>25</w:delText>
            </w:r>
          </w:del>
        </w:p>
        <w:p w14:paraId="12F4CFC7" w14:textId="77777777" w:rsidR="006D7EF3" w:rsidDel="003A1914" w:rsidRDefault="000961FA">
          <w:pPr>
            <w:pStyle w:val="TOC2"/>
            <w:rPr>
              <w:del w:id="736" w:author="Joyce L Tokar" w:date="2017-06-07T13:25:00Z"/>
              <w:b w:val="0"/>
              <w:bCs w:val="0"/>
            </w:rPr>
          </w:pPr>
          <w:del w:id="737" w:author="Joyce L Tokar" w:date="2017-06-07T13:25:00Z">
            <w:r w:rsidRPr="000961FA">
              <w:rPr>
                <w:rPrChange w:id="738" w:author="Joyce L Tokar" w:date="2017-06-07T13:25:00Z">
                  <w:rPr>
                    <w:rStyle w:val="Hyperlink"/>
                    <w:b w:val="0"/>
                    <w:bCs w:val="0"/>
                  </w:rPr>
                </w:rPrChange>
              </w:rPr>
              <w:delText>6.25 Likely Incorrect Expression [KOA]</w:delText>
            </w:r>
            <w:r w:rsidR="006D7EF3" w:rsidDel="003A1914">
              <w:rPr>
                <w:webHidden/>
              </w:rPr>
              <w:tab/>
            </w:r>
            <w:r w:rsidR="0028662E" w:rsidDel="003A1914">
              <w:rPr>
                <w:webHidden/>
              </w:rPr>
              <w:delText>25</w:delText>
            </w:r>
          </w:del>
        </w:p>
        <w:p w14:paraId="54D3B3BF" w14:textId="77777777" w:rsidR="006D7EF3" w:rsidDel="003A1914" w:rsidRDefault="000961FA">
          <w:pPr>
            <w:pStyle w:val="TOC3"/>
            <w:rPr>
              <w:del w:id="739" w:author="Joyce L Tokar" w:date="2017-06-07T13:25:00Z"/>
              <w:b w:val="0"/>
              <w:bCs w:val="0"/>
            </w:rPr>
          </w:pPr>
          <w:del w:id="740" w:author="Joyce L Tokar" w:date="2017-06-07T13:25:00Z">
            <w:r w:rsidRPr="000961FA">
              <w:rPr>
                <w:rPrChange w:id="741" w:author="Joyce L Tokar" w:date="2017-06-07T13:25:00Z">
                  <w:rPr>
                    <w:rStyle w:val="Hyperlink"/>
                    <w:b w:val="0"/>
                    <w:bCs w:val="0"/>
                  </w:rPr>
                </w:rPrChange>
              </w:rPr>
              <w:delText>6.25.1 Applicability to language</w:delText>
            </w:r>
            <w:r w:rsidR="006D7EF3" w:rsidDel="003A1914">
              <w:rPr>
                <w:webHidden/>
              </w:rPr>
              <w:tab/>
            </w:r>
            <w:r w:rsidR="0028662E" w:rsidDel="003A1914">
              <w:rPr>
                <w:webHidden/>
              </w:rPr>
              <w:delText>25</w:delText>
            </w:r>
          </w:del>
        </w:p>
        <w:p w14:paraId="58A397E7" w14:textId="77777777" w:rsidR="006D7EF3" w:rsidDel="003A1914" w:rsidRDefault="000961FA">
          <w:pPr>
            <w:pStyle w:val="TOC3"/>
            <w:rPr>
              <w:del w:id="742" w:author="Joyce L Tokar" w:date="2017-06-07T13:25:00Z"/>
              <w:b w:val="0"/>
              <w:bCs w:val="0"/>
            </w:rPr>
          </w:pPr>
          <w:del w:id="743" w:author="Joyce L Tokar" w:date="2017-06-07T13:25:00Z">
            <w:r w:rsidRPr="000961FA">
              <w:rPr>
                <w:rPrChange w:id="744" w:author="Joyce L Tokar" w:date="2017-06-07T13:25:00Z">
                  <w:rPr>
                    <w:rStyle w:val="Hyperlink"/>
                    <w:b w:val="0"/>
                    <w:bCs w:val="0"/>
                  </w:rPr>
                </w:rPrChange>
              </w:rPr>
              <w:delText>6.25.2 Guidance to language users</w:delText>
            </w:r>
            <w:r w:rsidR="006D7EF3" w:rsidDel="003A1914">
              <w:rPr>
                <w:webHidden/>
              </w:rPr>
              <w:tab/>
            </w:r>
            <w:r w:rsidR="0028662E" w:rsidDel="003A1914">
              <w:rPr>
                <w:webHidden/>
              </w:rPr>
              <w:delText>26</w:delText>
            </w:r>
          </w:del>
        </w:p>
        <w:p w14:paraId="170759E1" w14:textId="77777777" w:rsidR="006D7EF3" w:rsidDel="003A1914" w:rsidRDefault="000961FA">
          <w:pPr>
            <w:pStyle w:val="TOC2"/>
            <w:rPr>
              <w:del w:id="745" w:author="Joyce L Tokar" w:date="2017-06-07T13:25:00Z"/>
              <w:b w:val="0"/>
              <w:bCs w:val="0"/>
            </w:rPr>
          </w:pPr>
          <w:del w:id="746" w:author="Joyce L Tokar" w:date="2017-06-07T13:25:00Z">
            <w:r w:rsidRPr="000961FA">
              <w:rPr>
                <w:rPrChange w:id="747" w:author="Joyce L Tokar" w:date="2017-06-07T13:25:00Z">
                  <w:rPr>
                    <w:rStyle w:val="Hyperlink"/>
                    <w:b w:val="0"/>
                    <w:bCs w:val="0"/>
                  </w:rPr>
                </w:rPrChange>
              </w:rPr>
              <w:delText>6.26 Dead and Deactivated Code [XYQ]</w:delText>
            </w:r>
            <w:r w:rsidR="006D7EF3" w:rsidDel="003A1914">
              <w:rPr>
                <w:webHidden/>
              </w:rPr>
              <w:tab/>
            </w:r>
            <w:r w:rsidR="0028662E" w:rsidDel="003A1914">
              <w:rPr>
                <w:webHidden/>
              </w:rPr>
              <w:delText>26</w:delText>
            </w:r>
          </w:del>
        </w:p>
        <w:p w14:paraId="100FC1DE" w14:textId="77777777" w:rsidR="006D7EF3" w:rsidDel="003A1914" w:rsidRDefault="000961FA">
          <w:pPr>
            <w:pStyle w:val="TOC3"/>
            <w:rPr>
              <w:del w:id="748" w:author="Joyce L Tokar" w:date="2017-06-07T13:25:00Z"/>
              <w:b w:val="0"/>
              <w:bCs w:val="0"/>
            </w:rPr>
          </w:pPr>
          <w:del w:id="749" w:author="Joyce L Tokar" w:date="2017-06-07T13:25:00Z">
            <w:r w:rsidRPr="000961FA">
              <w:rPr>
                <w:rPrChange w:id="750" w:author="Joyce L Tokar" w:date="2017-06-07T13:25:00Z">
                  <w:rPr>
                    <w:rStyle w:val="Hyperlink"/>
                    <w:b w:val="0"/>
                    <w:bCs w:val="0"/>
                  </w:rPr>
                </w:rPrChange>
              </w:rPr>
              <w:delText>6.26.1 Applicability to language</w:delText>
            </w:r>
            <w:r w:rsidR="006D7EF3" w:rsidDel="003A1914">
              <w:rPr>
                <w:webHidden/>
              </w:rPr>
              <w:tab/>
            </w:r>
            <w:r w:rsidR="0028662E" w:rsidDel="003A1914">
              <w:rPr>
                <w:webHidden/>
              </w:rPr>
              <w:delText>26</w:delText>
            </w:r>
          </w:del>
        </w:p>
        <w:p w14:paraId="478D0CCF" w14:textId="77777777" w:rsidR="006D7EF3" w:rsidDel="003A1914" w:rsidRDefault="000961FA">
          <w:pPr>
            <w:pStyle w:val="TOC3"/>
            <w:rPr>
              <w:del w:id="751" w:author="Joyce L Tokar" w:date="2017-06-07T13:25:00Z"/>
              <w:b w:val="0"/>
              <w:bCs w:val="0"/>
            </w:rPr>
          </w:pPr>
          <w:del w:id="752" w:author="Joyce L Tokar" w:date="2017-06-07T13:25:00Z">
            <w:r w:rsidRPr="000961FA">
              <w:rPr>
                <w:rPrChange w:id="753" w:author="Joyce L Tokar" w:date="2017-06-07T13:25:00Z">
                  <w:rPr>
                    <w:rStyle w:val="Hyperlink"/>
                    <w:b w:val="0"/>
                    <w:bCs w:val="0"/>
                  </w:rPr>
                </w:rPrChange>
              </w:rPr>
              <w:delText>6.26.2 Guidance to language users</w:delText>
            </w:r>
            <w:r w:rsidR="006D7EF3" w:rsidDel="003A1914">
              <w:rPr>
                <w:webHidden/>
              </w:rPr>
              <w:tab/>
            </w:r>
            <w:r w:rsidR="0028662E" w:rsidDel="003A1914">
              <w:rPr>
                <w:webHidden/>
              </w:rPr>
              <w:delText>26</w:delText>
            </w:r>
          </w:del>
        </w:p>
        <w:p w14:paraId="09312CA8" w14:textId="77777777" w:rsidR="006D7EF3" w:rsidDel="003A1914" w:rsidRDefault="000961FA">
          <w:pPr>
            <w:pStyle w:val="TOC2"/>
            <w:rPr>
              <w:del w:id="754" w:author="Joyce L Tokar" w:date="2017-06-07T13:25:00Z"/>
              <w:b w:val="0"/>
              <w:bCs w:val="0"/>
            </w:rPr>
          </w:pPr>
          <w:del w:id="755" w:author="Joyce L Tokar" w:date="2017-06-07T13:25:00Z">
            <w:r w:rsidRPr="000961FA">
              <w:rPr>
                <w:rPrChange w:id="756" w:author="Joyce L Tokar" w:date="2017-06-07T13:25:00Z">
                  <w:rPr>
                    <w:rStyle w:val="Hyperlink"/>
                    <w:b w:val="0"/>
                    <w:bCs w:val="0"/>
                  </w:rPr>
                </w:rPrChange>
              </w:rPr>
              <w:delText>6.27 Switch Statements and Static Analysis [CLL]</w:delText>
            </w:r>
            <w:r w:rsidR="006D7EF3" w:rsidDel="003A1914">
              <w:rPr>
                <w:webHidden/>
              </w:rPr>
              <w:tab/>
            </w:r>
            <w:r w:rsidR="0028662E" w:rsidDel="003A1914">
              <w:rPr>
                <w:webHidden/>
              </w:rPr>
              <w:delText>26</w:delText>
            </w:r>
          </w:del>
        </w:p>
        <w:p w14:paraId="3E8AD923" w14:textId="77777777" w:rsidR="006D7EF3" w:rsidDel="003A1914" w:rsidRDefault="000961FA">
          <w:pPr>
            <w:pStyle w:val="TOC3"/>
            <w:rPr>
              <w:del w:id="757" w:author="Joyce L Tokar" w:date="2017-06-07T13:25:00Z"/>
              <w:b w:val="0"/>
              <w:bCs w:val="0"/>
            </w:rPr>
          </w:pPr>
          <w:del w:id="758" w:author="Joyce L Tokar" w:date="2017-06-07T13:25:00Z">
            <w:r w:rsidRPr="000961FA">
              <w:rPr>
                <w:rPrChange w:id="759" w:author="Joyce L Tokar" w:date="2017-06-07T13:25:00Z">
                  <w:rPr>
                    <w:rStyle w:val="Hyperlink"/>
                    <w:b w:val="0"/>
                    <w:bCs w:val="0"/>
                  </w:rPr>
                </w:rPrChange>
              </w:rPr>
              <w:delText>6.27.1 Applicability to language</w:delText>
            </w:r>
            <w:r w:rsidR="006D7EF3" w:rsidDel="003A1914">
              <w:rPr>
                <w:webHidden/>
              </w:rPr>
              <w:tab/>
            </w:r>
            <w:r w:rsidR="0028662E" w:rsidDel="003A1914">
              <w:rPr>
                <w:webHidden/>
              </w:rPr>
              <w:delText>26</w:delText>
            </w:r>
          </w:del>
        </w:p>
        <w:p w14:paraId="6FB8DEB7" w14:textId="77777777" w:rsidR="006D7EF3" w:rsidDel="003A1914" w:rsidRDefault="000961FA">
          <w:pPr>
            <w:pStyle w:val="TOC3"/>
            <w:rPr>
              <w:del w:id="760" w:author="Joyce L Tokar" w:date="2017-06-07T13:25:00Z"/>
              <w:b w:val="0"/>
              <w:bCs w:val="0"/>
            </w:rPr>
          </w:pPr>
          <w:del w:id="761" w:author="Joyce L Tokar" w:date="2017-06-07T13:25:00Z">
            <w:r w:rsidRPr="000961FA">
              <w:rPr>
                <w:rPrChange w:id="762" w:author="Joyce L Tokar" w:date="2017-06-07T13:25:00Z">
                  <w:rPr>
                    <w:rStyle w:val="Hyperlink"/>
                    <w:b w:val="0"/>
                    <w:bCs w:val="0"/>
                  </w:rPr>
                </w:rPrChange>
              </w:rPr>
              <w:delText>6.27.2 Guidance to language users</w:delText>
            </w:r>
            <w:r w:rsidR="006D7EF3" w:rsidDel="003A1914">
              <w:rPr>
                <w:webHidden/>
              </w:rPr>
              <w:tab/>
            </w:r>
            <w:r w:rsidR="0028662E" w:rsidDel="003A1914">
              <w:rPr>
                <w:webHidden/>
              </w:rPr>
              <w:delText>27</w:delText>
            </w:r>
          </w:del>
        </w:p>
        <w:p w14:paraId="22450BDE" w14:textId="77777777" w:rsidR="006D7EF3" w:rsidDel="003A1914" w:rsidRDefault="000961FA">
          <w:pPr>
            <w:pStyle w:val="TOC2"/>
            <w:rPr>
              <w:del w:id="763" w:author="Joyce L Tokar" w:date="2017-06-07T13:25:00Z"/>
              <w:b w:val="0"/>
              <w:bCs w:val="0"/>
            </w:rPr>
          </w:pPr>
          <w:del w:id="764" w:author="Joyce L Tokar" w:date="2017-06-07T13:25:00Z">
            <w:r w:rsidRPr="000961FA">
              <w:rPr>
                <w:rPrChange w:id="765" w:author="Joyce L Tokar" w:date="2017-06-07T13:25:00Z">
                  <w:rPr>
                    <w:rStyle w:val="Hyperlink"/>
                    <w:b w:val="0"/>
                    <w:bCs w:val="0"/>
                  </w:rPr>
                </w:rPrChange>
              </w:rPr>
              <w:delText>6.28 Demarcation of Control Flow [EOJ]</w:delText>
            </w:r>
            <w:r w:rsidR="006D7EF3" w:rsidDel="003A1914">
              <w:rPr>
                <w:webHidden/>
              </w:rPr>
              <w:tab/>
            </w:r>
            <w:r w:rsidR="0028662E" w:rsidDel="003A1914">
              <w:rPr>
                <w:webHidden/>
              </w:rPr>
              <w:delText>27</w:delText>
            </w:r>
          </w:del>
        </w:p>
        <w:p w14:paraId="4DE50104" w14:textId="77777777" w:rsidR="006D7EF3" w:rsidDel="003A1914" w:rsidRDefault="000961FA">
          <w:pPr>
            <w:pStyle w:val="TOC2"/>
            <w:rPr>
              <w:del w:id="766" w:author="Joyce L Tokar" w:date="2017-06-07T13:25:00Z"/>
              <w:b w:val="0"/>
              <w:bCs w:val="0"/>
            </w:rPr>
          </w:pPr>
          <w:del w:id="767" w:author="Joyce L Tokar" w:date="2017-06-07T13:25:00Z">
            <w:r w:rsidRPr="000961FA">
              <w:rPr>
                <w:rPrChange w:id="768" w:author="Joyce L Tokar" w:date="2017-06-07T13:25:00Z">
                  <w:rPr>
                    <w:rStyle w:val="Hyperlink"/>
                    <w:b w:val="0"/>
                    <w:bCs w:val="0"/>
                    <w:lang w:val="es-ES"/>
                  </w:rPr>
                </w:rPrChange>
              </w:rPr>
              <w:delText>6.29 Loop Control Variables [TEX]</w:delText>
            </w:r>
            <w:r w:rsidR="006D7EF3" w:rsidDel="003A1914">
              <w:rPr>
                <w:webHidden/>
              </w:rPr>
              <w:tab/>
            </w:r>
            <w:r w:rsidR="0028662E" w:rsidDel="003A1914">
              <w:rPr>
                <w:webHidden/>
              </w:rPr>
              <w:delText>27</w:delText>
            </w:r>
          </w:del>
        </w:p>
        <w:p w14:paraId="6564C739" w14:textId="77777777" w:rsidR="006D7EF3" w:rsidDel="003A1914" w:rsidRDefault="000961FA">
          <w:pPr>
            <w:pStyle w:val="TOC2"/>
            <w:rPr>
              <w:del w:id="769" w:author="Joyce L Tokar" w:date="2017-06-07T13:25:00Z"/>
              <w:b w:val="0"/>
              <w:bCs w:val="0"/>
            </w:rPr>
          </w:pPr>
          <w:del w:id="770" w:author="Joyce L Tokar" w:date="2017-06-07T13:25:00Z">
            <w:r w:rsidRPr="000961FA">
              <w:rPr>
                <w:rPrChange w:id="771" w:author="Joyce L Tokar" w:date="2017-06-07T13:25:00Z">
                  <w:rPr>
                    <w:rStyle w:val="Hyperlink"/>
                    <w:b w:val="0"/>
                    <w:bCs w:val="0"/>
                  </w:rPr>
                </w:rPrChange>
              </w:rPr>
              <w:delText>6.30 Off-by-one Error [XZH]</w:delText>
            </w:r>
            <w:r w:rsidR="006D7EF3" w:rsidDel="003A1914">
              <w:rPr>
                <w:webHidden/>
              </w:rPr>
              <w:tab/>
            </w:r>
            <w:r w:rsidR="0028662E" w:rsidDel="003A1914">
              <w:rPr>
                <w:webHidden/>
              </w:rPr>
              <w:delText>27</w:delText>
            </w:r>
          </w:del>
        </w:p>
        <w:p w14:paraId="663BCE90" w14:textId="77777777" w:rsidR="006D7EF3" w:rsidDel="003A1914" w:rsidRDefault="000961FA">
          <w:pPr>
            <w:pStyle w:val="TOC3"/>
            <w:rPr>
              <w:del w:id="772" w:author="Joyce L Tokar" w:date="2017-06-07T13:25:00Z"/>
              <w:b w:val="0"/>
              <w:bCs w:val="0"/>
            </w:rPr>
          </w:pPr>
          <w:del w:id="773" w:author="Joyce L Tokar" w:date="2017-06-07T13:25:00Z">
            <w:r w:rsidRPr="000961FA">
              <w:rPr>
                <w:rPrChange w:id="774" w:author="Joyce L Tokar" w:date="2017-06-07T13:25:00Z">
                  <w:rPr>
                    <w:rStyle w:val="Hyperlink"/>
                    <w:b w:val="0"/>
                    <w:bCs w:val="0"/>
                  </w:rPr>
                </w:rPrChange>
              </w:rPr>
              <w:delText>6.30.1 Applicability to language</w:delText>
            </w:r>
            <w:r w:rsidR="006D7EF3" w:rsidDel="003A1914">
              <w:rPr>
                <w:webHidden/>
              </w:rPr>
              <w:tab/>
            </w:r>
            <w:r w:rsidR="0028662E" w:rsidDel="003A1914">
              <w:rPr>
                <w:webHidden/>
              </w:rPr>
              <w:delText>27</w:delText>
            </w:r>
          </w:del>
        </w:p>
        <w:p w14:paraId="1F7069FE" w14:textId="77777777" w:rsidR="006D7EF3" w:rsidDel="003A1914" w:rsidRDefault="000961FA">
          <w:pPr>
            <w:pStyle w:val="TOC3"/>
            <w:rPr>
              <w:del w:id="775" w:author="Joyce L Tokar" w:date="2017-06-07T13:25:00Z"/>
              <w:b w:val="0"/>
              <w:bCs w:val="0"/>
            </w:rPr>
          </w:pPr>
          <w:del w:id="776" w:author="Joyce L Tokar" w:date="2017-06-07T13:25:00Z">
            <w:r w:rsidRPr="000961FA">
              <w:rPr>
                <w:rPrChange w:id="777" w:author="Joyce L Tokar" w:date="2017-06-07T13:25:00Z">
                  <w:rPr>
                    <w:rStyle w:val="Hyperlink"/>
                    <w:b w:val="0"/>
                    <w:bCs w:val="0"/>
                  </w:rPr>
                </w:rPrChange>
              </w:rPr>
              <w:delText>6.30.2 Guidance to language users</w:delText>
            </w:r>
            <w:r w:rsidR="006D7EF3" w:rsidDel="003A1914">
              <w:rPr>
                <w:webHidden/>
              </w:rPr>
              <w:tab/>
            </w:r>
            <w:r w:rsidR="0028662E" w:rsidDel="003A1914">
              <w:rPr>
                <w:webHidden/>
              </w:rPr>
              <w:delText>28</w:delText>
            </w:r>
          </w:del>
        </w:p>
        <w:p w14:paraId="369EFC88" w14:textId="77777777" w:rsidR="006D7EF3" w:rsidDel="003A1914" w:rsidRDefault="000961FA">
          <w:pPr>
            <w:pStyle w:val="TOC2"/>
            <w:rPr>
              <w:del w:id="778" w:author="Joyce L Tokar" w:date="2017-06-07T13:25:00Z"/>
              <w:b w:val="0"/>
              <w:bCs w:val="0"/>
            </w:rPr>
          </w:pPr>
          <w:del w:id="779" w:author="Joyce L Tokar" w:date="2017-06-07T13:25:00Z">
            <w:r w:rsidRPr="000961FA">
              <w:rPr>
                <w:rPrChange w:id="780" w:author="Joyce L Tokar" w:date="2017-06-07T13:25:00Z">
                  <w:rPr>
                    <w:rStyle w:val="Hyperlink"/>
                    <w:b w:val="0"/>
                    <w:bCs w:val="0"/>
                  </w:rPr>
                </w:rPrChange>
              </w:rPr>
              <w:delText>6.31 Structured Programming [EWD]</w:delText>
            </w:r>
            <w:r w:rsidR="006D7EF3" w:rsidDel="003A1914">
              <w:rPr>
                <w:webHidden/>
              </w:rPr>
              <w:tab/>
            </w:r>
            <w:r w:rsidR="0028662E" w:rsidDel="003A1914">
              <w:rPr>
                <w:webHidden/>
              </w:rPr>
              <w:delText>28</w:delText>
            </w:r>
          </w:del>
        </w:p>
        <w:p w14:paraId="0C4ABD49" w14:textId="77777777" w:rsidR="006D7EF3" w:rsidDel="003A1914" w:rsidRDefault="000961FA">
          <w:pPr>
            <w:pStyle w:val="TOC3"/>
            <w:rPr>
              <w:del w:id="781" w:author="Joyce L Tokar" w:date="2017-06-07T13:25:00Z"/>
              <w:b w:val="0"/>
              <w:bCs w:val="0"/>
            </w:rPr>
          </w:pPr>
          <w:del w:id="782" w:author="Joyce L Tokar" w:date="2017-06-07T13:25:00Z">
            <w:r w:rsidRPr="000961FA">
              <w:rPr>
                <w:rPrChange w:id="783" w:author="Joyce L Tokar" w:date="2017-06-07T13:25:00Z">
                  <w:rPr>
                    <w:rStyle w:val="Hyperlink"/>
                    <w:b w:val="0"/>
                    <w:bCs w:val="0"/>
                  </w:rPr>
                </w:rPrChange>
              </w:rPr>
              <w:delText>6.31.1 Applicability to language</w:delText>
            </w:r>
            <w:r w:rsidR="006D7EF3" w:rsidDel="003A1914">
              <w:rPr>
                <w:webHidden/>
              </w:rPr>
              <w:tab/>
            </w:r>
            <w:r w:rsidR="0028662E" w:rsidDel="003A1914">
              <w:rPr>
                <w:webHidden/>
              </w:rPr>
              <w:delText>28</w:delText>
            </w:r>
          </w:del>
        </w:p>
        <w:p w14:paraId="2A4C3EC3" w14:textId="77777777" w:rsidR="006D7EF3" w:rsidDel="003A1914" w:rsidRDefault="000961FA">
          <w:pPr>
            <w:pStyle w:val="TOC3"/>
            <w:rPr>
              <w:del w:id="784" w:author="Joyce L Tokar" w:date="2017-06-07T13:25:00Z"/>
              <w:b w:val="0"/>
              <w:bCs w:val="0"/>
            </w:rPr>
          </w:pPr>
          <w:del w:id="785" w:author="Joyce L Tokar" w:date="2017-06-07T13:25:00Z">
            <w:r w:rsidRPr="000961FA">
              <w:rPr>
                <w:rPrChange w:id="786" w:author="Joyce L Tokar" w:date="2017-06-07T13:25:00Z">
                  <w:rPr>
                    <w:rStyle w:val="Hyperlink"/>
                    <w:b w:val="0"/>
                    <w:bCs w:val="0"/>
                  </w:rPr>
                </w:rPrChange>
              </w:rPr>
              <w:delText>6.31.2 Guidance to language users</w:delText>
            </w:r>
            <w:r w:rsidR="006D7EF3" w:rsidDel="003A1914">
              <w:rPr>
                <w:webHidden/>
              </w:rPr>
              <w:tab/>
            </w:r>
            <w:r w:rsidR="0028662E" w:rsidDel="003A1914">
              <w:rPr>
                <w:webHidden/>
              </w:rPr>
              <w:delText>28</w:delText>
            </w:r>
          </w:del>
        </w:p>
        <w:p w14:paraId="4A107CE1" w14:textId="77777777" w:rsidR="006D7EF3" w:rsidDel="003A1914" w:rsidRDefault="000961FA">
          <w:pPr>
            <w:pStyle w:val="TOC2"/>
            <w:rPr>
              <w:del w:id="787" w:author="Joyce L Tokar" w:date="2017-06-07T13:25:00Z"/>
              <w:b w:val="0"/>
              <w:bCs w:val="0"/>
            </w:rPr>
          </w:pPr>
          <w:del w:id="788" w:author="Joyce L Tokar" w:date="2017-06-07T13:25:00Z">
            <w:r w:rsidRPr="000961FA">
              <w:rPr>
                <w:rPrChange w:id="789" w:author="Joyce L Tokar" w:date="2017-06-07T13:25:00Z">
                  <w:rPr>
                    <w:rStyle w:val="Hyperlink"/>
                    <w:b w:val="0"/>
                    <w:bCs w:val="0"/>
                  </w:rPr>
                </w:rPrChange>
              </w:rPr>
              <w:delText>6.32 Passing Parameters and Return Values [CSJ]</w:delText>
            </w:r>
            <w:r w:rsidR="006D7EF3" w:rsidDel="003A1914">
              <w:rPr>
                <w:webHidden/>
              </w:rPr>
              <w:tab/>
            </w:r>
            <w:r w:rsidR="0028662E" w:rsidDel="003A1914">
              <w:rPr>
                <w:webHidden/>
              </w:rPr>
              <w:delText>28</w:delText>
            </w:r>
          </w:del>
        </w:p>
        <w:p w14:paraId="7593ACDC" w14:textId="77777777" w:rsidR="006D7EF3" w:rsidDel="003A1914" w:rsidRDefault="000961FA">
          <w:pPr>
            <w:pStyle w:val="TOC3"/>
            <w:rPr>
              <w:del w:id="790" w:author="Joyce L Tokar" w:date="2017-06-07T13:25:00Z"/>
              <w:b w:val="0"/>
              <w:bCs w:val="0"/>
            </w:rPr>
          </w:pPr>
          <w:del w:id="791" w:author="Joyce L Tokar" w:date="2017-06-07T13:25:00Z">
            <w:r w:rsidRPr="000961FA">
              <w:rPr>
                <w:rPrChange w:id="792" w:author="Joyce L Tokar" w:date="2017-06-07T13:25:00Z">
                  <w:rPr>
                    <w:rStyle w:val="Hyperlink"/>
                    <w:b w:val="0"/>
                    <w:bCs w:val="0"/>
                  </w:rPr>
                </w:rPrChange>
              </w:rPr>
              <w:delText>6.32.1 Applicability to language</w:delText>
            </w:r>
            <w:r w:rsidR="006D7EF3" w:rsidDel="003A1914">
              <w:rPr>
                <w:webHidden/>
              </w:rPr>
              <w:tab/>
            </w:r>
            <w:r w:rsidR="0028662E" w:rsidDel="003A1914">
              <w:rPr>
                <w:webHidden/>
              </w:rPr>
              <w:delText>28</w:delText>
            </w:r>
          </w:del>
        </w:p>
        <w:p w14:paraId="3D5B6E0E" w14:textId="77777777" w:rsidR="006D7EF3" w:rsidDel="003A1914" w:rsidRDefault="000961FA">
          <w:pPr>
            <w:pStyle w:val="TOC3"/>
            <w:rPr>
              <w:del w:id="793" w:author="Joyce L Tokar" w:date="2017-06-07T13:25:00Z"/>
              <w:b w:val="0"/>
              <w:bCs w:val="0"/>
            </w:rPr>
          </w:pPr>
          <w:del w:id="794" w:author="Joyce L Tokar" w:date="2017-06-07T13:25:00Z">
            <w:r w:rsidRPr="000961FA">
              <w:rPr>
                <w:rPrChange w:id="795" w:author="Joyce L Tokar" w:date="2017-06-07T13:25:00Z">
                  <w:rPr>
                    <w:rStyle w:val="Hyperlink"/>
                    <w:b w:val="0"/>
                    <w:bCs w:val="0"/>
                  </w:rPr>
                </w:rPrChange>
              </w:rPr>
              <w:delText>6.32.2 Guidance to language users</w:delText>
            </w:r>
            <w:r w:rsidR="006D7EF3" w:rsidDel="003A1914">
              <w:rPr>
                <w:webHidden/>
              </w:rPr>
              <w:tab/>
            </w:r>
            <w:r w:rsidR="0028662E" w:rsidDel="003A1914">
              <w:rPr>
                <w:webHidden/>
              </w:rPr>
              <w:delText>28</w:delText>
            </w:r>
          </w:del>
        </w:p>
        <w:p w14:paraId="7799EBEB" w14:textId="77777777" w:rsidR="006D7EF3" w:rsidDel="003A1914" w:rsidRDefault="000961FA">
          <w:pPr>
            <w:pStyle w:val="TOC2"/>
            <w:rPr>
              <w:del w:id="796" w:author="Joyce L Tokar" w:date="2017-06-07T13:25:00Z"/>
              <w:b w:val="0"/>
              <w:bCs w:val="0"/>
            </w:rPr>
          </w:pPr>
          <w:del w:id="797" w:author="Joyce L Tokar" w:date="2017-06-07T13:25:00Z">
            <w:r w:rsidRPr="000961FA">
              <w:rPr>
                <w:rPrChange w:id="798" w:author="Joyce L Tokar" w:date="2017-06-07T13:25:00Z">
                  <w:rPr>
                    <w:rStyle w:val="Hyperlink"/>
                    <w:b w:val="0"/>
                    <w:bCs w:val="0"/>
                  </w:rPr>
                </w:rPrChange>
              </w:rPr>
              <w:delText>6.33 Dangling References to Stack Frames [DCM]</w:delText>
            </w:r>
            <w:r w:rsidR="006D7EF3" w:rsidDel="003A1914">
              <w:rPr>
                <w:webHidden/>
              </w:rPr>
              <w:tab/>
            </w:r>
            <w:r w:rsidR="0028662E" w:rsidDel="003A1914">
              <w:rPr>
                <w:webHidden/>
              </w:rPr>
              <w:delText>28</w:delText>
            </w:r>
          </w:del>
        </w:p>
        <w:p w14:paraId="66FC9898" w14:textId="77777777" w:rsidR="006D7EF3" w:rsidDel="003A1914" w:rsidRDefault="000961FA">
          <w:pPr>
            <w:pStyle w:val="TOC3"/>
            <w:rPr>
              <w:del w:id="799" w:author="Joyce L Tokar" w:date="2017-06-07T13:25:00Z"/>
              <w:b w:val="0"/>
              <w:bCs w:val="0"/>
            </w:rPr>
          </w:pPr>
          <w:del w:id="800" w:author="Joyce L Tokar" w:date="2017-06-07T13:25:00Z">
            <w:r w:rsidRPr="000961FA">
              <w:rPr>
                <w:rPrChange w:id="801" w:author="Joyce L Tokar" w:date="2017-06-07T13:25:00Z">
                  <w:rPr>
                    <w:rStyle w:val="Hyperlink"/>
                    <w:b w:val="0"/>
                    <w:bCs w:val="0"/>
                  </w:rPr>
                </w:rPrChange>
              </w:rPr>
              <w:delText>6.33.1 Applicability to language</w:delText>
            </w:r>
            <w:r w:rsidR="006D7EF3" w:rsidDel="003A1914">
              <w:rPr>
                <w:webHidden/>
              </w:rPr>
              <w:tab/>
            </w:r>
            <w:r w:rsidR="0028662E" w:rsidDel="003A1914">
              <w:rPr>
                <w:webHidden/>
              </w:rPr>
              <w:delText>28</w:delText>
            </w:r>
          </w:del>
        </w:p>
        <w:p w14:paraId="0376F3BC" w14:textId="77777777" w:rsidR="006D7EF3" w:rsidDel="003A1914" w:rsidRDefault="000961FA">
          <w:pPr>
            <w:pStyle w:val="TOC3"/>
            <w:rPr>
              <w:del w:id="802" w:author="Joyce L Tokar" w:date="2017-06-07T13:25:00Z"/>
              <w:b w:val="0"/>
              <w:bCs w:val="0"/>
            </w:rPr>
          </w:pPr>
          <w:del w:id="803" w:author="Joyce L Tokar" w:date="2017-06-07T13:25:00Z">
            <w:r w:rsidRPr="000961FA">
              <w:rPr>
                <w:rPrChange w:id="804" w:author="Joyce L Tokar" w:date="2017-06-07T13:25:00Z">
                  <w:rPr>
                    <w:rStyle w:val="Hyperlink"/>
                    <w:b w:val="0"/>
                    <w:bCs w:val="0"/>
                  </w:rPr>
                </w:rPrChange>
              </w:rPr>
              <w:delText>6.33.2 Guidance to language users</w:delText>
            </w:r>
            <w:r w:rsidR="006D7EF3" w:rsidDel="003A1914">
              <w:rPr>
                <w:webHidden/>
              </w:rPr>
              <w:tab/>
            </w:r>
            <w:r w:rsidR="0028662E" w:rsidDel="003A1914">
              <w:rPr>
                <w:webHidden/>
              </w:rPr>
              <w:delText>29</w:delText>
            </w:r>
          </w:del>
        </w:p>
        <w:p w14:paraId="05713816" w14:textId="77777777" w:rsidR="006D7EF3" w:rsidDel="003A1914" w:rsidRDefault="000961FA">
          <w:pPr>
            <w:pStyle w:val="TOC2"/>
            <w:rPr>
              <w:del w:id="805" w:author="Joyce L Tokar" w:date="2017-06-07T13:25:00Z"/>
              <w:b w:val="0"/>
              <w:bCs w:val="0"/>
            </w:rPr>
          </w:pPr>
          <w:del w:id="806" w:author="Joyce L Tokar" w:date="2017-06-07T13:25:00Z">
            <w:r w:rsidRPr="000961FA">
              <w:rPr>
                <w:rPrChange w:id="807" w:author="Joyce L Tokar" w:date="2017-06-07T13:25:00Z">
                  <w:rPr>
                    <w:rStyle w:val="Hyperlink"/>
                    <w:b w:val="0"/>
                    <w:bCs w:val="0"/>
                  </w:rPr>
                </w:rPrChange>
              </w:rPr>
              <w:delText>6.34 Subprogram Signature Mismatch [OTR]</w:delText>
            </w:r>
            <w:r w:rsidR="006D7EF3" w:rsidDel="003A1914">
              <w:rPr>
                <w:webHidden/>
              </w:rPr>
              <w:tab/>
            </w:r>
            <w:r w:rsidR="0028662E" w:rsidDel="003A1914">
              <w:rPr>
                <w:webHidden/>
              </w:rPr>
              <w:delText>29</w:delText>
            </w:r>
          </w:del>
        </w:p>
        <w:p w14:paraId="63814DBA" w14:textId="77777777" w:rsidR="006D7EF3" w:rsidDel="003A1914" w:rsidRDefault="000961FA">
          <w:pPr>
            <w:pStyle w:val="TOC3"/>
            <w:rPr>
              <w:del w:id="808" w:author="Joyce L Tokar" w:date="2017-06-07T13:25:00Z"/>
              <w:b w:val="0"/>
              <w:bCs w:val="0"/>
            </w:rPr>
          </w:pPr>
          <w:del w:id="809" w:author="Joyce L Tokar" w:date="2017-06-07T13:25:00Z">
            <w:r w:rsidRPr="000961FA">
              <w:rPr>
                <w:rPrChange w:id="810" w:author="Joyce L Tokar" w:date="2017-06-07T13:25:00Z">
                  <w:rPr>
                    <w:rStyle w:val="Hyperlink"/>
                    <w:b w:val="0"/>
                    <w:bCs w:val="0"/>
                  </w:rPr>
                </w:rPrChange>
              </w:rPr>
              <w:delText>6.34.1 Applicability to language</w:delText>
            </w:r>
            <w:r w:rsidR="006D7EF3" w:rsidDel="003A1914">
              <w:rPr>
                <w:webHidden/>
              </w:rPr>
              <w:tab/>
            </w:r>
            <w:r w:rsidR="0028662E" w:rsidDel="003A1914">
              <w:rPr>
                <w:webHidden/>
              </w:rPr>
              <w:delText>29</w:delText>
            </w:r>
          </w:del>
        </w:p>
        <w:p w14:paraId="728FB913" w14:textId="77777777" w:rsidR="006D7EF3" w:rsidDel="003A1914" w:rsidRDefault="000961FA">
          <w:pPr>
            <w:pStyle w:val="TOC3"/>
            <w:rPr>
              <w:del w:id="811" w:author="Joyce L Tokar" w:date="2017-06-07T13:25:00Z"/>
              <w:b w:val="0"/>
              <w:bCs w:val="0"/>
            </w:rPr>
          </w:pPr>
          <w:del w:id="812" w:author="Joyce L Tokar" w:date="2017-06-07T13:25:00Z">
            <w:r w:rsidRPr="000961FA">
              <w:rPr>
                <w:rPrChange w:id="813" w:author="Joyce L Tokar" w:date="2017-06-07T13:25:00Z">
                  <w:rPr>
                    <w:rStyle w:val="Hyperlink"/>
                    <w:b w:val="0"/>
                    <w:bCs w:val="0"/>
                    <w:kern w:val="32"/>
                  </w:rPr>
                </w:rPrChange>
              </w:rPr>
              <w:delText>6.34.2 Guidance to language users</w:delText>
            </w:r>
            <w:r w:rsidR="006D7EF3" w:rsidDel="003A1914">
              <w:rPr>
                <w:webHidden/>
              </w:rPr>
              <w:tab/>
            </w:r>
            <w:r w:rsidR="0028662E" w:rsidDel="003A1914">
              <w:rPr>
                <w:webHidden/>
              </w:rPr>
              <w:delText>30</w:delText>
            </w:r>
          </w:del>
        </w:p>
        <w:p w14:paraId="0EBC0C4F" w14:textId="77777777" w:rsidR="006D7EF3" w:rsidDel="003A1914" w:rsidRDefault="000961FA">
          <w:pPr>
            <w:pStyle w:val="TOC2"/>
            <w:rPr>
              <w:del w:id="814" w:author="Joyce L Tokar" w:date="2017-06-07T13:25:00Z"/>
              <w:b w:val="0"/>
              <w:bCs w:val="0"/>
            </w:rPr>
          </w:pPr>
          <w:del w:id="815" w:author="Joyce L Tokar" w:date="2017-06-07T13:25:00Z">
            <w:r w:rsidRPr="000961FA">
              <w:rPr>
                <w:rPrChange w:id="816" w:author="Joyce L Tokar" w:date="2017-06-07T13:25:00Z">
                  <w:rPr>
                    <w:rStyle w:val="Hyperlink"/>
                    <w:b w:val="0"/>
                    <w:bCs w:val="0"/>
                  </w:rPr>
                </w:rPrChange>
              </w:rPr>
              <w:delText>6.35 Recursion [GDL]</w:delText>
            </w:r>
            <w:r w:rsidR="006D7EF3" w:rsidDel="003A1914">
              <w:rPr>
                <w:webHidden/>
              </w:rPr>
              <w:tab/>
            </w:r>
            <w:r w:rsidR="0028662E" w:rsidDel="003A1914">
              <w:rPr>
                <w:webHidden/>
              </w:rPr>
              <w:delText>30</w:delText>
            </w:r>
          </w:del>
        </w:p>
        <w:p w14:paraId="5F30F6A8" w14:textId="77777777" w:rsidR="006D7EF3" w:rsidDel="003A1914" w:rsidRDefault="000961FA">
          <w:pPr>
            <w:pStyle w:val="TOC3"/>
            <w:rPr>
              <w:del w:id="817" w:author="Joyce L Tokar" w:date="2017-06-07T13:25:00Z"/>
              <w:b w:val="0"/>
              <w:bCs w:val="0"/>
            </w:rPr>
          </w:pPr>
          <w:del w:id="818" w:author="Joyce L Tokar" w:date="2017-06-07T13:25:00Z">
            <w:r w:rsidRPr="000961FA">
              <w:rPr>
                <w:rPrChange w:id="819" w:author="Joyce L Tokar" w:date="2017-06-07T13:25:00Z">
                  <w:rPr>
                    <w:rStyle w:val="Hyperlink"/>
                    <w:b w:val="0"/>
                    <w:bCs w:val="0"/>
                  </w:rPr>
                </w:rPrChange>
              </w:rPr>
              <w:delText>6.35.1 Applicability to language</w:delText>
            </w:r>
            <w:r w:rsidR="006D7EF3" w:rsidDel="003A1914">
              <w:rPr>
                <w:webHidden/>
              </w:rPr>
              <w:tab/>
            </w:r>
            <w:r w:rsidR="0028662E" w:rsidDel="003A1914">
              <w:rPr>
                <w:webHidden/>
              </w:rPr>
              <w:delText>30</w:delText>
            </w:r>
          </w:del>
        </w:p>
        <w:p w14:paraId="74738191" w14:textId="77777777" w:rsidR="006D7EF3" w:rsidDel="003A1914" w:rsidRDefault="000961FA">
          <w:pPr>
            <w:pStyle w:val="TOC3"/>
            <w:rPr>
              <w:del w:id="820" w:author="Joyce L Tokar" w:date="2017-06-07T13:25:00Z"/>
              <w:b w:val="0"/>
              <w:bCs w:val="0"/>
            </w:rPr>
          </w:pPr>
          <w:del w:id="821" w:author="Joyce L Tokar" w:date="2017-06-07T13:25:00Z">
            <w:r w:rsidRPr="000961FA">
              <w:rPr>
                <w:rPrChange w:id="822" w:author="Joyce L Tokar" w:date="2017-06-07T13:25:00Z">
                  <w:rPr>
                    <w:rStyle w:val="Hyperlink"/>
                    <w:b w:val="0"/>
                    <w:bCs w:val="0"/>
                    <w:kern w:val="32"/>
                  </w:rPr>
                </w:rPrChange>
              </w:rPr>
              <w:delText>6.35.2 Guidance to language users</w:delText>
            </w:r>
            <w:r w:rsidR="006D7EF3" w:rsidDel="003A1914">
              <w:rPr>
                <w:webHidden/>
              </w:rPr>
              <w:tab/>
            </w:r>
            <w:r w:rsidR="0028662E" w:rsidDel="003A1914">
              <w:rPr>
                <w:webHidden/>
              </w:rPr>
              <w:delText>30</w:delText>
            </w:r>
          </w:del>
        </w:p>
        <w:p w14:paraId="0E3E7F28" w14:textId="77777777" w:rsidR="006D7EF3" w:rsidDel="003A1914" w:rsidRDefault="000961FA">
          <w:pPr>
            <w:pStyle w:val="TOC2"/>
            <w:rPr>
              <w:del w:id="823" w:author="Joyce L Tokar" w:date="2017-06-07T13:25:00Z"/>
              <w:b w:val="0"/>
              <w:bCs w:val="0"/>
            </w:rPr>
          </w:pPr>
          <w:del w:id="824" w:author="Joyce L Tokar" w:date="2017-06-07T13:25:00Z">
            <w:r w:rsidRPr="000961FA">
              <w:rPr>
                <w:rPrChange w:id="825" w:author="Joyce L Tokar" w:date="2017-06-07T13:25:00Z">
                  <w:rPr>
                    <w:rStyle w:val="Hyperlink"/>
                    <w:b w:val="0"/>
                    <w:bCs w:val="0"/>
                  </w:rPr>
                </w:rPrChange>
              </w:rPr>
              <w:delText>6.36 Ignored Error Status and Unhandled Exceptions [OYB]</w:delText>
            </w:r>
            <w:r w:rsidR="006D7EF3" w:rsidDel="003A1914">
              <w:rPr>
                <w:webHidden/>
              </w:rPr>
              <w:tab/>
            </w:r>
            <w:r w:rsidR="0028662E" w:rsidDel="003A1914">
              <w:rPr>
                <w:webHidden/>
              </w:rPr>
              <w:delText>30</w:delText>
            </w:r>
          </w:del>
        </w:p>
        <w:p w14:paraId="0EA0CF2A" w14:textId="77777777" w:rsidR="006D7EF3" w:rsidDel="003A1914" w:rsidRDefault="000961FA">
          <w:pPr>
            <w:pStyle w:val="TOC3"/>
            <w:rPr>
              <w:del w:id="826" w:author="Joyce L Tokar" w:date="2017-06-07T13:25:00Z"/>
              <w:b w:val="0"/>
              <w:bCs w:val="0"/>
            </w:rPr>
          </w:pPr>
          <w:del w:id="827" w:author="Joyce L Tokar" w:date="2017-06-07T13:25:00Z">
            <w:r w:rsidRPr="000961FA">
              <w:rPr>
                <w:rPrChange w:id="828" w:author="Joyce L Tokar" w:date="2017-06-07T13:25:00Z">
                  <w:rPr>
                    <w:rStyle w:val="Hyperlink"/>
                    <w:b w:val="0"/>
                    <w:bCs w:val="0"/>
                  </w:rPr>
                </w:rPrChange>
              </w:rPr>
              <w:delText>6.36.1 Applicability to language</w:delText>
            </w:r>
            <w:r w:rsidR="006D7EF3" w:rsidDel="003A1914">
              <w:rPr>
                <w:webHidden/>
              </w:rPr>
              <w:tab/>
            </w:r>
            <w:r w:rsidR="0028662E" w:rsidDel="003A1914">
              <w:rPr>
                <w:webHidden/>
              </w:rPr>
              <w:delText>30</w:delText>
            </w:r>
          </w:del>
        </w:p>
        <w:p w14:paraId="4A38497C" w14:textId="77777777" w:rsidR="006D7EF3" w:rsidDel="003A1914" w:rsidRDefault="000961FA">
          <w:pPr>
            <w:pStyle w:val="TOC3"/>
            <w:rPr>
              <w:del w:id="829" w:author="Joyce L Tokar" w:date="2017-06-07T13:25:00Z"/>
              <w:b w:val="0"/>
              <w:bCs w:val="0"/>
            </w:rPr>
          </w:pPr>
          <w:del w:id="830" w:author="Joyce L Tokar" w:date="2017-06-07T13:25:00Z">
            <w:r w:rsidRPr="000961FA">
              <w:rPr>
                <w:rPrChange w:id="831" w:author="Joyce L Tokar" w:date="2017-06-07T13:25:00Z">
                  <w:rPr>
                    <w:rStyle w:val="Hyperlink"/>
                    <w:b w:val="0"/>
                    <w:bCs w:val="0"/>
                    <w:kern w:val="32"/>
                  </w:rPr>
                </w:rPrChange>
              </w:rPr>
              <w:delText>6.36.2 Guidance to language users</w:delText>
            </w:r>
            <w:r w:rsidR="006D7EF3" w:rsidDel="003A1914">
              <w:rPr>
                <w:webHidden/>
              </w:rPr>
              <w:tab/>
            </w:r>
            <w:r w:rsidR="0028662E" w:rsidDel="003A1914">
              <w:rPr>
                <w:webHidden/>
              </w:rPr>
              <w:delText>30</w:delText>
            </w:r>
          </w:del>
        </w:p>
        <w:p w14:paraId="6C6801F8" w14:textId="77777777" w:rsidR="006D7EF3" w:rsidDel="003A1914" w:rsidRDefault="000961FA">
          <w:pPr>
            <w:pStyle w:val="TOC2"/>
            <w:rPr>
              <w:del w:id="832" w:author="Joyce L Tokar" w:date="2017-06-07T13:25:00Z"/>
              <w:b w:val="0"/>
              <w:bCs w:val="0"/>
            </w:rPr>
          </w:pPr>
          <w:del w:id="833" w:author="Joyce L Tokar" w:date="2017-06-07T13:25:00Z">
            <w:r w:rsidRPr="000961FA">
              <w:rPr>
                <w:rPrChange w:id="834" w:author="Joyce L Tokar" w:date="2017-06-07T13:25:00Z">
                  <w:rPr>
                    <w:rStyle w:val="Hyperlink"/>
                    <w:b w:val="0"/>
                    <w:bCs w:val="0"/>
                    <w:lang w:val="it-IT"/>
                  </w:rPr>
                </w:rPrChange>
              </w:rPr>
              <w:delText>6.37 Fault Tolerance and Failure Strategies [REW]</w:delText>
            </w:r>
            <w:r w:rsidR="006D7EF3" w:rsidDel="003A1914">
              <w:rPr>
                <w:webHidden/>
              </w:rPr>
              <w:tab/>
            </w:r>
            <w:r w:rsidR="0028662E" w:rsidDel="003A1914">
              <w:rPr>
                <w:webHidden/>
              </w:rPr>
              <w:delText>31</w:delText>
            </w:r>
          </w:del>
        </w:p>
        <w:p w14:paraId="6D2084D2" w14:textId="77777777" w:rsidR="006D7EF3" w:rsidDel="003A1914" w:rsidRDefault="000961FA">
          <w:pPr>
            <w:pStyle w:val="TOC3"/>
            <w:rPr>
              <w:del w:id="835" w:author="Joyce L Tokar" w:date="2017-06-07T13:25:00Z"/>
              <w:b w:val="0"/>
              <w:bCs w:val="0"/>
            </w:rPr>
          </w:pPr>
          <w:del w:id="836" w:author="Joyce L Tokar" w:date="2017-06-07T13:25:00Z">
            <w:r w:rsidRPr="000961FA">
              <w:rPr>
                <w:rPrChange w:id="837" w:author="Joyce L Tokar" w:date="2017-06-07T13:25:00Z">
                  <w:rPr>
                    <w:rStyle w:val="Hyperlink"/>
                    <w:b w:val="0"/>
                    <w:bCs w:val="0"/>
                  </w:rPr>
                </w:rPrChange>
              </w:rPr>
              <w:delText>6.37.1 Applicability to language</w:delText>
            </w:r>
            <w:r w:rsidR="006D7EF3" w:rsidDel="003A1914">
              <w:rPr>
                <w:webHidden/>
              </w:rPr>
              <w:tab/>
            </w:r>
            <w:r w:rsidR="0028662E" w:rsidDel="003A1914">
              <w:rPr>
                <w:webHidden/>
              </w:rPr>
              <w:delText>31</w:delText>
            </w:r>
          </w:del>
        </w:p>
        <w:p w14:paraId="139464B4" w14:textId="77777777" w:rsidR="006D7EF3" w:rsidDel="003A1914" w:rsidRDefault="000961FA">
          <w:pPr>
            <w:pStyle w:val="TOC3"/>
            <w:rPr>
              <w:del w:id="838" w:author="Joyce L Tokar" w:date="2017-06-07T13:25:00Z"/>
              <w:b w:val="0"/>
              <w:bCs w:val="0"/>
            </w:rPr>
          </w:pPr>
          <w:del w:id="839" w:author="Joyce L Tokar" w:date="2017-06-07T13:25:00Z">
            <w:r w:rsidRPr="000961FA">
              <w:rPr>
                <w:rPrChange w:id="840" w:author="Joyce L Tokar" w:date="2017-06-07T13:25:00Z">
                  <w:rPr>
                    <w:rStyle w:val="Hyperlink"/>
                    <w:b w:val="0"/>
                    <w:bCs w:val="0"/>
                  </w:rPr>
                </w:rPrChange>
              </w:rPr>
              <w:delText>6.37.2 Guidance to language users</w:delText>
            </w:r>
            <w:r w:rsidR="006D7EF3" w:rsidDel="003A1914">
              <w:rPr>
                <w:webHidden/>
              </w:rPr>
              <w:tab/>
            </w:r>
            <w:r w:rsidR="0028662E" w:rsidDel="003A1914">
              <w:rPr>
                <w:webHidden/>
              </w:rPr>
              <w:delText>31</w:delText>
            </w:r>
          </w:del>
        </w:p>
        <w:p w14:paraId="3EE7FCF8" w14:textId="77777777" w:rsidR="006D7EF3" w:rsidDel="003A1914" w:rsidRDefault="000961FA">
          <w:pPr>
            <w:pStyle w:val="TOC2"/>
            <w:rPr>
              <w:del w:id="841" w:author="Joyce L Tokar" w:date="2017-06-07T13:25:00Z"/>
              <w:b w:val="0"/>
              <w:bCs w:val="0"/>
            </w:rPr>
          </w:pPr>
          <w:del w:id="842" w:author="Joyce L Tokar" w:date="2017-06-07T13:25:00Z">
            <w:r w:rsidRPr="000961FA">
              <w:rPr>
                <w:rPrChange w:id="843" w:author="Joyce L Tokar" w:date="2017-06-07T13:25:00Z">
                  <w:rPr>
                    <w:rStyle w:val="Hyperlink"/>
                    <w:b w:val="0"/>
                    <w:bCs w:val="0"/>
                  </w:rPr>
                </w:rPrChange>
              </w:rPr>
              <w:delText>6.38 Type-breaking Reinterpretation of Data [AMV]</w:delText>
            </w:r>
            <w:r w:rsidR="006D7EF3" w:rsidDel="003A1914">
              <w:rPr>
                <w:webHidden/>
              </w:rPr>
              <w:tab/>
            </w:r>
            <w:r w:rsidR="0028662E" w:rsidDel="003A1914">
              <w:rPr>
                <w:webHidden/>
              </w:rPr>
              <w:delText>31</w:delText>
            </w:r>
          </w:del>
        </w:p>
        <w:p w14:paraId="64E09D0B" w14:textId="77777777" w:rsidR="006D7EF3" w:rsidDel="003A1914" w:rsidRDefault="000961FA">
          <w:pPr>
            <w:pStyle w:val="TOC3"/>
            <w:rPr>
              <w:del w:id="844" w:author="Joyce L Tokar" w:date="2017-06-07T13:25:00Z"/>
              <w:b w:val="0"/>
              <w:bCs w:val="0"/>
            </w:rPr>
          </w:pPr>
          <w:del w:id="845" w:author="Joyce L Tokar" w:date="2017-06-07T13:25:00Z">
            <w:r w:rsidRPr="000961FA">
              <w:rPr>
                <w:rPrChange w:id="846" w:author="Joyce L Tokar" w:date="2017-06-07T13:25:00Z">
                  <w:rPr>
                    <w:rStyle w:val="Hyperlink"/>
                    <w:b w:val="0"/>
                    <w:bCs w:val="0"/>
                  </w:rPr>
                </w:rPrChange>
              </w:rPr>
              <w:delText>6.38.1 Applicability to language</w:delText>
            </w:r>
            <w:r w:rsidR="006D7EF3" w:rsidDel="003A1914">
              <w:rPr>
                <w:webHidden/>
              </w:rPr>
              <w:tab/>
            </w:r>
            <w:r w:rsidR="0028662E" w:rsidDel="003A1914">
              <w:rPr>
                <w:webHidden/>
              </w:rPr>
              <w:delText>31</w:delText>
            </w:r>
          </w:del>
        </w:p>
        <w:p w14:paraId="17F59EDE" w14:textId="77777777" w:rsidR="006D7EF3" w:rsidDel="003A1914" w:rsidRDefault="000961FA">
          <w:pPr>
            <w:pStyle w:val="TOC3"/>
            <w:rPr>
              <w:del w:id="847" w:author="Joyce L Tokar" w:date="2017-06-07T13:25:00Z"/>
              <w:b w:val="0"/>
              <w:bCs w:val="0"/>
            </w:rPr>
          </w:pPr>
          <w:del w:id="848" w:author="Joyce L Tokar" w:date="2017-06-07T13:25:00Z">
            <w:r w:rsidRPr="000961FA">
              <w:rPr>
                <w:rPrChange w:id="849" w:author="Joyce L Tokar" w:date="2017-06-07T13:25:00Z">
                  <w:rPr>
                    <w:rStyle w:val="Hyperlink"/>
                    <w:b w:val="0"/>
                    <w:bCs w:val="0"/>
                  </w:rPr>
                </w:rPrChange>
              </w:rPr>
              <w:delText>6.38.2 Guidance to language users</w:delText>
            </w:r>
            <w:r w:rsidR="006D7EF3" w:rsidDel="003A1914">
              <w:rPr>
                <w:webHidden/>
              </w:rPr>
              <w:tab/>
            </w:r>
            <w:r w:rsidR="0028662E" w:rsidDel="003A1914">
              <w:rPr>
                <w:webHidden/>
              </w:rPr>
              <w:delText>31</w:delText>
            </w:r>
          </w:del>
        </w:p>
        <w:p w14:paraId="44DC6564" w14:textId="77777777" w:rsidR="006D7EF3" w:rsidDel="003A1914" w:rsidRDefault="000961FA">
          <w:pPr>
            <w:pStyle w:val="TOC2"/>
            <w:rPr>
              <w:del w:id="850" w:author="Joyce L Tokar" w:date="2017-06-07T13:25:00Z"/>
              <w:b w:val="0"/>
              <w:bCs w:val="0"/>
            </w:rPr>
          </w:pPr>
          <w:del w:id="851" w:author="Joyce L Tokar" w:date="2017-06-07T13:25:00Z">
            <w:r w:rsidRPr="000961FA">
              <w:rPr>
                <w:rPrChange w:id="852" w:author="Joyce L Tokar" w:date="2017-06-07T13:25:00Z">
                  <w:rPr>
                    <w:rStyle w:val="Hyperlink"/>
                    <w:b w:val="0"/>
                    <w:bCs w:val="0"/>
                  </w:rPr>
                </w:rPrChange>
              </w:rPr>
              <w:delText>6.39 Memory Leak [XYL]</w:delText>
            </w:r>
            <w:r w:rsidR="006D7EF3" w:rsidDel="003A1914">
              <w:rPr>
                <w:webHidden/>
              </w:rPr>
              <w:tab/>
            </w:r>
            <w:r w:rsidR="0028662E" w:rsidDel="003A1914">
              <w:rPr>
                <w:webHidden/>
              </w:rPr>
              <w:delText>32</w:delText>
            </w:r>
          </w:del>
        </w:p>
        <w:p w14:paraId="562A96C0" w14:textId="77777777" w:rsidR="006D7EF3" w:rsidDel="003A1914" w:rsidRDefault="000961FA">
          <w:pPr>
            <w:pStyle w:val="TOC3"/>
            <w:rPr>
              <w:del w:id="853" w:author="Joyce L Tokar" w:date="2017-06-07T13:25:00Z"/>
              <w:b w:val="0"/>
              <w:bCs w:val="0"/>
            </w:rPr>
          </w:pPr>
          <w:del w:id="854" w:author="Joyce L Tokar" w:date="2017-06-07T13:25:00Z">
            <w:r w:rsidRPr="000961FA">
              <w:rPr>
                <w:rPrChange w:id="855" w:author="Joyce L Tokar" w:date="2017-06-07T13:25:00Z">
                  <w:rPr>
                    <w:rStyle w:val="Hyperlink"/>
                    <w:b w:val="0"/>
                    <w:bCs w:val="0"/>
                  </w:rPr>
                </w:rPrChange>
              </w:rPr>
              <w:delText>6.39.1 Applicability to language</w:delText>
            </w:r>
            <w:r w:rsidR="006D7EF3" w:rsidDel="003A1914">
              <w:rPr>
                <w:webHidden/>
              </w:rPr>
              <w:tab/>
            </w:r>
            <w:r w:rsidR="0028662E" w:rsidDel="003A1914">
              <w:rPr>
                <w:webHidden/>
              </w:rPr>
              <w:delText>32</w:delText>
            </w:r>
          </w:del>
        </w:p>
        <w:p w14:paraId="3AE63365" w14:textId="77777777" w:rsidR="006D7EF3" w:rsidDel="003A1914" w:rsidRDefault="000961FA">
          <w:pPr>
            <w:pStyle w:val="TOC3"/>
            <w:rPr>
              <w:del w:id="856" w:author="Joyce L Tokar" w:date="2017-06-07T13:25:00Z"/>
              <w:b w:val="0"/>
              <w:bCs w:val="0"/>
            </w:rPr>
          </w:pPr>
          <w:del w:id="857" w:author="Joyce L Tokar" w:date="2017-06-07T13:25:00Z">
            <w:r w:rsidRPr="000961FA">
              <w:rPr>
                <w:rPrChange w:id="858" w:author="Joyce L Tokar" w:date="2017-06-07T13:25:00Z">
                  <w:rPr>
                    <w:rStyle w:val="Hyperlink"/>
                    <w:b w:val="0"/>
                    <w:bCs w:val="0"/>
                  </w:rPr>
                </w:rPrChange>
              </w:rPr>
              <w:delText>6.39.2 Guidance to language users</w:delText>
            </w:r>
            <w:r w:rsidR="006D7EF3" w:rsidDel="003A1914">
              <w:rPr>
                <w:webHidden/>
              </w:rPr>
              <w:tab/>
            </w:r>
            <w:r w:rsidR="0028662E" w:rsidDel="003A1914">
              <w:rPr>
                <w:webHidden/>
              </w:rPr>
              <w:delText>32</w:delText>
            </w:r>
          </w:del>
        </w:p>
        <w:p w14:paraId="2C4E75E5" w14:textId="77777777" w:rsidR="006D7EF3" w:rsidDel="003A1914" w:rsidRDefault="000961FA">
          <w:pPr>
            <w:pStyle w:val="TOC2"/>
            <w:rPr>
              <w:del w:id="859" w:author="Joyce L Tokar" w:date="2017-06-07T13:25:00Z"/>
              <w:b w:val="0"/>
              <w:bCs w:val="0"/>
            </w:rPr>
          </w:pPr>
          <w:del w:id="860" w:author="Joyce L Tokar" w:date="2017-06-07T13:25:00Z">
            <w:r w:rsidRPr="000961FA">
              <w:rPr>
                <w:rPrChange w:id="861" w:author="Joyce L Tokar" w:date="2017-06-07T13:25:00Z">
                  <w:rPr>
                    <w:rStyle w:val="Hyperlink"/>
                    <w:b w:val="0"/>
                    <w:bCs w:val="0"/>
                  </w:rPr>
                </w:rPrChange>
              </w:rPr>
              <w:delText>6.40 Templates and Generics [SYM]</w:delText>
            </w:r>
            <w:r w:rsidR="006D7EF3" w:rsidDel="003A1914">
              <w:rPr>
                <w:webHidden/>
              </w:rPr>
              <w:tab/>
            </w:r>
            <w:r w:rsidR="0028662E" w:rsidDel="003A1914">
              <w:rPr>
                <w:webHidden/>
              </w:rPr>
              <w:delText>32</w:delText>
            </w:r>
          </w:del>
        </w:p>
        <w:p w14:paraId="590DA19D" w14:textId="77777777" w:rsidR="006D7EF3" w:rsidDel="003A1914" w:rsidRDefault="000961FA">
          <w:pPr>
            <w:pStyle w:val="TOC2"/>
            <w:rPr>
              <w:del w:id="862" w:author="Joyce L Tokar" w:date="2017-06-07T13:25:00Z"/>
              <w:b w:val="0"/>
              <w:bCs w:val="0"/>
            </w:rPr>
          </w:pPr>
          <w:del w:id="863" w:author="Joyce L Tokar" w:date="2017-06-07T13:25:00Z">
            <w:r w:rsidRPr="000961FA">
              <w:rPr>
                <w:rPrChange w:id="864" w:author="Joyce L Tokar" w:date="2017-06-07T13:25:00Z">
                  <w:rPr>
                    <w:rStyle w:val="Hyperlink"/>
                    <w:b w:val="0"/>
                    <w:bCs w:val="0"/>
                  </w:rPr>
                </w:rPrChange>
              </w:rPr>
              <w:delText>6.41 Inheritance [RIP]</w:delText>
            </w:r>
            <w:r w:rsidR="006D7EF3" w:rsidDel="003A1914">
              <w:rPr>
                <w:webHidden/>
              </w:rPr>
              <w:tab/>
            </w:r>
            <w:r w:rsidR="0028662E" w:rsidDel="003A1914">
              <w:rPr>
                <w:webHidden/>
              </w:rPr>
              <w:delText>33</w:delText>
            </w:r>
          </w:del>
        </w:p>
        <w:p w14:paraId="7AFDF28D" w14:textId="77777777" w:rsidR="006D7EF3" w:rsidDel="003A1914" w:rsidRDefault="000961FA">
          <w:pPr>
            <w:pStyle w:val="TOC3"/>
            <w:rPr>
              <w:del w:id="865" w:author="Joyce L Tokar" w:date="2017-06-07T13:25:00Z"/>
              <w:b w:val="0"/>
              <w:bCs w:val="0"/>
            </w:rPr>
          </w:pPr>
          <w:del w:id="866" w:author="Joyce L Tokar" w:date="2017-06-07T13:25:00Z">
            <w:r w:rsidRPr="000961FA">
              <w:rPr>
                <w:rPrChange w:id="867" w:author="Joyce L Tokar" w:date="2017-06-07T13:25:00Z">
                  <w:rPr>
                    <w:rStyle w:val="Hyperlink"/>
                    <w:b w:val="0"/>
                    <w:bCs w:val="0"/>
                  </w:rPr>
                </w:rPrChange>
              </w:rPr>
              <w:delText>6.41.1 Applicability to language</w:delText>
            </w:r>
            <w:r w:rsidR="006D7EF3" w:rsidDel="003A1914">
              <w:rPr>
                <w:webHidden/>
              </w:rPr>
              <w:tab/>
            </w:r>
            <w:r w:rsidR="0028662E" w:rsidDel="003A1914">
              <w:rPr>
                <w:webHidden/>
              </w:rPr>
              <w:delText>33</w:delText>
            </w:r>
          </w:del>
        </w:p>
        <w:p w14:paraId="7B4F085A" w14:textId="77777777" w:rsidR="006D7EF3" w:rsidDel="003A1914" w:rsidRDefault="000961FA">
          <w:pPr>
            <w:pStyle w:val="TOC3"/>
            <w:rPr>
              <w:del w:id="868" w:author="Joyce L Tokar" w:date="2017-06-07T13:25:00Z"/>
              <w:b w:val="0"/>
              <w:bCs w:val="0"/>
            </w:rPr>
          </w:pPr>
          <w:del w:id="869" w:author="Joyce L Tokar" w:date="2017-06-07T13:25:00Z">
            <w:r w:rsidRPr="000961FA">
              <w:rPr>
                <w:rPrChange w:id="870" w:author="Joyce L Tokar" w:date="2017-06-07T13:25:00Z">
                  <w:rPr>
                    <w:rStyle w:val="Hyperlink"/>
                    <w:b w:val="0"/>
                    <w:bCs w:val="0"/>
                  </w:rPr>
                </w:rPrChange>
              </w:rPr>
              <w:delText>6.41.2 Guidance to language users</w:delText>
            </w:r>
            <w:r w:rsidR="006D7EF3" w:rsidDel="003A1914">
              <w:rPr>
                <w:webHidden/>
              </w:rPr>
              <w:tab/>
            </w:r>
            <w:r w:rsidR="0028662E" w:rsidDel="003A1914">
              <w:rPr>
                <w:webHidden/>
              </w:rPr>
              <w:delText>33</w:delText>
            </w:r>
          </w:del>
        </w:p>
        <w:p w14:paraId="22004BB9" w14:textId="77777777" w:rsidR="006D7EF3" w:rsidDel="003A1914" w:rsidRDefault="000961FA">
          <w:pPr>
            <w:pStyle w:val="TOC2"/>
            <w:rPr>
              <w:del w:id="871" w:author="Joyce L Tokar" w:date="2017-06-07T13:25:00Z"/>
              <w:b w:val="0"/>
              <w:bCs w:val="0"/>
            </w:rPr>
          </w:pPr>
          <w:del w:id="872" w:author="Joyce L Tokar" w:date="2017-06-07T13:25:00Z">
            <w:r w:rsidRPr="000961FA">
              <w:rPr>
                <w:rPrChange w:id="873" w:author="Joyce L Tokar" w:date="2017-06-07T13:25:00Z">
                  <w:rPr>
                    <w:rStyle w:val="Hyperlink"/>
                    <w:b w:val="0"/>
                    <w:bCs w:val="0"/>
                  </w:rPr>
                </w:rPrChange>
              </w:rPr>
              <w:delText>6.42 Extra Intrinsics [LRM]</w:delText>
            </w:r>
            <w:r w:rsidR="006D7EF3" w:rsidDel="003A1914">
              <w:rPr>
                <w:webHidden/>
              </w:rPr>
              <w:tab/>
            </w:r>
            <w:r w:rsidR="0028662E" w:rsidDel="003A1914">
              <w:rPr>
                <w:webHidden/>
              </w:rPr>
              <w:delText>33</w:delText>
            </w:r>
          </w:del>
        </w:p>
        <w:p w14:paraId="0065C8C2" w14:textId="77777777" w:rsidR="006D7EF3" w:rsidDel="003A1914" w:rsidRDefault="000961FA">
          <w:pPr>
            <w:pStyle w:val="TOC2"/>
            <w:rPr>
              <w:del w:id="874" w:author="Joyce L Tokar" w:date="2017-06-07T13:25:00Z"/>
              <w:b w:val="0"/>
              <w:bCs w:val="0"/>
            </w:rPr>
          </w:pPr>
          <w:del w:id="875" w:author="Joyce L Tokar" w:date="2017-06-07T13:25:00Z">
            <w:r w:rsidRPr="000961FA">
              <w:rPr>
                <w:rPrChange w:id="876" w:author="Joyce L Tokar" w:date="2017-06-07T13:25:00Z">
                  <w:rPr>
                    <w:rStyle w:val="Hyperlink"/>
                    <w:b w:val="0"/>
                    <w:bCs w:val="0"/>
                  </w:rPr>
                </w:rPrChange>
              </w:rPr>
              <w:delText>6.43 Argument Passing to Library Functions [TRJ]</w:delText>
            </w:r>
            <w:r w:rsidR="006D7EF3" w:rsidDel="003A1914">
              <w:rPr>
                <w:webHidden/>
              </w:rPr>
              <w:tab/>
            </w:r>
            <w:r w:rsidR="0028662E" w:rsidDel="003A1914">
              <w:rPr>
                <w:webHidden/>
              </w:rPr>
              <w:delText>33</w:delText>
            </w:r>
          </w:del>
        </w:p>
        <w:p w14:paraId="5BD37811" w14:textId="77777777" w:rsidR="006D7EF3" w:rsidDel="003A1914" w:rsidRDefault="000961FA">
          <w:pPr>
            <w:pStyle w:val="TOC3"/>
            <w:rPr>
              <w:del w:id="877" w:author="Joyce L Tokar" w:date="2017-06-07T13:25:00Z"/>
              <w:b w:val="0"/>
              <w:bCs w:val="0"/>
            </w:rPr>
          </w:pPr>
          <w:del w:id="878" w:author="Joyce L Tokar" w:date="2017-06-07T13:25:00Z">
            <w:r w:rsidRPr="000961FA">
              <w:rPr>
                <w:rPrChange w:id="879" w:author="Joyce L Tokar" w:date="2017-06-07T13:25:00Z">
                  <w:rPr>
                    <w:rStyle w:val="Hyperlink"/>
                    <w:b w:val="0"/>
                    <w:bCs w:val="0"/>
                  </w:rPr>
                </w:rPrChange>
              </w:rPr>
              <w:delText>6.43.1 Applicability to language</w:delText>
            </w:r>
            <w:r w:rsidR="006D7EF3" w:rsidDel="003A1914">
              <w:rPr>
                <w:webHidden/>
              </w:rPr>
              <w:tab/>
            </w:r>
            <w:r w:rsidR="0028662E" w:rsidDel="003A1914">
              <w:rPr>
                <w:webHidden/>
              </w:rPr>
              <w:delText>33</w:delText>
            </w:r>
          </w:del>
        </w:p>
        <w:p w14:paraId="5AB209DB" w14:textId="77777777" w:rsidR="006D7EF3" w:rsidDel="003A1914" w:rsidRDefault="000961FA">
          <w:pPr>
            <w:pStyle w:val="TOC3"/>
            <w:rPr>
              <w:del w:id="880" w:author="Joyce L Tokar" w:date="2017-06-07T13:25:00Z"/>
              <w:b w:val="0"/>
              <w:bCs w:val="0"/>
            </w:rPr>
          </w:pPr>
          <w:del w:id="881" w:author="Joyce L Tokar" w:date="2017-06-07T13:25:00Z">
            <w:r w:rsidRPr="000961FA">
              <w:rPr>
                <w:rPrChange w:id="882" w:author="Joyce L Tokar" w:date="2017-06-07T13:25:00Z">
                  <w:rPr>
                    <w:rStyle w:val="Hyperlink"/>
                    <w:b w:val="0"/>
                    <w:bCs w:val="0"/>
                  </w:rPr>
                </w:rPrChange>
              </w:rPr>
              <w:delText>6.43.2 Guidance to language users</w:delText>
            </w:r>
            <w:r w:rsidR="006D7EF3" w:rsidDel="003A1914">
              <w:rPr>
                <w:webHidden/>
              </w:rPr>
              <w:tab/>
            </w:r>
            <w:r w:rsidR="0028662E" w:rsidDel="003A1914">
              <w:rPr>
                <w:webHidden/>
              </w:rPr>
              <w:delText>33</w:delText>
            </w:r>
          </w:del>
        </w:p>
        <w:p w14:paraId="7B30EB13" w14:textId="77777777" w:rsidR="006D7EF3" w:rsidDel="003A1914" w:rsidRDefault="000961FA">
          <w:pPr>
            <w:pStyle w:val="TOC2"/>
            <w:rPr>
              <w:del w:id="883" w:author="Joyce L Tokar" w:date="2017-06-07T13:25:00Z"/>
              <w:b w:val="0"/>
              <w:bCs w:val="0"/>
            </w:rPr>
          </w:pPr>
          <w:del w:id="884" w:author="Joyce L Tokar" w:date="2017-06-07T13:25:00Z">
            <w:r w:rsidRPr="000961FA">
              <w:rPr>
                <w:rPrChange w:id="885" w:author="Joyce L Tokar" w:date="2017-06-07T13:25:00Z">
                  <w:rPr>
                    <w:rStyle w:val="Hyperlink"/>
                    <w:b w:val="0"/>
                    <w:bCs w:val="0"/>
                  </w:rPr>
                </w:rPrChange>
              </w:rPr>
              <w:delText>6.44 Inter-language Calling [DJS]</w:delText>
            </w:r>
            <w:r w:rsidR="006D7EF3" w:rsidDel="003A1914">
              <w:rPr>
                <w:webHidden/>
              </w:rPr>
              <w:tab/>
            </w:r>
            <w:r w:rsidR="0028662E" w:rsidDel="003A1914">
              <w:rPr>
                <w:webHidden/>
              </w:rPr>
              <w:delText>34</w:delText>
            </w:r>
          </w:del>
        </w:p>
        <w:p w14:paraId="1EB733E9" w14:textId="77777777" w:rsidR="006D7EF3" w:rsidDel="003A1914" w:rsidRDefault="000961FA">
          <w:pPr>
            <w:pStyle w:val="TOC3"/>
            <w:rPr>
              <w:del w:id="886" w:author="Joyce L Tokar" w:date="2017-06-07T13:25:00Z"/>
              <w:b w:val="0"/>
              <w:bCs w:val="0"/>
            </w:rPr>
          </w:pPr>
          <w:del w:id="887" w:author="Joyce L Tokar" w:date="2017-06-07T13:25:00Z">
            <w:r w:rsidRPr="000961FA">
              <w:rPr>
                <w:rPrChange w:id="888" w:author="Joyce L Tokar" w:date="2017-06-07T13:25:00Z">
                  <w:rPr>
                    <w:rStyle w:val="Hyperlink"/>
                    <w:b w:val="0"/>
                    <w:bCs w:val="0"/>
                  </w:rPr>
                </w:rPrChange>
              </w:rPr>
              <w:delText>6.44.1 Applicability to Language</w:delText>
            </w:r>
            <w:r w:rsidR="006D7EF3" w:rsidDel="003A1914">
              <w:rPr>
                <w:webHidden/>
              </w:rPr>
              <w:tab/>
            </w:r>
            <w:r w:rsidR="0028662E" w:rsidDel="003A1914">
              <w:rPr>
                <w:webHidden/>
              </w:rPr>
              <w:delText>34</w:delText>
            </w:r>
          </w:del>
        </w:p>
        <w:p w14:paraId="754F3CCB" w14:textId="77777777" w:rsidR="006D7EF3" w:rsidDel="003A1914" w:rsidRDefault="000961FA">
          <w:pPr>
            <w:pStyle w:val="TOC3"/>
            <w:rPr>
              <w:del w:id="889" w:author="Joyce L Tokar" w:date="2017-06-07T13:25:00Z"/>
              <w:b w:val="0"/>
              <w:bCs w:val="0"/>
            </w:rPr>
          </w:pPr>
          <w:del w:id="890" w:author="Joyce L Tokar" w:date="2017-06-07T13:25:00Z">
            <w:r w:rsidRPr="000961FA">
              <w:rPr>
                <w:rPrChange w:id="891" w:author="Joyce L Tokar" w:date="2017-06-07T13:25:00Z">
                  <w:rPr>
                    <w:rStyle w:val="Hyperlink"/>
                    <w:b w:val="0"/>
                    <w:bCs w:val="0"/>
                  </w:rPr>
                </w:rPrChange>
              </w:rPr>
              <w:delText>6.44.2 Guidance to Language Users</w:delText>
            </w:r>
            <w:r w:rsidR="006D7EF3" w:rsidDel="003A1914">
              <w:rPr>
                <w:webHidden/>
              </w:rPr>
              <w:tab/>
            </w:r>
            <w:r w:rsidR="0028662E" w:rsidDel="003A1914">
              <w:rPr>
                <w:webHidden/>
              </w:rPr>
              <w:delText>34</w:delText>
            </w:r>
          </w:del>
        </w:p>
        <w:p w14:paraId="7BDC3F10" w14:textId="77777777" w:rsidR="006D7EF3" w:rsidDel="003A1914" w:rsidRDefault="000961FA">
          <w:pPr>
            <w:pStyle w:val="TOC2"/>
            <w:rPr>
              <w:del w:id="892" w:author="Joyce L Tokar" w:date="2017-06-07T13:25:00Z"/>
              <w:b w:val="0"/>
              <w:bCs w:val="0"/>
            </w:rPr>
          </w:pPr>
          <w:del w:id="893" w:author="Joyce L Tokar" w:date="2017-06-07T13:25:00Z">
            <w:r w:rsidRPr="000961FA">
              <w:rPr>
                <w:rPrChange w:id="894" w:author="Joyce L Tokar" w:date="2017-06-07T13:25:00Z">
                  <w:rPr>
                    <w:rStyle w:val="Hyperlink"/>
                    <w:b w:val="0"/>
                    <w:bCs w:val="0"/>
                  </w:rPr>
                </w:rPrChange>
              </w:rPr>
              <w:delText>6.45 Dynamically-linked Code and Self-modifying Code [NYY]</w:delText>
            </w:r>
            <w:r w:rsidR="006D7EF3" w:rsidDel="003A1914">
              <w:rPr>
                <w:webHidden/>
              </w:rPr>
              <w:tab/>
            </w:r>
            <w:r w:rsidR="0028662E" w:rsidDel="003A1914">
              <w:rPr>
                <w:webHidden/>
              </w:rPr>
              <w:delText>34</w:delText>
            </w:r>
          </w:del>
        </w:p>
        <w:p w14:paraId="4B6C4AD0" w14:textId="77777777" w:rsidR="006D7EF3" w:rsidDel="003A1914" w:rsidRDefault="000961FA">
          <w:pPr>
            <w:pStyle w:val="TOC2"/>
            <w:rPr>
              <w:del w:id="895" w:author="Joyce L Tokar" w:date="2017-06-07T13:25:00Z"/>
              <w:b w:val="0"/>
              <w:bCs w:val="0"/>
            </w:rPr>
          </w:pPr>
          <w:del w:id="896" w:author="Joyce L Tokar" w:date="2017-06-07T13:25:00Z">
            <w:r w:rsidRPr="000961FA">
              <w:rPr>
                <w:rPrChange w:id="897" w:author="Joyce L Tokar" w:date="2017-06-07T13:25:00Z">
                  <w:rPr>
                    <w:rStyle w:val="Hyperlink"/>
                    <w:b w:val="0"/>
                    <w:bCs w:val="0"/>
                  </w:rPr>
                </w:rPrChange>
              </w:rPr>
              <w:delText>6.46 Library Signature [NSQ]</w:delText>
            </w:r>
            <w:r w:rsidR="006D7EF3" w:rsidDel="003A1914">
              <w:rPr>
                <w:webHidden/>
              </w:rPr>
              <w:tab/>
            </w:r>
            <w:r w:rsidR="0028662E" w:rsidDel="003A1914">
              <w:rPr>
                <w:webHidden/>
              </w:rPr>
              <w:delText>34</w:delText>
            </w:r>
          </w:del>
        </w:p>
        <w:p w14:paraId="147EED19" w14:textId="77777777" w:rsidR="006D7EF3" w:rsidDel="003A1914" w:rsidRDefault="000961FA">
          <w:pPr>
            <w:pStyle w:val="TOC3"/>
            <w:rPr>
              <w:del w:id="898" w:author="Joyce L Tokar" w:date="2017-06-07T13:25:00Z"/>
              <w:b w:val="0"/>
              <w:bCs w:val="0"/>
            </w:rPr>
          </w:pPr>
          <w:del w:id="899" w:author="Joyce L Tokar" w:date="2017-06-07T13:25:00Z">
            <w:r w:rsidRPr="000961FA">
              <w:rPr>
                <w:rPrChange w:id="900" w:author="Joyce L Tokar" w:date="2017-06-07T13:25:00Z">
                  <w:rPr>
                    <w:rStyle w:val="Hyperlink"/>
                    <w:b w:val="0"/>
                    <w:bCs w:val="0"/>
                  </w:rPr>
                </w:rPrChange>
              </w:rPr>
              <w:delText>6.46.1 Applicability to language</w:delText>
            </w:r>
            <w:r w:rsidR="006D7EF3" w:rsidDel="003A1914">
              <w:rPr>
                <w:webHidden/>
              </w:rPr>
              <w:tab/>
            </w:r>
            <w:r w:rsidR="0028662E" w:rsidDel="003A1914">
              <w:rPr>
                <w:webHidden/>
              </w:rPr>
              <w:delText>34</w:delText>
            </w:r>
          </w:del>
        </w:p>
        <w:p w14:paraId="645AA242" w14:textId="77777777" w:rsidR="006D7EF3" w:rsidDel="003A1914" w:rsidRDefault="000961FA">
          <w:pPr>
            <w:pStyle w:val="TOC3"/>
            <w:rPr>
              <w:del w:id="901" w:author="Joyce L Tokar" w:date="2017-06-07T13:25:00Z"/>
              <w:b w:val="0"/>
              <w:bCs w:val="0"/>
            </w:rPr>
          </w:pPr>
          <w:del w:id="902" w:author="Joyce L Tokar" w:date="2017-06-07T13:25:00Z">
            <w:r w:rsidRPr="000961FA">
              <w:rPr>
                <w:rPrChange w:id="903" w:author="Joyce L Tokar" w:date="2017-06-07T13:25:00Z">
                  <w:rPr>
                    <w:rStyle w:val="Hyperlink"/>
                    <w:b w:val="0"/>
                    <w:bCs w:val="0"/>
                  </w:rPr>
                </w:rPrChange>
              </w:rPr>
              <w:delText>6.46.2 Guidance to language users</w:delText>
            </w:r>
            <w:r w:rsidR="006D7EF3" w:rsidDel="003A1914">
              <w:rPr>
                <w:webHidden/>
              </w:rPr>
              <w:tab/>
            </w:r>
            <w:r w:rsidR="0028662E" w:rsidDel="003A1914">
              <w:rPr>
                <w:webHidden/>
              </w:rPr>
              <w:delText>34</w:delText>
            </w:r>
          </w:del>
        </w:p>
        <w:p w14:paraId="040FB770" w14:textId="77777777" w:rsidR="006D7EF3" w:rsidDel="003A1914" w:rsidRDefault="000961FA">
          <w:pPr>
            <w:pStyle w:val="TOC2"/>
            <w:rPr>
              <w:del w:id="904" w:author="Joyce L Tokar" w:date="2017-06-07T13:25:00Z"/>
              <w:b w:val="0"/>
              <w:bCs w:val="0"/>
            </w:rPr>
          </w:pPr>
          <w:del w:id="905" w:author="Joyce L Tokar" w:date="2017-06-07T13:25:00Z">
            <w:r w:rsidRPr="000961FA">
              <w:rPr>
                <w:rPrChange w:id="906" w:author="Joyce L Tokar" w:date="2017-06-07T13:25:00Z">
                  <w:rPr>
                    <w:rStyle w:val="Hyperlink"/>
                    <w:b w:val="0"/>
                    <w:bCs w:val="0"/>
                  </w:rPr>
                </w:rPrChange>
              </w:rPr>
              <w:delText>6.47 Unanticipated Exceptions from Library Routines [HJW]</w:delText>
            </w:r>
            <w:r w:rsidR="006D7EF3" w:rsidDel="003A1914">
              <w:rPr>
                <w:webHidden/>
              </w:rPr>
              <w:tab/>
            </w:r>
            <w:r w:rsidR="0028662E" w:rsidDel="003A1914">
              <w:rPr>
                <w:webHidden/>
              </w:rPr>
              <w:delText>34</w:delText>
            </w:r>
          </w:del>
        </w:p>
        <w:p w14:paraId="69FD0805" w14:textId="77777777" w:rsidR="006D7EF3" w:rsidDel="003A1914" w:rsidRDefault="000961FA">
          <w:pPr>
            <w:pStyle w:val="TOC3"/>
            <w:rPr>
              <w:del w:id="907" w:author="Joyce L Tokar" w:date="2017-06-07T13:25:00Z"/>
              <w:b w:val="0"/>
              <w:bCs w:val="0"/>
            </w:rPr>
          </w:pPr>
          <w:del w:id="908" w:author="Joyce L Tokar" w:date="2017-06-07T13:25:00Z">
            <w:r w:rsidRPr="000961FA">
              <w:rPr>
                <w:rPrChange w:id="909" w:author="Joyce L Tokar" w:date="2017-06-07T13:25:00Z">
                  <w:rPr>
                    <w:rStyle w:val="Hyperlink"/>
                    <w:b w:val="0"/>
                    <w:bCs w:val="0"/>
                  </w:rPr>
                </w:rPrChange>
              </w:rPr>
              <w:delText>6.47.1 Applicability to language</w:delText>
            </w:r>
            <w:r w:rsidR="006D7EF3" w:rsidDel="003A1914">
              <w:rPr>
                <w:webHidden/>
              </w:rPr>
              <w:tab/>
            </w:r>
            <w:r w:rsidR="0028662E" w:rsidDel="003A1914">
              <w:rPr>
                <w:webHidden/>
              </w:rPr>
              <w:delText>34</w:delText>
            </w:r>
          </w:del>
        </w:p>
        <w:p w14:paraId="2B299AD5" w14:textId="77777777" w:rsidR="006D7EF3" w:rsidDel="003A1914" w:rsidRDefault="000961FA">
          <w:pPr>
            <w:pStyle w:val="TOC3"/>
            <w:rPr>
              <w:del w:id="910" w:author="Joyce L Tokar" w:date="2017-06-07T13:25:00Z"/>
              <w:b w:val="0"/>
              <w:bCs w:val="0"/>
            </w:rPr>
          </w:pPr>
          <w:del w:id="911" w:author="Joyce L Tokar" w:date="2017-06-07T13:25:00Z">
            <w:r w:rsidRPr="000961FA">
              <w:rPr>
                <w:rPrChange w:id="912" w:author="Joyce L Tokar" w:date="2017-06-07T13:25:00Z">
                  <w:rPr>
                    <w:rStyle w:val="Hyperlink"/>
                    <w:b w:val="0"/>
                    <w:bCs w:val="0"/>
                  </w:rPr>
                </w:rPrChange>
              </w:rPr>
              <w:delText>6.47.2 Guidance to language users</w:delText>
            </w:r>
            <w:r w:rsidR="006D7EF3" w:rsidDel="003A1914">
              <w:rPr>
                <w:webHidden/>
              </w:rPr>
              <w:tab/>
            </w:r>
            <w:r w:rsidR="0028662E" w:rsidDel="003A1914">
              <w:rPr>
                <w:webHidden/>
              </w:rPr>
              <w:delText>35</w:delText>
            </w:r>
          </w:del>
        </w:p>
        <w:p w14:paraId="7625B03F" w14:textId="77777777" w:rsidR="006D7EF3" w:rsidDel="003A1914" w:rsidRDefault="000961FA">
          <w:pPr>
            <w:pStyle w:val="TOC2"/>
            <w:rPr>
              <w:del w:id="913" w:author="Joyce L Tokar" w:date="2017-06-07T13:25:00Z"/>
              <w:b w:val="0"/>
              <w:bCs w:val="0"/>
            </w:rPr>
          </w:pPr>
          <w:del w:id="914" w:author="Joyce L Tokar" w:date="2017-06-07T13:25:00Z">
            <w:r w:rsidRPr="000961FA">
              <w:rPr>
                <w:rPrChange w:id="915" w:author="Joyce L Tokar" w:date="2017-06-07T13:25:00Z">
                  <w:rPr>
                    <w:rStyle w:val="Hyperlink"/>
                    <w:b w:val="0"/>
                    <w:bCs w:val="0"/>
                    <w:lang w:val="pt-BR"/>
                  </w:rPr>
                </w:rPrChange>
              </w:rPr>
              <w:delText>6.48 Pre-Processor Directives [NMP]</w:delText>
            </w:r>
            <w:r w:rsidR="006D7EF3" w:rsidDel="003A1914">
              <w:rPr>
                <w:webHidden/>
              </w:rPr>
              <w:tab/>
            </w:r>
            <w:r w:rsidR="0028662E" w:rsidDel="003A1914">
              <w:rPr>
                <w:webHidden/>
              </w:rPr>
              <w:delText>35</w:delText>
            </w:r>
          </w:del>
        </w:p>
        <w:p w14:paraId="1EE75D0C" w14:textId="77777777" w:rsidR="006D7EF3" w:rsidDel="003A1914" w:rsidRDefault="000961FA">
          <w:pPr>
            <w:pStyle w:val="TOC2"/>
            <w:rPr>
              <w:del w:id="916" w:author="Joyce L Tokar" w:date="2017-06-07T13:25:00Z"/>
              <w:b w:val="0"/>
              <w:bCs w:val="0"/>
            </w:rPr>
          </w:pPr>
          <w:del w:id="917" w:author="Joyce L Tokar" w:date="2017-06-07T13:25:00Z">
            <w:r w:rsidRPr="000961FA">
              <w:rPr>
                <w:rPrChange w:id="918" w:author="Joyce L Tokar" w:date="2017-06-07T13:25:00Z">
                  <w:rPr>
                    <w:rStyle w:val="Hyperlink"/>
                    <w:b w:val="0"/>
                    <w:bCs w:val="0"/>
                  </w:rPr>
                </w:rPrChange>
              </w:rPr>
              <w:delText>6.49 Suppression of Language-defined Run-time Checking [MXB]</w:delText>
            </w:r>
            <w:r w:rsidR="006D7EF3" w:rsidDel="003A1914">
              <w:rPr>
                <w:webHidden/>
              </w:rPr>
              <w:tab/>
            </w:r>
            <w:r w:rsidR="0028662E" w:rsidDel="003A1914">
              <w:rPr>
                <w:webHidden/>
              </w:rPr>
              <w:delText>35</w:delText>
            </w:r>
          </w:del>
        </w:p>
        <w:p w14:paraId="2CE94816" w14:textId="77777777" w:rsidR="006D7EF3" w:rsidDel="003A1914" w:rsidRDefault="000961FA">
          <w:pPr>
            <w:pStyle w:val="TOC3"/>
            <w:rPr>
              <w:del w:id="919" w:author="Joyce L Tokar" w:date="2017-06-07T13:25:00Z"/>
              <w:b w:val="0"/>
              <w:bCs w:val="0"/>
            </w:rPr>
          </w:pPr>
          <w:del w:id="920" w:author="Joyce L Tokar" w:date="2017-06-07T13:25:00Z">
            <w:r w:rsidRPr="000961FA">
              <w:rPr>
                <w:rPrChange w:id="921" w:author="Joyce L Tokar" w:date="2017-06-07T13:25:00Z">
                  <w:rPr>
                    <w:rStyle w:val="Hyperlink"/>
                    <w:b w:val="0"/>
                    <w:bCs w:val="0"/>
                  </w:rPr>
                </w:rPrChange>
              </w:rPr>
              <w:delText>6.49.1 Applicability to Language</w:delText>
            </w:r>
            <w:r w:rsidR="006D7EF3" w:rsidDel="003A1914">
              <w:rPr>
                <w:webHidden/>
              </w:rPr>
              <w:tab/>
            </w:r>
            <w:r w:rsidR="0028662E" w:rsidDel="003A1914">
              <w:rPr>
                <w:webHidden/>
              </w:rPr>
              <w:delText>35</w:delText>
            </w:r>
          </w:del>
        </w:p>
        <w:p w14:paraId="0C7F4CB6" w14:textId="77777777" w:rsidR="006D7EF3" w:rsidDel="003A1914" w:rsidRDefault="000961FA">
          <w:pPr>
            <w:pStyle w:val="TOC3"/>
            <w:rPr>
              <w:del w:id="922" w:author="Joyce L Tokar" w:date="2017-06-07T13:25:00Z"/>
              <w:b w:val="0"/>
              <w:bCs w:val="0"/>
            </w:rPr>
          </w:pPr>
          <w:del w:id="923" w:author="Joyce L Tokar" w:date="2017-06-07T13:25:00Z">
            <w:r w:rsidRPr="000961FA">
              <w:rPr>
                <w:rPrChange w:id="924" w:author="Joyce L Tokar" w:date="2017-06-07T13:25:00Z">
                  <w:rPr>
                    <w:rStyle w:val="Hyperlink"/>
                    <w:b w:val="0"/>
                    <w:bCs w:val="0"/>
                  </w:rPr>
                </w:rPrChange>
              </w:rPr>
              <w:delText>6.49.2 Guidance to Language Users</w:delText>
            </w:r>
            <w:r w:rsidR="006D7EF3" w:rsidDel="003A1914">
              <w:rPr>
                <w:webHidden/>
              </w:rPr>
              <w:tab/>
            </w:r>
            <w:r w:rsidR="0028662E" w:rsidDel="003A1914">
              <w:rPr>
                <w:webHidden/>
              </w:rPr>
              <w:delText>35</w:delText>
            </w:r>
          </w:del>
        </w:p>
        <w:p w14:paraId="0AAE97FF" w14:textId="77777777" w:rsidR="006D7EF3" w:rsidDel="003A1914" w:rsidRDefault="000961FA">
          <w:pPr>
            <w:pStyle w:val="TOC2"/>
            <w:rPr>
              <w:del w:id="925" w:author="Joyce L Tokar" w:date="2017-06-07T13:25:00Z"/>
              <w:b w:val="0"/>
              <w:bCs w:val="0"/>
            </w:rPr>
          </w:pPr>
          <w:del w:id="926" w:author="Joyce L Tokar" w:date="2017-06-07T13:25:00Z">
            <w:r w:rsidRPr="000961FA">
              <w:rPr>
                <w:rPrChange w:id="927" w:author="Joyce L Tokar" w:date="2017-06-07T13:25:00Z">
                  <w:rPr>
                    <w:rStyle w:val="Hyperlink"/>
                    <w:b w:val="0"/>
                    <w:bCs w:val="0"/>
                  </w:rPr>
                </w:rPrChange>
              </w:rPr>
              <w:delText>6.50 Provision of Inherently Unsafe Operations [SKL]</w:delText>
            </w:r>
            <w:r w:rsidR="006D7EF3" w:rsidDel="003A1914">
              <w:rPr>
                <w:webHidden/>
              </w:rPr>
              <w:tab/>
            </w:r>
            <w:r w:rsidR="0028662E" w:rsidDel="003A1914">
              <w:rPr>
                <w:webHidden/>
              </w:rPr>
              <w:delText>35</w:delText>
            </w:r>
          </w:del>
        </w:p>
        <w:p w14:paraId="6709B5C0" w14:textId="77777777" w:rsidR="006D7EF3" w:rsidDel="003A1914" w:rsidRDefault="000961FA">
          <w:pPr>
            <w:pStyle w:val="TOC3"/>
            <w:rPr>
              <w:del w:id="928" w:author="Joyce L Tokar" w:date="2017-06-07T13:25:00Z"/>
              <w:b w:val="0"/>
              <w:bCs w:val="0"/>
            </w:rPr>
          </w:pPr>
          <w:del w:id="929" w:author="Joyce L Tokar" w:date="2017-06-07T13:25:00Z">
            <w:r w:rsidRPr="000961FA">
              <w:rPr>
                <w:rPrChange w:id="930" w:author="Joyce L Tokar" w:date="2017-06-07T13:25:00Z">
                  <w:rPr>
                    <w:rStyle w:val="Hyperlink"/>
                    <w:b w:val="0"/>
                    <w:bCs w:val="0"/>
                  </w:rPr>
                </w:rPrChange>
              </w:rPr>
              <w:delText>6.50.1 Applicability to Language</w:delText>
            </w:r>
            <w:r w:rsidR="006D7EF3" w:rsidDel="003A1914">
              <w:rPr>
                <w:webHidden/>
              </w:rPr>
              <w:tab/>
            </w:r>
            <w:r w:rsidR="0028662E" w:rsidDel="003A1914">
              <w:rPr>
                <w:webHidden/>
              </w:rPr>
              <w:delText>35</w:delText>
            </w:r>
          </w:del>
        </w:p>
        <w:p w14:paraId="7A8E75B7" w14:textId="77777777" w:rsidR="006D7EF3" w:rsidDel="003A1914" w:rsidRDefault="000961FA">
          <w:pPr>
            <w:pStyle w:val="TOC2"/>
            <w:rPr>
              <w:del w:id="931" w:author="Joyce L Tokar" w:date="2017-06-07T13:25:00Z"/>
              <w:b w:val="0"/>
              <w:bCs w:val="0"/>
            </w:rPr>
          </w:pPr>
          <w:del w:id="932" w:author="Joyce L Tokar" w:date="2017-06-07T13:25:00Z">
            <w:r w:rsidRPr="000961FA">
              <w:rPr>
                <w:rPrChange w:id="933" w:author="Joyce L Tokar" w:date="2017-06-07T13:25:00Z">
                  <w:rPr>
                    <w:rStyle w:val="Hyperlink"/>
                    <w:b w:val="0"/>
                    <w:bCs w:val="0"/>
                  </w:rPr>
                </w:rPrChange>
              </w:rPr>
              <w:delText>6.51 Obscure Language Features [BRS]</w:delText>
            </w:r>
            <w:r w:rsidR="006D7EF3" w:rsidDel="003A1914">
              <w:rPr>
                <w:webHidden/>
              </w:rPr>
              <w:tab/>
            </w:r>
            <w:r w:rsidR="0028662E" w:rsidDel="003A1914">
              <w:rPr>
                <w:webHidden/>
              </w:rPr>
              <w:delText>36</w:delText>
            </w:r>
          </w:del>
        </w:p>
        <w:p w14:paraId="4646EE0F" w14:textId="77777777" w:rsidR="006D7EF3" w:rsidDel="003A1914" w:rsidRDefault="000961FA">
          <w:pPr>
            <w:pStyle w:val="TOC3"/>
            <w:rPr>
              <w:del w:id="934" w:author="Joyce L Tokar" w:date="2017-06-07T13:25:00Z"/>
              <w:b w:val="0"/>
              <w:bCs w:val="0"/>
            </w:rPr>
          </w:pPr>
          <w:del w:id="935" w:author="Joyce L Tokar" w:date="2017-06-07T13:25:00Z">
            <w:r w:rsidRPr="000961FA">
              <w:rPr>
                <w:rPrChange w:id="936" w:author="Joyce L Tokar" w:date="2017-06-07T13:25:00Z">
                  <w:rPr>
                    <w:rStyle w:val="Hyperlink"/>
                    <w:b w:val="0"/>
                    <w:bCs w:val="0"/>
                  </w:rPr>
                </w:rPrChange>
              </w:rPr>
              <w:delText>6.51.1 Applicability to language</w:delText>
            </w:r>
            <w:r w:rsidR="006D7EF3" w:rsidDel="003A1914">
              <w:rPr>
                <w:webHidden/>
              </w:rPr>
              <w:tab/>
            </w:r>
            <w:r w:rsidR="0028662E" w:rsidDel="003A1914">
              <w:rPr>
                <w:webHidden/>
              </w:rPr>
              <w:delText>36</w:delText>
            </w:r>
          </w:del>
        </w:p>
        <w:p w14:paraId="2A27839A" w14:textId="77777777" w:rsidR="006D7EF3" w:rsidDel="003A1914" w:rsidRDefault="000961FA">
          <w:pPr>
            <w:pStyle w:val="TOC3"/>
            <w:rPr>
              <w:del w:id="937" w:author="Joyce L Tokar" w:date="2017-06-07T13:25:00Z"/>
              <w:b w:val="0"/>
              <w:bCs w:val="0"/>
            </w:rPr>
          </w:pPr>
          <w:del w:id="938" w:author="Joyce L Tokar" w:date="2017-06-07T13:25:00Z">
            <w:r w:rsidRPr="000961FA">
              <w:rPr>
                <w:rPrChange w:id="939" w:author="Joyce L Tokar" w:date="2017-06-07T13:25:00Z">
                  <w:rPr>
                    <w:rStyle w:val="Hyperlink"/>
                    <w:b w:val="0"/>
                    <w:bCs w:val="0"/>
                    <w:kern w:val="32"/>
                  </w:rPr>
                </w:rPrChange>
              </w:rPr>
              <w:delText>6.51.2 Guidance to language users</w:delText>
            </w:r>
            <w:r w:rsidR="006D7EF3" w:rsidDel="003A1914">
              <w:rPr>
                <w:webHidden/>
              </w:rPr>
              <w:tab/>
            </w:r>
            <w:r w:rsidR="0028662E" w:rsidDel="003A1914">
              <w:rPr>
                <w:webHidden/>
              </w:rPr>
              <w:delText>36</w:delText>
            </w:r>
          </w:del>
        </w:p>
        <w:p w14:paraId="48F06FBB" w14:textId="77777777" w:rsidR="006D7EF3" w:rsidDel="003A1914" w:rsidRDefault="000961FA">
          <w:pPr>
            <w:pStyle w:val="TOC2"/>
            <w:rPr>
              <w:del w:id="940" w:author="Joyce L Tokar" w:date="2017-06-07T13:25:00Z"/>
              <w:b w:val="0"/>
              <w:bCs w:val="0"/>
            </w:rPr>
          </w:pPr>
          <w:del w:id="941" w:author="Joyce L Tokar" w:date="2017-06-07T13:25:00Z">
            <w:r w:rsidRPr="000961FA">
              <w:rPr>
                <w:rPrChange w:id="942" w:author="Joyce L Tokar" w:date="2017-06-07T13:25:00Z">
                  <w:rPr>
                    <w:rStyle w:val="Hyperlink"/>
                    <w:b w:val="0"/>
                    <w:bCs w:val="0"/>
                  </w:rPr>
                </w:rPrChange>
              </w:rPr>
              <w:delText>6.52 Unspecified Behaviour [BQF]</w:delText>
            </w:r>
            <w:r w:rsidR="006D7EF3" w:rsidDel="003A1914">
              <w:rPr>
                <w:webHidden/>
              </w:rPr>
              <w:tab/>
            </w:r>
            <w:r w:rsidR="0028662E" w:rsidDel="003A1914">
              <w:rPr>
                <w:webHidden/>
              </w:rPr>
              <w:delText>36</w:delText>
            </w:r>
          </w:del>
        </w:p>
        <w:p w14:paraId="4AFB2908" w14:textId="77777777" w:rsidR="006D7EF3" w:rsidDel="003A1914" w:rsidRDefault="000961FA">
          <w:pPr>
            <w:pStyle w:val="TOC3"/>
            <w:rPr>
              <w:del w:id="943" w:author="Joyce L Tokar" w:date="2017-06-07T13:25:00Z"/>
              <w:b w:val="0"/>
              <w:bCs w:val="0"/>
            </w:rPr>
          </w:pPr>
          <w:del w:id="944" w:author="Joyce L Tokar" w:date="2017-06-07T13:25:00Z">
            <w:r w:rsidRPr="000961FA">
              <w:rPr>
                <w:rPrChange w:id="945" w:author="Joyce L Tokar" w:date="2017-06-07T13:25:00Z">
                  <w:rPr>
                    <w:rStyle w:val="Hyperlink"/>
                    <w:b w:val="0"/>
                    <w:bCs w:val="0"/>
                  </w:rPr>
                </w:rPrChange>
              </w:rPr>
              <w:delText>6.52.1 Applicability to language</w:delText>
            </w:r>
            <w:r w:rsidR="006D7EF3" w:rsidDel="003A1914">
              <w:rPr>
                <w:webHidden/>
              </w:rPr>
              <w:tab/>
            </w:r>
            <w:r w:rsidR="0028662E" w:rsidDel="003A1914">
              <w:rPr>
                <w:webHidden/>
              </w:rPr>
              <w:delText>36</w:delText>
            </w:r>
          </w:del>
        </w:p>
        <w:p w14:paraId="2061F86B" w14:textId="77777777" w:rsidR="006D7EF3" w:rsidDel="003A1914" w:rsidRDefault="000961FA">
          <w:pPr>
            <w:pStyle w:val="TOC3"/>
            <w:rPr>
              <w:del w:id="946" w:author="Joyce L Tokar" w:date="2017-06-07T13:25:00Z"/>
              <w:b w:val="0"/>
              <w:bCs w:val="0"/>
            </w:rPr>
          </w:pPr>
          <w:del w:id="947" w:author="Joyce L Tokar" w:date="2017-06-07T13:25:00Z">
            <w:r w:rsidRPr="000961FA">
              <w:rPr>
                <w:rPrChange w:id="948" w:author="Joyce L Tokar" w:date="2017-06-07T13:25:00Z">
                  <w:rPr>
                    <w:rStyle w:val="Hyperlink"/>
                    <w:b w:val="0"/>
                    <w:bCs w:val="0"/>
                  </w:rPr>
                </w:rPrChange>
              </w:rPr>
              <w:delText>6.52.2 Guidance to language users</w:delText>
            </w:r>
            <w:r w:rsidR="006D7EF3" w:rsidDel="003A1914">
              <w:rPr>
                <w:webHidden/>
              </w:rPr>
              <w:tab/>
            </w:r>
            <w:r w:rsidR="0028662E" w:rsidDel="003A1914">
              <w:rPr>
                <w:webHidden/>
              </w:rPr>
              <w:delText>37</w:delText>
            </w:r>
          </w:del>
        </w:p>
        <w:p w14:paraId="6983D28C" w14:textId="77777777" w:rsidR="006D7EF3" w:rsidDel="003A1914" w:rsidRDefault="000961FA">
          <w:pPr>
            <w:pStyle w:val="TOC2"/>
            <w:rPr>
              <w:del w:id="949" w:author="Joyce L Tokar" w:date="2017-06-07T13:25:00Z"/>
              <w:b w:val="0"/>
              <w:bCs w:val="0"/>
            </w:rPr>
          </w:pPr>
          <w:del w:id="950" w:author="Joyce L Tokar" w:date="2017-06-07T13:25:00Z">
            <w:r w:rsidRPr="000961FA">
              <w:rPr>
                <w:rPrChange w:id="951" w:author="Joyce L Tokar" w:date="2017-06-07T13:25:00Z">
                  <w:rPr>
                    <w:rStyle w:val="Hyperlink"/>
                    <w:b w:val="0"/>
                    <w:bCs w:val="0"/>
                  </w:rPr>
                </w:rPrChange>
              </w:rPr>
              <w:delText>6.53 Undefined Behaviour [EWF]</w:delText>
            </w:r>
            <w:r w:rsidR="006D7EF3" w:rsidDel="003A1914">
              <w:rPr>
                <w:webHidden/>
              </w:rPr>
              <w:tab/>
            </w:r>
            <w:r w:rsidR="0028662E" w:rsidDel="003A1914">
              <w:rPr>
                <w:webHidden/>
              </w:rPr>
              <w:delText>37</w:delText>
            </w:r>
          </w:del>
        </w:p>
        <w:p w14:paraId="01312F1D" w14:textId="77777777" w:rsidR="006D7EF3" w:rsidDel="003A1914" w:rsidRDefault="000961FA">
          <w:pPr>
            <w:pStyle w:val="TOC3"/>
            <w:rPr>
              <w:del w:id="952" w:author="Joyce L Tokar" w:date="2017-06-07T13:25:00Z"/>
              <w:b w:val="0"/>
              <w:bCs w:val="0"/>
            </w:rPr>
          </w:pPr>
          <w:del w:id="953" w:author="Joyce L Tokar" w:date="2017-06-07T13:25:00Z">
            <w:r w:rsidRPr="000961FA">
              <w:rPr>
                <w:rPrChange w:id="954" w:author="Joyce L Tokar" w:date="2017-06-07T13:25:00Z">
                  <w:rPr>
                    <w:rStyle w:val="Hyperlink"/>
                    <w:b w:val="0"/>
                    <w:bCs w:val="0"/>
                  </w:rPr>
                </w:rPrChange>
              </w:rPr>
              <w:delText>6.53.1 Applicability to language</w:delText>
            </w:r>
            <w:r w:rsidR="006D7EF3" w:rsidDel="003A1914">
              <w:rPr>
                <w:webHidden/>
              </w:rPr>
              <w:tab/>
            </w:r>
            <w:r w:rsidR="0028662E" w:rsidDel="003A1914">
              <w:rPr>
                <w:webHidden/>
              </w:rPr>
              <w:delText>37</w:delText>
            </w:r>
          </w:del>
        </w:p>
        <w:p w14:paraId="56E90E60" w14:textId="77777777" w:rsidR="006D7EF3" w:rsidDel="003A1914" w:rsidRDefault="000961FA">
          <w:pPr>
            <w:pStyle w:val="TOC3"/>
            <w:rPr>
              <w:del w:id="955" w:author="Joyce L Tokar" w:date="2017-06-07T13:25:00Z"/>
              <w:b w:val="0"/>
              <w:bCs w:val="0"/>
            </w:rPr>
          </w:pPr>
          <w:del w:id="956" w:author="Joyce L Tokar" w:date="2017-06-07T13:25:00Z">
            <w:r w:rsidRPr="000961FA">
              <w:rPr>
                <w:rPrChange w:id="957" w:author="Joyce L Tokar" w:date="2017-06-07T13:25:00Z">
                  <w:rPr>
                    <w:rStyle w:val="Hyperlink"/>
                    <w:b w:val="0"/>
                    <w:bCs w:val="0"/>
                  </w:rPr>
                </w:rPrChange>
              </w:rPr>
              <w:delText>6.53.2 Guidance to language users</w:delText>
            </w:r>
            <w:r w:rsidR="006D7EF3" w:rsidDel="003A1914">
              <w:rPr>
                <w:webHidden/>
              </w:rPr>
              <w:tab/>
            </w:r>
            <w:r w:rsidR="0028662E" w:rsidDel="003A1914">
              <w:rPr>
                <w:webHidden/>
              </w:rPr>
              <w:delText>38</w:delText>
            </w:r>
          </w:del>
        </w:p>
        <w:p w14:paraId="45D96479" w14:textId="77777777" w:rsidR="006D7EF3" w:rsidDel="003A1914" w:rsidRDefault="000961FA">
          <w:pPr>
            <w:pStyle w:val="TOC2"/>
            <w:rPr>
              <w:del w:id="958" w:author="Joyce L Tokar" w:date="2017-06-07T13:25:00Z"/>
              <w:b w:val="0"/>
              <w:bCs w:val="0"/>
            </w:rPr>
          </w:pPr>
          <w:del w:id="959" w:author="Joyce L Tokar" w:date="2017-06-07T13:25:00Z">
            <w:r w:rsidRPr="000961FA">
              <w:rPr>
                <w:rPrChange w:id="960" w:author="Joyce L Tokar" w:date="2017-06-07T13:25:00Z">
                  <w:rPr>
                    <w:rStyle w:val="Hyperlink"/>
                    <w:b w:val="0"/>
                    <w:bCs w:val="0"/>
                  </w:rPr>
                </w:rPrChange>
              </w:rPr>
              <w:delText>6.54 Implementation-Defined Behaviour [FAB]</w:delText>
            </w:r>
            <w:r w:rsidR="006D7EF3" w:rsidDel="003A1914">
              <w:rPr>
                <w:webHidden/>
              </w:rPr>
              <w:tab/>
            </w:r>
            <w:r w:rsidR="0028662E" w:rsidDel="003A1914">
              <w:rPr>
                <w:webHidden/>
              </w:rPr>
              <w:delText>38</w:delText>
            </w:r>
          </w:del>
        </w:p>
        <w:p w14:paraId="3FF054F7" w14:textId="77777777" w:rsidR="006D7EF3" w:rsidDel="003A1914" w:rsidRDefault="000961FA">
          <w:pPr>
            <w:pStyle w:val="TOC3"/>
            <w:rPr>
              <w:del w:id="961" w:author="Joyce L Tokar" w:date="2017-06-07T13:25:00Z"/>
              <w:b w:val="0"/>
              <w:bCs w:val="0"/>
            </w:rPr>
          </w:pPr>
          <w:del w:id="962" w:author="Joyce L Tokar" w:date="2017-06-07T13:25:00Z">
            <w:r w:rsidRPr="000961FA">
              <w:rPr>
                <w:rPrChange w:id="963" w:author="Joyce L Tokar" w:date="2017-06-07T13:25:00Z">
                  <w:rPr>
                    <w:rStyle w:val="Hyperlink"/>
                    <w:b w:val="0"/>
                    <w:bCs w:val="0"/>
                  </w:rPr>
                </w:rPrChange>
              </w:rPr>
              <w:delText>6.54.1 Applicability to language</w:delText>
            </w:r>
            <w:r w:rsidR="006D7EF3" w:rsidDel="003A1914">
              <w:rPr>
                <w:webHidden/>
              </w:rPr>
              <w:tab/>
            </w:r>
            <w:r w:rsidR="0028662E" w:rsidDel="003A1914">
              <w:rPr>
                <w:webHidden/>
              </w:rPr>
              <w:delText>38</w:delText>
            </w:r>
          </w:del>
        </w:p>
        <w:p w14:paraId="01F86DDD" w14:textId="77777777" w:rsidR="006D7EF3" w:rsidDel="003A1914" w:rsidRDefault="000961FA">
          <w:pPr>
            <w:pStyle w:val="TOC3"/>
            <w:rPr>
              <w:del w:id="964" w:author="Joyce L Tokar" w:date="2017-06-07T13:25:00Z"/>
              <w:b w:val="0"/>
              <w:bCs w:val="0"/>
            </w:rPr>
          </w:pPr>
          <w:del w:id="965" w:author="Joyce L Tokar" w:date="2017-06-07T13:25:00Z">
            <w:r w:rsidRPr="000961FA">
              <w:rPr>
                <w:rPrChange w:id="966" w:author="Joyce L Tokar" w:date="2017-06-07T13:25:00Z">
                  <w:rPr>
                    <w:rStyle w:val="Hyperlink"/>
                    <w:b w:val="0"/>
                    <w:bCs w:val="0"/>
                  </w:rPr>
                </w:rPrChange>
              </w:rPr>
              <w:delText>6.54.2 Guidance to language users</w:delText>
            </w:r>
            <w:r w:rsidR="006D7EF3" w:rsidDel="003A1914">
              <w:rPr>
                <w:webHidden/>
              </w:rPr>
              <w:tab/>
            </w:r>
            <w:r w:rsidR="0028662E" w:rsidDel="003A1914">
              <w:rPr>
                <w:webHidden/>
              </w:rPr>
              <w:delText>39</w:delText>
            </w:r>
          </w:del>
        </w:p>
        <w:p w14:paraId="329B5A81" w14:textId="77777777" w:rsidR="006D7EF3" w:rsidDel="003A1914" w:rsidRDefault="000961FA">
          <w:pPr>
            <w:pStyle w:val="TOC2"/>
            <w:rPr>
              <w:del w:id="967" w:author="Joyce L Tokar" w:date="2017-06-07T13:25:00Z"/>
              <w:b w:val="0"/>
              <w:bCs w:val="0"/>
            </w:rPr>
          </w:pPr>
          <w:del w:id="968" w:author="Joyce L Tokar" w:date="2017-06-07T13:25:00Z">
            <w:r w:rsidRPr="000961FA">
              <w:rPr>
                <w:rPrChange w:id="969" w:author="Joyce L Tokar" w:date="2017-06-07T13:25:00Z">
                  <w:rPr>
                    <w:rStyle w:val="Hyperlink"/>
                    <w:b w:val="0"/>
                    <w:bCs w:val="0"/>
                  </w:rPr>
                </w:rPrChange>
              </w:rPr>
              <w:delText>6.55 Deprecated Language Features [MEM]</w:delText>
            </w:r>
            <w:r w:rsidR="006D7EF3" w:rsidDel="003A1914">
              <w:rPr>
                <w:webHidden/>
              </w:rPr>
              <w:tab/>
            </w:r>
            <w:r w:rsidR="0028662E" w:rsidDel="003A1914">
              <w:rPr>
                <w:webHidden/>
              </w:rPr>
              <w:delText>39</w:delText>
            </w:r>
          </w:del>
        </w:p>
        <w:p w14:paraId="0CEBC895" w14:textId="77777777" w:rsidR="006D7EF3" w:rsidDel="003A1914" w:rsidRDefault="000961FA">
          <w:pPr>
            <w:pStyle w:val="TOC3"/>
            <w:rPr>
              <w:del w:id="970" w:author="Joyce L Tokar" w:date="2017-06-07T13:25:00Z"/>
              <w:b w:val="0"/>
              <w:bCs w:val="0"/>
            </w:rPr>
          </w:pPr>
          <w:del w:id="971" w:author="Joyce L Tokar" w:date="2017-06-07T13:25:00Z">
            <w:r w:rsidRPr="000961FA">
              <w:rPr>
                <w:rPrChange w:id="972" w:author="Joyce L Tokar" w:date="2017-06-07T13:25:00Z">
                  <w:rPr>
                    <w:rStyle w:val="Hyperlink"/>
                    <w:b w:val="0"/>
                    <w:bCs w:val="0"/>
                  </w:rPr>
                </w:rPrChange>
              </w:rPr>
              <w:delText>6.55.1 Applicability to language</w:delText>
            </w:r>
            <w:r w:rsidR="006D7EF3" w:rsidDel="003A1914">
              <w:rPr>
                <w:webHidden/>
              </w:rPr>
              <w:tab/>
            </w:r>
            <w:r w:rsidR="0028662E" w:rsidDel="003A1914">
              <w:rPr>
                <w:webHidden/>
              </w:rPr>
              <w:delText>39</w:delText>
            </w:r>
          </w:del>
        </w:p>
        <w:p w14:paraId="4C7AABB5" w14:textId="77777777" w:rsidR="006D7EF3" w:rsidDel="003A1914" w:rsidRDefault="000961FA">
          <w:pPr>
            <w:pStyle w:val="TOC3"/>
            <w:rPr>
              <w:del w:id="973" w:author="Joyce L Tokar" w:date="2017-06-07T13:25:00Z"/>
              <w:b w:val="0"/>
              <w:bCs w:val="0"/>
            </w:rPr>
          </w:pPr>
          <w:del w:id="974" w:author="Joyce L Tokar" w:date="2017-06-07T13:25:00Z">
            <w:r w:rsidRPr="000961FA">
              <w:rPr>
                <w:rPrChange w:id="975" w:author="Joyce L Tokar" w:date="2017-06-07T13:25:00Z">
                  <w:rPr>
                    <w:rStyle w:val="Hyperlink"/>
                    <w:b w:val="0"/>
                    <w:bCs w:val="0"/>
                  </w:rPr>
                </w:rPrChange>
              </w:rPr>
              <w:delText>6.55.2 Guidance to language users</w:delText>
            </w:r>
            <w:r w:rsidR="006D7EF3" w:rsidDel="003A1914">
              <w:rPr>
                <w:webHidden/>
              </w:rPr>
              <w:tab/>
            </w:r>
            <w:r w:rsidR="0028662E" w:rsidDel="003A1914">
              <w:rPr>
                <w:webHidden/>
              </w:rPr>
              <w:delText>39</w:delText>
            </w:r>
          </w:del>
        </w:p>
        <w:p w14:paraId="191A25B5" w14:textId="77777777" w:rsidR="006D7EF3" w:rsidDel="003A1914" w:rsidRDefault="000961FA">
          <w:pPr>
            <w:pStyle w:val="TOC2"/>
            <w:rPr>
              <w:del w:id="976" w:author="Joyce L Tokar" w:date="2017-06-07T13:25:00Z"/>
              <w:b w:val="0"/>
              <w:bCs w:val="0"/>
            </w:rPr>
          </w:pPr>
          <w:del w:id="977" w:author="Joyce L Tokar" w:date="2017-06-07T13:25:00Z">
            <w:r w:rsidRPr="000961FA">
              <w:rPr>
                <w:rPrChange w:id="978" w:author="Joyce L Tokar" w:date="2017-06-07T13:25:00Z">
                  <w:rPr>
                    <w:rStyle w:val="Hyperlink"/>
                    <w:b w:val="0"/>
                    <w:bCs w:val="0"/>
                  </w:rPr>
                </w:rPrChange>
              </w:rPr>
              <w:delText>6.56 Concurrency – Activation [CGA]</w:delText>
            </w:r>
            <w:r w:rsidR="006D7EF3" w:rsidDel="003A1914">
              <w:rPr>
                <w:webHidden/>
              </w:rPr>
              <w:tab/>
            </w:r>
            <w:r w:rsidR="0028662E" w:rsidDel="003A1914">
              <w:rPr>
                <w:webHidden/>
              </w:rPr>
              <w:delText>39</w:delText>
            </w:r>
          </w:del>
        </w:p>
        <w:p w14:paraId="1B255A43" w14:textId="77777777" w:rsidR="006D7EF3" w:rsidDel="003A1914" w:rsidRDefault="000961FA">
          <w:pPr>
            <w:pStyle w:val="TOC2"/>
            <w:rPr>
              <w:del w:id="979" w:author="Joyce L Tokar" w:date="2017-06-07T13:25:00Z"/>
              <w:b w:val="0"/>
              <w:bCs w:val="0"/>
            </w:rPr>
          </w:pPr>
          <w:del w:id="980" w:author="Joyce L Tokar" w:date="2017-06-07T13:25:00Z">
            <w:r w:rsidRPr="000961FA">
              <w:rPr>
                <w:rPrChange w:id="981" w:author="Joyce L Tokar" w:date="2017-06-07T13:25:00Z">
                  <w:rPr>
                    <w:rStyle w:val="Hyperlink"/>
                    <w:b w:val="0"/>
                    <w:bCs w:val="0"/>
                  </w:rPr>
                </w:rPrChange>
              </w:rPr>
              <w:delText>6.56.1 Applicability to language</w:delText>
            </w:r>
            <w:r w:rsidR="006D7EF3" w:rsidDel="003A1914">
              <w:rPr>
                <w:webHidden/>
              </w:rPr>
              <w:tab/>
            </w:r>
            <w:r w:rsidR="0028662E" w:rsidDel="003A1914">
              <w:rPr>
                <w:webHidden/>
              </w:rPr>
              <w:delText>39</w:delText>
            </w:r>
          </w:del>
        </w:p>
        <w:p w14:paraId="03047716" w14:textId="77777777" w:rsidR="006D7EF3" w:rsidDel="003A1914" w:rsidRDefault="000961FA">
          <w:pPr>
            <w:pStyle w:val="TOC3"/>
            <w:rPr>
              <w:del w:id="982" w:author="Joyce L Tokar" w:date="2017-06-07T13:25:00Z"/>
              <w:b w:val="0"/>
              <w:bCs w:val="0"/>
            </w:rPr>
          </w:pPr>
          <w:del w:id="983" w:author="Joyce L Tokar" w:date="2017-06-07T13:25:00Z">
            <w:r w:rsidRPr="000961FA">
              <w:rPr>
                <w:rPrChange w:id="984" w:author="Joyce L Tokar" w:date="2017-06-07T13:25:00Z">
                  <w:rPr>
                    <w:rStyle w:val="Hyperlink"/>
                    <w:b w:val="0"/>
                    <w:bCs w:val="0"/>
                  </w:rPr>
                </w:rPrChange>
              </w:rPr>
              <w:delText>6.56.2 Guidance to language users</w:delText>
            </w:r>
            <w:r w:rsidR="006D7EF3" w:rsidDel="003A1914">
              <w:rPr>
                <w:webHidden/>
              </w:rPr>
              <w:tab/>
            </w:r>
            <w:r w:rsidR="0028662E" w:rsidDel="003A1914">
              <w:rPr>
                <w:webHidden/>
              </w:rPr>
              <w:delText>39</w:delText>
            </w:r>
          </w:del>
        </w:p>
        <w:p w14:paraId="5D594A0D" w14:textId="77777777" w:rsidR="006D7EF3" w:rsidDel="003A1914" w:rsidRDefault="000961FA">
          <w:pPr>
            <w:pStyle w:val="TOC2"/>
            <w:rPr>
              <w:del w:id="985" w:author="Joyce L Tokar" w:date="2017-06-07T13:25:00Z"/>
              <w:b w:val="0"/>
              <w:bCs w:val="0"/>
            </w:rPr>
          </w:pPr>
          <w:del w:id="986" w:author="Joyce L Tokar" w:date="2017-06-07T13:25:00Z">
            <w:r w:rsidRPr="000961FA">
              <w:rPr>
                <w:rPrChange w:id="987" w:author="Joyce L Tokar" w:date="2017-06-07T13:25:00Z">
                  <w:rPr>
                    <w:rStyle w:val="Hyperlink"/>
                    <w:b w:val="0"/>
                    <w:bCs w:val="0"/>
                    <w:lang w:val="en-CA"/>
                  </w:rPr>
                </w:rPrChange>
              </w:rPr>
              <w:delText>6.57 Concurrency – Directed termination [CGT]</w:delText>
            </w:r>
            <w:r w:rsidR="006D7EF3" w:rsidDel="003A1914">
              <w:rPr>
                <w:webHidden/>
              </w:rPr>
              <w:tab/>
            </w:r>
            <w:r w:rsidR="0028662E" w:rsidDel="003A1914">
              <w:rPr>
                <w:webHidden/>
              </w:rPr>
              <w:delText>39</w:delText>
            </w:r>
          </w:del>
        </w:p>
        <w:p w14:paraId="457AC45E" w14:textId="77777777" w:rsidR="006D7EF3" w:rsidDel="003A1914" w:rsidRDefault="000961FA">
          <w:pPr>
            <w:pStyle w:val="TOC2"/>
            <w:rPr>
              <w:del w:id="988" w:author="Joyce L Tokar" w:date="2017-06-07T13:25:00Z"/>
              <w:b w:val="0"/>
              <w:bCs w:val="0"/>
            </w:rPr>
          </w:pPr>
          <w:del w:id="989" w:author="Joyce L Tokar" w:date="2017-06-07T13:25:00Z">
            <w:r w:rsidRPr="000961FA">
              <w:rPr>
                <w:rPrChange w:id="990" w:author="Joyce L Tokar" w:date="2017-06-07T13:25:00Z">
                  <w:rPr>
                    <w:rStyle w:val="Hyperlink"/>
                    <w:b w:val="0"/>
                    <w:bCs w:val="0"/>
                  </w:rPr>
                </w:rPrChange>
              </w:rPr>
              <w:delText>6.57.1 Applicability to language</w:delText>
            </w:r>
            <w:r w:rsidR="006D7EF3" w:rsidDel="003A1914">
              <w:rPr>
                <w:webHidden/>
              </w:rPr>
              <w:tab/>
            </w:r>
            <w:r w:rsidR="0028662E" w:rsidDel="003A1914">
              <w:rPr>
                <w:webHidden/>
              </w:rPr>
              <w:delText>39</w:delText>
            </w:r>
          </w:del>
        </w:p>
        <w:p w14:paraId="11CC2D5B" w14:textId="77777777" w:rsidR="006D7EF3" w:rsidDel="003A1914" w:rsidRDefault="000961FA">
          <w:pPr>
            <w:pStyle w:val="TOC3"/>
            <w:rPr>
              <w:del w:id="991" w:author="Joyce L Tokar" w:date="2017-06-07T13:25:00Z"/>
              <w:b w:val="0"/>
              <w:bCs w:val="0"/>
            </w:rPr>
          </w:pPr>
          <w:del w:id="992" w:author="Joyce L Tokar" w:date="2017-06-07T13:25:00Z">
            <w:r w:rsidRPr="000961FA">
              <w:rPr>
                <w:rPrChange w:id="993" w:author="Joyce L Tokar" w:date="2017-06-07T13:25:00Z">
                  <w:rPr>
                    <w:rStyle w:val="Hyperlink"/>
                    <w:b w:val="0"/>
                    <w:bCs w:val="0"/>
                  </w:rPr>
                </w:rPrChange>
              </w:rPr>
              <w:delText>6.57.2 Guidance to language users</w:delText>
            </w:r>
            <w:r w:rsidR="006D7EF3" w:rsidDel="003A1914">
              <w:rPr>
                <w:webHidden/>
              </w:rPr>
              <w:tab/>
            </w:r>
            <w:r w:rsidR="0028662E" w:rsidDel="003A1914">
              <w:rPr>
                <w:webHidden/>
              </w:rPr>
              <w:delText>40</w:delText>
            </w:r>
          </w:del>
        </w:p>
        <w:p w14:paraId="60F4C26A" w14:textId="77777777" w:rsidR="006D7EF3" w:rsidDel="003A1914" w:rsidRDefault="000961FA">
          <w:pPr>
            <w:pStyle w:val="TOC2"/>
            <w:rPr>
              <w:del w:id="994" w:author="Joyce L Tokar" w:date="2017-06-07T13:25:00Z"/>
              <w:b w:val="0"/>
              <w:bCs w:val="0"/>
            </w:rPr>
          </w:pPr>
          <w:del w:id="995" w:author="Joyce L Tokar" w:date="2017-06-07T13:25:00Z">
            <w:r w:rsidRPr="000961FA">
              <w:rPr>
                <w:rPrChange w:id="996" w:author="Joyce L Tokar" w:date="2017-06-07T13:25:00Z">
                  <w:rPr>
                    <w:rStyle w:val="Hyperlink"/>
                    <w:b w:val="0"/>
                    <w:bCs w:val="0"/>
                  </w:rPr>
                </w:rPrChange>
              </w:rPr>
              <w:delText>6.58 Concurrent Data Access [CGX]</w:delText>
            </w:r>
            <w:r w:rsidR="006D7EF3" w:rsidDel="003A1914">
              <w:rPr>
                <w:webHidden/>
              </w:rPr>
              <w:tab/>
            </w:r>
            <w:r w:rsidR="0028662E" w:rsidDel="003A1914">
              <w:rPr>
                <w:webHidden/>
              </w:rPr>
              <w:delText>40</w:delText>
            </w:r>
          </w:del>
        </w:p>
        <w:p w14:paraId="28D34BDA" w14:textId="77777777" w:rsidR="006D7EF3" w:rsidDel="003A1914" w:rsidRDefault="000961FA">
          <w:pPr>
            <w:pStyle w:val="TOC2"/>
            <w:rPr>
              <w:del w:id="997" w:author="Joyce L Tokar" w:date="2017-06-07T13:25:00Z"/>
              <w:b w:val="0"/>
              <w:bCs w:val="0"/>
            </w:rPr>
          </w:pPr>
          <w:del w:id="998" w:author="Joyce L Tokar" w:date="2017-06-07T13:25:00Z">
            <w:r w:rsidRPr="000961FA">
              <w:rPr>
                <w:rPrChange w:id="999" w:author="Joyce L Tokar" w:date="2017-06-07T13:25:00Z">
                  <w:rPr>
                    <w:rStyle w:val="Hyperlink"/>
                    <w:b w:val="0"/>
                    <w:bCs w:val="0"/>
                  </w:rPr>
                </w:rPrChange>
              </w:rPr>
              <w:delText>6.58.1 Applicability to language</w:delText>
            </w:r>
            <w:r w:rsidR="006D7EF3" w:rsidDel="003A1914">
              <w:rPr>
                <w:webHidden/>
              </w:rPr>
              <w:tab/>
            </w:r>
            <w:r w:rsidR="0028662E" w:rsidDel="003A1914">
              <w:rPr>
                <w:webHidden/>
              </w:rPr>
              <w:delText>40</w:delText>
            </w:r>
          </w:del>
        </w:p>
        <w:p w14:paraId="4D11C0E3" w14:textId="77777777" w:rsidR="006D7EF3" w:rsidDel="003A1914" w:rsidRDefault="000961FA">
          <w:pPr>
            <w:pStyle w:val="TOC3"/>
            <w:rPr>
              <w:del w:id="1000" w:author="Joyce L Tokar" w:date="2017-06-07T13:25:00Z"/>
              <w:b w:val="0"/>
              <w:bCs w:val="0"/>
            </w:rPr>
          </w:pPr>
          <w:del w:id="1001" w:author="Joyce L Tokar" w:date="2017-06-07T13:25:00Z">
            <w:r w:rsidRPr="000961FA">
              <w:rPr>
                <w:rPrChange w:id="1002" w:author="Joyce L Tokar" w:date="2017-06-07T13:25:00Z">
                  <w:rPr>
                    <w:rStyle w:val="Hyperlink"/>
                    <w:b w:val="0"/>
                    <w:bCs w:val="0"/>
                  </w:rPr>
                </w:rPrChange>
              </w:rPr>
              <w:delText>6.58.2 Guidance to language users</w:delText>
            </w:r>
            <w:r w:rsidR="006D7EF3" w:rsidDel="003A1914">
              <w:rPr>
                <w:webHidden/>
              </w:rPr>
              <w:tab/>
            </w:r>
            <w:r w:rsidR="0028662E" w:rsidDel="003A1914">
              <w:rPr>
                <w:webHidden/>
              </w:rPr>
              <w:delText>40</w:delText>
            </w:r>
          </w:del>
        </w:p>
        <w:p w14:paraId="3D21A460" w14:textId="77777777" w:rsidR="006D7EF3" w:rsidDel="003A1914" w:rsidRDefault="000961FA">
          <w:pPr>
            <w:pStyle w:val="TOC3"/>
            <w:rPr>
              <w:del w:id="1003" w:author="Joyce L Tokar" w:date="2017-06-07T13:25:00Z"/>
              <w:b w:val="0"/>
              <w:bCs w:val="0"/>
            </w:rPr>
          </w:pPr>
          <w:del w:id="1004" w:author="Joyce L Tokar" w:date="2017-06-07T13:25:00Z">
            <w:r w:rsidRPr="000961FA">
              <w:rPr>
                <w:rPrChange w:id="1005" w:author="Joyce L Tokar" w:date="2017-06-07T13:25:00Z">
                  <w:rPr>
                    <w:rStyle w:val="Hyperlink"/>
                    <w:b w:val="0"/>
                    <w:bCs w:val="0"/>
                    <w:lang w:val="en-CA"/>
                  </w:rPr>
                </w:rPrChange>
              </w:rPr>
              <w:delText>6.59 Concurrency – Premature Termination [CGS]</w:delText>
            </w:r>
            <w:r w:rsidR="006D7EF3" w:rsidDel="003A1914">
              <w:rPr>
                <w:webHidden/>
              </w:rPr>
              <w:tab/>
            </w:r>
            <w:r w:rsidR="0028662E" w:rsidDel="003A1914">
              <w:rPr>
                <w:webHidden/>
              </w:rPr>
              <w:delText>40</w:delText>
            </w:r>
          </w:del>
        </w:p>
        <w:p w14:paraId="4EABBD88" w14:textId="77777777" w:rsidR="006D7EF3" w:rsidDel="003A1914" w:rsidRDefault="000961FA">
          <w:pPr>
            <w:pStyle w:val="TOC2"/>
            <w:rPr>
              <w:del w:id="1006" w:author="Joyce L Tokar" w:date="2017-06-07T13:25:00Z"/>
              <w:b w:val="0"/>
              <w:bCs w:val="0"/>
            </w:rPr>
          </w:pPr>
          <w:del w:id="1007" w:author="Joyce L Tokar" w:date="2017-06-07T13:25:00Z">
            <w:r w:rsidRPr="000961FA">
              <w:rPr>
                <w:rPrChange w:id="1008" w:author="Joyce L Tokar" w:date="2017-06-07T13:25:00Z">
                  <w:rPr>
                    <w:rStyle w:val="Hyperlink"/>
                    <w:b w:val="0"/>
                    <w:bCs w:val="0"/>
                    <w:lang w:val="en-CA"/>
                  </w:rPr>
                </w:rPrChange>
              </w:rPr>
              <w:delText>6.59.1 Applicability to language</w:delText>
            </w:r>
            <w:r w:rsidR="006D7EF3" w:rsidDel="003A1914">
              <w:rPr>
                <w:webHidden/>
              </w:rPr>
              <w:tab/>
            </w:r>
            <w:r w:rsidR="0028662E" w:rsidDel="003A1914">
              <w:rPr>
                <w:webHidden/>
              </w:rPr>
              <w:delText>40</w:delText>
            </w:r>
          </w:del>
        </w:p>
        <w:p w14:paraId="2D92EF43" w14:textId="77777777" w:rsidR="006D7EF3" w:rsidDel="003A1914" w:rsidRDefault="000961FA">
          <w:pPr>
            <w:pStyle w:val="TOC2"/>
            <w:rPr>
              <w:del w:id="1009" w:author="Joyce L Tokar" w:date="2017-06-07T13:25:00Z"/>
              <w:b w:val="0"/>
              <w:bCs w:val="0"/>
            </w:rPr>
          </w:pPr>
          <w:del w:id="1010" w:author="Joyce L Tokar" w:date="2017-06-07T13:25:00Z">
            <w:r w:rsidRPr="000961FA">
              <w:rPr>
                <w:rPrChange w:id="1011" w:author="Joyce L Tokar" w:date="2017-06-07T13:25:00Z">
                  <w:rPr>
                    <w:rStyle w:val="Hyperlink"/>
                    <w:b w:val="0"/>
                    <w:bCs w:val="0"/>
                  </w:rPr>
                </w:rPrChange>
              </w:rPr>
              <w:delText>6.59.2 Guidance to language users</w:delText>
            </w:r>
            <w:r w:rsidR="006D7EF3" w:rsidDel="003A1914">
              <w:rPr>
                <w:webHidden/>
              </w:rPr>
              <w:tab/>
            </w:r>
            <w:r w:rsidR="0028662E" w:rsidDel="003A1914">
              <w:rPr>
                <w:webHidden/>
              </w:rPr>
              <w:delText>40</w:delText>
            </w:r>
          </w:del>
        </w:p>
        <w:p w14:paraId="78F1A38B" w14:textId="77777777" w:rsidR="006D7EF3" w:rsidDel="003A1914" w:rsidRDefault="000961FA">
          <w:pPr>
            <w:pStyle w:val="TOC2"/>
            <w:rPr>
              <w:del w:id="1012" w:author="Joyce L Tokar" w:date="2017-06-07T13:25:00Z"/>
              <w:b w:val="0"/>
              <w:bCs w:val="0"/>
            </w:rPr>
          </w:pPr>
          <w:del w:id="1013" w:author="Joyce L Tokar" w:date="2017-06-07T13:25:00Z">
            <w:r w:rsidRPr="000961FA">
              <w:rPr>
                <w:rPrChange w:id="1014" w:author="Joyce L Tokar" w:date="2017-06-07T13:25:00Z">
                  <w:rPr>
                    <w:rStyle w:val="Hyperlink"/>
                    <w:b w:val="0"/>
                    <w:bCs w:val="0"/>
                    <w:lang w:val="en-CA"/>
                  </w:rPr>
                </w:rPrChange>
              </w:rPr>
              <w:delText>6.60 Protocol Lock Errors [CGM]</w:delText>
            </w:r>
            <w:r w:rsidR="006D7EF3" w:rsidDel="003A1914">
              <w:rPr>
                <w:webHidden/>
              </w:rPr>
              <w:tab/>
            </w:r>
            <w:r w:rsidR="0028662E" w:rsidDel="003A1914">
              <w:rPr>
                <w:webHidden/>
              </w:rPr>
              <w:delText>41</w:delText>
            </w:r>
          </w:del>
        </w:p>
        <w:p w14:paraId="691C1344" w14:textId="77777777" w:rsidR="006D7EF3" w:rsidDel="003A1914" w:rsidRDefault="000961FA">
          <w:pPr>
            <w:pStyle w:val="TOC2"/>
            <w:rPr>
              <w:del w:id="1015" w:author="Joyce L Tokar" w:date="2017-06-07T13:25:00Z"/>
              <w:b w:val="0"/>
              <w:bCs w:val="0"/>
            </w:rPr>
          </w:pPr>
          <w:del w:id="1016" w:author="Joyce L Tokar" w:date="2017-06-07T13:25:00Z">
            <w:r w:rsidRPr="000961FA">
              <w:rPr>
                <w:rPrChange w:id="1017" w:author="Joyce L Tokar" w:date="2017-06-07T13:25:00Z">
                  <w:rPr>
                    <w:rStyle w:val="Hyperlink"/>
                    <w:b w:val="0"/>
                    <w:bCs w:val="0"/>
                  </w:rPr>
                </w:rPrChange>
              </w:rPr>
              <w:delText>6.60.1 Applicability to language</w:delText>
            </w:r>
            <w:r w:rsidR="006D7EF3" w:rsidDel="003A1914">
              <w:rPr>
                <w:webHidden/>
              </w:rPr>
              <w:tab/>
            </w:r>
            <w:r w:rsidR="0028662E" w:rsidDel="003A1914">
              <w:rPr>
                <w:webHidden/>
              </w:rPr>
              <w:delText>41</w:delText>
            </w:r>
          </w:del>
        </w:p>
        <w:p w14:paraId="751BF6A2" w14:textId="77777777" w:rsidR="006D7EF3" w:rsidDel="003A1914" w:rsidRDefault="000961FA">
          <w:pPr>
            <w:pStyle w:val="TOC3"/>
            <w:rPr>
              <w:del w:id="1018" w:author="Joyce L Tokar" w:date="2017-06-07T13:25:00Z"/>
              <w:b w:val="0"/>
              <w:bCs w:val="0"/>
            </w:rPr>
          </w:pPr>
          <w:del w:id="1019" w:author="Joyce L Tokar" w:date="2017-06-07T13:25:00Z">
            <w:r w:rsidRPr="000961FA">
              <w:rPr>
                <w:rPrChange w:id="1020" w:author="Joyce L Tokar" w:date="2017-06-07T13:25:00Z">
                  <w:rPr>
                    <w:rStyle w:val="Hyperlink"/>
                    <w:b w:val="0"/>
                    <w:bCs w:val="0"/>
                  </w:rPr>
                </w:rPrChange>
              </w:rPr>
              <w:delText>6.60.2 Guidance to language users</w:delText>
            </w:r>
            <w:r w:rsidR="006D7EF3" w:rsidDel="003A1914">
              <w:rPr>
                <w:webHidden/>
              </w:rPr>
              <w:tab/>
            </w:r>
            <w:r w:rsidR="0028662E" w:rsidDel="003A1914">
              <w:rPr>
                <w:webHidden/>
              </w:rPr>
              <w:delText>41</w:delText>
            </w:r>
          </w:del>
        </w:p>
        <w:p w14:paraId="4CD1AA60" w14:textId="77777777" w:rsidR="006D7EF3" w:rsidDel="003A1914" w:rsidRDefault="000961FA">
          <w:pPr>
            <w:pStyle w:val="TOC2"/>
            <w:rPr>
              <w:del w:id="1021" w:author="Joyce L Tokar" w:date="2017-06-07T13:25:00Z"/>
              <w:b w:val="0"/>
              <w:bCs w:val="0"/>
            </w:rPr>
          </w:pPr>
          <w:del w:id="1022" w:author="Joyce L Tokar" w:date="2017-06-07T13:25:00Z">
            <w:r w:rsidRPr="000961FA">
              <w:rPr>
                <w:rPrChange w:id="1023" w:author="Joyce L Tokar" w:date="2017-06-07T13:25:00Z">
                  <w:rPr>
                    <w:rStyle w:val="Hyperlink"/>
                    <w:rFonts w:eastAsia="MS PGothic"/>
                    <w:b w:val="0"/>
                    <w:bCs w:val="0"/>
                    <w:lang w:eastAsia="ja-JP"/>
                  </w:rPr>
                </w:rPrChange>
              </w:rPr>
              <w:delText>6.61 Uncontrolled Format String  [SHL]</w:delText>
            </w:r>
            <w:r w:rsidR="006D7EF3" w:rsidDel="003A1914">
              <w:rPr>
                <w:webHidden/>
              </w:rPr>
              <w:tab/>
            </w:r>
            <w:r w:rsidR="0028662E" w:rsidDel="003A1914">
              <w:rPr>
                <w:webHidden/>
              </w:rPr>
              <w:delText>41</w:delText>
            </w:r>
          </w:del>
        </w:p>
        <w:p w14:paraId="2281F2BA" w14:textId="77777777" w:rsidR="006D7EF3" w:rsidDel="003A1914" w:rsidRDefault="000961FA">
          <w:pPr>
            <w:pStyle w:val="TOC2"/>
            <w:rPr>
              <w:del w:id="1024" w:author="Joyce L Tokar" w:date="2017-06-07T13:25:00Z"/>
              <w:b w:val="0"/>
              <w:bCs w:val="0"/>
            </w:rPr>
          </w:pPr>
          <w:del w:id="1025" w:author="Joyce L Tokar" w:date="2017-06-07T13:25:00Z">
            <w:r w:rsidRPr="000961FA">
              <w:rPr>
                <w:rPrChange w:id="1026" w:author="Joyce L Tokar" w:date="2017-06-07T13:25:00Z">
                  <w:rPr>
                    <w:rStyle w:val="Hyperlink"/>
                    <w:b w:val="0"/>
                    <w:bCs w:val="0"/>
                  </w:rPr>
                </w:rPrChange>
              </w:rPr>
              <w:delText>7 Language specific vulnerabilities for Ada</w:delText>
            </w:r>
            <w:r w:rsidR="006D7EF3" w:rsidDel="003A1914">
              <w:rPr>
                <w:webHidden/>
              </w:rPr>
              <w:tab/>
            </w:r>
            <w:r w:rsidR="0028662E" w:rsidDel="003A1914">
              <w:rPr>
                <w:webHidden/>
              </w:rPr>
              <w:delText>41</w:delText>
            </w:r>
          </w:del>
        </w:p>
        <w:p w14:paraId="6E4998D8" w14:textId="77777777" w:rsidR="006D7EF3" w:rsidDel="003A1914" w:rsidRDefault="000961FA">
          <w:pPr>
            <w:pStyle w:val="TOC2"/>
            <w:rPr>
              <w:del w:id="1027" w:author="Joyce L Tokar" w:date="2017-06-07T13:25:00Z"/>
              <w:b w:val="0"/>
              <w:bCs w:val="0"/>
            </w:rPr>
          </w:pPr>
          <w:del w:id="1028" w:author="Joyce L Tokar" w:date="2017-06-07T13:25:00Z">
            <w:r w:rsidRPr="000961FA">
              <w:rPr>
                <w:rPrChange w:id="1029" w:author="Joyce L Tokar" w:date="2017-06-07T13:25:00Z">
                  <w:rPr>
                    <w:rStyle w:val="Hyperlink"/>
                    <w:b w:val="0"/>
                    <w:bCs w:val="0"/>
                  </w:rPr>
                </w:rPrChange>
              </w:rPr>
              <w:delText>8 Implications for standardization</w:delText>
            </w:r>
            <w:r w:rsidR="006D7EF3" w:rsidDel="003A1914">
              <w:rPr>
                <w:webHidden/>
              </w:rPr>
              <w:tab/>
            </w:r>
            <w:r w:rsidR="0028662E" w:rsidDel="003A1914">
              <w:rPr>
                <w:webHidden/>
              </w:rPr>
              <w:delText>41</w:delText>
            </w:r>
          </w:del>
        </w:p>
        <w:p w14:paraId="1879770E" w14:textId="77777777" w:rsidR="006D7EF3" w:rsidDel="003A1914" w:rsidRDefault="000961FA">
          <w:pPr>
            <w:pStyle w:val="TOC1"/>
            <w:rPr>
              <w:del w:id="1030" w:author="Joyce L Tokar" w:date="2017-06-07T13:25:00Z"/>
              <w:b w:val="0"/>
              <w:bCs w:val="0"/>
            </w:rPr>
          </w:pPr>
          <w:del w:id="1031" w:author="Joyce L Tokar" w:date="2017-06-07T13:25:00Z">
            <w:r w:rsidRPr="000961FA">
              <w:rPr>
                <w:rPrChange w:id="1032" w:author="Joyce L Tokar" w:date="2017-06-07T13:25:00Z">
                  <w:rPr>
                    <w:rStyle w:val="Hyperlink"/>
                    <w:b w:val="0"/>
                    <w:bCs w:val="0"/>
                  </w:rPr>
                </w:rPrChange>
              </w:rPr>
              <w:delText>Bibliography</w:delText>
            </w:r>
            <w:r w:rsidR="006D7EF3" w:rsidDel="003A1914">
              <w:rPr>
                <w:webHidden/>
              </w:rPr>
              <w:tab/>
            </w:r>
            <w:r w:rsidR="0028662E" w:rsidDel="003A1914">
              <w:rPr>
                <w:webHidden/>
              </w:rPr>
              <w:delText>43</w:delText>
            </w:r>
          </w:del>
        </w:p>
        <w:p w14:paraId="06D90CCF" w14:textId="77777777" w:rsidR="006D7EF3" w:rsidDel="003A1914" w:rsidRDefault="000961FA">
          <w:pPr>
            <w:pStyle w:val="TOC1"/>
            <w:rPr>
              <w:del w:id="1033" w:author="Joyce L Tokar" w:date="2017-06-07T13:25:00Z"/>
              <w:b w:val="0"/>
              <w:bCs w:val="0"/>
            </w:rPr>
          </w:pPr>
          <w:del w:id="1034" w:author="Joyce L Tokar" w:date="2017-06-07T13:25:00Z">
            <w:r w:rsidRPr="000961FA">
              <w:rPr>
                <w:rPrChange w:id="1035" w:author="Joyce L Tokar" w:date="2017-06-07T13:25:00Z">
                  <w:rPr>
                    <w:rStyle w:val="Hyperlink"/>
                    <w:b w:val="0"/>
                    <w:bCs w:val="0"/>
                  </w:rPr>
                </w:rPrChange>
              </w:rPr>
              <w:delText>Index</w:delText>
            </w:r>
            <w:r w:rsidR="006D7EF3" w:rsidDel="003A1914">
              <w:rPr>
                <w:webHidden/>
              </w:rPr>
              <w:tab/>
            </w:r>
            <w:r w:rsidR="0028662E" w:rsidDel="003A1914">
              <w:rPr>
                <w:webHidden/>
              </w:rPr>
              <w:delText>45</w:delText>
            </w:r>
          </w:del>
        </w:p>
        <w:p w14:paraId="4FCD27EE" w14:textId="77777777" w:rsidR="00A14AE2" w:rsidRDefault="000961FA">
          <w:r>
            <w:fldChar w:fldCharType="end"/>
          </w:r>
        </w:p>
      </w:sdtContent>
    </w:sdt>
    <w:p w14:paraId="0C81C149" w14:textId="77777777" w:rsidR="00A32382" w:rsidRDefault="00A32382">
      <w:pPr>
        <w:rPr>
          <w:noProof/>
        </w:rPr>
      </w:pPr>
    </w:p>
    <w:p w14:paraId="68E0CF9B" w14:textId="77777777" w:rsidR="00A32382" w:rsidRDefault="00A32382">
      <w:r>
        <w:rPr>
          <w:noProof/>
        </w:rPr>
        <w:br w:type="page"/>
      </w:r>
    </w:p>
    <w:p w14:paraId="13894F18" w14:textId="77777777" w:rsidR="00A32382" w:rsidRDefault="00A32382" w:rsidP="00AB6756">
      <w:pPr>
        <w:pStyle w:val="Heading1"/>
      </w:pPr>
      <w:bookmarkStart w:id="1036" w:name="_Toc443470358"/>
      <w:bookmarkStart w:id="1037" w:name="_Toc450303208"/>
      <w:bookmarkStart w:id="1038" w:name="_Toc358896355"/>
      <w:bookmarkStart w:id="1039" w:name="_Toc497902437"/>
      <w:r>
        <w:t>Foreword</w:t>
      </w:r>
      <w:bookmarkEnd w:id="1036"/>
      <w:bookmarkEnd w:id="1037"/>
      <w:bookmarkEnd w:id="1038"/>
      <w:bookmarkEnd w:id="1039"/>
    </w:p>
    <w:p w14:paraId="15AC00C5"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02A65020" w14:textId="77777777" w:rsidR="002C78C4" w:rsidRDefault="002C78C4" w:rsidP="002C78C4">
      <w:r>
        <w:t>International Standards are drafted in accordance with the rules given in the ISO/IEC Directives, Part 2.</w:t>
      </w:r>
    </w:p>
    <w:p w14:paraId="415C84D6"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560DBD7" w14:textId="7777777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3FDE8645"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6D1E3A0"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4D1653CE" w14:textId="77777777" w:rsidR="00A32382" w:rsidRPr="00BD083E" w:rsidRDefault="00A32382" w:rsidP="00A32382">
      <w:bookmarkStart w:id="1040" w:name="_Toc443470359"/>
      <w:bookmarkStart w:id="1041" w:name="_Toc450303209"/>
      <w:r w:rsidRPr="00BD083E">
        <w:br w:type="page"/>
      </w:r>
    </w:p>
    <w:p w14:paraId="6C99E824" w14:textId="77777777" w:rsidR="00A32382" w:rsidRDefault="00A32382" w:rsidP="00A32382">
      <w:pPr>
        <w:pStyle w:val="Heading1"/>
      </w:pPr>
      <w:bookmarkStart w:id="1042" w:name="_Toc358896356"/>
      <w:bookmarkStart w:id="1043" w:name="_Toc497902438"/>
      <w:r>
        <w:t>Introduction</w:t>
      </w:r>
      <w:bookmarkEnd w:id="1040"/>
      <w:bookmarkEnd w:id="1041"/>
      <w:bookmarkEnd w:id="1042"/>
      <w:bookmarkEnd w:id="1043"/>
    </w:p>
    <w:p w14:paraId="676B92E7" w14:textId="77777777" w:rsidR="006F77D6" w:rsidRDefault="00A32382" w:rsidP="00A55FB9">
      <w:pPr>
        <w:pStyle w:val="zzHelp"/>
        <w:ind w:right="263"/>
        <w:rPr>
          <w:color w:val="auto"/>
        </w:rPr>
      </w:pPr>
      <w:r w:rsidRPr="00B21E5A" w:rsidDel="009C104D">
        <w:rPr>
          <w:color w:val="auto"/>
        </w:rPr>
        <w:t xml:space="preserve">This </w:t>
      </w:r>
      <w:r w:rsidRPr="006B1DA0" w:rsidDel="009C104D">
        <w:rPr>
          <w:color w:val="auto"/>
        </w:rPr>
        <w:t>Technical Report</w:t>
      </w:r>
      <w:r w:rsidRPr="00B21E5A" w:rsidDel="009C104D">
        <w:rPr>
          <w:color w:val="auto"/>
        </w:rPr>
        <w:t xml:space="preserve"> provide</w:t>
      </w:r>
      <w:r w:rsidR="006F77D6">
        <w:rPr>
          <w:color w:val="auto"/>
        </w:rPr>
        <w:t>s</w:t>
      </w:r>
      <w:r w:rsidRPr="00B21E5A" w:rsidDel="009C104D">
        <w:rPr>
          <w:color w:val="auto"/>
        </w:rPr>
        <w:t xml:space="preserve"> guidance </w:t>
      </w:r>
      <w:r w:rsidR="006F77D6">
        <w:rPr>
          <w:color w:val="auto"/>
        </w:rPr>
        <w:t xml:space="preserve">for the programming language Ada </w:t>
      </w:r>
      <w:r w:rsidRPr="00B21E5A" w:rsidDel="009C104D">
        <w:rPr>
          <w:color w:val="auto"/>
        </w:rPr>
        <w:t xml:space="preserve">so that application developers </w:t>
      </w:r>
      <w:r w:rsidR="006F77D6">
        <w:rPr>
          <w:color w:val="auto"/>
        </w:rPr>
        <w:t xml:space="preserve">considering Ada or using Ada </w:t>
      </w:r>
      <w:r w:rsidRPr="00B21E5A" w:rsidDel="009C104D">
        <w:rPr>
          <w:color w:val="auto"/>
        </w:rPr>
        <w:t xml:space="preserve">will be better able to avoid the programming constructs that lead to vulnerabilities in software written in </w:t>
      </w:r>
      <w:r w:rsidR="00A23B77">
        <w:rPr>
          <w:color w:val="auto"/>
        </w:rPr>
        <w:t xml:space="preserve">the </w:t>
      </w:r>
      <w:r w:rsidR="005643BF">
        <w:rPr>
          <w:color w:val="auto"/>
        </w:rPr>
        <w:t xml:space="preserve">Ada </w:t>
      </w:r>
      <w:r w:rsidR="005643BF" w:rsidRPr="00B21E5A" w:rsidDel="009C104D">
        <w:rPr>
          <w:color w:val="auto"/>
        </w:rPr>
        <w:t>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6F77D6">
        <w:rPr>
          <w:color w:val="auto"/>
        </w:rPr>
        <w:t>.</w:t>
      </w:r>
      <w:r w:rsidR="00A23B77">
        <w:rPr>
          <w:color w:val="auto"/>
        </w:rPr>
        <w:t xml:space="preserve"> This </w:t>
      </w:r>
      <w:r w:rsidR="006B1DA0">
        <w:rPr>
          <w:color w:val="auto"/>
        </w:rPr>
        <w:t>T</w:t>
      </w:r>
      <w:r w:rsidR="00A23B77" w:rsidRPr="006B1DA0">
        <w:rPr>
          <w:color w:val="auto"/>
        </w:rPr>
        <w:t xml:space="preserve">echnical </w:t>
      </w:r>
      <w:r w:rsidR="006B1DA0">
        <w:rPr>
          <w:color w:val="auto"/>
        </w:rPr>
        <w:t>R</w:t>
      </w:r>
      <w:r w:rsidR="005643BF" w:rsidRPr="006B1DA0">
        <w:rPr>
          <w:color w:val="auto"/>
        </w:rPr>
        <w:t>eport</w:t>
      </w:r>
      <w:r w:rsidR="005643BF">
        <w:rPr>
          <w:color w:val="auto"/>
        </w:rPr>
        <w:t xml:space="preserve"> </w:t>
      </w:r>
      <w:r w:rsidR="00A23B77">
        <w:rPr>
          <w:color w:val="auto"/>
        </w:rPr>
        <w:t xml:space="preserve">can also be used in comparison with companion </w:t>
      </w:r>
      <w:r w:rsidR="00A23B77" w:rsidRPr="006B1DA0">
        <w:rPr>
          <w:color w:val="auto"/>
        </w:rPr>
        <w:t>technical reports</w:t>
      </w:r>
      <w:r w:rsidR="00A23B77">
        <w:rPr>
          <w:color w:val="auto"/>
        </w:rPr>
        <w:t xml:space="preserve"> and with the </w:t>
      </w:r>
      <w:r w:rsidR="00A23B77" w:rsidRPr="006B1DA0">
        <w:rPr>
          <w:color w:val="auto"/>
        </w:rPr>
        <w:t>language-independent report</w:t>
      </w:r>
      <w:r w:rsidR="00A23B77">
        <w:rPr>
          <w:color w:val="auto"/>
        </w:rPr>
        <w:t xml:space="preserve">, </w:t>
      </w:r>
      <w:r w:rsidR="00473FD5">
        <w:rPr>
          <w:color w:val="auto"/>
        </w:rPr>
        <w:t xml:space="preserve">ISO/IEC </w:t>
      </w:r>
      <w:r w:rsidR="00A23B77">
        <w:rPr>
          <w:color w:val="auto"/>
        </w:rPr>
        <w:t xml:space="preserve">TR 24772-1, </w:t>
      </w:r>
      <w:r w:rsidR="00017A66" w:rsidRPr="00017A66">
        <w:rPr>
          <w:i/>
          <w:color w:val="auto"/>
        </w:rPr>
        <w:t>Information Technology – Programming Languages— Guidance to avoiding vulnerabilities in programming languages,</w:t>
      </w:r>
      <w:r w:rsidR="00473FD5">
        <w:rPr>
          <w:i/>
        </w:rPr>
        <w:t xml:space="preserve"> </w:t>
      </w:r>
      <w:r w:rsidR="00A23B77">
        <w:rPr>
          <w:color w:val="auto"/>
        </w:rPr>
        <w:t xml:space="preserve">to select a programming language that provides the appropriate level of confidence that anticipated problems can be avoided. </w:t>
      </w:r>
    </w:p>
    <w:p w14:paraId="24EFA26D" w14:textId="77777777" w:rsidR="006F77D6" w:rsidRDefault="006F77D6" w:rsidP="00A55FB9">
      <w:pPr>
        <w:pStyle w:val="zzHelp"/>
        <w:ind w:right="263"/>
        <w:rPr>
          <w:color w:val="auto"/>
        </w:rPr>
      </w:pPr>
      <w:r>
        <w:rPr>
          <w:color w:val="auto"/>
        </w:rPr>
        <w:t xml:space="preserve">This </w:t>
      </w:r>
      <w:r w:rsidR="006B1DA0">
        <w:rPr>
          <w:color w:val="auto"/>
        </w:rPr>
        <w:t>T</w:t>
      </w:r>
      <w:r w:rsidRPr="006B1DA0">
        <w:rPr>
          <w:color w:val="auto"/>
        </w:rPr>
        <w:t xml:space="preserve">echnical </w:t>
      </w:r>
      <w:r w:rsidR="006B1DA0">
        <w:rPr>
          <w:color w:val="auto"/>
        </w:rPr>
        <w:t>R</w:t>
      </w:r>
      <w:r w:rsidRPr="006B1DA0">
        <w:rPr>
          <w:color w:val="auto"/>
        </w:rPr>
        <w:t xml:space="preserve">eport </w:t>
      </w:r>
      <w:r>
        <w:rPr>
          <w:color w:val="auto"/>
        </w:rPr>
        <w:t>is intended to be used with TR 24772-1</w:t>
      </w:r>
      <w:r w:rsidR="00A23B77">
        <w:rPr>
          <w:color w:val="auto"/>
        </w:rPr>
        <w:t>,</w:t>
      </w:r>
      <w:r>
        <w:rPr>
          <w:color w:val="auto"/>
        </w:rPr>
        <w:t xml:space="preserve"> which discusses programming language vulnerabilities</w:t>
      </w:r>
      <w:r w:rsidR="00985F07">
        <w:rPr>
          <w:color w:val="auto"/>
        </w:rPr>
        <w:t xml:space="preserve"> in a language independent fashion</w:t>
      </w:r>
      <w:r w:rsidR="00A23B77">
        <w:rPr>
          <w:color w:val="auto"/>
        </w:rPr>
        <w:t>.</w:t>
      </w:r>
    </w:p>
    <w:p w14:paraId="183708C4" w14:textId="77777777" w:rsidR="00694B06" w:rsidRPr="00E139DD" w:rsidRDefault="00694B06" w:rsidP="00A55FB9">
      <w:pPr>
        <w:autoSpaceDE w:val="0"/>
        <w:autoSpaceDN w:val="0"/>
        <w:adjustRightInd w:val="0"/>
        <w:ind w:right="263"/>
      </w:pPr>
      <w:r w:rsidRPr="00E139DD">
        <w:t xml:space="preserve">It should be noted that this </w:t>
      </w:r>
      <w:r w:rsidRPr="006B1DA0">
        <w:t>Technical Repor</w:t>
      </w:r>
      <w:r w:rsidRPr="00E139DD">
        <w:t>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12580087" w14:textId="77777777" w:rsidR="00A23B77" w:rsidRDefault="00A23B77">
      <w:r>
        <w:br w:type="page"/>
      </w:r>
    </w:p>
    <w:p w14:paraId="5518ECCB" w14:textId="745D5540" w:rsidR="00985F07" w:rsidRPr="00BD083E" w:rsidRDefault="0025282A" w:rsidP="00985F07">
      <w:pPr>
        <w:pStyle w:val="Bibliography1"/>
        <w:tabs>
          <w:tab w:val="clear" w:pos="660"/>
          <w:tab w:val="left" w:pos="0"/>
        </w:tabs>
        <w:ind w:left="0" w:firstLine="0"/>
        <w:rPr>
          <w:sz w:val="28"/>
          <w:szCs w:val="28"/>
        </w:rPr>
      </w:pPr>
      <w:r w:rsidRPr="0025282A">
        <w:rPr>
          <w:b/>
          <w:sz w:val="32"/>
          <w:szCs w:val="32"/>
        </w:rPr>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anguages</w:t>
      </w:r>
      <w:del w:id="1044" w:author="Stephen Michell" w:date="2018-01-22T10:32:00Z">
        <w:r w:rsidR="00910E98" w:rsidRPr="0025282A" w:rsidDel="00247634">
          <w:rPr>
            <w:b/>
            <w:sz w:val="32"/>
            <w:szCs w:val="32"/>
          </w:rPr>
          <w:delText xml:space="preserve"> </w:delText>
        </w:r>
        <w:r w:rsidRPr="0025282A" w:rsidDel="00247634">
          <w:rPr>
            <w:b/>
            <w:sz w:val="32"/>
            <w:szCs w:val="32"/>
          </w:rPr>
          <w:delText xml:space="preserve">through </w:delText>
        </w:r>
        <w:r w:rsidR="00910E98" w:rsidDel="00247634">
          <w:rPr>
            <w:b/>
            <w:sz w:val="32"/>
            <w:szCs w:val="32"/>
          </w:rPr>
          <w:delText>l</w:delText>
        </w:r>
        <w:r w:rsidR="00910E98" w:rsidRPr="0025282A" w:rsidDel="00247634">
          <w:rPr>
            <w:b/>
            <w:sz w:val="32"/>
            <w:szCs w:val="32"/>
          </w:rPr>
          <w:delText xml:space="preserve">anguage </w:delText>
        </w:r>
        <w:r w:rsidR="00910E98" w:rsidDel="00247634">
          <w:rPr>
            <w:b/>
            <w:sz w:val="32"/>
            <w:szCs w:val="32"/>
          </w:rPr>
          <w:delText>s</w:delText>
        </w:r>
        <w:r w:rsidR="00910E98" w:rsidRPr="0025282A" w:rsidDel="00247634">
          <w:rPr>
            <w:b/>
            <w:sz w:val="32"/>
            <w:szCs w:val="32"/>
          </w:rPr>
          <w:delText xml:space="preserve">election </w:delText>
        </w:r>
        <w:r w:rsidRPr="0025282A" w:rsidDel="00247634">
          <w:rPr>
            <w:b/>
            <w:sz w:val="32"/>
            <w:szCs w:val="32"/>
          </w:rPr>
          <w:delText xml:space="preserve">and </w:delText>
        </w:r>
        <w:r w:rsidR="00910E98" w:rsidDel="00247634">
          <w:rPr>
            <w:b/>
            <w:sz w:val="32"/>
            <w:szCs w:val="32"/>
          </w:rPr>
          <w:delText>u</w:delText>
        </w:r>
        <w:r w:rsidR="00910E98" w:rsidRPr="0025282A" w:rsidDel="00247634">
          <w:rPr>
            <w:b/>
            <w:sz w:val="32"/>
            <w:szCs w:val="32"/>
          </w:rPr>
          <w:delText>se</w:delText>
        </w:r>
      </w:del>
      <w:r w:rsidR="00985F07">
        <w:rPr>
          <w:sz w:val="28"/>
          <w:szCs w:val="28"/>
        </w:rPr>
        <w:t xml:space="preserve"> – </w:t>
      </w:r>
      <w:r w:rsidR="001E6557">
        <w:rPr>
          <w:sz w:val="28"/>
          <w:szCs w:val="28"/>
        </w:rPr>
        <w:t>Vulnerability descriptions for</w:t>
      </w:r>
      <w:r w:rsidR="00985F07">
        <w:rPr>
          <w:sz w:val="28"/>
          <w:szCs w:val="28"/>
        </w:rPr>
        <w:t xml:space="preserve"> the programming language Ada </w:t>
      </w:r>
    </w:p>
    <w:p w14:paraId="384118F7" w14:textId="77777777" w:rsidR="00574981" w:rsidRPr="004A155C" w:rsidRDefault="00160778" w:rsidP="00B35625">
      <w:pPr>
        <w:pStyle w:val="Heading1"/>
      </w:pPr>
      <w:bookmarkStart w:id="1045" w:name="_Toc358896357"/>
      <w:bookmarkStart w:id="1046" w:name="_Toc497902439"/>
      <w:r w:rsidRPr="00B35625">
        <w:t>1.</w:t>
      </w:r>
      <w:r>
        <w:t xml:space="preserve"> Scope</w:t>
      </w:r>
      <w:bookmarkStart w:id="1047" w:name="_Toc443461091"/>
      <w:bookmarkStart w:id="1048" w:name="_Toc443470360"/>
      <w:bookmarkStart w:id="1049" w:name="_Toc450303210"/>
      <w:bookmarkStart w:id="1050" w:name="_Toc192557820"/>
      <w:bookmarkStart w:id="1051" w:name="_Toc336348220"/>
      <w:bookmarkEnd w:id="1045"/>
      <w:bookmarkEnd w:id="1046"/>
    </w:p>
    <w:bookmarkEnd w:id="1047"/>
    <w:bookmarkEnd w:id="1048"/>
    <w:bookmarkEnd w:id="1049"/>
    <w:bookmarkEnd w:id="1050"/>
    <w:bookmarkEnd w:id="1051"/>
    <w:p w14:paraId="346780D1" w14:textId="77777777" w:rsidR="00A32382" w:rsidRPr="00574981" w:rsidRDefault="00A32382">
      <w:r w:rsidRPr="00574981">
        <w:t xml:space="preserve">This </w:t>
      </w:r>
      <w:r w:rsidRPr="006B1DA0">
        <w:t>Technical Report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01C5978A" w14:textId="77777777" w:rsidR="00521DD7" w:rsidRPr="00574981" w:rsidRDefault="00521DD7">
      <w:r w:rsidRPr="00574981">
        <w:t xml:space="preserve">Vulnerabilities described </w:t>
      </w:r>
      <w:r w:rsidR="001D0402">
        <w:t>in this technical report document the way that the vulnerability described in the language-independent</w:t>
      </w:r>
      <w:r w:rsidR="00C065B8">
        <w:t xml:space="preserve"> document </w:t>
      </w:r>
      <w:r w:rsidR="001D0402">
        <w:t>T</w:t>
      </w:r>
      <w:r w:rsidR="00E043EB">
        <w:t>R</w:t>
      </w:r>
      <w:r w:rsidR="001D0402">
        <w:t xml:space="preserve"> 24772-1 are manifested in Ada. </w:t>
      </w:r>
    </w:p>
    <w:p w14:paraId="145332CC" w14:textId="77777777" w:rsidR="00AF15F9" w:rsidRPr="008731B5" w:rsidRDefault="00AF15F9" w:rsidP="0057762A">
      <w:pPr>
        <w:pStyle w:val="Heading1"/>
      </w:pPr>
      <w:bookmarkStart w:id="1052" w:name="_Toc358896358"/>
      <w:bookmarkStart w:id="1053" w:name="_Toc497902440"/>
      <w:bookmarkStart w:id="1054" w:name="_Toc443461093"/>
      <w:bookmarkStart w:id="1055" w:name="_Toc443470362"/>
      <w:bookmarkStart w:id="1056" w:name="_Toc450303212"/>
      <w:bookmarkStart w:id="1057" w:name="_Toc192557830"/>
      <w:r w:rsidRPr="008731B5">
        <w:t>2.</w:t>
      </w:r>
      <w:r w:rsidR="00142882">
        <w:t xml:space="preserve"> </w:t>
      </w:r>
      <w:r w:rsidRPr="008731B5">
        <w:t xml:space="preserve">Normative </w:t>
      </w:r>
      <w:r w:rsidRPr="00BC4165">
        <w:t>references</w:t>
      </w:r>
      <w:bookmarkEnd w:id="1052"/>
      <w:bookmarkEnd w:id="1053"/>
    </w:p>
    <w:p w14:paraId="56D06F49" w14:textId="77777777"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154A36B0" w14:textId="77777777" w:rsidR="008D58DC" w:rsidRPr="008D58DC"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14:paraId="5B20B861" w14:textId="77777777" w:rsidR="00017A66" w:rsidRDefault="00AF15F9" w:rsidP="00017A66">
      <w:pPr>
        <w:spacing w:after="0"/>
        <w:rPr>
          <w:i/>
        </w:rPr>
      </w:pPr>
      <w:r w:rsidRPr="008731B5">
        <w:t xml:space="preserve">ISO/IEC </w:t>
      </w:r>
      <w:r w:rsidR="005075C8" w:rsidRPr="008731B5">
        <w:t>238</w:t>
      </w:r>
      <w:r w:rsidR="005075C8">
        <w:t>2</w:t>
      </w:r>
      <w:r w:rsidR="00A51F0E">
        <w:t>–</w:t>
      </w:r>
      <w:r w:rsidRPr="008731B5">
        <w:t xml:space="preserve">1:1993, </w:t>
      </w:r>
      <w:r w:rsidR="0025282A" w:rsidRPr="00FA7E2B">
        <w:rPr>
          <w:i/>
        </w:rPr>
        <w:t>Information technology</w:t>
      </w:r>
      <w:r w:rsidR="00017A66" w:rsidRPr="00017A66">
        <w:rPr>
          <w:i/>
        </w:rPr>
        <w:t xml:space="preserve"> — </w:t>
      </w:r>
      <w:r w:rsidR="0025282A" w:rsidRPr="00FA7E2B">
        <w:rPr>
          <w:i/>
        </w:rPr>
        <w:t>Vocabulary</w:t>
      </w:r>
      <w:r w:rsidR="00017A66" w:rsidRPr="00017A66">
        <w:rPr>
          <w:i/>
        </w:rPr>
        <w:t xml:space="preserve"> — </w:t>
      </w:r>
      <w:r w:rsidR="0025282A" w:rsidRPr="00FA7E2B">
        <w:rPr>
          <w:i/>
        </w:rPr>
        <w:t>Part 1: Fundamental terms</w:t>
      </w:r>
    </w:p>
    <w:p w14:paraId="114E5528" w14:textId="77777777" w:rsidR="00017A66" w:rsidRPr="00017A66" w:rsidRDefault="008D58DC" w:rsidP="00017A66">
      <w:pPr>
        <w:spacing w:after="0"/>
      </w:pPr>
      <w:r>
        <w:t xml:space="preserve">ISO/IEC TR 24772-1, </w:t>
      </w:r>
      <w:r w:rsidRPr="005F441A">
        <w:rPr>
          <w:i/>
        </w:rPr>
        <w:t>Information Technology – Programming Languages—</w:t>
      </w:r>
      <w:r>
        <w:rPr>
          <w:i/>
        </w:rPr>
        <w:t xml:space="preserve"> Guidance to avoiding vulnerabilities in programming languages</w:t>
      </w:r>
    </w:p>
    <w:p w14:paraId="052592F0" w14:textId="77777777" w:rsidR="00CE11E1" w:rsidRPr="006B1DA0" w:rsidRDefault="00CE11E1" w:rsidP="00CE11E1">
      <w:pPr>
        <w:spacing w:after="0"/>
        <w:rPr>
          <w:i/>
        </w:rPr>
      </w:pPr>
      <w:r w:rsidRPr="00694C31">
        <w:t>ISO/IEC 8652:2012</w:t>
      </w:r>
      <w:r w:rsidR="006B1DA0">
        <w:t>,</w:t>
      </w:r>
      <w:r w:rsidRPr="00FA7E2B">
        <w:t xml:space="preserve"> </w:t>
      </w:r>
      <w:r w:rsidR="00017A66" w:rsidRPr="00017A66">
        <w:rPr>
          <w:i/>
        </w:rPr>
        <w:t>Information Technology – Programming Languages—Ada</w:t>
      </w:r>
    </w:p>
    <w:p w14:paraId="0D82A588" w14:textId="77777777" w:rsidR="00CE11E1" w:rsidRDefault="00247634" w:rsidP="00CE11E1">
      <w:pPr>
        <w:spacing w:after="0"/>
        <w:rPr>
          <w:rFonts w:cs="Arial"/>
          <w:szCs w:val="20"/>
        </w:rPr>
      </w:pPr>
      <w:hyperlink r:id="rId8" w:history="1">
        <w:r w:rsidR="00CE11E1">
          <w:rPr>
            <w:rStyle w:val="Hyperlink"/>
            <w:rFonts w:cs="Arial"/>
            <w:szCs w:val="20"/>
          </w:rPr>
          <w:t>ISO/IEC TR 15942:2000</w:t>
        </w:r>
      </w:hyperlink>
      <w:r w:rsidR="00CE11E1">
        <w:rPr>
          <w:rFonts w:cs="Arial"/>
          <w:szCs w:val="20"/>
        </w:rPr>
        <w:t xml:space="preserve">, </w:t>
      </w:r>
      <w:r w:rsidR="00017A66" w:rsidRPr="00017A66">
        <w:rPr>
          <w:rFonts w:cs="Arial"/>
          <w:i/>
          <w:szCs w:val="20"/>
        </w:rPr>
        <w:t xml:space="preserve">Guidance for the Use of </w:t>
      </w:r>
      <w:r w:rsidR="00500401">
        <w:rPr>
          <w:rFonts w:cs="Arial"/>
          <w:i/>
          <w:szCs w:val="20"/>
        </w:rPr>
        <w:t xml:space="preserve">the </w:t>
      </w:r>
      <w:r w:rsidR="00017A66" w:rsidRPr="00017A66">
        <w:rPr>
          <w:rFonts w:cs="Arial"/>
          <w:i/>
          <w:szCs w:val="20"/>
        </w:rPr>
        <w:t xml:space="preserve">Ada </w:t>
      </w:r>
      <w:r w:rsidR="00500401">
        <w:rPr>
          <w:rFonts w:cs="Arial"/>
          <w:i/>
          <w:szCs w:val="20"/>
        </w:rPr>
        <w:t xml:space="preserve">programming language </w:t>
      </w:r>
      <w:r w:rsidR="00017A66" w:rsidRPr="00017A66">
        <w:rPr>
          <w:rFonts w:cs="Arial"/>
          <w:i/>
          <w:szCs w:val="20"/>
        </w:rPr>
        <w:t xml:space="preserve">in </w:t>
      </w:r>
      <w:r w:rsidR="00500401">
        <w:rPr>
          <w:rFonts w:cs="Arial"/>
          <w:i/>
          <w:szCs w:val="20"/>
        </w:rPr>
        <w:t>h</w:t>
      </w:r>
      <w:r w:rsidR="00017A66" w:rsidRPr="00017A66">
        <w:rPr>
          <w:rFonts w:cs="Arial"/>
          <w:i/>
          <w:szCs w:val="20"/>
        </w:rPr>
        <w:t xml:space="preserve">igh </w:t>
      </w:r>
      <w:r w:rsidR="00500401">
        <w:rPr>
          <w:rFonts w:cs="Arial"/>
          <w:i/>
          <w:szCs w:val="20"/>
        </w:rPr>
        <w:t>i</w:t>
      </w:r>
      <w:r w:rsidR="00017A66" w:rsidRPr="00017A66">
        <w:rPr>
          <w:rFonts w:cs="Arial"/>
          <w:i/>
          <w:szCs w:val="20"/>
        </w:rPr>
        <w:t xml:space="preserve">ntegrity </w:t>
      </w:r>
      <w:r w:rsidR="00500401">
        <w:rPr>
          <w:rFonts w:cs="Arial"/>
          <w:i/>
          <w:szCs w:val="20"/>
        </w:rPr>
        <w:t>s</w:t>
      </w:r>
      <w:r w:rsidR="00017A66" w:rsidRPr="00017A66">
        <w:rPr>
          <w:rFonts w:cs="Arial"/>
          <w:i/>
          <w:szCs w:val="20"/>
        </w:rPr>
        <w:t>ystems</w:t>
      </w:r>
    </w:p>
    <w:p w14:paraId="6815098D" w14:textId="77777777" w:rsidR="00CE11E1" w:rsidRDefault="00247634" w:rsidP="00CE11E1">
      <w:pPr>
        <w:spacing w:after="0"/>
        <w:rPr>
          <w:rFonts w:cs="Arial"/>
          <w:szCs w:val="20"/>
        </w:rPr>
      </w:pPr>
      <w:hyperlink r:id="rId9" w:history="1">
        <w:r w:rsidR="00CE11E1">
          <w:rPr>
            <w:rStyle w:val="Hyperlink"/>
            <w:rFonts w:cs="Arial"/>
            <w:szCs w:val="20"/>
          </w:rPr>
          <w:t>ISO/IEC TR 24718:2005</w:t>
        </w:r>
      </w:hyperlink>
      <w:r w:rsidR="00CE11E1">
        <w:rPr>
          <w:rFonts w:cs="Arial"/>
          <w:szCs w:val="20"/>
        </w:rPr>
        <w:t xml:space="preserve">, </w:t>
      </w:r>
      <w:r w:rsidR="00017A66" w:rsidRPr="00017A66">
        <w:rPr>
          <w:rFonts w:cs="Arial"/>
          <w:i/>
          <w:szCs w:val="20"/>
        </w:rPr>
        <w:t>Guide for the use of the Ada Ravenscar Profile in high integrity systems</w:t>
      </w:r>
    </w:p>
    <w:p w14:paraId="0A1C5A71" w14:textId="77777777" w:rsidR="00CE11E1" w:rsidRPr="00044C59" w:rsidRDefault="00247634" w:rsidP="00CE11E1">
      <w:pPr>
        <w:spacing w:after="0"/>
        <w:rPr>
          <w:lang w:val="en-GB"/>
        </w:rPr>
      </w:pPr>
      <w:hyperlink r:id="rId10" w:history="1">
        <w:r w:rsidR="00CE11E1" w:rsidRPr="006B1DA0">
          <w:rPr>
            <w:rStyle w:val="Hyperlink"/>
            <w:lang w:val="en-GB"/>
          </w:rPr>
          <w:t>I</w:t>
        </w:r>
        <w:r w:rsidR="006B1DA0" w:rsidRPr="006B1DA0">
          <w:rPr>
            <w:rStyle w:val="Hyperlink"/>
            <w:lang w:val="en-GB"/>
          </w:rPr>
          <w:t xml:space="preserve">EEE </w:t>
        </w:r>
        <w:r w:rsidR="00CE11E1" w:rsidRPr="006B1DA0">
          <w:rPr>
            <w:rStyle w:val="Hyperlink"/>
            <w:lang w:val="en-GB"/>
          </w:rPr>
          <w:t>754-2008, Binary Floating Point Arithmetic</w:t>
        </w:r>
      </w:hyperlink>
      <w:r w:rsidR="00CE11E1" w:rsidRPr="00262A7C">
        <w:rPr>
          <w:lang w:val="en-GB"/>
        </w:rPr>
        <w:t>, IEEE, 2008</w:t>
      </w:r>
    </w:p>
    <w:p w14:paraId="7CC649F5" w14:textId="77777777" w:rsidR="00473FD5" w:rsidRPr="00473FD5" w:rsidRDefault="00247634" w:rsidP="00CE11E1">
      <w:pPr>
        <w:rPr>
          <w:lang w:val="en-GB"/>
        </w:rPr>
      </w:pPr>
      <w:hyperlink r:id="rId11" w:history="1">
        <w:r w:rsidR="006B1DA0" w:rsidRPr="006B1DA0">
          <w:rPr>
            <w:rStyle w:val="Hyperlink"/>
            <w:lang w:val="en-GB"/>
          </w:rPr>
          <w:t xml:space="preserve">ANSI/IEEE </w:t>
        </w:r>
        <w:r w:rsidR="00CE11E1" w:rsidRPr="006B1DA0">
          <w:rPr>
            <w:rStyle w:val="Hyperlink"/>
            <w:lang w:val="en-GB"/>
          </w:rPr>
          <w:t>854-1987, Radix-Independent Floating-Point Arithmetic</w:t>
        </w:r>
      </w:hyperlink>
      <w:r w:rsidR="00CE11E1" w:rsidRPr="00262A7C">
        <w:rPr>
          <w:lang w:val="en-GB"/>
        </w:rPr>
        <w:t>, IEEE, 1987</w:t>
      </w:r>
    </w:p>
    <w:p w14:paraId="5E1042F3" w14:textId="77777777" w:rsidR="00415515" w:rsidRDefault="00D14B18" w:rsidP="00874216">
      <w:pPr>
        <w:pStyle w:val="Heading1"/>
      </w:pPr>
      <w:bookmarkStart w:id="1058" w:name="_Toc358896359"/>
      <w:bookmarkStart w:id="1059" w:name="_Toc497902441"/>
      <w:bookmarkStart w:id="1060" w:name="_Toc443461094"/>
      <w:bookmarkStart w:id="1061" w:name="_Toc443470363"/>
      <w:bookmarkStart w:id="1062" w:name="_Toc450303213"/>
      <w:bookmarkStart w:id="1063" w:name="_Toc192557831"/>
      <w:bookmarkEnd w:id="1054"/>
      <w:bookmarkEnd w:id="1055"/>
      <w:bookmarkEnd w:id="1056"/>
      <w:bookmarkEnd w:id="1057"/>
      <w:r>
        <w:t>3</w:t>
      </w:r>
      <w:r w:rsidR="00874216">
        <w:t>.</w:t>
      </w:r>
      <w:r w:rsidR="00142882">
        <w:t xml:space="preserve"> </w:t>
      </w:r>
      <w:r w:rsidR="00A32382" w:rsidRPr="00D14B18">
        <w:t>Terms</w:t>
      </w:r>
      <w:r w:rsidRPr="00D14B18">
        <w:t xml:space="preserve"> and </w:t>
      </w:r>
      <w:r w:rsidR="00A32382" w:rsidRPr="00D14B18">
        <w:t>definitions</w:t>
      </w:r>
      <w:r w:rsidR="000961FA">
        <w:fldChar w:fldCharType="begin"/>
      </w:r>
      <w:r w:rsidR="00BA0DB5">
        <w:instrText xml:space="preserve"> XE "</w:instrText>
      </w:r>
      <w:r w:rsidR="00BA0DB5" w:rsidRPr="00591666">
        <w:instrText>Terms and definitions</w:instrText>
      </w:r>
      <w:r w:rsidR="00BA0DB5">
        <w:instrText xml:space="preserve">" </w:instrText>
      </w:r>
      <w:r w:rsidR="000961FA">
        <w:fldChar w:fldCharType="end"/>
      </w:r>
      <w:r w:rsidRPr="00D14B18">
        <w:t>, symbols and conventions</w:t>
      </w:r>
      <w:bookmarkEnd w:id="1058"/>
      <w:bookmarkEnd w:id="1059"/>
      <w:r w:rsidR="000961FA">
        <w:fldChar w:fldCharType="begin"/>
      </w:r>
      <w:r w:rsidR="00080388">
        <w:instrText xml:space="preserve"> XE "</w:instrText>
      </w:r>
      <w:r w:rsidR="00080388" w:rsidRPr="00F60572">
        <w:instrText>S</w:instrText>
      </w:r>
      <w:r w:rsidR="00EB0723">
        <w:instrText>ymbols and conventions</w:instrText>
      </w:r>
      <w:r w:rsidR="00080388">
        <w:instrText xml:space="preserve">" </w:instrText>
      </w:r>
      <w:r w:rsidR="000961FA">
        <w:fldChar w:fldCharType="end"/>
      </w:r>
    </w:p>
    <w:p w14:paraId="30E5435D" w14:textId="77777777" w:rsidR="00443478" w:rsidRDefault="00A32382">
      <w:pPr>
        <w:pStyle w:val="Heading2"/>
      </w:pPr>
      <w:bookmarkStart w:id="1064" w:name="_Toc358896360"/>
      <w:bookmarkStart w:id="1065" w:name="_Toc497902442"/>
      <w:r w:rsidRPr="008731B5">
        <w:t>3</w:t>
      </w:r>
      <w:r w:rsidR="003C59B1">
        <w:t>.1</w:t>
      </w:r>
      <w:r w:rsidR="00142882">
        <w:t xml:space="preserve"> </w:t>
      </w:r>
      <w:r w:rsidRPr="008731B5">
        <w:t>Terms</w:t>
      </w:r>
      <w:r w:rsidR="00D14B18">
        <w:t xml:space="preserve"> and </w:t>
      </w:r>
      <w:r w:rsidRPr="008731B5">
        <w:t>definitions</w:t>
      </w:r>
      <w:bookmarkEnd w:id="1060"/>
      <w:bookmarkEnd w:id="1061"/>
      <w:bookmarkEnd w:id="1062"/>
      <w:bookmarkEnd w:id="1063"/>
      <w:bookmarkEnd w:id="1064"/>
      <w:bookmarkEnd w:id="1065"/>
      <w:r w:rsidR="000961FA">
        <w:fldChar w:fldCharType="begin"/>
      </w:r>
      <w:r w:rsidR="00BA0DB5">
        <w:instrText xml:space="preserve"> XE "</w:instrText>
      </w:r>
      <w:r w:rsidR="00BA0DB5" w:rsidRPr="00591666">
        <w:instrText>Terms and definitions</w:instrText>
      </w:r>
      <w:r w:rsidR="00BA0DB5">
        <w:instrText xml:space="preserve">" </w:instrText>
      </w:r>
      <w:r w:rsidR="000961FA">
        <w:fldChar w:fldCharType="end"/>
      </w:r>
    </w:p>
    <w:p w14:paraId="66560D84" w14:textId="77777777" w:rsidR="00A32382" w:rsidRDefault="00A32382">
      <w:r>
        <w:t xml:space="preserve">For the purposes of this document, </w:t>
      </w:r>
      <w:r w:rsidRPr="002D2FA3">
        <w:t xml:space="preserve">the terms and definitions </w:t>
      </w:r>
      <w:r w:rsidR="00AF205F">
        <w:t>given in ISO/IEC 2382–1</w:t>
      </w:r>
      <w:r w:rsidR="00985F07">
        <w:t>, in TR 24772-1</w:t>
      </w:r>
      <w:r w:rsidR="00C065B8">
        <w:t>,</w:t>
      </w:r>
      <w:r w:rsidR="00AF205F">
        <w:t xml:space="preserve"> and the following </w:t>
      </w:r>
      <w:r w:rsidRPr="002D2FA3">
        <w:t>apply.</w:t>
      </w:r>
      <w:r w:rsidR="000D01FB">
        <w:t xml:space="preserve">  Other terms are defined where they appear in </w:t>
      </w:r>
      <w:r w:rsidR="000D01FB" w:rsidRPr="000D01FB">
        <w:rPr>
          <w:i/>
        </w:rPr>
        <w:t>italic</w:t>
      </w:r>
      <w:r w:rsidR="000D01FB">
        <w:t xml:space="preserve"> type.</w:t>
      </w:r>
    </w:p>
    <w:p w14:paraId="0E516CC7" w14:textId="77777777" w:rsidR="00A23B77" w:rsidRDefault="00A23B77" w:rsidP="00A23B77">
      <w:r w:rsidRPr="00A84B6F">
        <w:rPr>
          <w:u w:val="single"/>
        </w:rPr>
        <w:t xml:space="preserve">Abnormal </w:t>
      </w:r>
      <w:r w:rsidR="00824CB4">
        <w:rPr>
          <w:u w:val="single"/>
        </w:rPr>
        <w:t>r</w:t>
      </w:r>
      <w:r w:rsidRPr="00A84B6F">
        <w:rPr>
          <w:u w:val="single"/>
        </w:rPr>
        <w:t>epresentatio</w:t>
      </w:r>
      <w:r w:rsidR="000961FA">
        <w:rPr>
          <w:u w:val="single"/>
        </w:rPr>
        <w:fldChar w:fldCharType="begin"/>
      </w:r>
      <w:r w:rsidR="00BF1C51">
        <w:instrText xml:space="preserve"> XE "</w:instrText>
      </w:r>
      <w:r w:rsidR="00017A66" w:rsidRPr="00017A66">
        <w:instrText>Abnormal representation</w:instrText>
      </w:r>
      <w:r w:rsidR="00BF1C51">
        <w:instrText xml:space="preserve">" </w:instrText>
      </w:r>
      <w:r w:rsidR="000961FA">
        <w:rPr>
          <w:u w:val="single"/>
        </w:rPr>
        <w:fldChar w:fldCharType="end"/>
      </w:r>
      <w:r w:rsidRPr="00A84B6F">
        <w:rPr>
          <w:u w:val="single"/>
        </w:rPr>
        <w:t>n</w:t>
      </w:r>
      <w:r w:rsidRPr="00526FFF">
        <w:t xml:space="preserve">: </w:t>
      </w:r>
      <w:r>
        <w:t>A</w:t>
      </w:r>
      <w:r w:rsidRPr="00526FFF">
        <w:t xml:space="preserve"> representation of an object </w:t>
      </w:r>
      <w:r>
        <w:t xml:space="preserve">that </w:t>
      </w:r>
      <w:r w:rsidRPr="00526FFF">
        <w:t>is</w:t>
      </w:r>
      <w:r>
        <w:t xml:space="preserve"> incomplete or that does not represe</w:t>
      </w:r>
      <w:r w:rsidRPr="00526FFF">
        <w:t>n</w:t>
      </w:r>
      <w:r>
        <w:t xml:space="preserve">t </w:t>
      </w:r>
      <w:r w:rsidRPr="00526FFF">
        <w:t>any valid value of the object’s subtype.</w:t>
      </w:r>
    </w:p>
    <w:p w14:paraId="64C6D061" w14:textId="77777777" w:rsidR="00A23B77" w:rsidRDefault="00A23B77" w:rsidP="00A23B77">
      <w:pPr>
        <w:rPr>
          <w:kern w:val="32"/>
        </w:rPr>
      </w:pPr>
      <w:r>
        <w:rPr>
          <w:kern w:val="32"/>
          <w:u w:val="single"/>
        </w:rPr>
        <w:t>Access</w:t>
      </w:r>
      <w:r w:rsidR="001E7E4E">
        <w:rPr>
          <w:kern w:val="32"/>
          <w:u w:val="single"/>
        </w:rPr>
        <w:t>-to-</w:t>
      </w:r>
      <w:r>
        <w:rPr>
          <w:kern w:val="32"/>
          <w:u w:val="single"/>
        </w:rPr>
        <w:t>object</w:t>
      </w:r>
      <w:r w:rsidR="000961FA">
        <w:rPr>
          <w:kern w:val="32"/>
          <w:u w:val="single"/>
        </w:rPr>
        <w:fldChar w:fldCharType="begin"/>
      </w:r>
      <w:r w:rsidR="000B3E97">
        <w:instrText xml:space="preserve"> XE "</w:instrText>
      </w:r>
      <w:r w:rsidR="00017A66" w:rsidRPr="00017A66">
        <w:rPr>
          <w:kern w:val="32"/>
        </w:rPr>
        <w:instrText>Access object</w:instrText>
      </w:r>
      <w:r w:rsidR="000B3E97">
        <w:instrText xml:space="preserve">" </w:instrText>
      </w:r>
      <w:r w:rsidR="000961FA">
        <w:rPr>
          <w:kern w:val="32"/>
          <w:u w:val="single"/>
        </w:rPr>
        <w:fldChar w:fldCharType="end"/>
      </w:r>
      <w:r>
        <w:rPr>
          <w:kern w:val="32"/>
        </w:rPr>
        <w:t xml:space="preserve">:  </w:t>
      </w:r>
      <w:r w:rsidR="001E7E4E">
        <w:rPr>
          <w:kern w:val="32"/>
        </w:rPr>
        <w:t>A pointer to a</w:t>
      </w:r>
      <w:r>
        <w:rPr>
          <w:kern w:val="32"/>
        </w:rPr>
        <w:t>n object.</w:t>
      </w:r>
    </w:p>
    <w:p w14:paraId="3A34FB05" w14:textId="77777777" w:rsidR="00A23B77" w:rsidRDefault="00A23B77" w:rsidP="00A23B77">
      <w:pPr>
        <w:rPr>
          <w:kern w:val="32"/>
        </w:rPr>
      </w:pPr>
      <w:r w:rsidRPr="00A32A6C">
        <w:rPr>
          <w:kern w:val="32"/>
          <w:u w:val="single"/>
        </w:rPr>
        <w:t>Access-to-</w:t>
      </w:r>
      <w:r w:rsidR="00824CB4">
        <w:rPr>
          <w:kern w:val="32"/>
          <w:u w:val="single"/>
        </w:rPr>
        <w:t>s</w:t>
      </w:r>
      <w:r w:rsidRPr="00A32A6C">
        <w:rPr>
          <w:kern w:val="32"/>
          <w:u w:val="single"/>
        </w:rPr>
        <w:t>ubprogra</w:t>
      </w:r>
      <w:r w:rsidR="000961FA">
        <w:rPr>
          <w:kern w:val="32"/>
          <w:u w:val="single"/>
        </w:rPr>
        <w:fldChar w:fldCharType="begin"/>
      </w:r>
      <w:r w:rsidR="000B3E97">
        <w:instrText xml:space="preserve"> XE "</w:instrText>
      </w:r>
      <w:r w:rsidR="00017A66" w:rsidRPr="00017A66">
        <w:rPr>
          <w:kern w:val="32"/>
        </w:rPr>
        <w:instrText>Access-to-subprogram</w:instrText>
      </w:r>
      <w:r w:rsidR="000B3E97">
        <w:instrText xml:space="preserve">" </w:instrText>
      </w:r>
      <w:r w:rsidR="000961FA">
        <w:rPr>
          <w:kern w:val="32"/>
          <w:u w:val="single"/>
        </w:rPr>
        <w:fldChar w:fldCharType="end"/>
      </w:r>
      <w:r w:rsidRPr="00A32A6C">
        <w:rPr>
          <w:kern w:val="32"/>
          <w:u w:val="single"/>
        </w:rPr>
        <w:t>m</w:t>
      </w:r>
      <w:r w:rsidRPr="0098437C">
        <w:rPr>
          <w:kern w:val="32"/>
        </w:rPr>
        <w:t>:</w:t>
      </w:r>
      <w:r>
        <w:rPr>
          <w:kern w:val="32"/>
        </w:rPr>
        <w:t xml:space="preserve">  </w:t>
      </w:r>
      <w:r>
        <w:t xml:space="preserve">A pointer to a subprogram (function or procedure). </w:t>
      </w:r>
    </w:p>
    <w:p w14:paraId="1D8ECA3B" w14:textId="77777777" w:rsidR="00A23B77" w:rsidRDefault="00A23B77" w:rsidP="00A23B77">
      <w:pPr>
        <w:rPr>
          <w:kern w:val="32"/>
        </w:rPr>
      </w:pPr>
      <w:r>
        <w:rPr>
          <w:kern w:val="32"/>
          <w:u w:val="single"/>
        </w:rPr>
        <w:t>Access type</w:t>
      </w:r>
      <w:r w:rsidR="000961FA">
        <w:rPr>
          <w:kern w:val="32"/>
          <w:u w:val="single"/>
        </w:rPr>
        <w:fldChar w:fldCharType="begin"/>
      </w:r>
      <w:r w:rsidR="000B3E97">
        <w:instrText xml:space="preserve"> XE "</w:instrText>
      </w:r>
      <w:r w:rsidR="00017A66" w:rsidRPr="00017A66">
        <w:rPr>
          <w:kern w:val="32"/>
        </w:rPr>
        <w:instrText>Access type</w:instrText>
      </w:r>
      <w:r w:rsidR="000B3E97">
        <w:instrText xml:space="preserve">" </w:instrText>
      </w:r>
      <w:r w:rsidR="000961FA">
        <w:rPr>
          <w:kern w:val="32"/>
          <w:u w:val="single"/>
        </w:rPr>
        <w:fldChar w:fldCharType="end"/>
      </w:r>
      <w:r w:rsidRPr="00A32A6C">
        <w:rPr>
          <w:kern w:val="32"/>
        </w:rPr>
        <w:t xml:space="preserve">: </w:t>
      </w:r>
      <w:r>
        <w:rPr>
          <w:kern w:val="32"/>
        </w:rPr>
        <w:t xml:space="preserve"> The t</w:t>
      </w:r>
      <w:r w:rsidRPr="00A32A6C">
        <w:rPr>
          <w:kern w:val="32"/>
        </w:rPr>
        <w:t>ype for objects that designate (point to) objects</w:t>
      </w:r>
      <w:r w:rsidR="001E7E4E">
        <w:rPr>
          <w:kern w:val="32"/>
        </w:rPr>
        <w:t xml:space="preserve"> or subprograms</w:t>
      </w:r>
      <w:r w:rsidR="00001619">
        <w:rPr>
          <w:kern w:val="32"/>
        </w:rPr>
        <w:t>; often called a pointer type in other languages</w:t>
      </w:r>
      <w:r w:rsidRPr="00A32A6C">
        <w:rPr>
          <w:kern w:val="32"/>
        </w:rPr>
        <w:t xml:space="preserve">. </w:t>
      </w:r>
    </w:p>
    <w:p w14:paraId="09F103FE" w14:textId="77777777" w:rsidR="00BB6D96" w:rsidRDefault="00BB6D96" w:rsidP="00BB6D96">
      <w:pPr>
        <w:rPr>
          <w:kern w:val="32"/>
        </w:rPr>
      </w:pPr>
      <w:r w:rsidRPr="00A32A6C">
        <w:rPr>
          <w:kern w:val="32"/>
          <w:u w:val="single"/>
        </w:rPr>
        <w:t>Access value</w:t>
      </w:r>
      <w:r w:rsidR="000961FA">
        <w:rPr>
          <w:kern w:val="32"/>
          <w:u w:val="single"/>
        </w:rPr>
        <w:fldChar w:fldCharType="begin"/>
      </w:r>
      <w:r w:rsidR="000B3E97">
        <w:instrText xml:space="preserve"> XE "</w:instrText>
      </w:r>
      <w:r w:rsidR="00017A66" w:rsidRPr="00017A66">
        <w:rPr>
          <w:kern w:val="32"/>
        </w:rPr>
        <w:instrText>Access value</w:instrText>
      </w:r>
      <w:r w:rsidR="000B3E97">
        <w:instrText xml:space="preserve">" </w:instrText>
      </w:r>
      <w:r w:rsidR="000961FA">
        <w:rPr>
          <w:kern w:val="32"/>
          <w:u w:val="single"/>
        </w:rPr>
        <w:fldChar w:fldCharType="end"/>
      </w:r>
      <w:r>
        <w:rPr>
          <w:kern w:val="32"/>
        </w:rPr>
        <w:t xml:space="preserve">:  A value of an access type </w:t>
      </w:r>
      <w:r w:rsidRPr="00A32A6C">
        <w:rPr>
          <w:kern w:val="32"/>
        </w:rPr>
        <w:t>that is either null or designates another object</w:t>
      </w:r>
      <w:r w:rsidR="00001619">
        <w:rPr>
          <w:kern w:val="32"/>
        </w:rPr>
        <w:t xml:space="preserve"> or subprogram</w:t>
      </w:r>
      <w:r w:rsidRPr="00A32A6C">
        <w:rPr>
          <w:kern w:val="32"/>
        </w:rPr>
        <w:t>.</w:t>
      </w:r>
    </w:p>
    <w:p w14:paraId="7E32D07B" w14:textId="77777777" w:rsidR="00BB6D96" w:rsidRDefault="00BB6D96" w:rsidP="00BB6D96">
      <w:r w:rsidRPr="00F86E84">
        <w:rPr>
          <w:u w:val="single"/>
        </w:rPr>
        <w:t>Allocator</w:t>
      </w:r>
      <w:r w:rsidR="000961FA">
        <w:rPr>
          <w:u w:val="single"/>
        </w:rPr>
        <w:fldChar w:fldCharType="begin"/>
      </w:r>
      <w:r w:rsidR="000B3E97">
        <w:instrText xml:space="preserve"> XE "</w:instrText>
      </w:r>
      <w:r w:rsidR="00017A66" w:rsidRPr="00017A66">
        <w:instrText>Allocator</w:instrText>
      </w:r>
      <w:r w:rsidR="000B3E97">
        <w:instrText xml:space="preserve">" </w:instrText>
      </w:r>
      <w:r w:rsidR="000961FA">
        <w:rPr>
          <w:u w:val="single"/>
        </w:rPr>
        <w:fldChar w:fldCharType="end"/>
      </w:r>
      <w:r>
        <w:t>: A construct that allocates storage from the heap or from a storage pool</w:t>
      </w:r>
      <w:r w:rsidR="000961FA">
        <w:rPr>
          <w:u w:val="single"/>
        </w:rPr>
        <w:fldChar w:fldCharType="begin"/>
      </w:r>
      <w:r w:rsidR="00397A60">
        <w:instrText xml:space="preserve"> XE "</w:instrText>
      </w:r>
      <w:r w:rsidR="00E12E52">
        <w:instrText>Storage p</w:instrText>
      </w:r>
      <w:r w:rsidR="00397A60" w:rsidRPr="00CC1C63">
        <w:instrText>ool</w:instrText>
      </w:r>
      <w:r w:rsidR="00397A60">
        <w:instrText xml:space="preserve">" </w:instrText>
      </w:r>
      <w:r w:rsidR="000961FA">
        <w:rPr>
          <w:u w:val="single"/>
        </w:rPr>
        <w:fldChar w:fldCharType="end"/>
      </w:r>
      <w:r>
        <w:t>.</w:t>
      </w:r>
    </w:p>
    <w:p w14:paraId="7E74FB23" w14:textId="77777777" w:rsidR="0015333A" w:rsidRPr="00FA7E2B" w:rsidRDefault="0015333A" w:rsidP="00BB6D96">
      <w:r>
        <w:rPr>
          <w:u w:val="single"/>
        </w:rPr>
        <w:t>Aspect specification</w:t>
      </w:r>
      <w:r w:rsidR="000961FA">
        <w:rPr>
          <w:u w:val="single"/>
        </w:rPr>
        <w:fldChar w:fldCharType="begin"/>
      </w:r>
      <w:r w:rsidR="000B3E97">
        <w:instrText xml:space="preserve"> XE "</w:instrText>
      </w:r>
      <w:r w:rsidR="00017A66" w:rsidRPr="00017A66">
        <w:instrText>Aspect specification</w:instrText>
      </w:r>
      <w:r w:rsidR="000B3E97">
        <w:instrText xml:space="preserve">" </w:instrText>
      </w:r>
      <w:r w:rsidR="000961FA">
        <w:rPr>
          <w:u w:val="single"/>
        </w:rPr>
        <w:fldChar w:fldCharType="end"/>
      </w:r>
      <w:r>
        <w:t xml:space="preserve">: </w:t>
      </w:r>
      <w:r w:rsidR="00A7579D">
        <w:t xml:space="preserve">The </w:t>
      </w:r>
      <w:r w:rsidR="0011343B">
        <w:t xml:space="preserve">mechanism </w:t>
      </w:r>
      <w:r w:rsidR="00A7579D">
        <w:t xml:space="preserve">used to specify assertions about the behaviour of subprograms, types and objects as well as </w:t>
      </w:r>
      <w:r w:rsidR="00B259EE">
        <w:t>operational and representational attributes of various kinds of entities.</w:t>
      </w:r>
    </w:p>
    <w:p w14:paraId="68D362AD" w14:textId="77777777" w:rsidR="00BB6D96" w:rsidRPr="00BB6D96" w:rsidRDefault="00BB6D96" w:rsidP="00BB6D96">
      <w:pPr>
        <w:rPr>
          <w:u w:val="single"/>
        </w:rPr>
      </w:pPr>
      <w:r>
        <w:rPr>
          <w:u w:val="single"/>
        </w:rPr>
        <w:t>Atomic</w:t>
      </w:r>
      <w:r w:rsidR="000961FA">
        <w:rPr>
          <w:u w:val="single"/>
        </w:rPr>
        <w:fldChar w:fldCharType="begin"/>
      </w:r>
      <w:r w:rsidR="000B3E97">
        <w:instrText xml:space="preserve"> XE "</w:instrText>
      </w:r>
      <w:r w:rsidR="00017A66" w:rsidRPr="00017A66">
        <w:instrText>Atomic</w:instrText>
      </w:r>
      <w:r w:rsidR="000B3E97">
        <w:instrText xml:space="preserve">" </w:instrText>
      </w:r>
      <w:r w:rsidR="000961FA">
        <w:rPr>
          <w:u w:val="single"/>
        </w:rPr>
        <w:fldChar w:fldCharType="end"/>
      </w:r>
      <w:r w:rsidR="00017A66" w:rsidRPr="00017A66">
        <w:t xml:space="preserve">: </w:t>
      </w:r>
      <w:r w:rsidR="00FA7E2B">
        <w:t>A</w:t>
      </w:r>
      <w:r w:rsidR="00017A66" w:rsidRPr="00017A66">
        <w:t xml:space="preserve"> characteristic of an object</w:t>
      </w:r>
      <w:r w:rsidR="00694C31">
        <w:t xml:space="preserve"> </w:t>
      </w:r>
      <w:r w:rsidR="00017A66" w:rsidRPr="00017A66">
        <w:t>that guarantees that</w:t>
      </w:r>
      <w:r>
        <w:rPr>
          <w:u w:val="single"/>
        </w:rPr>
        <w:t xml:space="preserve"> </w:t>
      </w:r>
      <w:r>
        <w:t>every access to an object is an indivisible access to the entity in memory instead of possibly partial, repeated manipulation of a local or register copy</w:t>
      </w:r>
      <w:r w:rsidR="00824CB4">
        <w:t>.</w:t>
      </w:r>
    </w:p>
    <w:p w14:paraId="107D7585" w14:textId="77777777" w:rsidR="00BF0824" w:rsidRPr="00804BB2" w:rsidRDefault="00BF0824" w:rsidP="00BF0824">
      <w:r w:rsidRPr="00804BB2">
        <w:rPr>
          <w:u w:val="single"/>
        </w:rPr>
        <w:t>Attribute</w:t>
      </w:r>
      <w:r w:rsidR="000961FA">
        <w:rPr>
          <w:u w:val="single"/>
        </w:rPr>
        <w:fldChar w:fldCharType="begin"/>
      </w:r>
      <w:r w:rsidR="000B3E97">
        <w:instrText xml:space="preserve"> XE "</w:instrText>
      </w:r>
      <w:r w:rsidR="00017A66" w:rsidRPr="00017A66">
        <w:instrText>Attribute</w:instrText>
      </w:r>
      <w:r w:rsidR="000B3E97">
        <w:instrText xml:space="preserve">" </w:instrText>
      </w:r>
      <w:r w:rsidR="000961FA">
        <w:rPr>
          <w:u w:val="single"/>
        </w:rPr>
        <w:fldChar w:fldCharType="end"/>
      </w:r>
      <w:r w:rsidRPr="00804BB2">
        <w:t>: A characteristic of a declaration that can be queried by special syntax to return a value corresponding to the requested attribute.</w:t>
      </w:r>
    </w:p>
    <w:p w14:paraId="38122DA8" w14:textId="77777777" w:rsidR="00BF0824" w:rsidRDefault="00BF0824" w:rsidP="00BF0824">
      <w:r>
        <w:rPr>
          <w:u w:val="single"/>
        </w:rPr>
        <w:t xml:space="preserve">Bit </w:t>
      </w:r>
      <w:r w:rsidR="00824CB4">
        <w:rPr>
          <w:u w:val="single"/>
        </w:rPr>
        <w:t>o</w:t>
      </w:r>
      <w:r>
        <w:rPr>
          <w:u w:val="single"/>
        </w:rPr>
        <w:t>rderin</w:t>
      </w:r>
      <w:r w:rsidR="000961FA">
        <w:rPr>
          <w:u w:val="single"/>
        </w:rPr>
        <w:fldChar w:fldCharType="begin"/>
      </w:r>
      <w:r w:rsidR="000B3E97">
        <w:instrText xml:space="preserve"> XE "</w:instrText>
      </w:r>
      <w:r w:rsidR="00017A66" w:rsidRPr="00017A66">
        <w:instrText>Bit ordering</w:instrText>
      </w:r>
      <w:r w:rsidR="000B3E97">
        <w:instrText xml:space="preserve">" </w:instrText>
      </w:r>
      <w:r w:rsidR="000961FA">
        <w:rPr>
          <w:u w:val="single"/>
        </w:rPr>
        <w:fldChar w:fldCharType="end"/>
      </w:r>
      <w:r>
        <w:rPr>
          <w:u w:val="single"/>
        </w:rPr>
        <w:t>g</w:t>
      </w:r>
      <w:r>
        <w:t xml:space="preserve">: An implementation defined value that is either </w:t>
      </w:r>
      <w:r w:rsidRPr="005A12FB">
        <w:rPr>
          <w:rFonts w:ascii="Times New Roman" w:hAnsi="Times New Roman"/>
          <w:i/>
        </w:rPr>
        <w:t>High_Order_First</w:t>
      </w:r>
      <w:r>
        <w:t xml:space="preserve"> or </w:t>
      </w:r>
      <w:r w:rsidRPr="005A12FB">
        <w:rPr>
          <w:rFonts w:ascii="Times New Roman" w:hAnsi="Times New Roman"/>
          <w:i/>
        </w:rPr>
        <w:t>Low_Order_First</w:t>
      </w:r>
      <w:r>
        <w:rPr>
          <w:rFonts w:ascii="Times New Roman" w:hAnsi="Times New Roman"/>
        </w:rPr>
        <w:t xml:space="preserve"> that permits the specification or query of the way that bits are represented in memory within a single memory unit.</w:t>
      </w:r>
    </w:p>
    <w:p w14:paraId="2C6E64AB" w14:textId="77777777" w:rsidR="00BF0824" w:rsidRDefault="00BF0824" w:rsidP="00BF0824">
      <w:r>
        <w:rPr>
          <w:kern w:val="32"/>
          <w:u w:val="single"/>
        </w:rPr>
        <w:t>Bounded Error</w:t>
      </w:r>
      <w:r w:rsidR="000961FA">
        <w:rPr>
          <w:kern w:val="32"/>
          <w:u w:val="single"/>
        </w:rPr>
        <w:fldChar w:fldCharType="begin"/>
      </w:r>
      <w:r w:rsidR="000B3E97">
        <w:instrText xml:space="preserve"> XE "</w:instrText>
      </w:r>
      <w:r w:rsidR="00017A66" w:rsidRPr="00017A66">
        <w:rPr>
          <w:kern w:val="32"/>
        </w:rPr>
        <w:instrText>Bounded Error</w:instrText>
      </w:r>
      <w:r w:rsidR="000B3E97">
        <w:instrText xml:space="preserve">" </w:instrText>
      </w:r>
      <w:r w:rsidR="000961FA">
        <w:rPr>
          <w:kern w:val="32"/>
          <w:u w:val="single"/>
        </w:rPr>
        <w:fldChar w:fldCharType="end"/>
      </w:r>
      <w:r w:rsidRPr="00A32A6C">
        <w:rPr>
          <w:kern w:val="32"/>
        </w:rPr>
        <w:t>:</w:t>
      </w:r>
      <w:r>
        <w:rPr>
          <w:kern w:val="32"/>
        </w:rPr>
        <w:t xml:space="preserve">  An e</w:t>
      </w:r>
      <w:r>
        <w:t>rror that need not be detected either prior to or during run time, but if not detected falls within a bounded range of possible effects.</w:t>
      </w:r>
    </w:p>
    <w:p w14:paraId="2218B769" w14:textId="77777777" w:rsidR="00BF0824" w:rsidRDefault="00BF0824" w:rsidP="00BF0824">
      <w:r>
        <w:rPr>
          <w:u w:val="single"/>
        </w:rPr>
        <w:t>Case s</w:t>
      </w:r>
      <w:r w:rsidRPr="00A96DDE">
        <w:rPr>
          <w:u w:val="single"/>
        </w:rPr>
        <w:t>tatement</w:t>
      </w:r>
      <w:r w:rsidR="000961FA">
        <w:rPr>
          <w:u w:val="single"/>
        </w:rPr>
        <w:fldChar w:fldCharType="begin"/>
      </w:r>
      <w:r w:rsidR="00080388">
        <w:instrText xml:space="preserve"> XE "</w:instrText>
      </w:r>
      <w:r w:rsidR="00017A66" w:rsidRPr="00017A66">
        <w:instrText>Case statement</w:instrText>
      </w:r>
      <w:r w:rsidR="00080388">
        <w:instrText xml:space="preserve">" </w:instrText>
      </w:r>
      <w:r w:rsidR="000961FA">
        <w:rPr>
          <w:u w:val="single"/>
        </w:rPr>
        <w:fldChar w:fldCharType="end"/>
      </w:r>
      <w:r>
        <w:t xml:space="preserve">:  A statement that provides multiple paths of execution dependent upon the value of the </w:t>
      </w:r>
      <w:r w:rsidR="00DC1D0C">
        <w:t xml:space="preserve">selecting </w:t>
      </w:r>
      <w:r>
        <w:t xml:space="preserve">expression, but which will have only one of </w:t>
      </w:r>
      <w:r w:rsidR="00FA7E2B">
        <w:t xml:space="preserve">the </w:t>
      </w:r>
      <w:r>
        <w:t xml:space="preserve">alternative sequences selected. </w:t>
      </w:r>
    </w:p>
    <w:p w14:paraId="2940EEF8" w14:textId="77777777" w:rsidR="00BB6D96" w:rsidRDefault="00BF0824" w:rsidP="00BF0824">
      <w:pPr>
        <w:rPr>
          <w:u w:val="single"/>
        </w:rPr>
      </w:pPr>
      <w:r w:rsidRPr="00CE6FD9">
        <w:rPr>
          <w:u w:val="single"/>
        </w:rPr>
        <w:t>Case expression</w:t>
      </w:r>
      <w:r w:rsidR="000961FA">
        <w:rPr>
          <w:u w:val="single"/>
        </w:rPr>
        <w:fldChar w:fldCharType="begin"/>
      </w:r>
      <w:r w:rsidR="000B3E97">
        <w:instrText xml:space="preserve"> XE "</w:instrText>
      </w:r>
      <w:r w:rsidR="00017A66" w:rsidRPr="00017A66">
        <w:instrText>Case expression</w:instrText>
      </w:r>
      <w:r w:rsidR="000B3E97">
        <w:instrText xml:space="preserve">" </w:instrText>
      </w:r>
      <w:r w:rsidR="000961FA">
        <w:rPr>
          <w:u w:val="single"/>
        </w:rPr>
        <w:fldChar w:fldCharType="end"/>
      </w:r>
      <w:r>
        <w:t xml:space="preserve">:  The </w:t>
      </w:r>
      <w:r w:rsidR="00824CB4">
        <w:t xml:space="preserve">expression that </w:t>
      </w:r>
      <w:r w:rsidR="00DC1D0C">
        <w:t>provides multiple paths of execution dependent upon the value of the selecting expression, but which will have only one of the alternative dependent expressions evaluated</w:t>
      </w:r>
      <w:r w:rsidR="00824CB4">
        <w:t xml:space="preserve">. </w:t>
      </w:r>
    </w:p>
    <w:p w14:paraId="3B1C5FEF" w14:textId="77777777" w:rsidR="00BF0824" w:rsidRDefault="00BF0824" w:rsidP="00BF0824">
      <w:r w:rsidRPr="00CE6FD9">
        <w:rPr>
          <w:u w:val="single"/>
        </w:rPr>
        <w:t>Case choices</w:t>
      </w:r>
      <w:r w:rsidR="000961FA">
        <w:rPr>
          <w:u w:val="single"/>
        </w:rPr>
        <w:fldChar w:fldCharType="begin"/>
      </w:r>
      <w:r w:rsidR="000B3E97">
        <w:instrText xml:space="preserve"> XE "</w:instrText>
      </w:r>
      <w:r w:rsidR="00017A66" w:rsidRPr="00017A66">
        <w:instrText>Case choices</w:instrText>
      </w:r>
      <w:r w:rsidR="000B3E97">
        <w:instrText xml:space="preserve">" </w:instrText>
      </w:r>
      <w:r w:rsidR="000961FA">
        <w:rPr>
          <w:u w:val="single"/>
        </w:rPr>
        <w:fldChar w:fldCharType="end"/>
      </w:r>
      <w:r>
        <w:t xml:space="preserve">:  The </w:t>
      </w:r>
      <w:r w:rsidR="00FA7E2B">
        <w:t>alternative</w:t>
      </w:r>
      <w:r>
        <w:t xml:space="preserve">s </w:t>
      </w:r>
      <w:r w:rsidR="00FA7E2B">
        <w:t>defined in the</w:t>
      </w:r>
      <w:r>
        <w:t xml:space="preserve"> case statement </w:t>
      </w:r>
      <w:r w:rsidR="00DC1D0C">
        <w:t xml:space="preserve">or case expression </w:t>
      </w:r>
      <w:r w:rsidR="00FA7E2B">
        <w:t xml:space="preserve">which </w:t>
      </w:r>
      <w:r>
        <w:t xml:space="preserve">must be of the same type as the type of the </w:t>
      </w:r>
      <w:r w:rsidR="00DC1D0C">
        <w:t xml:space="preserve">selecting </w:t>
      </w:r>
      <w:r>
        <w:t>expression in the case statement</w:t>
      </w:r>
      <w:r w:rsidR="00DC1D0C">
        <w:t xml:space="preserve"> or case expression</w:t>
      </w:r>
      <w:r w:rsidR="00FA7E2B">
        <w:t>, and a</w:t>
      </w:r>
      <w:r>
        <w:t xml:space="preserve">ll possible values of the </w:t>
      </w:r>
      <w:r w:rsidR="00AE2534">
        <w:t>selecting expression</w:t>
      </w:r>
      <w:r>
        <w:t xml:space="preserve"> must be covered by the case choices.</w:t>
      </w:r>
    </w:p>
    <w:p w14:paraId="4A99245F" w14:textId="77777777" w:rsidR="00BF0824" w:rsidRDefault="00BF0824" w:rsidP="00BF0824">
      <w:r>
        <w:rPr>
          <w:u w:val="single"/>
        </w:rPr>
        <w:t>Compilation u</w:t>
      </w:r>
      <w:r w:rsidRPr="00E27C1C">
        <w:rPr>
          <w:u w:val="single"/>
        </w:rPr>
        <w:t>nit</w:t>
      </w:r>
      <w:r w:rsidR="000961FA">
        <w:rPr>
          <w:u w:val="single"/>
        </w:rPr>
        <w:fldChar w:fldCharType="begin"/>
      </w:r>
      <w:r w:rsidR="000B3E97">
        <w:instrText xml:space="preserve"> XE "</w:instrText>
      </w:r>
      <w:r w:rsidR="00017A66" w:rsidRPr="00017A66">
        <w:instrText>Compilation unit</w:instrText>
      </w:r>
      <w:r w:rsidR="000B3E97">
        <w:instrText xml:space="preserve">" </w:instrText>
      </w:r>
      <w:r w:rsidR="000961FA">
        <w:rPr>
          <w:u w:val="single"/>
        </w:rPr>
        <w:fldChar w:fldCharType="end"/>
      </w:r>
      <w:r>
        <w:t>:  The smallest Ada syntactic construct that may be submitted to the compiler, usually held in a single compilation file.</w:t>
      </w:r>
    </w:p>
    <w:p w14:paraId="70153477" w14:textId="77777777" w:rsidR="00BF0824" w:rsidRPr="00A928A9" w:rsidRDefault="00BF0824" w:rsidP="00BF0824">
      <w:pPr>
        <w:rPr>
          <w:szCs w:val="20"/>
        </w:rPr>
      </w:pPr>
      <w:r>
        <w:rPr>
          <w:u w:val="single"/>
        </w:rPr>
        <w:t>Configuration pragma</w:t>
      </w:r>
      <w:r w:rsidR="000961FA">
        <w:rPr>
          <w:u w:val="single"/>
        </w:rPr>
        <w:fldChar w:fldCharType="begin"/>
      </w:r>
      <w:r w:rsidR="000B3E97">
        <w:instrText xml:space="preserve"> XE "</w:instrText>
      </w:r>
      <w:r w:rsidR="000B3E97" w:rsidRPr="00583605">
        <w:instrText>Pragma:Configuration pragma</w:instrText>
      </w:r>
      <w:r w:rsidR="000B3E97">
        <w:instrText xml:space="preserve">" </w:instrText>
      </w:r>
      <w:r w:rsidR="000961FA">
        <w:rPr>
          <w:u w:val="single"/>
        </w:rPr>
        <w:fldChar w:fldCharType="end"/>
      </w:r>
      <w:r w:rsidR="000961FA">
        <w:rPr>
          <w:u w:val="single"/>
        </w:rPr>
        <w:fldChar w:fldCharType="begin"/>
      </w:r>
      <w:r w:rsidR="000B3E97">
        <w:instrText xml:space="preserve"> XE "</w:instrText>
      </w:r>
      <w:r w:rsidR="00017A66" w:rsidRPr="00017A66">
        <w:instrText>Configuration pragma</w:instrText>
      </w:r>
      <w:r w:rsidR="000B3E97">
        <w:instrText xml:space="preserve">" </w:instrText>
      </w:r>
      <w:r w:rsidR="000961FA">
        <w:rPr>
          <w:u w:val="single"/>
        </w:rPr>
        <w:fldChar w:fldCharType="end"/>
      </w:r>
      <w:r>
        <w:t xml:space="preserve">:  A directive to the compiler that is used to select </w:t>
      </w:r>
      <w:r w:rsidRPr="00A928A9">
        <w:rPr>
          <w:szCs w:val="20"/>
        </w:rPr>
        <w:t>partition-wide or system-wide option</w:t>
      </w:r>
      <w:r>
        <w:rPr>
          <w:szCs w:val="20"/>
        </w:rPr>
        <w:t xml:space="preserve">s and that </w:t>
      </w:r>
      <w:r w:rsidRPr="00A928A9">
        <w:rPr>
          <w:szCs w:val="20"/>
        </w:rPr>
        <w:t xml:space="preserve">applies to all </w:t>
      </w:r>
      <w:r>
        <w:rPr>
          <w:szCs w:val="20"/>
        </w:rPr>
        <w:t xml:space="preserve">compilation </w:t>
      </w:r>
      <w:r w:rsidRPr="00A928A9">
        <w:rPr>
          <w:szCs w:val="20"/>
        </w:rPr>
        <w:t>units appearing in the compilation</w:t>
      </w:r>
      <w:r>
        <w:rPr>
          <w:szCs w:val="20"/>
        </w:rPr>
        <w:t xml:space="preserve"> or </w:t>
      </w:r>
      <w:r w:rsidRPr="00A928A9">
        <w:rPr>
          <w:szCs w:val="20"/>
        </w:rPr>
        <w:t xml:space="preserve">all future </w:t>
      </w:r>
      <w:r>
        <w:rPr>
          <w:szCs w:val="20"/>
        </w:rPr>
        <w:t xml:space="preserve">compilation </w:t>
      </w:r>
      <w:r w:rsidRPr="00A928A9">
        <w:rPr>
          <w:szCs w:val="20"/>
        </w:rPr>
        <w:t>units compiled into the same environment</w:t>
      </w:r>
      <w:r>
        <w:rPr>
          <w:szCs w:val="20"/>
        </w:rPr>
        <w:t>.</w:t>
      </w:r>
    </w:p>
    <w:p w14:paraId="788A9EE8" w14:textId="77777777" w:rsidR="00A113F4" w:rsidRDefault="00BF0824">
      <w:r w:rsidRPr="00A32A6C">
        <w:rPr>
          <w:rFonts w:cs="Arial"/>
          <w:kern w:val="32"/>
          <w:szCs w:val="20"/>
          <w:u w:val="single"/>
        </w:rPr>
        <w:t>Controlled type</w:t>
      </w:r>
      <w:r w:rsidR="000961FA">
        <w:rPr>
          <w:rFonts w:cs="Arial"/>
          <w:kern w:val="32"/>
          <w:szCs w:val="20"/>
          <w:u w:val="single"/>
        </w:rPr>
        <w:fldChar w:fldCharType="begin"/>
      </w:r>
      <w:r w:rsidR="00CC1C63">
        <w:instrText xml:space="preserve"> XE "</w:instrText>
      </w:r>
      <w:r w:rsidR="00017A66" w:rsidRPr="00017A66">
        <w:rPr>
          <w:rFonts w:cs="Arial"/>
          <w:kern w:val="32"/>
          <w:szCs w:val="20"/>
        </w:rPr>
        <w:instrText>Controlled type</w:instrText>
      </w:r>
      <w:r w:rsidR="00CC1C63">
        <w:instrText xml:space="preserve">" </w:instrText>
      </w:r>
      <w:r w:rsidR="000961FA">
        <w:rPr>
          <w:rFonts w:cs="Arial"/>
          <w:kern w:val="32"/>
          <w:szCs w:val="20"/>
          <w:u w:val="single"/>
        </w:rPr>
        <w:fldChar w:fldCharType="end"/>
      </w:r>
      <w:r>
        <w:rPr>
          <w:rFonts w:cs="Arial"/>
          <w:kern w:val="32"/>
          <w:szCs w:val="20"/>
        </w:rPr>
        <w:t xml:space="preserve">:  A type descended from the language-defined type </w:t>
      </w:r>
      <w:r w:rsidRPr="00EB69BE">
        <w:rPr>
          <w:rFonts w:ascii="Times New Roman" w:hAnsi="Times New Roman" w:cs="Arial"/>
          <w:kern w:val="32"/>
          <w:szCs w:val="20"/>
        </w:rPr>
        <w:t>Controlled</w:t>
      </w:r>
      <w:r>
        <w:rPr>
          <w:rFonts w:cs="Arial"/>
          <w:kern w:val="32"/>
          <w:szCs w:val="20"/>
        </w:rPr>
        <w:t xml:space="preserve"> or </w:t>
      </w:r>
      <w:r w:rsidRPr="00EB69BE">
        <w:rPr>
          <w:rFonts w:ascii="Times New Roman" w:hAnsi="Times New Roman" w:cs="Arial"/>
          <w:kern w:val="32"/>
          <w:szCs w:val="20"/>
        </w:rPr>
        <w:t>Limited_Controlled</w:t>
      </w:r>
      <w:r>
        <w:t xml:space="preserve"> which is a specialized type in Ada where an implementer can tightly control the initialization, assignment, and finalization of objects of the type.</w:t>
      </w:r>
      <w:r w:rsidR="00824CB4">
        <w:rPr>
          <w:u w:val="single"/>
        </w:rPr>
        <w:t xml:space="preserve"> </w:t>
      </w:r>
    </w:p>
    <w:p w14:paraId="78FF16D9" w14:textId="77777777" w:rsidR="00A113F4" w:rsidRDefault="00A113F4" w:rsidP="00A113F4">
      <w:r w:rsidRPr="00011AA3">
        <w:rPr>
          <w:u w:val="single"/>
        </w:rPr>
        <w:t>Dead store</w:t>
      </w:r>
      <w:r w:rsidR="000961FA" w:rsidRPr="00017A66">
        <w:fldChar w:fldCharType="begin"/>
      </w:r>
      <w:r w:rsidR="002A55F1" w:rsidRPr="00CC1C63">
        <w:instrText xml:space="preserve"> XE "</w:instrText>
      </w:r>
      <w:r w:rsidR="00017A66" w:rsidRPr="00017A66">
        <w:instrText>Dead store</w:instrText>
      </w:r>
      <w:r w:rsidR="002A55F1" w:rsidRPr="00CC1C63">
        <w:instrText xml:space="preserve">" </w:instrText>
      </w:r>
      <w:r w:rsidR="000961FA" w:rsidRPr="00017A66">
        <w:fldChar w:fldCharType="end"/>
      </w:r>
      <w:r w:rsidRPr="00011AA3">
        <w:t>: An assignment to a variable that is not used in subsequent instructions</w:t>
      </w:r>
      <w:r w:rsidR="00687C8F">
        <w:t>.</w:t>
      </w:r>
      <w:r>
        <w:t xml:space="preserve"> </w:t>
      </w:r>
    </w:p>
    <w:p w14:paraId="6D1C8AAD" w14:textId="77777777" w:rsidR="00A113F4" w:rsidRDefault="00A113F4" w:rsidP="00A113F4">
      <w:r w:rsidRPr="00776EC4">
        <w:rPr>
          <w:u w:val="single"/>
        </w:rPr>
        <w:t>Default expression</w:t>
      </w:r>
      <w:r w:rsidR="000961FA">
        <w:rPr>
          <w:u w:val="single"/>
        </w:rPr>
        <w:fldChar w:fldCharType="begin"/>
      </w:r>
      <w:r w:rsidR="002A55F1">
        <w:instrText xml:space="preserve"> XE "</w:instrText>
      </w:r>
      <w:r w:rsidR="00017A66" w:rsidRPr="00017A66">
        <w:instrText>Default expression</w:instrText>
      </w:r>
      <w:r w:rsidR="002A55F1">
        <w:instrText xml:space="preserve">" </w:instrText>
      </w:r>
      <w:r w:rsidR="000961FA">
        <w:rPr>
          <w:u w:val="single"/>
        </w:rPr>
        <w:fldChar w:fldCharType="end"/>
      </w:r>
      <w:r>
        <w:t xml:space="preserve">: </w:t>
      </w:r>
      <w:r w:rsidR="00473FD5">
        <w:t>An</w:t>
      </w:r>
      <w:r>
        <w:t xml:space="preserve"> expression of the formal object type that </w:t>
      </w:r>
      <w:r w:rsidR="00824CB4">
        <w:t>is</w:t>
      </w:r>
      <w:r>
        <w:t xml:space="preserve"> used to initialize the formal object if an actual object is not provided.</w:t>
      </w:r>
    </w:p>
    <w:p w14:paraId="7B00F4D2" w14:textId="77777777" w:rsidR="00A113F4" w:rsidRDefault="00A113F4" w:rsidP="00A113F4">
      <w:r>
        <w:rPr>
          <w:u w:val="single"/>
        </w:rPr>
        <w:t>Discrete type</w:t>
      </w:r>
      <w:r w:rsidR="000961FA">
        <w:rPr>
          <w:u w:val="single"/>
        </w:rPr>
        <w:fldChar w:fldCharType="begin"/>
      </w:r>
      <w:r w:rsidR="002A55F1">
        <w:instrText xml:space="preserve"> XE "</w:instrText>
      </w:r>
      <w:r w:rsidR="00017A66" w:rsidRPr="00017A66">
        <w:instrText>Discrete type</w:instrText>
      </w:r>
      <w:r w:rsidR="002A55F1">
        <w:instrText xml:space="preserve">" </w:instrText>
      </w:r>
      <w:r w:rsidR="000961FA">
        <w:rPr>
          <w:u w:val="single"/>
        </w:rPr>
        <w:fldChar w:fldCharType="end"/>
      </w:r>
      <w:r>
        <w:t>:  An integer type or an enumeration type.</w:t>
      </w:r>
    </w:p>
    <w:p w14:paraId="6EBD24BB" w14:textId="77777777" w:rsidR="00BB6D96" w:rsidRDefault="00A113F4" w:rsidP="00A113F4">
      <w:pPr>
        <w:rPr>
          <w:u w:val="single"/>
        </w:rPr>
      </w:pPr>
      <w:r w:rsidRPr="00AD18E4">
        <w:rPr>
          <w:u w:val="single"/>
        </w:rPr>
        <w:t>Discriminant</w:t>
      </w:r>
      <w:r w:rsidR="000961FA">
        <w:rPr>
          <w:u w:val="single"/>
        </w:rPr>
        <w:fldChar w:fldCharType="begin"/>
      </w:r>
      <w:r w:rsidR="002A55F1">
        <w:instrText xml:space="preserve"> XE "</w:instrText>
      </w:r>
      <w:r w:rsidR="00017A66" w:rsidRPr="00017A66">
        <w:instrText>Discriminant</w:instrText>
      </w:r>
      <w:r w:rsidR="002A55F1">
        <w:instrText xml:space="preserve">" </w:instrText>
      </w:r>
      <w:r w:rsidR="000961FA">
        <w:rPr>
          <w:u w:val="single"/>
        </w:rPr>
        <w:fldChar w:fldCharType="end"/>
      </w:r>
      <w:r>
        <w:t>:  A parameter for a composite type that is used at elaboration of each object of the type to configure the object.</w:t>
      </w:r>
    </w:p>
    <w:p w14:paraId="6937114B" w14:textId="77777777" w:rsidR="00A113F4" w:rsidRDefault="00A113F4" w:rsidP="00A113F4">
      <w:r>
        <w:rPr>
          <w:u w:val="single"/>
        </w:rPr>
        <w:t>Endianness</w:t>
      </w:r>
      <w:r w:rsidR="000961FA">
        <w:rPr>
          <w:u w:val="single"/>
        </w:rPr>
        <w:fldChar w:fldCharType="begin"/>
      </w:r>
      <w:r w:rsidR="002A55F1">
        <w:instrText xml:space="preserve"> XE "</w:instrText>
      </w:r>
      <w:r w:rsidR="00017A66" w:rsidRPr="00017A66">
        <w:instrText>Endianness</w:instrText>
      </w:r>
      <w:r w:rsidR="002A55F1">
        <w:instrText xml:space="preserve">" </w:instrText>
      </w:r>
      <w:r w:rsidR="000961FA">
        <w:rPr>
          <w:u w:val="single"/>
        </w:rPr>
        <w:fldChar w:fldCharType="end"/>
      </w:r>
      <w:r>
        <w:t xml:space="preserve">: </w:t>
      </w:r>
      <w:r w:rsidR="00AE2534">
        <w:t xml:space="preserve">Byte </w:t>
      </w:r>
      <w:r>
        <w:t>orderin</w:t>
      </w:r>
      <w:r w:rsidR="000961FA">
        <w:fldChar w:fldCharType="begin"/>
      </w:r>
      <w:r w:rsidR="002A55F1">
        <w:instrText xml:space="preserve"> XE "</w:instrText>
      </w:r>
      <w:r w:rsidR="00017A66" w:rsidRPr="00017A66">
        <w:instrText>Bit ordering</w:instrText>
      </w:r>
      <w:r w:rsidR="002A55F1">
        <w:instrText xml:space="preserve">" </w:instrText>
      </w:r>
      <w:r w:rsidR="000961FA">
        <w:fldChar w:fldCharType="end"/>
      </w:r>
      <w:r>
        <w:t>g.</w:t>
      </w:r>
    </w:p>
    <w:p w14:paraId="009F51BA" w14:textId="77777777" w:rsidR="00A113F4" w:rsidRDefault="00A113F4" w:rsidP="00A113F4">
      <w:r>
        <w:rPr>
          <w:u w:val="single"/>
        </w:rPr>
        <w:t>Enumeration Representation Clause</w:t>
      </w:r>
      <w:r w:rsidR="000961FA">
        <w:rPr>
          <w:u w:val="single"/>
        </w:rPr>
        <w:fldChar w:fldCharType="begin"/>
      </w:r>
      <w:r w:rsidR="002A55F1">
        <w:instrText xml:space="preserve"> XE "</w:instrText>
      </w:r>
      <w:r w:rsidR="00017A66" w:rsidRPr="00017A66">
        <w:instrText>Enumeration Representation Clause</w:instrText>
      </w:r>
      <w:r w:rsidR="002A55F1">
        <w:instrText xml:space="preserve">" </w:instrText>
      </w:r>
      <w:r w:rsidR="000961FA">
        <w:rPr>
          <w:u w:val="single"/>
        </w:rPr>
        <w:fldChar w:fldCharType="end"/>
      </w:r>
      <w:r>
        <w:t xml:space="preserve">: </w:t>
      </w:r>
      <w:r w:rsidR="00FA7E2B">
        <w:t>A</w:t>
      </w:r>
      <w:r>
        <w:t xml:space="preserve"> clause used to specify the internal codes for enumeration literals.</w:t>
      </w:r>
    </w:p>
    <w:p w14:paraId="7B0EFA20" w14:textId="77777777" w:rsidR="00BB6D96" w:rsidRPr="00687C8F" w:rsidRDefault="00A113F4" w:rsidP="00BB6D96">
      <w:pPr>
        <w:rPr>
          <w:rFonts w:cstheme="minorHAnsi"/>
          <w:u w:val="single"/>
        </w:rPr>
      </w:pPr>
      <w:r>
        <w:rPr>
          <w:rFonts w:cs="Arial"/>
          <w:szCs w:val="20"/>
          <w:u w:val="single"/>
        </w:rPr>
        <w:t xml:space="preserve">Enumeration </w:t>
      </w:r>
      <w:r w:rsidR="00824CB4">
        <w:rPr>
          <w:rFonts w:cs="Arial"/>
          <w:szCs w:val="20"/>
          <w:u w:val="single"/>
        </w:rPr>
        <w:t>t</w:t>
      </w:r>
      <w:r>
        <w:rPr>
          <w:rFonts w:cs="Arial"/>
          <w:szCs w:val="20"/>
          <w:u w:val="single"/>
        </w:rPr>
        <w:t>yp</w:t>
      </w:r>
      <w:r w:rsidR="000961FA">
        <w:rPr>
          <w:rFonts w:cs="Arial"/>
          <w:szCs w:val="20"/>
          <w:u w:val="single"/>
        </w:rPr>
        <w:fldChar w:fldCharType="begin"/>
      </w:r>
      <w:r w:rsidR="002A55F1">
        <w:instrText xml:space="preserve"> XE "</w:instrText>
      </w:r>
      <w:r w:rsidR="00017A66" w:rsidRPr="00017A66">
        <w:rPr>
          <w:rFonts w:cs="Arial"/>
          <w:szCs w:val="20"/>
        </w:rPr>
        <w:instrText>Enumeration type</w:instrText>
      </w:r>
      <w:r w:rsidR="002A55F1">
        <w:instrText xml:space="preserve">" </w:instrText>
      </w:r>
      <w:r w:rsidR="000961FA">
        <w:rPr>
          <w:rFonts w:cs="Arial"/>
          <w:szCs w:val="20"/>
          <w:u w:val="single"/>
        </w:rPr>
        <w:fldChar w:fldCharType="end"/>
      </w:r>
      <w:r>
        <w:rPr>
          <w:rFonts w:cs="Arial"/>
          <w:szCs w:val="20"/>
          <w:u w:val="single"/>
        </w:rPr>
        <w:t>e</w:t>
      </w:r>
      <w:r>
        <w:rPr>
          <w:rFonts w:cs="Arial"/>
          <w:szCs w:val="20"/>
        </w:rPr>
        <w:t xml:space="preserve">: A discrete type defined by an enumeration of its values, which may be named by identifiers or character literals, including the types </w:t>
      </w:r>
      <w:r>
        <w:rPr>
          <w:rFonts w:ascii="Times New Roman" w:hAnsi="Times New Roman"/>
          <w:szCs w:val="20"/>
        </w:rPr>
        <w:t>Character</w:t>
      </w:r>
      <w:r>
        <w:rPr>
          <w:rFonts w:cs="Arial"/>
          <w:szCs w:val="20"/>
        </w:rPr>
        <w:t xml:space="preserve"> and </w:t>
      </w:r>
      <w:r>
        <w:rPr>
          <w:rFonts w:ascii="Times New Roman" w:hAnsi="Times New Roman"/>
          <w:szCs w:val="20"/>
        </w:rPr>
        <w:t>Boolean</w:t>
      </w:r>
      <w:r w:rsidR="00687C8F">
        <w:rPr>
          <w:rFonts w:cstheme="minorHAnsi"/>
          <w:szCs w:val="20"/>
        </w:rPr>
        <w:t>.</w:t>
      </w:r>
    </w:p>
    <w:p w14:paraId="089E8841" w14:textId="77777777" w:rsidR="007A04E6" w:rsidRDefault="007A04E6" w:rsidP="007A04E6">
      <w:pPr>
        <w:rPr>
          <w:kern w:val="32"/>
        </w:rPr>
      </w:pPr>
      <w:r>
        <w:rPr>
          <w:kern w:val="32"/>
          <w:u w:val="single"/>
        </w:rPr>
        <w:t>Erroneous execution</w:t>
      </w:r>
      <w:r w:rsidR="000961FA">
        <w:rPr>
          <w:kern w:val="32"/>
          <w:u w:val="single"/>
        </w:rPr>
        <w:fldChar w:fldCharType="begin"/>
      </w:r>
      <w:r w:rsidR="002A55F1">
        <w:instrText xml:space="preserve"> XE "</w:instrText>
      </w:r>
      <w:r w:rsidR="00017A66" w:rsidRPr="00017A66">
        <w:rPr>
          <w:kern w:val="32"/>
        </w:rPr>
        <w:instrText>Erroneous execution</w:instrText>
      </w:r>
      <w:r w:rsidR="002A55F1">
        <w:instrText xml:space="preserve">" </w:instrText>
      </w:r>
      <w:r w:rsidR="000961FA">
        <w:rPr>
          <w:kern w:val="32"/>
          <w:u w:val="single"/>
        </w:rPr>
        <w:fldChar w:fldCharType="end"/>
      </w:r>
      <w:r>
        <w:rPr>
          <w:kern w:val="32"/>
        </w:rPr>
        <w:t>:  T</w:t>
      </w:r>
      <w:r w:rsidRPr="00A32A6C">
        <w:rPr>
          <w:kern w:val="32"/>
        </w:rPr>
        <w:t xml:space="preserve">he unpredictable result arising from an error that is </w:t>
      </w:r>
      <w:r w:rsidRPr="00C10D3B">
        <w:rPr>
          <w:kern w:val="32"/>
        </w:rPr>
        <w:t xml:space="preserve">not </w:t>
      </w:r>
      <w:r w:rsidRPr="00A32A6C">
        <w:rPr>
          <w:kern w:val="32"/>
        </w:rPr>
        <w:t xml:space="preserve">bounded by the language, but that, like a </w:t>
      </w:r>
      <w:r w:rsidRPr="00C10D3B">
        <w:rPr>
          <w:kern w:val="32"/>
        </w:rPr>
        <w:t>bounded error</w:t>
      </w:r>
      <w:r w:rsidRPr="00C10D3B">
        <w:t>,</w:t>
      </w:r>
      <w:r>
        <w:t xml:space="preserve"> need not be detected by the implementation either prior to or during run time.</w:t>
      </w:r>
    </w:p>
    <w:p w14:paraId="44DDD08C" w14:textId="77777777" w:rsidR="007A04E6" w:rsidRDefault="007A04E6" w:rsidP="007A04E6">
      <w:r w:rsidRPr="00B33CD1">
        <w:rPr>
          <w:u w:val="single"/>
        </w:rPr>
        <w:t>Exception</w:t>
      </w:r>
      <w:r w:rsidR="000961FA">
        <w:rPr>
          <w:u w:val="single"/>
        </w:rPr>
        <w:fldChar w:fldCharType="begin"/>
      </w:r>
      <w:r w:rsidR="002A55F1">
        <w:instrText xml:space="preserve"> XE "</w:instrText>
      </w:r>
      <w:r w:rsidR="00017A66" w:rsidRPr="00017A66">
        <w:instrText>Exception</w:instrText>
      </w:r>
      <w:r w:rsidR="002A55F1">
        <w:instrText xml:space="preserve">" </w:instrText>
      </w:r>
      <w:r w:rsidR="000961FA">
        <w:rPr>
          <w:u w:val="single"/>
        </w:rPr>
        <w:fldChar w:fldCharType="end"/>
      </w:r>
      <w:r>
        <w:t>:  A mechanism to detect an exceptional situation and to initiate processing dedicated to recover from the excepti</w:t>
      </w:r>
      <w:r w:rsidR="00824CB4">
        <w:t>o</w:t>
      </w:r>
      <w:r>
        <w:t>nal situation</w:t>
      </w:r>
      <w:r w:rsidR="00FA7E2B">
        <w:t>; e</w:t>
      </w:r>
      <w:r w:rsidR="00824CB4">
        <w:t>xceptions are raised explicitly by user code or implicitly by language-defined checks.</w:t>
      </w:r>
    </w:p>
    <w:p w14:paraId="0C9667C6" w14:textId="77777777" w:rsidR="00F0619E" w:rsidRDefault="00F0619E" w:rsidP="00F0619E">
      <w:pPr>
        <w:rPr>
          <w:rFonts w:cs="Arial"/>
          <w:szCs w:val="20"/>
        </w:rPr>
      </w:pPr>
      <w:r>
        <w:rPr>
          <w:u w:val="single"/>
        </w:rPr>
        <w:t>Expanded name</w:t>
      </w:r>
      <w:r w:rsidR="000961FA">
        <w:rPr>
          <w:u w:val="single"/>
        </w:rPr>
        <w:fldChar w:fldCharType="begin"/>
      </w:r>
      <w:r w:rsidR="002A55F1">
        <w:instrText xml:space="preserve"> XE "</w:instrText>
      </w:r>
      <w:r w:rsidR="00017A66" w:rsidRPr="00017A66">
        <w:instrText>Expanded name</w:instrText>
      </w:r>
      <w:r w:rsidR="002A55F1">
        <w:instrText xml:space="preserve">" </w:instrText>
      </w:r>
      <w:r w:rsidR="000961FA">
        <w:rPr>
          <w:u w:val="single"/>
        </w:rPr>
        <w:fldChar w:fldCharType="end"/>
      </w:r>
      <w:r>
        <w:t>:  A mechanism to disambiguate th</w:t>
      </w:r>
      <w:r w:rsidR="00FA7E2B">
        <w:t xml:space="preserve">e </w:t>
      </w:r>
      <w:r>
        <w:t xml:space="preserve">name of an entity </w:t>
      </w:r>
      <w:r w:rsidR="00017A66" w:rsidRPr="00017A66">
        <w:rPr>
          <w:rFonts w:ascii="Times New Roman" w:hAnsi="Times New Roman" w:cs="Times New Roman"/>
        </w:rPr>
        <w:t>E</w:t>
      </w:r>
      <w:r>
        <w:t xml:space="preserve"> within a </w:t>
      </w:r>
      <w:r w:rsidR="00017A66" w:rsidRPr="00017A66">
        <w:rPr>
          <w:rFonts w:ascii="Times New Roman" w:hAnsi="Times New Roman" w:cs="Times New Roman"/>
          <w:b/>
        </w:rPr>
        <w:t>package</w:t>
      </w:r>
      <w:r w:rsidR="00017A66" w:rsidRPr="00017A66">
        <w:rPr>
          <w:rFonts w:ascii="Times New Roman" w:hAnsi="Times New Roman" w:cs="Times New Roman"/>
        </w:rPr>
        <w:t xml:space="preserve"> </w:t>
      </w:r>
      <w:r w:rsidR="00687C8F">
        <w:rPr>
          <w:rFonts w:ascii="Times New Roman" w:hAnsi="Times New Roman" w:cs="Times New Roman"/>
        </w:rPr>
        <w:t xml:space="preserve">(or any other named enclosing entity) </w:t>
      </w:r>
      <w:r w:rsidR="00017A66" w:rsidRPr="00017A66">
        <w:rPr>
          <w:rFonts w:ascii="Times New Roman" w:hAnsi="Times New Roman" w:cs="Times New Roman"/>
        </w:rPr>
        <w:t>P</w:t>
      </w:r>
      <w:r>
        <w:t xml:space="preserve"> by permitting the alternate name </w:t>
      </w:r>
      <w:r w:rsidR="00017A66" w:rsidRPr="00017A66">
        <w:rPr>
          <w:rFonts w:ascii="Times New Roman" w:hAnsi="Times New Roman" w:cs="Times New Roman"/>
        </w:rPr>
        <w:t>P.E</w:t>
      </w:r>
      <w:r>
        <w:t xml:space="preserve"> instead of the simple name </w:t>
      </w:r>
      <w:r w:rsidR="00017A66" w:rsidRPr="00017A66">
        <w:rPr>
          <w:rFonts w:ascii="Times New Roman" w:hAnsi="Times New Roman" w:cs="Times New Roman"/>
        </w:rPr>
        <w:t>E</w:t>
      </w:r>
      <w:r>
        <w:t xml:space="preserve">. </w:t>
      </w:r>
    </w:p>
    <w:p w14:paraId="0117D367" w14:textId="77777777" w:rsidR="00F0619E" w:rsidRPr="00044C59" w:rsidRDefault="00F0619E" w:rsidP="00F0619E">
      <w:pPr>
        <w:rPr>
          <w:lang w:val="en-GB"/>
        </w:rPr>
      </w:pPr>
      <w:r w:rsidRPr="00262A7C">
        <w:rPr>
          <w:u w:val="single"/>
          <w:lang w:val="en-GB"/>
        </w:rPr>
        <w:t>Fixed-point types</w:t>
      </w:r>
      <w:r w:rsidR="000961FA">
        <w:rPr>
          <w:u w:val="single"/>
          <w:lang w:val="en-GB"/>
        </w:rPr>
        <w:fldChar w:fldCharType="begin"/>
      </w:r>
      <w:r w:rsidR="002A55F1">
        <w:instrText xml:space="preserve"> XE "</w:instrText>
      </w:r>
      <w:r w:rsidR="00017A66" w:rsidRPr="00017A66">
        <w:rPr>
          <w:lang w:val="en-GB"/>
        </w:rPr>
        <w:instrText>Fixed-point types</w:instrText>
      </w:r>
      <w:r w:rsidR="002A55F1">
        <w:instrText xml:space="preserve">" </w:instrText>
      </w:r>
      <w:r w:rsidR="000961FA">
        <w:rPr>
          <w:u w:val="single"/>
          <w:lang w:val="en-GB"/>
        </w:rPr>
        <w:fldChar w:fldCharType="end"/>
      </w:r>
      <w:r w:rsidRPr="00262A7C">
        <w:rPr>
          <w:lang w:val="en-GB"/>
        </w:rPr>
        <w:t>: Real-valued types with a specified error bound (called the 'delta' of the type) that provide arithmetic operations carried out with fixed precision (rather than the relative precision of floating-point types).</w:t>
      </w:r>
    </w:p>
    <w:p w14:paraId="0A15B9F0" w14:textId="77777777" w:rsidR="00F0619E" w:rsidRDefault="00F0619E" w:rsidP="00F0619E">
      <w:pPr>
        <w:rPr>
          <w:rFonts w:cs="Arial"/>
          <w:kern w:val="32"/>
          <w:szCs w:val="20"/>
        </w:rPr>
      </w:pPr>
      <w:r w:rsidRPr="003F1C5E">
        <w:rPr>
          <w:rFonts w:cs="Arial"/>
          <w:kern w:val="32"/>
          <w:szCs w:val="20"/>
          <w:u w:val="single"/>
        </w:rPr>
        <w:t>Generic</w:t>
      </w:r>
      <w:r w:rsidRPr="00D3259A">
        <w:rPr>
          <w:rFonts w:cs="Arial"/>
          <w:kern w:val="32"/>
          <w:szCs w:val="20"/>
          <w:u w:val="single"/>
        </w:rPr>
        <w:t xml:space="preserve"> formal subprogram</w:t>
      </w:r>
      <w:r w:rsidR="000961FA">
        <w:rPr>
          <w:rFonts w:cs="Arial"/>
          <w:kern w:val="32"/>
          <w:szCs w:val="20"/>
          <w:u w:val="single"/>
        </w:rPr>
        <w:fldChar w:fldCharType="begin"/>
      </w:r>
      <w:r w:rsidR="002A55F1">
        <w:instrText xml:space="preserve"> XE "</w:instrText>
      </w:r>
      <w:r w:rsidR="00017A66" w:rsidRPr="00017A66">
        <w:rPr>
          <w:rFonts w:cs="Arial"/>
          <w:kern w:val="32"/>
          <w:szCs w:val="20"/>
        </w:rPr>
        <w:instrText>Generic formal subprogram</w:instrText>
      </w:r>
      <w:r w:rsidR="002A55F1">
        <w:instrText xml:space="preserve">" </w:instrText>
      </w:r>
      <w:r w:rsidR="000961FA">
        <w:rPr>
          <w:rFonts w:cs="Arial"/>
          <w:kern w:val="32"/>
          <w:szCs w:val="20"/>
          <w:u w:val="single"/>
        </w:rPr>
        <w:fldChar w:fldCharType="end"/>
      </w:r>
      <w:r>
        <w:rPr>
          <w:rFonts w:cs="Arial"/>
          <w:kern w:val="32"/>
          <w:szCs w:val="20"/>
        </w:rPr>
        <w:t xml:space="preserve">: A </w:t>
      </w:r>
      <w:r w:rsidRPr="00A32A6C">
        <w:rPr>
          <w:rFonts w:cs="Arial"/>
          <w:kern w:val="32"/>
          <w:szCs w:val="20"/>
        </w:rPr>
        <w:t>parameter to a generic package used to specify a subprogram or operator.</w:t>
      </w:r>
    </w:p>
    <w:p w14:paraId="7E8AE368" w14:textId="77777777" w:rsidR="00BB6D96" w:rsidRDefault="00F0619E" w:rsidP="00F0619E">
      <w:pPr>
        <w:rPr>
          <w:u w:val="single"/>
        </w:rPr>
      </w:pPr>
      <w:r>
        <w:rPr>
          <w:u w:val="single"/>
        </w:rPr>
        <w:t>Hiding</w:t>
      </w:r>
      <w:r w:rsidR="000961FA">
        <w:rPr>
          <w:u w:val="single"/>
        </w:rPr>
        <w:fldChar w:fldCharType="begin"/>
      </w:r>
      <w:r w:rsidR="002A55F1">
        <w:instrText xml:space="preserve"> XE "</w:instrText>
      </w:r>
      <w:r w:rsidR="00017A66" w:rsidRPr="00017A66">
        <w:instrText>Hiding</w:instrText>
      </w:r>
      <w:r w:rsidR="002A55F1">
        <w:instrText xml:space="preserve">" </w:instrText>
      </w:r>
      <w:r w:rsidR="000961FA">
        <w:rPr>
          <w:u w:val="single"/>
        </w:rPr>
        <w:fldChar w:fldCharType="end"/>
      </w:r>
      <w:r>
        <w:t xml:space="preserve">: The process where a declaration can be </w:t>
      </w:r>
      <w:r>
        <w:rPr>
          <w:i/>
        </w:rPr>
        <w:t>hidden</w:t>
      </w:r>
      <w:r>
        <w:t>, either from direct visibility, or from all visibility, within certain parts of its scope.</w:t>
      </w:r>
    </w:p>
    <w:p w14:paraId="31431377" w14:textId="77777777" w:rsidR="00F0619E" w:rsidRDefault="00F0619E" w:rsidP="00F0619E">
      <w:r>
        <w:rPr>
          <w:u w:val="single"/>
        </w:rPr>
        <w:t>Homograph</w:t>
      </w:r>
      <w:r w:rsidR="000961FA">
        <w:rPr>
          <w:u w:val="single"/>
        </w:rPr>
        <w:fldChar w:fldCharType="begin"/>
      </w:r>
      <w:r w:rsidR="002A55F1">
        <w:instrText xml:space="preserve"> XE "</w:instrText>
      </w:r>
      <w:r w:rsidR="00017A66" w:rsidRPr="00017A66">
        <w:instrText>Homograph</w:instrText>
      </w:r>
      <w:r w:rsidR="002A55F1">
        <w:instrText xml:space="preserve">" </w:instrText>
      </w:r>
      <w:r w:rsidR="000961FA">
        <w:rPr>
          <w:u w:val="single"/>
        </w:rPr>
        <w:fldChar w:fldCharType="end"/>
      </w:r>
      <w:r>
        <w:t>: A property of two declarations such that they have the same name, and do not overload each other according to the rules of the language.</w:t>
      </w:r>
    </w:p>
    <w:p w14:paraId="754E9611" w14:textId="77777777" w:rsidR="00F0619E" w:rsidRDefault="00F0619E" w:rsidP="00F0619E">
      <w:pPr>
        <w:rPr>
          <w:rFonts w:cs="Arial"/>
          <w:szCs w:val="20"/>
        </w:rPr>
      </w:pPr>
      <w:r w:rsidRPr="00DB1B0C">
        <w:rPr>
          <w:rFonts w:cs="Arial"/>
          <w:szCs w:val="20"/>
          <w:u w:val="single"/>
        </w:rPr>
        <w:t>Identifier</w:t>
      </w:r>
      <w:r w:rsidR="000961FA">
        <w:rPr>
          <w:rFonts w:cs="Arial"/>
          <w:szCs w:val="20"/>
          <w:u w:val="single"/>
        </w:rPr>
        <w:fldChar w:fldCharType="begin"/>
      </w:r>
      <w:r w:rsidR="00BA0DB5">
        <w:instrText xml:space="preserve"> XE "</w:instrText>
      </w:r>
      <w:r w:rsidR="00017A66" w:rsidRPr="00017A66">
        <w:rPr>
          <w:rFonts w:cs="Arial"/>
          <w:szCs w:val="20"/>
        </w:rPr>
        <w:instrText>Identifier</w:instrText>
      </w:r>
      <w:r w:rsidR="00BA0DB5">
        <w:instrText xml:space="preserve">" </w:instrText>
      </w:r>
      <w:r w:rsidR="000961FA">
        <w:rPr>
          <w:rFonts w:cs="Arial"/>
          <w:szCs w:val="20"/>
          <w:u w:val="single"/>
        </w:rPr>
        <w:fldChar w:fldCharType="end"/>
      </w:r>
      <w:r>
        <w:rPr>
          <w:rFonts w:cs="Arial"/>
          <w:szCs w:val="20"/>
        </w:rPr>
        <w:t xml:space="preserve">: </w:t>
      </w:r>
      <w:r w:rsidR="00687C8F">
        <w:rPr>
          <w:rFonts w:cs="Arial"/>
          <w:szCs w:val="20"/>
        </w:rPr>
        <w:t>The simplest form of a</w:t>
      </w:r>
      <w:r w:rsidR="00DC24DF">
        <w:rPr>
          <w:rFonts w:cs="Arial"/>
          <w:szCs w:val="20"/>
        </w:rPr>
        <w:t xml:space="preserve"> name.</w:t>
      </w:r>
    </w:p>
    <w:p w14:paraId="62E00236" w14:textId="77777777" w:rsidR="00F0619E" w:rsidRPr="00937CF3" w:rsidRDefault="00F0619E" w:rsidP="00F0619E">
      <w:pPr>
        <w:jc w:val="both"/>
        <w:rPr>
          <w:rFonts w:cs="Arial"/>
          <w:kern w:val="32"/>
          <w:szCs w:val="20"/>
          <w:u w:val="single"/>
        </w:rPr>
      </w:pPr>
      <w:r w:rsidRPr="00937CF3">
        <w:rPr>
          <w:rFonts w:cs="Arial"/>
          <w:szCs w:val="20"/>
          <w:u w:val="single"/>
        </w:rPr>
        <w:t>Idempotent behavio</w:t>
      </w:r>
      <w:r>
        <w:rPr>
          <w:rFonts w:cs="Arial"/>
          <w:szCs w:val="20"/>
          <w:u w:val="single"/>
        </w:rPr>
        <w:t>u</w:t>
      </w:r>
      <w:r w:rsidRPr="00937CF3">
        <w:rPr>
          <w:rFonts w:cs="Arial"/>
          <w:szCs w:val="20"/>
          <w:u w:val="single"/>
        </w:rPr>
        <w:t>r</w:t>
      </w:r>
      <w:r w:rsidR="000961FA">
        <w:rPr>
          <w:rFonts w:cs="Arial"/>
          <w:szCs w:val="20"/>
          <w:u w:val="single"/>
        </w:rPr>
        <w:fldChar w:fldCharType="begin"/>
      </w:r>
      <w:r w:rsidR="002A55F1">
        <w:instrText xml:space="preserve"> XE "</w:instrText>
      </w:r>
      <w:r w:rsidR="00017A66" w:rsidRPr="00017A66">
        <w:rPr>
          <w:rFonts w:cs="Arial"/>
          <w:szCs w:val="20"/>
        </w:rPr>
        <w:instrText>Idempotent behaviour</w:instrText>
      </w:r>
      <w:r w:rsidR="002A55F1">
        <w:instrText xml:space="preserve">" </w:instrText>
      </w:r>
      <w:r w:rsidR="000961FA">
        <w:rPr>
          <w:rFonts w:cs="Arial"/>
          <w:szCs w:val="20"/>
          <w:u w:val="single"/>
        </w:rPr>
        <w:fldChar w:fldCharType="end"/>
      </w:r>
      <w:r w:rsidRPr="00AF2629">
        <w:rPr>
          <w:rFonts w:cs="Arial"/>
          <w:szCs w:val="20"/>
        </w:rPr>
        <w:t>:</w:t>
      </w:r>
      <w:r w:rsidRPr="00937CF3">
        <w:rPr>
          <w:rFonts w:cs="Arial"/>
          <w:szCs w:val="20"/>
        </w:rPr>
        <w:t xml:space="preserve"> </w:t>
      </w:r>
      <w:r>
        <w:rPr>
          <w:rFonts w:cs="Arial"/>
          <w:szCs w:val="20"/>
        </w:rPr>
        <w:t xml:space="preserve"> The property of an operation that has the same effect whether applied just once or multiple times. </w:t>
      </w:r>
    </w:p>
    <w:p w14:paraId="46C1AB28" w14:textId="77777777" w:rsidR="007A04E6" w:rsidRDefault="00F0619E" w:rsidP="00BB6D96">
      <w:r>
        <w:rPr>
          <w:rFonts w:cs="Arial"/>
          <w:kern w:val="32"/>
          <w:szCs w:val="20"/>
          <w:u w:val="single"/>
        </w:rPr>
        <w:t>Implementation defined</w:t>
      </w:r>
      <w:r w:rsidR="000961FA">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0961FA">
        <w:rPr>
          <w:rFonts w:cs="Arial"/>
          <w:kern w:val="32"/>
          <w:szCs w:val="20"/>
          <w:u w:val="single"/>
        </w:rPr>
        <w:fldChar w:fldCharType="end"/>
      </w:r>
      <w:r>
        <w:rPr>
          <w:rFonts w:cs="Arial"/>
          <w:kern w:val="32"/>
          <w:szCs w:val="20"/>
        </w:rPr>
        <w:t xml:space="preserve">: </w:t>
      </w:r>
      <w:r>
        <w:t>A set of possible effects of a construct where the implementation may choose to implement any effect in the set of effects.</w:t>
      </w:r>
    </w:p>
    <w:p w14:paraId="0ECFF9B2" w14:textId="77777777" w:rsidR="00F0619E" w:rsidRDefault="00D679F0" w:rsidP="00BB6D96">
      <w:r w:rsidRPr="00262A7C">
        <w:rPr>
          <w:u w:val="single"/>
          <w:lang w:val="en-GB"/>
        </w:rPr>
        <w:t>Modular type</w:t>
      </w:r>
      <w:r w:rsidR="000961FA">
        <w:rPr>
          <w:u w:val="single"/>
          <w:lang w:val="en-GB"/>
        </w:rPr>
        <w:fldChar w:fldCharType="begin"/>
      </w:r>
      <w:r w:rsidR="002A55F1">
        <w:instrText xml:space="preserve"> XE "</w:instrText>
      </w:r>
      <w:r w:rsidR="00017A66" w:rsidRPr="00017A66">
        <w:rPr>
          <w:lang w:val="en-GB"/>
        </w:rPr>
        <w:instrText>Modular type</w:instrText>
      </w:r>
      <w:r w:rsidR="002A55F1">
        <w:instrText xml:space="preserve">" </w:instrText>
      </w:r>
      <w:r w:rsidR="000961FA">
        <w:rPr>
          <w:u w:val="single"/>
          <w:lang w:val="en-GB"/>
        </w:rPr>
        <w:fldChar w:fldCharType="end"/>
      </w:r>
      <w:r w:rsidRPr="00262A7C">
        <w:rPr>
          <w:lang w:val="en-GB"/>
        </w:rPr>
        <w:t xml:space="preserve">:  </w:t>
      </w:r>
      <w:r w:rsidRPr="00265A08">
        <w:t xml:space="preserve">An integer type with values in the </w:t>
      </w:r>
      <w:r w:rsidRPr="00265A08">
        <w:rPr>
          <w:rFonts w:ascii="Times New Roman" w:hAnsi="Times New Roman"/>
          <w:b/>
          <w:bCs/>
        </w:rPr>
        <w:t>range</w:t>
      </w:r>
      <w:r w:rsidRPr="00265A08">
        <w:rPr>
          <w:rFonts w:ascii="Times New Roman" w:hAnsi="Times New Roman"/>
        </w:rPr>
        <w:t xml:space="preserve"> 0.</w:t>
      </w:r>
      <w:r w:rsidR="00E45A71">
        <w:rPr>
          <w:rFonts w:ascii="Times New Roman" w:hAnsi="Times New Roman"/>
        </w:rPr>
        <w:t>.</w:t>
      </w:r>
      <w:r w:rsidRPr="00265A08">
        <w:rPr>
          <w:rFonts w:ascii="Times New Roman" w:hAnsi="Times New Roman"/>
        </w:rPr>
        <w:t xml:space="preserve"> modulus </w:t>
      </w:r>
      <w:r>
        <w:rPr>
          <w:rFonts w:ascii="Times New Roman" w:hAnsi="Times New Roman"/>
        </w:rPr>
        <w:t>–</w:t>
      </w:r>
      <w:r w:rsidRPr="00265A08">
        <w:rPr>
          <w:rFonts w:ascii="Times New Roman" w:hAnsi="Times New Roman"/>
        </w:rPr>
        <w:t xml:space="preserve"> 1</w:t>
      </w:r>
      <w:r>
        <w:rPr>
          <w:rFonts w:ascii="Times New Roman" w:hAnsi="Times New Roman"/>
        </w:rPr>
        <w:t xml:space="preserve"> with </w:t>
      </w:r>
      <w:r w:rsidRPr="00265A08">
        <w:t>wrap-around semantics for arithmetic operations, bit-wise "and" and "or" operations, and</w:t>
      </w:r>
      <w:r w:rsidR="00A762F5">
        <w:t>, for modular types defined in package Interfaces,</w:t>
      </w:r>
      <w:r w:rsidRPr="00265A08">
        <w:t xml:space="preserve"> arithmetic and logical shift operations.</w:t>
      </w:r>
    </w:p>
    <w:p w14:paraId="5BAAE52C" w14:textId="77777777" w:rsidR="00D679F0" w:rsidRDefault="00D679F0" w:rsidP="00D679F0">
      <w:r>
        <w:rPr>
          <w:u w:val="single"/>
        </w:rPr>
        <w:t xml:space="preserve">Obsolescent </w:t>
      </w:r>
      <w:r w:rsidR="00DC24DF">
        <w:rPr>
          <w:u w:val="single"/>
        </w:rPr>
        <w:t>f</w:t>
      </w:r>
      <w:r>
        <w:rPr>
          <w:u w:val="single"/>
        </w:rPr>
        <w:t>eature</w:t>
      </w:r>
      <w:r w:rsidR="000961FA">
        <w:rPr>
          <w:u w:val="single"/>
        </w:rPr>
        <w:fldChar w:fldCharType="begin"/>
      </w:r>
      <w:r w:rsidR="002A55F1">
        <w:instrText xml:space="preserve"> XE "</w:instrText>
      </w:r>
      <w:r w:rsidR="00017A66" w:rsidRPr="00017A66">
        <w:instrText>Obsolescent features</w:instrText>
      </w:r>
      <w:r w:rsidR="002A55F1">
        <w:instrText xml:space="preserve">" </w:instrText>
      </w:r>
      <w:r w:rsidR="000961FA">
        <w:rPr>
          <w:u w:val="single"/>
        </w:rPr>
        <w:fldChar w:fldCharType="end"/>
      </w:r>
      <w:r>
        <w:rPr>
          <w:u w:val="single"/>
        </w:rPr>
        <w:t>s</w:t>
      </w:r>
      <w:r>
        <w:t>: Language features that have been declared to be obsolescent or deprecated and documented in Annex J of the Ada Reference Manual.</w:t>
      </w:r>
    </w:p>
    <w:p w14:paraId="4626BC13" w14:textId="77777777" w:rsidR="00D679F0" w:rsidRDefault="00D679F0" w:rsidP="00D679F0">
      <w:r>
        <w:rPr>
          <w:u w:val="single"/>
        </w:rPr>
        <w:t>Operational and Representation Attributes</w:t>
      </w:r>
      <w:r w:rsidR="000961FA">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0961FA">
        <w:rPr>
          <w:u w:val="single"/>
        </w:rPr>
        <w:fldChar w:fldCharType="end"/>
      </w:r>
      <w:r>
        <w:t xml:space="preserve">: The values of certain implementation-dependent </w:t>
      </w:r>
      <w:r w:rsidR="00E84374">
        <w:t>characteristics obtained</w:t>
      </w:r>
      <w:r>
        <w:t xml:space="preserve"> by querying the applicable attributes and possibly specified by the user. </w:t>
      </w:r>
    </w:p>
    <w:p w14:paraId="5709FEBE" w14:textId="77777777" w:rsidR="001D2B31" w:rsidRPr="00392E16" w:rsidRDefault="001D2B31" w:rsidP="001D2B31">
      <w:r w:rsidRPr="007E1F26">
        <w:rPr>
          <w:u w:val="single"/>
        </w:rPr>
        <w:t xml:space="preserve">Overriding </w:t>
      </w:r>
      <w:r w:rsidR="00DC24DF">
        <w:rPr>
          <w:u w:val="single"/>
        </w:rPr>
        <w:t>i</w:t>
      </w:r>
      <w:r w:rsidRPr="007E1F26">
        <w:rPr>
          <w:u w:val="single"/>
        </w:rPr>
        <w:t>ndicator</w:t>
      </w:r>
      <w:r w:rsidR="000961FA">
        <w:rPr>
          <w:u w:val="single"/>
        </w:rPr>
        <w:fldChar w:fldCharType="begin"/>
      </w:r>
      <w:r w:rsidR="002A55F1">
        <w:instrText xml:space="preserve"> XE "</w:instrText>
      </w:r>
      <w:r w:rsidR="00017A66" w:rsidRPr="00017A66">
        <w:instrText>Overriding indicators</w:instrText>
      </w:r>
      <w:r w:rsidR="002A55F1">
        <w:instrText xml:space="preserve">" </w:instrText>
      </w:r>
      <w:r w:rsidR="000961FA">
        <w:rPr>
          <w:u w:val="single"/>
        </w:rPr>
        <w:fldChar w:fldCharType="end"/>
      </w:r>
      <w:r w:rsidRPr="007E1F26">
        <w:rPr>
          <w:u w:val="single"/>
        </w:rPr>
        <w:t>s</w:t>
      </w:r>
      <w:r>
        <w:t xml:space="preserve">: </w:t>
      </w:r>
      <w:r w:rsidR="00E84374">
        <w:t>An i</w:t>
      </w:r>
      <w:r>
        <w:t>ndicator that specifies the intent that an operation does or does not override ancestor operations by the same name, and used by the compiler to verify that the operation does (or does not) override an ancestor operation.</w:t>
      </w:r>
    </w:p>
    <w:p w14:paraId="357E90B2" w14:textId="77777777" w:rsidR="001D2B31" w:rsidRPr="00834474" w:rsidRDefault="001D2B31" w:rsidP="001D2B31">
      <w:r>
        <w:rPr>
          <w:u w:val="single"/>
        </w:rPr>
        <w:t>Partition</w:t>
      </w:r>
      <w:r w:rsidR="000961FA">
        <w:rPr>
          <w:u w:val="single"/>
        </w:rPr>
        <w:fldChar w:fldCharType="begin"/>
      </w:r>
      <w:r w:rsidR="002A55F1">
        <w:instrText xml:space="preserve"> XE "</w:instrText>
      </w:r>
      <w:r w:rsidR="00017A66" w:rsidRPr="00017A66">
        <w:instrText>Partition</w:instrText>
      </w:r>
      <w:r w:rsidR="002A55F1">
        <w:instrText xml:space="preserve">" </w:instrText>
      </w:r>
      <w:r w:rsidR="000961FA">
        <w:rPr>
          <w:u w:val="single"/>
        </w:rPr>
        <w:fldChar w:fldCharType="end"/>
      </w:r>
      <w:r>
        <w:t xml:space="preserve">:  </w:t>
      </w:r>
      <w:r w:rsidRPr="00F43611">
        <w:t>A part of a program</w:t>
      </w:r>
      <w:r>
        <w:t xml:space="preserve"> that </w:t>
      </w:r>
      <w:r w:rsidRPr="00F43611">
        <w:t>consists of a set of library units</w:t>
      </w:r>
      <w:r>
        <w:t xml:space="preserve"> such that e</w:t>
      </w:r>
      <w:r w:rsidRPr="00F43611">
        <w:t xml:space="preserve">ach partition may </w:t>
      </w:r>
      <w:r>
        <w:t>execute</w:t>
      </w:r>
      <w:r w:rsidRPr="00F43611">
        <w:t xml:space="preserve"> in a separate address space, possibly on a separate computer</w:t>
      </w:r>
      <w:r>
        <w:t xml:space="preserve">, and </w:t>
      </w:r>
      <w:r w:rsidR="00AE2534">
        <w:t xml:space="preserve">can </w:t>
      </w:r>
      <w:r>
        <w:t>execute concurrently with and communicate with other partitions</w:t>
      </w:r>
      <w:r w:rsidRPr="00F43611">
        <w:t>.</w:t>
      </w:r>
    </w:p>
    <w:p w14:paraId="5381D60D" w14:textId="77777777" w:rsidR="001D2B31" w:rsidRDefault="001D2B31" w:rsidP="001D2B31">
      <w:pPr>
        <w:rPr>
          <w:rFonts w:cs="Arial"/>
          <w:kern w:val="32"/>
          <w:szCs w:val="20"/>
        </w:rPr>
      </w:pPr>
      <w:r w:rsidRPr="00A32A6C">
        <w:rPr>
          <w:rFonts w:cs="Arial"/>
          <w:kern w:val="32"/>
          <w:szCs w:val="20"/>
          <w:u w:val="single"/>
        </w:rPr>
        <w:t>Pointer</w:t>
      </w:r>
      <w:r w:rsidR="000961FA">
        <w:rPr>
          <w:rFonts w:cs="Arial"/>
          <w:kern w:val="32"/>
          <w:szCs w:val="20"/>
          <w:u w:val="single"/>
        </w:rPr>
        <w:fldChar w:fldCharType="begin"/>
      </w:r>
      <w:r w:rsidR="00BA0DB5">
        <w:instrText xml:space="preserve"> XE "</w:instrText>
      </w:r>
      <w:r w:rsidR="00017A66" w:rsidRPr="00017A66">
        <w:rPr>
          <w:rFonts w:cs="Arial"/>
          <w:kern w:val="32"/>
          <w:szCs w:val="20"/>
        </w:rPr>
        <w:instrText>Pointer</w:instrText>
      </w:r>
      <w:r w:rsidR="00BA0DB5">
        <w:instrText xml:space="preserve">" </w:instrText>
      </w:r>
      <w:r w:rsidR="000961FA">
        <w:rPr>
          <w:rFonts w:cs="Arial"/>
          <w:kern w:val="32"/>
          <w:szCs w:val="20"/>
          <w:u w:val="single"/>
        </w:rPr>
        <w:fldChar w:fldCharType="end"/>
      </w:r>
      <w:r>
        <w:rPr>
          <w:rFonts w:cs="Arial"/>
          <w:kern w:val="32"/>
          <w:szCs w:val="20"/>
        </w:rPr>
        <w:t xml:space="preserve">:  </w:t>
      </w:r>
      <w:r w:rsidR="00001619">
        <w:rPr>
          <w:rFonts w:cs="Arial"/>
          <w:kern w:val="32"/>
          <w:szCs w:val="20"/>
        </w:rPr>
        <w:t>An access object or access value.</w:t>
      </w:r>
    </w:p>
    <w:p w14:paraId="36FDA550" w14:textId="77777777" w:rsidR="001D2B31" w:rsidRDefault="001D2B31" w:rsidP="001D2B31">
      <w:pPr>
        <w:rPr>
          <w:rFonts w:cs="Arial"/>
          <w:kern w:val="32"/>
          <w:szCs w:val="20"/>
        </w:rPr>
      </w:pPr>
      <w:r>
        <w:rPr>
          <w:rFonts w:cs="Arial"/>
          <w:kern w:val="32"/>
          <w:szCs w:val="20"/>
          <w:u w:val="single"/>
        </w:rPr>
        <w:t>Pragma</w:t>
      </w:r>
      <w:r w:rsidR="000961FA">
        <w:rPr>
          <w:rFonts w:cs="Arial"/>
          <w:kern w:val="32"/>
          <w:szCs w:val="20"/>
          <w:u w:val="single"/>
        </w:rPr>
        <w:fldChar w:fldCharType="begin"/>
      </w:r>
      <w:r w:rsidR="00986C8B">
        <w:instrText xml:space="preserve"> XE "</w:instrText>
      </w:r>
      <w:r w:rsidR="00017A66" w:rsidRPr="00017A66">
        <w:rPr>
          <w:rFonts w:cs="Arial"/>
          <w:kern w:val="32"/>
          <w:szCs w:val="20"/>
        </w:rPr>
        <w:instrText>Pragma</w:instrText>
      </w:r>
      <w:r w:rsidR="00986C8B">
        <w:instrText xml:space="preserve">" </w:instrText>
      </w:r>
      <w:r w:rsidR="000961FA">
        <w:rPr>
          <w:rFonts w:cs="Arial"/>
          <w:kern w:val="32"/>
          <w:szCs w:val="20"/>
          <w:u w:val="single"/>
        </w:rPr>
        <w:fldChar w:fldCharType="end"/>
      </w:r>
      <w:r>
        <w:rPr>
          <w:rFonts w:cs="Arial"/>
          <w:kern w:val="32"/>
          <w:szCs w:val="20"/>
        </w:rPr>
        <w:t>:  A directive to the compiler.</w:t>
      </w:r>
    </w:p>
    <w:p w14:paraId="3BBBB9D1" w14:textId="77777777" w:rsidR="001D2B31" w:rsidRPr="00044C59" w:rsidRDefault="001D2B31" w:rsidP="001D2B31">
      <w:pPr>
        <w:rPr>
          <w:lang w:val="en-GB"/>
        </w:rPr>
      </w:pPr>
      <w:r w:rsidRPr="00262A7C">
        <w:rPr>
          <w:u w:val="single"/>
          <w:lang w:val="en-GB"/>
        </w:rPr>
        <w:t>Range check</w:t>
      </w:r>
      <w:r w:rsidR="000961FA">
        <w:rPr>
          <w:u w:val="single"/>
          <w:lang w:val="en-GB"/>
        </w:rPr>
        <w:fldChar w:fldCharType="begin"/>
      </w:r>
      <w:r w:rsidR="00986C8B">
        <w:instrText xml:space="preserve"> XE "</w:instrText>
      </w:r>
      <w:r w:rsidR="00017A66" w:rsidRPr="00017A66">
        <w:rPr>
          <w:lang w:val="en-GB"/>
        </w:rPr>
        <w:instrText>Range check</w:instrText>
      </w:r>
      <w:r w:rsidR="00986C8B">
        <w:instrText xml:space="preserve">" </w:instrText>
      </w:r>
      <w:r w:rsidR="000961FA">
        <w:rPr>
          <w:u w:val="single"/>
          <w:lang w:val="en-GB"/>
        </w:rPr>
        <w:fldChar w:fldCharType="end"/>
      </w:r>
      <w:r w:rsidRPr="00262A7C">
        <w:rPr>
          <w:lang w:val="en-GB"/>
        </w:rPr>
        <w:t>: A run-time check that ensures the result of an operation is contained within the range of allowable values for a given type or subtype, such as the check done on the operand of a type</w:t>
      </w:r>
      <w:r w:rsidR="00DC24DF">
        <w:rPr>
          <w:lang w:val="en-GB"/>
        </w:rPr>
        <w:t xml:space="preserve"> </w:t>
      </w:r>
      <w:r w:rsidRPr="00262A7C">
        <w:rPr>
          <w:lang w:val="en-GB"/>
        </w:rPr>
        <w:t>conversion</w:t>
      </w:r>
      <w:r w:rsidR="000961FA">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0961FA">
        <w:rPr>
          <w:rFonts w:cs="Arial"/>
          <w:szCs w:val="20"/>
          <w:u w:val="single"/>
        </w:rPr>
        <w:fldChar w:fldCharType="end"/>
      </w:r>
      <w:r w:rsidRPr="00262A7C">
        <w:rPr>
          <w:lang w:val="en-GB"/>
        </w:rPr>
        <w:t>.</w:t>
      </w:r>
    </w:p>
    <w:p w14:paraId="2BD452E8" w14:textId="77777777" w:rsidR="001D2B31" w:rsidRDefault="001D2B31" w:rsidP="001D2B31">
      <w:r>
        <w:rPr>
          <w:u w:val="single"/>
        </w:rPr>
        <w:t>Record Representation Clauses</w:t>
      </w:r>
      <w:r w:rsidR="000961FA">
        <w:rPr>
          <w:u w:val="single"/>
        </w:rPr>
        <w:fldChar w:fldCharType="begin"/>
      </w:r>
      <w:r w:rsidR="00986C8B">
        <w:instrText xml:space="preserve"> XE "</w:instrText>
      </w:r>
      <w:r w:rsidR="00017A66" w:rsidRPr="00017A66">
        <w:instrText>Record Representation Clauses</w:instrText>
      </w:r>
      <w:r w:rsidR="00986C8B">
        <w:instrText xml:space="preserve">" </w:instrText>
      </w:r>
      <w:r w:rsidR="000961FA">
        <w:rPr>
          <w:u w:val="single"/>
        </w:rPr>
        <w:fldChar w:fldCharType="end"/>
      </w:r>
      <w:r>
        <w:t>: a mechanism to specify the layout of components within records, that is, their order, position, and size.</w:t>
      </w:r>
    </w:p>
    <w:p w14:paraId="0B7D48CE" w14:textId="77777777" w:rsidR="001D2B31" w:rsidRDefault="001D2B31" w:rsidP="001D2B31">
      <w:r w:rsidRPr="00804BB2">
        <w:rPr>
          <w:u w:val="single"/>
        </w:rPr>
        <w:t xml:space="preserve">Scalar </w:t>
      </w:r>
      <w:r w:rsidR="00DC24DF">
        <w:rPr>
          <w:u w:val="single"/>
        </w:rPr>
        <w:t>t</w:t>
      </w:r>
      <w:r w:rsidRPr="00804BB2">
        <w:rPr>
          <w:u w:val="single"/>
        </w:rPr>
        <w:t>yp</w:t>
      </w:r>
      <w:r w:rsidR="000961FA">
        <w:rPr>
          <w:u w:val="single"/>
        </w:rPr>
        <w:fldChar w:fldCharType="begin"/>
      </w:r>
      <w:r w:rsidR="00986C8B">
        <w:instrText xml:space="preserve"> XE "</w:instrText>
      </w:r>
      <w:r w:rsidR="00017A66" w:rsidRPr="00017A66">
        <w:instrText>Scalar type</w:instrText>
      </w:r>
      <w:r w:rsidR="00986C8B">
        <w:instrText xml:space="preserve">" </w:instrText>
      </w:r>
      <w:r w:rsidR="000961FA">
        <w:rPr>
          <w:u w:val="single"/>
        </w:rPr>
        <w:fldChar w:fldCharType="end"/>
      </w:r>
      <w:r w:rsidRPr="00804BB2">
        <w:rPr>
          <w:u w:val="single"/>
        </w:rPr>
        <w:t>e</w:t>
      </w:r>
      <w:r w:rsidRPr="00804BB2">
        <w:t xml:space="preserve">: A </w:t>
      </w:r>
      <w:r>
        <w:t xml:space="preserve">set of types that includes </w:t>
      </w:r>
      <w:r w:rsidRPr="00804BB2">
        <w:t>enumeration types, integer types, and real types.</w:t>
      </w:r>
    </w:p>
    <w:p w14:paraId="605EB4FD" w14:textId="77777777" w:rsidR="00DC1D0C" w:rsidRPr="00DC1D0C" w:rsidRDefault="00DC1D0C" w:rsidP="001D2B31">
      <w:r>
        <w:rPr>
          <w:u w:val="single"/>
        </w:rPr>
        <w:t>Selecting expression</w:t>
      </w:r>
      <w:r>
        <w:t>: The expression that determines which choice is taken in executing the case statement or evaluating the case expression; it is of discrete type.</w:t>
      </w:r>
    </w:p>
    <w:p w14:paraId="2C5249EB" w14:textId="77777777" w:rsidR="001D2B31" w:rsidRPr="00044C59" w:rsidRDefault="001D2B31" w:rsidP="001D2B31">
      <w:pPr>
        <w:rPr>
          <w:lang w:val="en-GB"/>
        </w:rPr>
      </w:pPr>
      <w:r w:rsidRPr="00262A7C">
        <w:rPr>
          <w:u w:val="single"/>
          <w:lang w:val="en-GB"/>
        </w:rPr>
        <w:t>Static expressions</w:t>
      </w:r>
      <w:r w:rsidR="000961FA">
        <w:rPr>
          <w:u w:val="single"/>
          <w:lang w:val="en-GB"/>
        </w:rPr>
        <w:fldChar w:fldCharType="begin"/>
      </w:r>
      <w:r w:rsidR="00986C8B">
        <w:instrText xml:space="preserve"> XE "</w:instrText>
      </w:r>
      <w:r w:rsidR="00017A66" w:rsidRPr="00017A66">
        <w:rPr>
          <w:lang w:val="en-GB"/>
        </w:rPr>
        <w:instrText>Static expressions</w:instrText>
      </w:r>
      <w:r w:rsidR="00986C8B">
        <w:instrText xml:space="preserve">" </w:instrText>
      </w:r>
      <w:r w:rsidR="000961FA">
        <w:rPr>
          <w:u w:val="single"/>
          <w:lang w:val="en-GB"/>
        </w:rPr>
        <w:fldChar w:fldCharType="end"/>
      </w:r>
      <w:r w:rsidRPr="00262A7C">
        <w:rPr>
          <w:lang w:val="en-GB"/>
        </w:rPr>
        <w:t>: Expressions with statically known operands that are computed with exact precision by the compiler.</w:t>
      </w:r>
    </w:p>
    <w:p w14:paraId="6BEA8772" w14:textId="77777777" w:rsidR="001D2B31" w:rsidRDefault="001D2B31" w:rsidP="001D2B31">
      <w:r>
        <w:rPr>
          <w:u w:val="single"/>
        </w:rPr>
        <w:t>Storage Place Attributes</w:t>
      </w:r>
      <w:r w:rsidR="000961FA">
        <w:rPr>
          <w:u w:val="single"/>
        </w:rPr>
        <w:fldChar w:fldCharType="begin"/>
      </w:r>
      <w:r w:rsidR="00986C8B">
        <w:instrText xml:space="preserve"> XE "</w:instrText>
      </w:r>
      <w:r w:rsidR="00017A66" w:rsidRPr="00017A66">
        <w:instrText>Storage Place Attributes</w:instrText>
      </w:r>
      <w:r w:rsidR="00986C8B">
        <w:instrText xml:space="preserve">" </w:instrText>
      </w:r>
      <w:r w:rsidR="000961FA">
        <w:rPr>
          <w:u w:val="single"/>
        </w:rPr>
        <w:fldChar w:fldCharType="end"/>
      </w:r>
      <w:r>
        <w:t xml:space="preserve">: for a component of a record, the attributes (integer) </w:t>
      </w:r>
      <w:r w:rsidRPr="0099560D">
        <w:rPr>
          <w:rFonts w:ascii="Times New Roman" w:hAnsi="Times New Roman"/>
        </w:rPr>
        <w:t>Position</w:t>
      </w:r>
      <w:r>
        <w:t xml:space="preserve">, </w:t>
      </w:r>
      <w:r w:rsidRPr="0099560D">
        <w:rPr>
          <w:rFonts w:ascii="Times New Roman" w:hAnsi="Times New Roman"/>
        </w:rPr>
        <w:t>First_Bit</w:t>
      </w:r>
      <w:r>
        <w:t xml:space="preserve"> and </w:t>
      </w:r>
      <w:r w:rsidRPr="0099560D">
        <w:rPr>
          <w:rFonts w:ascii="Times New Roman" w:hAnsi="Times New Roman"/>
        </w:rPr>
        <w:t>Last_Bit</w:t>
      </w:r>
      <w:r>
        <w:t xml:space="preserve">  used to specify the component position and size within the record.</w:t>
      </w:r>
    </w:p>
    <w:p w14:paraId="1F5B20C5" w14:textId="77777777" w:rsidR="0097194A" w:rsidRDefault="0097194A" w:rsidP="0097194A">
      <w:pPr>
        <w:rPr>
          <w:u w:val="single"/>
        </w:rPr>
      </w:pPr>
      <w:r w:rsidRPr="00F86E84">
        <w:rPr>
          <w:u w:val="single"/>
        </w:rPr>
        <w:t xml:space="preserve">Storage </w:t>
      </w:r>
      <w:r w:rsidR="00E12E52">
        <w:rPr>
          <w:u w:val="single"/>
        </w:rPr>
        <w:t>p</w:t>
      </w:r>
      <w:r w:rsidRPr="00F86E84">
        <w:rPr>
          <w:u w:val="single"/>
        </w:rPr>
        <w:t>ool</w:t>
      </w:r>
      <w:r w:rsidR="000961FA">
        <w:rPr>
          <w:u w:val="single"/>
        </w:rPr>
        <w:fldChar w:fldCharType="begin"/>
      </w:r>
      <w:r w:rsidR="00E12E52">
        <w:instrText xml:space="preserve"> XE "Storage p</w:instrText>
      </w:r>
      <w:r w:rsidR="00E12E52" w:rsidRPr="00CC1C63">
        <w:instrText>ool</w:instrText>
      </w:r>
      <w:r w:rsidR="00E12E52">
        <w:instrText xml:space="preserve">" </w:instrText>
      </w:r>
      <w:r w:rsidR="000961FA">
        <w:rPr>
          <w:u w:val="single"/>
        </w:rPr>
        <w:fldChar w:fldCharType="end"/>
      </w:r>
      <w:r>
        <w:t xml:space="preserve">: A named location in an Ada program where all of the objects of a single access type will be allocated. </w:t>
      </w:r>
    </w:p>
    <w:p w14:paraId="0604DEE4" w14:textId="77777777" w:rsidR="0097194A" w:rsidRPr="0097194A" w:rsidRDefault="0097194A" w:rsidP="001D2B31">
      <w:r>
        <w:rPr>
          <w:u w:val="single"/>
        </w:rPr>
        <w:t>Storage subpool</w:t>
      </w:r>
      <w:r w:rsidR="000961FA">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0961FA">
        <w:rPr>
          <w:u w:val="single"/>
        </w:rPr>
        <w:fldChar w:fldCharType="end"/>
      </w:r>
      <w:r w:rsidR="0074657C">
        <w:t xml:space="preserve">: </w:t>
      </w:r>
      <w:r w:rsidR="00017A66" w:rsidRPr="00017A66">
        <w:t xml:space="preserve">A </w:t>
      </w:r>
      <w:r w:rsidR="00A56F54">
        <w:t>separately reclaimable</w:t>
      </w:r>
      <w:r w:rsidR="00017A66" w:rsidRPr="00017A66">
        <w:t xml:space="preserve"> </w:t>
      </w:r>
      <w:r w:rsidR="0011343B">
        <w:t>sub</w:t>
      </w:r>
      <w:r w:rsidR="00017A66" w:rsidRPr="00017A66">
        <w:t>division of a storage pool</w:t>
      </w:r>
      <w:r w:rsidR="000961FA">
        <w:rPr>
          <w:u w:val="single"/>
        </w:rPr>
        <w:fldChar w:fldCharType="begin"/>
      </w:r>
      <w:r w:rsidR="00E12E52">
        <w:instrText xml:space="preserve"> XE "Storage p</w:instrText>
      </w:r>
      <w:r w:rsidR="00E12E52" w:rsidRPr="00CC1C63">
        <w:instrText>ool</w:instrText>
      </w:r>
      <w:r w:rsidR="00E12E52">
        <w:instrText xml:space="preserve">" </w:instrText>
      </w:r>
      <w:r w:rsidR="000961FA">
        <w:rPr>
          <w:u w:val="single"/>
        </w:rPr>
        <w:fldChar w:fldCharType="end"/>
      </w:r>
      <w:r w:rsidR="00A56F54">
        <w:t xml:space="preserve"> that is identified by a subpool  handle</w:t>
      </w:r>
      <w:r w:rsidR="00017A66" w:rsidRPr="00017A66">
        <w:t>.</w:t>
      </w:r>
    </w:p>
    <w:p w14:paraId="03E78296" w14:textId="77777777" w:rsidR="001D2B31" w:rsidRPr="00044C59" w:rsidRDefault="001D2B31" w:rsidP="001D2B31">
      <w:pPr>
        <w:rPr>
          <w:lang w:val="en-GB"/>
        </w:rPr>
      </w:pPr>
      <w:r w:rsidRPr="00262A7C">
        <w:rPr>
          <w:u w:val="single"/>
          <w:lang w:val="en-GB"/>
        </w:rPr>
        <w:t>Subtype declaration</w:t>
      </w:r>
      <w:r w:rsidR="000961FA">
        <w:rPr>
          <w:u w:val="single"/>
          <w:lang w:val="en-GB"/>
        </w:rPr>
        <w:fldChar w:fldCharType="begin"/>
      </w:r>
      <w:r w:rsidR="00986C8B">
        <w:instrText xml:space="preserve"> XE "</w:instrText>
      </w:r>
      <w:r w:rsidR="00017A66" w:rsidRPr="00017A66">
        <w:rPr>
          <w:lang w:val="en-GB"/>
        </w:rPr>
        <w:instrText>Subtype declaration</w:instrText>
      </w:r>
      <w:r w:rsidR="00986C8B">
        <w:instrText xml:space="preserve">" </w:instrText>
      </w:r>
      <w:r w:rsidR="000961FA">
        <w:rPr>
          <w:u w:val="single"/>
          <w:lang w:val="en-GB"/>
        </w:rPr>
        <w:fldChar w:fldCharType="end"/>
      </w:r>
      <w:r w:rsidRPr="00262A7C">
        <w:rPr>
          <w:lang w:val="en-GB"/>
        </w:rPr>
        <w:t>:  A construct that allows programmers to declare a named entity that defines a possibly restricted subset of values of an existing type or subtype, typically by imposing a constraint, such as specifying a smaller range of values.</w:t>
      </w:r>
    </w:p>
    <w:p w14:paraId="638958FB" w14:textId="77777777" w:rsidR="001D2B31" w:rsidRDefault="001D2B31" w:rsidP="001D2B31">
      <w:r w:rsidRPr="00262A7C">
        <w:rPr>
          <w:u w:val="single"/>
          <w:lang w:val="en-GB"/>
        </w:rPr>
        <w:t>Task</w:t>
      </w:r>
      <w:r w:rsidR="000961FA">
        <w:rPr>
          <w:u w:val="single"/>
          <w:lang w:val="en-GB"/>
        </w:rPr>
        <w:fldChar w:fldCharType="begin"/>
      </w:r>
      <w:r w:rsidR="00986C8B">
        <w:instrText xml:space="preserve"> XE "</w:instrText>
      </w:r>
      <w:r w:rsidR="00017A66" w:rsidRPr="00017A66">
        <w:rPr>
          <w:lang w:val="en-GB"/>
        </w:rPr>
        <w:instrText>Task</w:instrText>
      </w:r>
      <w:r w:rsidR="00986C8B">
        <w:instrText xml:space="preserve">" </w:instrText>
      </w:r>
      <w:r w:rsidR="000961FA">
        <w:rPr>
          <w:u w:val="single"/>
          <w:lang w:val="en-GB"/>
        </w:rPr>
        <w:fldChar w:fldCharType="end"/>
      </w:r>
      <w:r w:rsidRPr="00262A7C">
        <w:rPr>
          <w:lang w:val="en-GB"/>
        </w:rPr>
        <w:t>:  A</w:t>
      </w:r>
      <w:r>
        <w:t xml:space="preserve"> separate thread of control that proceeds independently and concurrently between the points where it </w:t>
      </w:r>
      <w:r w:rsidRPr="00834474">
        <w:rPr>
          <w:iCs/>
        </w:rPr>
        <w:t>interacts</w:t>
      </w:r>
      <w:r w:rsidRPr="00834474">
        <w:t xml:space="preserve"> </w:t>
      </w:r>
      <w:r>
        <w:t>with other tasks</w:t>
      </w:r>
      <w:r w:rsidR="0097194A">
        <w:t xml:space="preserve"> from the same</w:t>
      </w:r>
      <w:r>
        <w:t xml:space="preserve"> program.</w:t>
      </w:r>
    </w:p>
    <w:p w14:paraId="272780A2" w14:textId="77777777" w:rsidR="00BB6D96" w:rsidRPr="0009389C" w:rsidRDefault="00017A66" w:rsidP="00BB6D96">
      <w:r w:rsidRPr="00017A66">
        <w:rPr>
          <w:u w:val="single"/>
        </w:rPr>
        <w:t>Unused variabl</w:t>
      </w:r>
      <w:r w:rsidR="00986C8B">
        <w:rPr>
          <w:u w:val="single"/>
        </w:rPr>
        <w:t>e</w:t>
      </w:r>
      <w:r w:rsidR="000961FA">
        <w:rPr>
          <w:u w:val="single"/>
        </w:rPr>
        <w:fldChar w:fldCharType="begin"/>
      </w:r>
      <w:r w:rsidR="00986C8B">
        <w:instrText xml:space="preserve"> XE "</w:instrText>
      </w:r>
      <w:r w:rsidRPr="00017A66">
        <w:instrText>Unused variable</w:instrText>
      </w:r>
      <w:r w:rsidR="00986C8B">
        <w:instrText xml:space="preserve">" </w:instrText>
      </w:r>
      <w:r w:rsidR="000961FA">
        <w:rPr>
          <w:u w:val="single"/>
        </w:rPr>
        <w:fldChar w:fldCharType="end"/>
      </w:r>
      <w:r w:rsidR="00A113F4">
        <w:t xml:space="preserve">: </w:t>
      </w:r>
      <w:r w:rsidR="00A113F4" w:rsidRPr="00011AA3">
        <w:t xml:space="preserve"> </w:t>
      </w:r>
      <w:r w:rsidR="00A113F4">
        <w:t xml:space="preserve">A </w:t>
      </w:r>
      <w:r w:rsidR="00A113F4" w:rsidRPr="00011AA3">
        <w:t>variable that is declared but neither read nor written to in the</w:t>
      </w:r>
      <w:r w:rsidR="00A113F4">
        <w:t xml:space="preserve"> program</w:t>
      </w:r>
      <w:r w:rsidR="00AE2534">
        <w:t>.</w:t>
      </w:r>
    </w:p>
    <w:p w14:paraId="317E8C76" w14:textId="77777777" w:rsidR="00AF5F77" w:rsidRDefault="00BB6D96" w:rsidP="00AF5F77">
      <w:r>
        <w:rPr>
          <w:u w:val="single"/>
        </w:rPr>
        <w:t>Volatile</w:t>
      </w:r>
      <w:r w:rsidR="000961FA">
        <w:rPr>
          <w:u w:val="single"/>
        </w:rPr>
        <w:fldChar w:fldCharType="begin"/>
      </w:r>
      <w:r w:rsidR="009E1287">
        <w:instrText xml:space="preserve"> XE "</w:instrText>
      </w:r>
      <w:r w:rsidR="00017A66" w:rsidRPr="00017A66">
        <w:instrText>Volatile</w:instrText>
      </w:r>
      <w:r w:rsidR="009E1287">
        <w:instrText xml:space="preserve">" </w:instrText>
      </w:r>
      <w:r w:rsidR="000961FA">
        <w:rPr>
          <w:u w:val="single"/>
        </w:rPr>
        <w:fldChar w:fldCharType="end"/>
      </w:r>
      <w:r>
        <w:t xml:space="preserve">: </w:t>
      </w:r>
      <w:r w:rsidR="00AF5F77">
        <w:t xml:space="preserve">A characteristic of an object that guarantees that </w:t>
      </w:r>
      <w:r w:rsidR="00C22710">
        <w:t xml:space="preserve">updates </w:t>
      </w:r>
      <w:r w:rsidR="00AF5F77">
        <w:t>to the object are always seen in the same order by all tasks; all atomic</w:t>
      </w:r>
      <w:r w:rsidR="000961FA">
        <w:rPr>
          <w:u w:val="single"/>
        </w:rPr>
        <w:fldChar w:fldCharType="begin"/>
      </w:r>
      <w:r w:rsidR="00BF1C51">
        <w:instrText xml:space="preserve"> XE "</w:instrText>
      </w:r>
      <w:r w:rsidR="00017A66" w:rsidRPr="00017A66">
        <w:instrText>Atomic</w:instrText>
      </w:r>
      <w:r w:rsidR="00BF1C51">
        <w:instrText xml:space="preserve">" </w:instrText>
      </w:r>
      <w:r w:rsidR="000961FA">
        <w:rPr>
          <w:u w:val="single"/>
        </w:rPr>
        <w:fldChar w:fldCharType="end"/>
      </w:r>
      <w:r w:rsidR="00AF5F77">
        <w:t xml:space="preserve"> objects are volatile.</w:t>
      </w:r>
    </w:p>
    <w:p w14:paraId="5EDF5AE4" w14:textId="77777777" w:rsidR="00017A66" w:rsidRDefault="00B50B51" w:rsidP="00017A66">
      <w:pPr>
        <w:pStyle w:val="Heading1"/>
      </w:pPr>
      <w:bookmarkStart w:id="1066" w:name="_4_Language_concepts"/>
      <w:bookmarkStart w:id="1067" w:name="_Ref336413302"/>
      <w:bookmarkStart w:id="1068" w:name="_Ref336413340"/>
      <w:bookmarkStart w:id="1069" w:name="_Ref336413373"/>
      <w:bookmarkStart w:id="1070" w:name="_Ref336413480"/>
      <w:bookmarkStart w:id="1071" w:name="_Ref336413504"/>
      <w:bookmarkStart w:id="1072" w:name="_Ref336413544"/>
      <w:bookmarkStart w:id="1073" w:name="_Ref336413835"/>
      <w:bookmarkStart w:id="1074" w:name="_Ref336413845"/>
      <w:bookmarkStart w:id="1075" w:name="_Ref336414000"/>
      <w:bookmarkStart w:id="1076" w:name="_Ref336414024"/>
      <w:bookmarkStart w:id="1077" w:name="_Ref336414050"/>
      <w:bookmarkStart w:id="1078" w:name="_Ref336414084"/>
      <w:bookmarkStart w:id="1079" w:name="_Ref336422881"/>
      <w:bookmarkStart w:id="1080" w:name="_Toc358896485"/>
      <w:bookmarkStart w:id="1081" w:name="_Toc497902443"/>
      <w:bookmarkEnd w:id="1066"/>
      <w:r>
        <w:t>4</w:t>
      </w:r>
      <w:r w:rsidR="00074057">
        <w:t xml:space="preserve"> </w:t>
      </w:r>
      <w:r w:rsidR="00C91E8E">
        <w:t>Language c</w:t>
      </w:r>
      <w:r w:rsidR="004C770C">
        <w:t>oncepts</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r w:rsidR="000961FA">
        <w:fldChar w:fldCharType="begin"/>
      </w:r>
      <w:r w:rsidR="00BA0DB5">
        <w:instrText xml:space="preserve"> XE "</w:instrText>
      </w:r>
      <w:r w:rsidR="00BA0DB5" w:rsidRPr="00B80C20">
        <w:instrText>Language concepts</w:instrText>
      </w:r>
      <w:r w:rsidR="00BA0DB5">
        <w:instrText xml:space="preserve">" </w:instrText>
      </w:r>
      <w:r w:rsidR="000961FA">
        <w:fldChar w:fldCharType="end"/>
      </w:r>
      <w:r w:rsidR="003914AC">
        <w:t xml:space="preserve">   </w:t>
      </w:r>
    </w:p>
    <w:p w14:paraId="39AEB65E" w14:textId="77777777" w:rsidR="004C770C" w:rsidRDefault="00017A66" w:rsidP="004C770C">
      <w:pPr>
        <w:rPr>
          <w:rFonts w:cs="Arial"/>
          <w:szCs w:val="20"/>
        </w:rPr>
      </w:pPr>
      <w:r w:rsidRPr="00017A66">
        <w:rPr>
          <w:rFonts w:cs="Arial"/>
          <w:szCs w:val="20"/>
          <w:u w:val="single"/>
        </w:rPr>
        <w:t xml:space="preserve">Enumeration </w:t>
      </w:r>
      <w:r w:rsidR="00DC24DF">
        <w:rPr>
          <w:rFonts w:cs="Arial"/>
          <w:szCs w:val="20"/>
          <w:u w:val="single"/>
        </w:rPr>
        <w:t>t</w:t>
      </w:r>
      <w:r w:rsidRPr="00017A66">
        <w:rPr>
          <w:rFonts w:cs="Arial"/>
          <w:szCs w:val="20"/>
          <w:u w:val="single"/>
        </w:rPr>
        <w:t>yp</w:t>
      </w:r>
      <w:r w:rsidR="000961FA">
        <w:rPr>
          <w:rFonts w:cs="Arial"/>
          <w:szCs w:val="20"/>
          <w:u w:val="single"/>
        </w:rPr>
        <w:fldChar w:fldCharType="begin"/>
      </w:r>
      <w:r w:rsidR="002A55F1">
        <w:instrText xml:space="preserve"> XE "</w:instrText>
      </w:r>
      <w:r w:rsidR="002A55F1" w:rsidRPr="001C422F">
        <w:rPr>
          <w:rFonts w:cs="Arial"/>
          <w:szCs w:val="20"/>
          <w:u w:val="single"/>
        </w:rPr>
        <w:instrText>Enumeration t</w:instrText>
      </w:r>
      <w:r w:rsidR="00EB0723">
        <w:rPr>
          <w:rFonts w:cs="Arial"/>
          <w:szCs w:val="20"/>
          <w:u w:val="single"/>
        </w:rPr>
        <w:instrText>ype</w:instrText>
      </w:r>
      <w:r w:rsidR="002A55F1">
        <w:instrText xml:space="preserve">" </w:instrText>
      </w:r>
      <w:r w:rsidR="000961FA">
        <w:rPr>
          <w:rFonts w:cs="Arial"/>
          <w:szCs w:val="20"/>
          <w:u w:val="single"/>
        </w:rPr>
        <w:fldChar w:fldCharType="end"/>
      </w:r>
      <w:r w:rsidRPr="00017A66">
        <w:rPr>
          <w:rFonts w:cs="Arial"/>
          <w:szCs w:val="20"/>
          <w:u w:val="single"/>
        </w:rPr>
        <w:t>e</w:t>
      </w:r>
      <w:r w:rsidR="00A113F4">
        <w:rPr>
          <w:rFonts w:cs="Arial"/>
          <w:szCs w:val="20"/>
        </w:rPr>
        <w:t xml:space="preserve">: </w:t>
      </w:r>
      <w:r w:rsidR="004C770C">
        <w:rPr>
          <w:rFonts w:cs="Arial"/>
          <w:kern w:val="32"/>
          <w:szCs w:val="20"/>
        </w:rPr>
        <w:t xml:space="preserve">The defining identifiers and defining character literals of an enumeration type must be distinct. </w:t>
      </w:r>
      <w:r w:rsidR="004C770C">
        <w:rPr>
          <w:rFonts w:cs="Arial"/>
          <w:szCs w:val="20"/>
        </w:rPr>
        <w:t>T</w:t>
      </w:r>
      <w:r w:rsidR="004C770C">
        <w:rPr>
          <w:rFonts w:cs="Arial"/>
          <w:color w:val="000000"/>
          <w:szCs w:val="20"/>
        </w:rPr>
        <w:t>he predefined order relations between values of the enumeration type follow the order of corresponding position numbers.</w:t>
      </w:r>
    </w:p>
    <w:p w14:paraId="7E97104F" w14:textId="77777777" w:rsidR="004C770C" w:rsidRPr="00604980" w:rsidRDefault="00017A66" w:rsidP="007A04E6">
      <w:r w:rsidRPr="00017A66">
        <w:rPr>
          <w:u w:val="single"/>
        </w:rPr>
        <w:t>Exception</w:t>
      </w:r>
      <w:r w:rsidR="000961FA">
        <w:rPr>
          <w:u w:val="single"/>
        </w:rPr>
        <w:fldChar w:fldCharType="begin"/>
      </w:r>
      <w:r w:rsidR="002A55F1">
        <w:instrText xml:space="preserve"> XE "</w:instrText>
      </w:r>
      <w:r w:rsidRPr="00017A66">
        <w:instrText>Exception</w:instrText>
      </w:r>
      <w:r w:rsidR="002A55F1">
        <w:instrText xml:space="preserve">" </w:instrText>
      </w:r>
      <w:r w:rsidR="000961FA">
        <w:rPr>
          <w:u w:val="single"/>
        </w:rPr>
        <w:fldChar w:fldCharType="end"/>
      </w:r>
      <w:r w:rsidR="007A04E6">
        <w:t>:</w:t>
      </w:r>
      <w:r w:rsidR="004C770C">
        <w:t xml:space="preserve"> There is a set of predefined exceptions in Ada in </w:t>
      </w:r>
      <w:r w:rsidR="004C770C" w:rsidRPr="00B33CD1">
        <w:rPr>
          <w:rFonts w:ascii="Times New Roman" w:hAnsi="Times New Roman"/>
          <w:b/>
          <w:bCs/>
        </w:rPr>
        <w:t>package</w:t>
      </w:r>
      <w:r w:rsidR="004C770C" w:rsidRPr="00B33CD1">
        <w:rPr>
          <w:rFonts w:ascii="Times New Roman" w:hAnsi="Times New Roman"/>
        </w:rPr>
        <w:t xml:space="preserve"> </w:t>
      </w:r>
      <w:r w:rsidR="004C770C" w:rsidRPr="003E2DEF">
        <w:rPr>
          <w:rFonts w:ascii="Times New Roman" w:hAnsi="Times New Roman"/>
        </w:rPr>
        <w:t>Standard: Constraint_Error</w:t>
      </w:r>
      <w:r w:rsidR="000961FA">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0961FA">
        <w:rPr>
          <w:rFonts w:ascii="Times New Roman" w:hAnsi="Times New Roman"/>
        </w:rPr>
        <w:fldChar w:fldCharType="end"/>
      </w:r>
      <w:r w:rsidR="004C770C" w:rsidRPr="003E2DEF">
        <w:rPr>
          <w:rFonts w:ascii="Times New Roman" w:hAnsi="Times New Roman"/>
        </w:rPr>
        <w:t>, Program_Error</w:t>
      </w:r>
      <w:r w:rsidR="000961FA">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0961FA">
        <w:rPr>
          <w:rFonts w:ascii="Times New Roman" w:hAnsi="Times New Roman"/>
        </w:rPr>
        <w:fldChar w:fldCharType="end"/>
      </w:r>
      <w:r w:rsidR="004C770C" w:rsidRPr="003E2DEF">
        <w:rPr>
          <w:rFonts w:ascii="Times New Roman" w:hAnsi="Times New Roman"/>
        </w:rPr>
        <w:t>, Storage_Error</w:t>
      </w:r>
      <w:r w:rsidR="000961FA">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0961FA">
        <w:rPr>
          <w:rFonts w:ascii="Times New Roman" w:hAnsi="Times New Roman"/>
        </w:rPr>
        <w:fldChar w:fldCharType="end"/>
      </w:r>
      <w:r w:rsidR="004C770C" w:rsidRPr="003E2DEF">
        <w:rPr>
          <w:rFonts w:ascii="Times New Roman" w:hAnsi="Times New Roman"/>
        </w:rPr>
        <w:t xml:space="preserve">, </w:t>
      </w:r>
      <w:r w:rsidR="004C770C" w:rsidRPr="003E2DEF">
        <w:t>and</w:t>
      </w:r>
      <w:r w:rsidR="004C770C" w:rsidRPr="003E2DEF">
        <w:rPr>
          <w:rFonts w:ascii="Times New Roman" w:hAnsi="Times New Roman"/>
        </w:rPr>
        <w:t xml:space="preserve"> Tasking_Error</w:t>
      </w:r>
      <w:r w:rsidR="000961FA">
        <w:rPr>
          <w:rFonts w:ascii="Times New Roman" w:hAnsi="Times New Roman"/>
        </w:rPr>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0961FA">
        <w:rPr>
          <w:rFonts w:ascii="Times New Roman" w:hAnsi="Times New Roman"/>
        </w:rPr>
        <w:fldChar w:fldCharType="end"/>
      </w:r>
      <w:r w:rsidR="004C770C">
        <w:t xml:space="preserve">; one of them is raised when </w:t>
      </w:r>
      <w:r w:rsidR="00AE2534">
        <w:t xml:space="preserve">certain </w:t>
      </w:r>
      <w:r w:rsidR="004C770C">
        <w:t>language-defined check</w:t>
      </w:r>
      <w:r w:rsidR="00AE2534">
        <w:t>s</w:t>
      </w:r>
      <w:r w:rsidR="004C770C">
        <w:t xml:space="preserve"> fail.</w:t>
      </w:r>
      <w:r w:rsidR="00DC24DF">
        <w:t xml:space="preserve"> User code can </w:t>
      </w:r>
      <w:r w:rsidR="00AE2534">
        <w:t xml:space="preserve">define and </w:t>
      </w:r>
      <w:r w:rsidR="00DC24DF">
        <w:t>raise exceptions explicitly.</w:t>
      </w:r>
      <w:r w:rsidR="004C770C">
        <w:t> </w:t>
      </w:r>
    </w:p>
    <w:p w14:paraId="04599094" w14:textId="77777777" w:rsidR="004C770C" w:rsidRDefault="00017A66" w:rsidP="004C770C">
      <w:r w:rsidRPr="00017A66">
        <w:rPr>
          <w:u w:val="single"/>
        </w:rPr>
        <w:t>Hiding</w:t>
      </w:r>
      <w:r w:rsidR="000961FA">
        <w:rPr>
          <w:u w:val="single"/>
        </w:rPr>
        <w:fldChar w:fldCharType="begin"/>
      </w:r>
      <w:r w:rsidR="002A55F1">
        <w:instrText xml:space="preserve"> XE "</w:instrText>
      </w:r>
      <w:r w:rsidRPr="00017A66">
        <w:instrText>Hiding</w:instrText>
      </w:r>
      <w:r w:rsidR="002A55F1">
        <w:instrText xml:space="preserve">" </w:instrText>
      </w:r>
      <w:r w:rsidR="000961FA">
        <w:rPr>
          <w:u w:val="single"/>
        </w:rPr>
        <w:fldChar w:fldCharType="end"/>
      </w:r>
      <w:r w:rsidR="00F0619E">
        <w:t xml:space="preserve">: </w:t>
      </w:r>
      <w:r w:rsidR="004C770C">
        <w:t xml:space="preserve">Where </w:t>
      </w:r>
      <w:r w:rsidR="004C770C">
        <w:rPr>
          <w:i/>
        </w:rPr>
        <w:t>hidden from all visibility</w:t>
      </w:r>
      <w:r w:rsidR="000961FA">
        <w:rPr>
          <w:i/>
        </w:rPr>
        <w:fldChar w:fldCharType="begin"/>
      </w:r>
      <w:r w:rsidR="00986C8B">
        <w:instrText xml:space="preserve"> XE "</w:instrText>
      </w:r>
      <w:r w:rsidR="00986C8B" w:rsidRPr="00A43FF9">
        <w:instrText>Hiding:hidden from all visibility</w:instrText>
      </w:r>
      <w:r w:rsidR="00986C8B">
        <w:instrText xml:space="preserve">" </w:instrText>
      </w:r>
      <w:r w:rsidR="000961FA">
        <w:rPr>
          <w:i/>
        </w:rPr>
        <w:fldChar w:fldCharType="end"/>
      </w:r>
      <w:r w:rsidR="004C770C">
        <w:t xml:space="preserve">, </w:t>
      </w:r>
      <w:r w:rsidR="002D5D60">
        <w:t xml:space="preserve">a declaration </w:t>
      </w:r>
      <w:r w:rsidR="004C770C">
        <w:t xml:space="preserve">is not visible at all (neither using a </w:t>
      </w:r>
      <w:r w:rsidR="004C770C">
        <w:rPr>
          <w:rFonts w:ascii="Times New Roman" w:hAnsi="Times New Roman"/>
        </w:rPr>
        <w:t>direct_name</w:t>
      </w:r>
      <w:r w:rsidR="004C770C">
        <w:t xml:space="preserve"> nor a </w:t>
      </w:r>
      <w:r w:rsidR="004C770C">
        <w:rPr>
          <w:rFonts w:ascii="Times New Roman" w:hAnsi="Times New Roman"/>
        </w:rPr>
        <w:t>selector_name</w:t>
      </w:r>
      <w:r w:rsidR="004C770C">
        <w:t xml:space="preserve">). Where </w:t>
      </w:r>
      <w:r w:rsidR="004C770C">
        <w:rPr>
          <w:i/>
        </w:rPr>
        <w:t>hidden from direct visibility</w:t>
      </w:r>
      <w:r w:rsidR="000961FA">
        <w:rPr>
          <w:i/>
        </w:rPr>
        <w:fldChar w:fldCharType="begin"/>
      </w:r>
      <w:r w:rsidR="00E7056B">
        <w:instrText xml:space="preserve"> XE "</w:instrText>
      </w:r>
      <w:r w:rsidR="00E7056B" w:rsidRPr="00A95349">
        <w:instrText>Hiding:hidden from direct visibility</w:instrText>
      </w:r>
      <w:r w:rsidR="00E7056B">
        <w:instrText xml:space="preserve">" </w:instrText>
      </w:r>
      <w:r w:rsidR="000961FA">
        <w:rPr>
          <w:i/>
        </w:rPr>
        <w:fldChar w:fldCharType="end"/>
      </w:r>
      <w:r w:rsidR="004C770C">
        <w:t xml:space="preserve">, only direct visibility is lost; visibility using </w:t>
      </w:r>
      <w:r w:rsidR="004C770C" w:rsidRPr="00687C8F">
        <w:rPr>
          <w:rFonts w:cstheme="minorHAnsi"/>
        </w:rPr>
        <w:t>a</w:t>
      </w:r>
      <w:r w:rsidR="00687C8F" w:rsidRPr="00687C8F">
        <w:rPr>
          <w:rFonts w:cstheme="minorHAnsi"/>
        </w:rPr>
        <w:t>n</w:t>
      </w:r>
      <w:r w:rsidR="004C770C" w:rsidRPr="00687C8F">
        <w:rPr>
          <w:rFonts w:cstheme="minorHAnsi"/>
        </w:rPr>
        <w:t xml:space="preserve"> </w:t>
      </w:r>
      <w:r w:rsidR="00687C8F" w:rsidRPr="00687C8F">
        <w:rPr>
          <w:rFonts w:cstheme="minorHAnsi"/>
        </w:rPr>
        <w:t>expanded name</w:t>
      </w:r>
      <w:r w:rsidR="004C770C">
        <w:t xml:space="preserve"> is still possible.</w:t>
      </w:r>
    </w:p>
    <w:p w14:paraId="7B0C2433" w14:textId="77777777" w:rsidR="004C770C" w:rsidRDefault="00F0619E" w:rsidP="004C770C">
      <w:pPr>
        <w:jc w:val="both"/>
      </w:pPr>
      <w:r>
        <w:rPr>
          <w:rFonts w:cs="Arial"/>
          <w:kern w:val="32"/>
          <w:szCs w:val="20"/>
          <w:u w:val="single"/>
        </w:rPr>
        <w:t>Implementation define</w:t>
      </w:r>
      <w:r w:rsidR="002D5D60">
        <w:rPr>
          <w:rFonts w:cs="Arial"/>
          <w:kern w:val="32"/>
          <w:szCs w:val="20"/>
          <w:u w:val="single"/>
        </w:rPr>
        <w:t>d</w:t>
      </w:r>
      <w:r w:rsidR="000961FA">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0961FA">
        <w:rPr>
          <w:rFonts w:cs="Arial"/>
          <w:kern w:val="32"/>
          <w:szCs w:val="20"/>
          <w:u w:val="single"/>
        </w:rPr>
        <w:fldChar w:fldCharType="end"/>
      </w:r>
      <w:r>
        <w:rPr>
          <w:rFonts w:cs="Arial"/>
          <w:kern w:val="32"/>
          <w:szCs w:val="20"/>
          <w:u w:val="single"/>
        </w:rPr>
        <w:t xml:space="preserve">: </w:t>
      </w:r>
      <w:r w:rsidR="004C770C">
        <w:t>Implementations are required to document their behaviour in implementation-defined situations. </w:t>
      </w:r>
    </w:p>
    <w:p w14:paraId="1BD5BFB3" w14:textId="77777777" w:rsidR="004C770C" w:rsidRDefault="006C39D9" w:rsidP="004C770C">
      <w:pPr>
        <w:rPr>
          <w:rFonts w:cs="Arial"/>
          <w:szCs w:val="20"/>
        </w:rPr>
      </w:pPr>
      <w:r>
        <w:rPr>
          <w:rFonts w:cs="Arial"/>
          <w:szCs w:val="20"/>
          <w:u w:val="single"/>
        </w:rPr>
        <w:t xml:space="preserve">Type </w:t>
      </w:r>
      <w:r w:rsidR="00DC24DF">
        <w:rPr>
          <w:rFonts w:cs="Arial"/>
          <w:szCs w:val="20"/>
          <w:u w:val="single"/>
        </w:rPr>
        <w:t>c</w:t>
      </w:r>
      <w:r w:rsidR="004C770C" w:rsidRPr="00AF2E1E">
        <w:rPr>
          <w:rFonts w:cs="Arial"/>
          <w:szCs w:val="20"/>
          <w:u w:val="single"/>
        </w:rPr>
        <w:t>onversion</w:t>
      </w:r>
      <w:r>
        <w:rPr>
          <w:rFonts w:cs="Arial"/>
          <w:szCs w:val="20"/>
          <w:u w:val="single"/>
        </w:rPr>
        <w:t>s</w:t>
      </w:r>
      <w:r w:rsidR="000961FA">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0961FA">
        <w:rPr>
          <w:rFonts w:cs="Arial"/>
          <w:szCs w:val="20"/>
          <w:u w:val="single"/>
        </w:rPr>
        <w:fldChar w:fldCharType="end"/>
      </w:r>
      <w:r w:rsidR="004C770C">
        <w:rPr>
          <w:rFonts w:cs="Arial"/>
          <w:szCs w:val="20"/>
        </w:rPr>
        <w:t xml:space="preserve">: </w:t>
      </w:r>
    </w:p>
    <w:p w14:paraId="72280393" w14:textId="77777777" w:rsidR="004C770C" w:rsidRDefault="004C770C" w:rsidP="004C770C">
      <w:pPr>
        <w:ind w:left="720"/>
        <w:rPr>
          <w:rFonts w:cs="Arial"/>
          <w:szCs w:val="20"/>
        </w:rPr>
      </w:pPr>
      <w:r>
        <w:rPr>
          <w:rFonts w:cs="Arial"/>
          <w:szCs w:val="20"/>
        </w:rPr>
        <w:t xml:space="preserve">Ada uses a strong type system based on name equivalence rules. It distinguishes types, which embody statically checkable equivalence rules, and subtypes, which associate dynamic properties with types, </w:t>
      </w:r>
      <w:r w:rsidR="00883191">
        <w:rPr>
          <w:rFonts w:cs="Arial"/>
          <w:szCs w:val="20"/>
        </w:rPr>
        <w:t>for example</w:t>
      </w:r>
      <w:r>
        <w:rPr>
          <w:rFonts w:cs="Arial"/>
          <w:szCs w:val="20"/>
        </w:rPr>
        <w:t xml:space="preserve">, index ranges for array subtypes or value ranges for numeric subtypes. Subtypes are not types and their values are implicitly convertible to all other subtypes of the same type. All subtype and </w:t>
      </w:r>
      <w:r w:rsidR="00915EE8">
        <w:rPr>
          <w:rFonts w:cs="Arial"/>
          <w:szCs w:val="20"/>
        </w:rPr>
        <w:t>type-</w:t>
      </w:r>
      <w:r>
        <w:rPr>
          <w:rFonts w:cs="Arial"/>
          <w:szCs w:val="20"/>
        </w:rPr>
        <w:t xml:space="preserve">conversions ensure by static or dynamic checks that the converted value is within the value range of the target type or subtype. If a static check fails, then the program is rejected by the compiler. If a dynamic check fails, then an exception </w:t>
      </w:r>
      <w:r>
        <w:rPr>
          <w:rFonts w:ascii="Times New Roman" w:hAnsi="Times New Roman"/>
          <w:szCs w:val="20"/>
        </w:rPr>
        <w:t>Constraint_Error</w:t>
      </w:r>
      <w:r w:rsidR="000961FA">
        <w:rPr>
          <w:rFonts w:ascii="Times New Roman" w:hAnsi="Times New Roman"/>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0961FA">
        <w:rPr>
          <w:rFonts w:ascii="Times New Roman" w:hAnsi="Times New Roman"/>
          <w:szCs w:val="20"/>
        </w:rPr>
        <w:fldChar w:fldCharType="end"/>
      </w:r>
      <w:r>
        <w:rPr>
          <w:rFonts w:cs="Arial"/>
          <w:szCs w:val="20"/>
        </w:rPr>
        <w:t xml:space="preserve"> is raised. </w:t>
      </w:r>
    </w:p>
    <w:p w14:paraId="041E1E89" w14:textId="77777777" w:rsidR="004C770C" w:rsidRDefault="004C770C" w:rsidP="004C770C">
      <w:pPr>
        <w:ind w:left="720"/>
        <w:rPr>
          <w:rFonts w:cs="Arial"/>
          <w:szCs w:val="20"/>
        </w:rPr>
      </w:pPr>
      <w:r>
        <w:rPr>
          <w:rFonts w:cs="Arial"/>
          <w:szCs w:val="20"/>
        </w:rPr>
        <w:t>To effect a transition of a value from one type to another, three kinds of conversions can be applied in Ada:</w:t>
      </w:r>
    </w:p>
    <w:p w14:paraId="12861243" w14:textId="77777777" w:rsidR="004C770C" w:rsidRDefault="004C770C" w:rsidP="004C770C">
      <w:pPr>
        <w:ind w:left="1440"/>
        <w:rPr>
          <w:rFonts w:cs="Arial"/>
          <w:szCs w:val="20"/>
        </w:rPr>
      </w:pPr>
      <w:r>
        <w:rPr>
          <w:rFonts w:cs="Arial"/>
          <w:szCs w:val="20"/>
        </w:rPr>
        <w:t xml:space="preserve">a) </w:t>
      </w:r>
      <w:r>
        <w:rPr>
          <w:rFonts w:cs="Arial"/>
          <w:szCs w:val="20"/>
          <w:u w:val="single"/>
        </w:rPr>
        <w:t>Implicit conversions</w:t>
      </w:r>
      <w:r w:rsidR="000961FA">
        <w:rPr>
          <w:rFonts w:cs="Arial"/>
          <w:szCs w:val="20"/>
          <w:u w:val="single"/>
        </w:rPr>
        <w:fldChar w:fldCharType="begin"/>
      </w:r>
      <w:r w:rsidR="00E7056B">
        <w:instrText xml:space="preserve"> XE "</w:instrText>
      </w:r>
      <w:r w:rsidR="00017A66" w:rsidRPr="00017A66">
        <w:rPr>
          <w:rFonts w:cs="Arial"/>
          <w:szCs w:val="20"/>
        </w:rPr>
        <w:instrText>Implicit conversions</w:instrText>
      </w:r>
      <w:r w:rsidR="00E7056B">
        <w:instrText xml:space="preserve">" </w:instrText>
      </w:r>
      <w:r w:rsidR="000961FA">
        <w:rPr>
          <w:rFonts w:cs="Arial"/>
          <w:szCs w:val="20"/>
          <w:u w:val="single"/>
        </w:rPr>
        <w:fldChar w:fldCharType="end"/>
      </w:r>
      <w:r>
        <w:rPr>
          <w:rFonts w:cs="Arial"/>
          <w:szCs w:val="20"/>
        </w:rPr>
        <w:t>: there are few situations in Ada that allow for implicit conversions. An example is the assignment of a value of a type to a polymorphic variable</w:t>
      </w:r>
      <w:r w:rsidR="000961FA">
        <w:rPr>
          <w:rFonts w:cs="Arial"/>
          <w:szCs w:val="20"/>
        </w:rPr>
        <w:fldChar w:fldCharType="begin"/>
      </w:r>
      <w:r w:rsidR="00E7056B">
        <w:instrText xml:space="preserve"> XE "</w:instrText>
      </w:r>
      <w:r w:rsidR="00CC1C63">
        <w:rPr>
          <w:rFonts w:cs="Arial"/>
          <w:szCs w:val="20"/>
        </w:rPr>
        <w:instrText>P</w:instrText>
      </w:r>
      <w:r w:rsidR="00EB0723">
        <w:rPr>
          <w:rFonts w:cs="Arial"/>
          <w:szCs w:val="20"/>
        </w:rPr>
        <w:instrText xml:space="preserve">olymorphic </w:instrText>
      </w:r>
      <w:r w:rsidR="00CC1C63">
        <w:rPr>
          <w:rFonts w:cs="Arial"/>
          <w:szCs w:val="20"/>
        </w:rPr>
        <w:instrText>V</w:instrText>
      </w:r>
      <w:r w:rsidR="00EB0723">
        <w:rPr>
          <w:rFonts w:cs="Arial"/>
          <w:szCs w:val="20"/>
        </w:rPr>
        <w:instrText>ariable</w:instrText>
      </w:r>
      <w:r w:rsidR="00E7056B">
        <w:instrText xml:space="preserve">" </w:instrText>
      </w:r>
      <w:r w:rsidR="000961FA">
        <w:rPr>
          <w:rFonts w:cs="Arial"/>
          <w:szCs w:val="20"/>
        </w:rPr>
        <w:fldChar w:fldCharType="end"/>
      </w:r>
      <w:r>
        <w:rPr>
          <w:rFonts w:cs="Arial"/>
          <w:szCs w:val="20"/>
        </w:rPr>
        <w:t xml:space="preserve"> of an encompassing class. In all cases where implicit conversions are permitted, neither static nor dynamic type safety or application type semantics (see below) are endangered by the conversion.</w:t>
      </w:r>
    </w:p>
    <w:p w14:paraId="3C77596D" w14:textId="77777777" w:rsidR="004C770C" w:rsidRDefault="004C770C" w:rsidP="004C770C">
      <w:pPr>
        <w:ind w:left="1440"/>
        <w:rPr>
          <w:rFonts w:cs="Arial"/>
          <w:szCs w:val="20"/>
        </w:rPr>
      </w:pPr>
      <w:r>
        <w:rPr>
          <w:rFonts w:cs="Arial"/>
          <w:szCs w:val="20"/>
        </w:rPr>
        <w:t xml:space="preserve">b) </w:t>
      </w:r>
      <w:r>
        <w:rPr>
          <w:rFonts w:cs="Arial"/>
          <w:szCs w:val="20"/>
          <w:u w:val="single"/>
        </w:rPr>
        <w:t>Explicit conversions</w:t>
      </w:r>
      <w:r w:rsidR="000961FA">
        <w:rPr>
          <w:rFonts w:cs="Arial"/>
          <w:szCs w:val="20"/>
          <w:u w:val="single"/>
        </w:rPr>
        <w:fldChar w:fldCharType="begin"/>
      </w:r>
      <w:r w:rsidR="00E7056B">
        <w:instrText xml:space="preserve"> XE "</w:instrText>
      </w:r>
      <w:r w:rsidR="00017A66" w:rsidRPr="00017A66">
        <w:rPr>
          <w:rFonts w:cs="Arial"/>
          <w:szCs w:val="20"/>
        </w:rPr>
        <w:instrText>Explicit conversions</w:instrText>
      </w:r>
      <w:r w:rsidR="00E7056B">
        <w:instrText xml:space="preserve">" </w:instrText>
      </w:r>
      <w:r w:rsidR="000961FA">
        <w:rPr>
          <w:rFonts w:cs="Arial"/>
          <w:szCs w:val="20"/>
          <w:u w:val="single"/>
        </w:rPr>
        <w:fldChar w:fldCharType="end"/>
      </w:r>
      <w:r>
        <w:rPr>
          <w:rFonts w:cs="Arial"/>
          <w:szCs w:val="20"/>
        </w:rPr>
        <w:t>: various explicit conversions between related types are allowed in Ada. All such conversions ensure by static or dynamic rules that the converted value is a valid value of the target type. Violations of subtype properties cause an exception</w:t>
      </w:r>
      <w:r w:rsidR="000961FA">
        <w:rPr>
          <w:rFonts w:cs="Arial"/>
          <w:szCs w:val="20"/>
        </w:rPr>
        <w:fldChar w:fldCharType="begin"/>
      </w:r>
      <w:r w:rsidR="00BF1C51">
        <w:instrText xml:space="preserve"> XE "</w:instrText>
      </w:r>
      <w:r w:rsidR="00BF1C51" w:rsidRPr="00361616">
        <w:rPr>
          <w:rFonts w:cs="Arial"/>
        </w:rPr>
        <w:instrText>Exception</w:instrText>
      </w:r>
      <w:r w:rsidR="00BF1C51">
        <w:instrText xml:space="preserve">" </w:instrText>
      </w:r>
      <w:r w:rsidR="000961FA">
        <w:rPr>
          <w:rFonts w:cs="Arial"/>
          <w:szCs w:val="20"/>
        </w:rPr>
        <w:fldChar w:fldCharType="end"/>
      </w:r>
      <w:r>
        <w:rPr>
          <w:rFonts w:cs="Arial"/>
          <w:szCs w:val="20"/>
        </w:rPr>
        <w:t xml:space="preserve"> to be raised by the conversion.</w:t>
      </w:r>
    </w:p>
    <w:p w14:paraId="49AE7035" w14:textId="77777777" w:rsidR="004C770C" w:rsidRDefault="004C770C" w:rsidP="004C770C">
      <w:pPr>
        <w:ind w:left="1440"/>
        <w:rPr>
          <w:rFonts w:cs="Arial"/>
          <w:szCs w:val="20"/>
        </w:rPr>
      </w:pPr>
      <w:r>
        <w:rPr>
          <w:rFonts w:cs="Arial"/>
          <w:szCs w:val="20"/>
        </w:rPr>
        <w:t xml:space="preserve">c) </w:t>
      </w:r>
      <w:r>
        <w:rPr>
          <w:rFonts w:cs="Arial"/>
          <w:szCs w:val="20"/>
          <w:u w:val="single"/>
        </w:rPr>
        <w:t>Unchecked conversions</w:t>
      </w:r>
      <w:r w:rsidR="000961FA">
        <w:rPr>
          <w:rFonts w:cs="Arial"/>
          <w:szCs w:val="20"/>
          <w:u w:val="single"/>
        </w:rPr>
        <w:fldChar w:fldCharType="begin"/>
      </w:r>
      <w:r w:rsidR="00E7056B">
        <w:instrText xml:space="preserve"> XE "</w:instrText>
      </w:r>
      <w:r w:rsidR="00017A66" w:rsidRPr="00017A66">
        <w:rPr>
          <w:rFonts w:cs="Arial"/>
          <w:szCs w:val="20"/>
        </w:rPr>
        <w:instrText>Unchecked conversions</w:instrText>
      </w:r>
      <w:r w:rsidR="00E7056B">
        <w:instrText xml:space="preserve">" </w:instrText>
      </w:r>
      <w:r w:rsidR="000961FA">
        <w:rPr>
          <w:rFonts w:cs="Arial"/>
          <w:szCs w:val="20"/>
          <w:u w:val="single"/>
        </w:rPr>
        <w:fldChar w:fldCharType="end"/>
      </w:r>
      <w:r>
        <w:rPr>
          <w:rFonts w:cs="Arial"/>
          <w:szCs w:val="20"/>
        </w:rPr>
        <w:t xml:space="preserve">: Conversions that are obtained by instantiating the generic subprogram </w:t>
      </w:r>
      <w:r w:rsidRPr="002A3719">
        <w:rPr>
          <w:rFonts w:ascii="Times New Roman" w:hAnsi="Times New Roman"/>
          <w:szCs w:val="20"/>
        </w:rPr>
        <w:t>Unchecked_Conversion</w:t>
      </w:r>
      <w:r w:rsidR="000961FA">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0961FA">
        <w:rPr>
          <w:rFonts w:ascii="Times New Roman" w:hAnsi="Times New Roman"/>
          <w:szCs w:val="20"/>
        </w:rPr>
        <w:fldChar w:fldCharType="end"/>
      </w:r>
      <w:r>
        <w:rPr>
          <w:rFonts w:cs="Arial"/>
          <w:szCs w:val="20"/>
        </w:rPr>
        <w:t xml:space="preserve"> are unsafe and enable all vulnerabilities mentioned in Section 6.3 as the result of a breach in a strong type system. </w:t>
      </w:r>
      <w:r>
        <w:rPr>
          <w:rFonts w:ascii="Times New Roman" w:hAnsi="Times New Roman"/>
          <w:szCs w:val="20"/>
        </w:rPr>
        <w:t>Unchecked_Conversion</w:t>
      </w:r>
      <w:r w:rsidR="000961FA">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0961FA">
        <w:rPr>
          <w:rFonts w:ascii="Times New Roman" w:hAnsi="Times New Roman"/>
          <w:szCs w:val="20"/>
        </w:rPr>
        <w:fldChar w:fldCharType="end"/>
      </w:r>
      <w:r>
        <w:rPr>
          <w:rFonts w:cs="Arial"/>
          <w:szCs w:val="20"/>
        </w:rPr>
        <w:t xml:space="preserve"> is occasionally needed to interface with type-less data structures, </w:t>
      </w:r>
      <w:r w:rsidR="00883191">
        <w:rPr>
          <w:rFonts w:cs="Arial"/>
          <w:szCs w:val="20"/>
        </w:rPr>
        <w:t>for example</w:t>
      </w:r>
      <w:r>
        <w:rPr>
          <w:rFonts w:cs="Arial"/>
          <w:szCs w:val="20"/>
        </w:rPr>
        <w:t>, hardware registers.</w:t>
      </w:r>
    </w:p>
    <w:p w14:paraId="44137147" w14:textId="77777777" w:rsidR="004C770C" w:rsidRDefault="004C770C" w:rsidP="004C770C">
      <w:pPr>
        <w:ind w:left="720"/>
        <w:rPr>
          <w:rFonts w:cs="Arial"/>
          <w:szCs w:val="20"/>
        </w:rPr>
      </w:pPr>
      <w:r>
        <w:rPr>
          <w:rFonts w:cs="Arial"/>
          <w:szCs w:val="20"/>
        </w:rPr>
        <w:t xml:space="preserve">A guiding principle in Ada is that, with the exception of using instances of </w:t>
      </w:r>
      <w:r>
        <w:rPr>
          <w:rFonts w:ascii="Times New Roman" w:hAnsi="Times New Roman"/>
          <w:szCs w:val="20"/>
        </w:rPr>
        <w:t>Unchecked_Conversion</w:t>
      </w:r>
      <w:r w:rsidR="000961FA">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0961FA">
        <w:rPr>
          <w:rFonts w:ascii="Times New Roman" w:hAnsi="Times New Roman"/>
          <w:szCs w:val="20"/>
        </w:rPr>
        <w:fldChar w:fldCharType="end"/>
      </w:r>
      <w:r>
        <w:rPr>
          <w:rFonts w:cs="Arial"/>
          <w:szCs w:val="20"/>
        </w:rPr>
        <w:t xml:space="preserve">, no undefined semantics can arise from conversions and the converted value is a valid value of the target type. </w:t>
      </w:r>
    </w:p>
    <w:p w14:paraId="38ED8A55" w14:textId="77777777" w:rsidR="004C770C" w:rsidRDefault="00D679F0" w:rsidP="004C770C">
      <w:r>
        <w:rPr>
          <w:u w:val="single"/>
        </w:rPr>
        <w:t>Operational and Representation Attributes</w:t>
      </w:r>
      <w:r w:rsidR="000961FA">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0961FA">
        <w:rPr>
          <w:u w:val="single"/>
        </w:rPr>
        <w:fldChar w:fldCharType="end"/>
      </w:r>
      <w:r>
        <w:t xml:space="preserve">:  </w:t>
      </w:r>
      <w:r w:rsidR="004C770C">
        <w:t>Some attributes can be specified by the user; for example:</w:t>
      </w:r>
    </w:p>
    <w:p w14:paraId="0BE0BB0B" w14:textId="77777777" w:rsidR="004C770C" w:rsidRDefault="004C770C" w:rsidP="004C770C">
      <w:pPr>
        <w:numPr>
          <w:ilvl w:val="0"/>
          <w:numId w:val="296"/>
        </w:numPr>
        <w:spacing w:after="0" w:line="240" w:lineRule="auto"/>
      </w:pPr>
      <w:r>
        <w:rPr>
          <w:rFonts w:ascii="Times New Roman" w:hAnsi="Times New Roman"/>
        </w:rPr>
        <w:t>X'Alignment</w:t>
      </w:r>
      <w:r w:rsidR="000961FA">
        <w:rPr>
          <w:rFonts w:ascii="Times New Roman" w:hAnsi="Times New Roman"/>
        </w:rPr>
        <w:fldChar w:fldCharType="begin"/>
      </w:r>
      <w:r w:rsidR="00E7056B">
        <w:instrText xml:space="preserve"> XE "</w:instrText>
      </w:r>
      <w:r w:rsidR="00E7056B" w:rsidRPr="00617AFA">
        <w:rPr>
          <w:rFonts w:ascii="Times New Roman" w:hAnsi="Times New Roman"/>
        </w:rPr>
        <w:instrText>Attribute:</w:instrText>
      </w:r>
      <w:r w:rsidR="00E7056B" w:rsidRPr="00617AFA">
        <w:instrText>'Alignment</w:instrText>
      </w:r>
      <w:r w:rsidR="00E7056B">
        <w:instrText xml:space="preserve">" </w:instrText>
      </w:r>
      <w:r w:rsidR="000961FA">
        <w:rPr>
          <w:rFonts w:ascii="Times New Roman" w:hAnsi="Times New Roman"/>
        </w:rPr>
        <w:fldChar w:fldCharType="end"/>
      </w:r>
      <w:r>
        <w:t>: allows the alignment of objects on a storage unit boundary at an integral multiple of a specified value.</w:t>
      </w:r>
    </w:p>
    <w:p w14:paraId="47745882" w14:textId="77777777" w:rsidR="004C770C" w:rsidRDefault="004C770C" w:rsidP="004C770C">
      <w:pPr>
        <w:numPr>
          <w:ilvl w:val="0"/>
          <w:numId w:val="296"/>
        </w:numPr>
        <w:spacing w:after="0" w:line="240" w:lineRule="auto"/>
      </w:pPr>
      <w:r>
        <w:rPr>
          <w:rFonts w:ascii="Times New Roman" w:hAnsi="Times New Roman"/>
        </w:rPr>
        <w:t>X'Size</w:t>
      </w:r>
      <w:r w:rsidR="000961FA">
        <w:rPr>
          <w:rFonts w:ascii="Times New Roman" w:hAnsi="Times New Roman"/>
        </w:rPr>
        <w:fldChar w:fldCharType="begin"/>
      </w:r>
      <w:r w:rsidR="00E7056B">
        <w:instrText xml:space="preserve"> XE "</w:instrText>
      </w:r>
      <w:r w:rsidR="00E7056B" w:rsidRPr="00C04C7F">
        <w:rPr>
          <w:rFonts w:ascii="Times New Roman" w:hAnsi="Times New Roman"/>
        </w:rPr>
        <w:instrText>Attribute:</w:instrText>
      </w:r>
      <w:r w:rsidR="00E7056B" w:rsidRPr="00C04C7F">
        <w:instrText>'Size</w:instrText>
      </w:r>
      <w:r w:rsidR="00E7056B">
        <w:instrText xml:space="preserve">" </w:instrText>
      </w:r>
      <w:r w:rsidR="000961FA">
        <w:rPr>
          <w:rFonts w:ascii="Times New Roman" w:hAnsi="Times New Roman"/>
        </w:rPr>
        <w:fldChar w:fldCharType="end"/>
      </w:r>
      <w:r>
        <w:t xml:space="preserve">: denotes the size in bits of the representation of the object. </w:t>
      </w:r>
    </w:p>
    <w:p w14:paraId="55743FF4" w14:textId="77777777" w:rsidR="004C770C" w:rsidRDefault="004C770C" w:rsidP="004C770C">
      <w:pPr>
        <w:numPr>
          <w:ilvl w:val="0"/>
          <w:numId w:val="296"/>
        </w:numPr>
        <w:spacing w:after="240" w:line="240" w:lineRule="auto"/>
      </w:pPr>
      <w:r>
        <w:rPr>
          <w:rFonts w:ascii="Times New Roman" w:hAnsi="Times New Roman"/>
        </w:rPr>
        <w:t>X'Component_Size</w:t>
      </w:r>
      <w:r w:rsidR="000961FA">
        <w:rPr>
          <w:rFonts w:ascii="Times New Roman" w:hAnsi="Times New Roman"/>
        </w:rPr>
        <w:fldChar w:fldCharType="begin"/>
      </w:r>
      <w:r w:rsidR="00E7056B">
        <w:instrText xml:space="preserve"> XE "</w:instrText>
      </w:r>
      <w:r w:rsidR="00E7056B" w:rsidRPr="00CF6EB7">
        <w:rPr>
          <w:rFonts w:ascii="Times New Roman" w:hAnsi="Times New Roman"/>
        </w:rPr>
        <w:instrText>Attribute:</w:instrText>
      </w:r>
      <w:r w:rsidR="00E7056B" w:rsidRPr="00CF6EB7">
        <w:instrText>'Component_Size</w:instrText>
      </w:r>
      <w:r w:rsidR="00E7056B">
        <w:instrText xml:space="preserve">" </w:instrText>
      </w:r>
      <w:r w:rsidR="000961FA">
        <w:rPr>
          <w:rFonts w:ascii="Times New Roman" w:hAnsi="Times New Roman"/>
        </w:rPr>
        <w:fldChar w:fldCharType="end"/>
      </w:r>
      <w:r>
        <w:t xml:space="preserve">: denotes the size in bits of components of the array type </w:t>
      </w:r>
      <w:r w:rsidRPr="00F26340">
        <w:rPr>
          <w:rFonts w:ascii="Times New Roman" w:hAnsi="Times New Roman" w:cs="Times New Roman"/>
        </w:rPr>
        <w:t>X</w:t>
      </w:r>
      <w:r>
        <w:t xml:space="preserve">. </w:t>
      </w:r>
    </w:p>
    <w:p w14:paraId="67C64D7A" w14:textId="77777777" w:rsidR="006C39D9" w:rsidRDefault="00F26340" w:rsidP="004C770C">
      <w:pPr>
        <w:rPr>
          <w:u w:val="single"/>
        </w:rPr>
      </w:pPr>
      <w:r>
        <w:rPr>
          <w:u w:val="single"/>
        </w:rPr>
        <w:t>Pragmatic compiler directives</w:t>
      </w:r>
    </w:p>
    <w:p w14:paraId="3D97395B" w14:textId="77777777"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0961FA">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rPr>
        <w:instrText>Pragma:</w:instrText>
      </w:r>
      <w:r w:rsidR="00C904B6" w:rsidRPr="004E056A">
        <w:instrText>p</w:instrText>
      </w:r>
      <w:r w:rsidR="00EB0723">
        <w:instrText>ragma Atomic</w:instrText>
      </w:r>
      <w:r w:rsidR="00E7056B">
        <w:instrText xml:space="preserve">" </w:instrText>
      </w:r>
      <w:r w:rsidR="000961FA">
        <w:rPr>
          <w:rFonts w:ascii="Times New Roman" w:hAnsi="Times New Roman" w:cs="Times New Roman"/>
          <w:kern w:val="32"/>
          <w:szCs w:val="20"/>
          <w:u w:val="single"/>
        </w:rPr>
        <w:fldChar w:fldCharType="end"/>
      </w:r>
      <w:r w:rsidR="004C770C" w:rsidRPr="00AF6C62">
        <w:rPr>
          <w:rFonts w:cs="Arial"/>
          <w:kern w:val="32"/>
          <w:szCs w:val="20"/>
        </w:rPr>
        <w:t>:</w:t>
      </w:r>
      <w:r w:rsidR="004C770C">
        <w:rPr>
          <w:rFonts w:cs="Arial"/>
          <w:kern w:val="32"/>
          <w:szCs w:val="20"/>
        </w:rPr>
        <w:t xml:space="preserve">  Specifies that all reads and updates of an object are indivisible. </w:t>
      </w:r>
    </w:p>
    <w:p w14:paraId="6D803172"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4E056A">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Components</w:t>
      </w:r>
      <w:r w:rsidR="000961FA">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kern w:val="32"/>
        </w:rPr>
        <w:instrText>Pragma:</w:instrText>
      </w:r>
      <w:r w:rsidR="00C904B6" w:rsidRPr="004E056A">
        <w:instrText>p</w:instrText>
      </w:r>
      <w:r w:rsidR="00EB0723">
        <w:instrText>ragma Atomic_Components</w:instrText>
      </w:r>
      <w:r w:rsidR="00E7056B">
        <w:instrText xml:space="preserve">" </w:instrText>
      </w:r>
      <w:r w:rsidR="000961FA">
        <w:rPr>
          <w:rFonts w:ascii="Times New Roman" w:hAnsi="Times New Roman" w:cs="Times New Roman"/>
          <w:kern w:val="32"/>
          <w:szCs w:val="20"/>
          <w:u w:val="single"/>
        </w:rPr>
        <w:fldChar w:fldCharType="end"/>
      </w:r>
      <w:r w:rsidR="004C770C">
        <w:rPr>
          <w:rFonts w:cs="Arial"/>
          <w:kern w:val="32"/>
          <w:szCs w:val="20"/>
        </w:rPr>
        <w:t>:  Specifies that all reads and updates of an element of an array are indivisible.</w:t>
      </w:r>
    </w:p>
    <w:p w14:paraId="69F5D700"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Convention</w:t>
      </w:r>
      <w:r w:rsidR="000961FA">
        <w:rPr>
          <w:rFonts w:ascii="Times New Roman" w:hAnsi="Times New Roman" w:cs="Times New Roman"/>
          <w:u w:val="single"/>
        </w:rPr>
        <w:fldChar w:fldCharType="begin"/>
      </w:r>
      <w:r w:rsidR="00E7056B">
        <w:instrText xml:space="preserve"> XE "</w:instrText>
      </w:r>
      <w:r w:rsidR="00E7056B" w:rsidRPr="00C355B9">
        <w:rPr>
          <w:rFonts w:ascii="Times New Roman" w:hAnsi="Times New Roman" w:cs="Times New Roman"/>
          <w:u w:val="single"/>
        </w:rPr>
        <w:instrText>Pragma:</w:instrText>
      </w:r>
      <w:r w:rsidR="00C904B6">
        <w:instrText>p</w:instrText>
      </w:r>
      <w:r w:rsidR="00E7056B" w:rsidRPr="00C355B9">
        <w:instrText>ragma Convention</w:instrText>
      </w:r>
      <w:r w:rsidR="00E7056B">
        <w:instrText xml:space="preserve">" </w:instrText>
      </w:r>
      <w:r w:rsidR="000961FA">
        <w:rPr>
          <w:rFonts w:ascii="Times New Roman" w:hAnsi="Times New Roman" w:cs="Times New Roman"/>
          <w:u w:val="single"/>
        </w:rPr>
        <w:fldChar w:fldCharType="end"/>
      </w:r>
      <w:r w:rsidR="004C770C">
        <w:t xml:space="preserve">:  Specifies that an Ada entity should use the conventions of another language. </w:t>
      </w:r>
    </w:p>
    <w:p w14:paraId="17460D1E" w14:textId="77777777" w:rsidR="004C770C" w:rsidRPr="00D8094A"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Detect_Blocking</w:t>
      </w:r>
      <w:r w:rsidR="000961FA">
        <w:rPr>
          <w:rFonts w:ascii="Times New Roman" w:hAnsi="Times New Roman" w:cs="Times New Roman"/>
          <w:kern w:val="32"/>
          <w:szCs w:val="20"/>
          <w:u w:val="single"/>
        </w:rPr>
        <w:fldChar w:fldCharType="begin"/>
      </w:r>
      <w:r w:rsidR="001A043B">
        <w:instrText xml:space="preserve"> XE "</w:instrText>
      </w:r>
      <w:r w:rsidR="001A043B" w:rsidRPr="00717FE7">
        <w:rPr>
          <w:rFonts w:ascii="Times New Roman" w:hAnsi="Times New Roman" w:cs="Times New Roman"/>
          <w:kern w:val="32"/>
          <w:u w:val="single"/>
        </w:rPr>
        <w:instrText>Pragma:</w:instrText>
      </w:r>
      <w:r w:rsidR="00C904B6">
        <w:instrText>p</w:instrText>
      </w:r>
      <w:r w:rsidR="001A043B" w:rsidRPr="00717FE7">
        <w:instrText>ragma Detect_Blocking</w:instrText>
      </w:r>
      <w:r w:rsidR="001A043B">
        <w:instrText xml:space="preserve">" </w:instrText>
      </w:r>
      <w:r w:rsidR="000961FA">
        <w:rPr>
          <w:rFonts w:ascii="Times New Roman" w:hAnsi="Times New Roman" w:cs="Times New Roman"/>
          <w:kern w:val="32"/>
          <w:szCs w:val="20"/>
          <w:u w:val="single"/>
        </w:rPr>
        <w:fldChar w:fldCharType="end"/>
      </w:r>
      <w:r w:rsidR="004C770C">
        <w:rPr>
          <w:rFonts w:cs="Arial"/>
          <w:kern w:val="32"/>
          <w:szCs w:val="20"/>
        </w:rPr>
        <w:t xml:space="preserve">:  A configuration pragma that specifies that all </w:t>
      </w:r>
      <w:r w:rsidR="004C770C">
        <w:t xml:space="preserve">potentially blocking operations within a protected operation shall be detected, resulting in the </w:t>
      </w:r>
      <w:r w:rsidR="004C770C" w:rsidRPr="00D8094A">
        <w:rPr>
          <w:rFonts w:ascii="Times New Roman" w:hAnsi="Times New Roman"/>
        </w:rPr>
        <w:t>Program_Error</w:t>
      </w:r>
      <w:r w:rsidR="000961FA">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0961FA">
        <w:rPr>
          <w:rFonts w:ascii="Times New Roman" w:hAnsi="Times New Roman"/>
        </w:rPr>
        <w:fldChar w:fldCharType="end"/>
      </w:r>
      <w:r w:rsidR="004C770C">
        <w:t xml:space="preserve"> exception being raised.</w:t>
      </w:r>
    </w:p>
    <w:p w14:paraId="757203DF" w14:textId="77777777"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Discard_Names</w:t>
      </w:r>
      <w:r w:rsidR="000961FA">
        <w:rPr>
          <w:rFonts w:ascii="Times New Roman" w:hAnsi="Times New Roman" w:cs="Times New Roman"/>
          <w:kern w:val="32"/>
          <w:szCs w:val="20"/>
          <w:u w:val="single"/>
        </w:rPr>
        <w:fldChar w:fldCharType="begin"/>
      </w:r>
      <w:r w:rsidR="001A043B">
        <w:instrText xml:space="preserve"> XE "</w:instrText>
      </w:r>
      <w:r w:rsidR="001A043B" w:rsidRPr="00026AB9">
        <w:rPr>
          <w:rFonts w:ascii="Times New Roman" w:hAnsi="Times New Roman" w:cs="Times New Roman"/>
          <w:kern w:val="32"/>
          <w:u w:val="single"/>
        </w:rPr>
        <w:instrText>Pragma:</w:instrText>
      </w:r>
      <w:r w:rsidR="00C904B6">
        <w:instrText>p</w:instrText>
      </w:r>
      <w:r w:rsidR="001A043B" w:rsidRPr="00026AB9">
        <w:instrText>ragma Discard_Names</w:instrText>
      </w:r>
      <w:r w:rsidR="001A043B">
        <w:instrText xml:space="preserve">" </w:instrText>
      </w:r>
      <w:r w:rsidR="000961FA">
        <w:rPr>
          <w:rFonts w:ascii="Times New Roman" w:hAnsi="Times New Roman" w:cs="Times New Roman"/>
          <w:kern w:val="32"/>
          <w:szCs w:val="20"/>
          <w:u w:val="single"/>
        </w:rPr>
        <w:fldChar w:fldCharType="end"/>
      </w:r>
      <w:r w:rsidR="004C770C">
        <w:rPr>
          <w:rFonts w:cs="Arial"/>
          <w:kern w:val="32"/>
          <w:szCs w:val="20"/>
        </w:rPr>
        <w:t xml:space="preserve">:  Specifies that </w:t>
      </w:r>
      <w:r w:rsidR="004C770C">
        <w:t>storage used at run-time for the names of certain entities</w:t>
      </w:r>
      <w:r w:rsidR="00DC24DF">
        <w:t>, particularly exceptions</w:t>
      </w:r>
      <w:r w:rsidR="000961FA">
        <w:fldChar w:fldCharType="begin"/>
      </w:r>
      <w:r w:rsidR="004E056A">
        <w:instrText xml:space="preserve"> XE "</w:instrText>
      </w:r>
      <w:r w:rsidR="004E056A" w:rsidRPr="001475FF">
        <w:instrText>Exception</w:instrText>
      </w:r>
      <w:r w:rsidR="004E056A">
        <w:instrText xml:space="preserve">" </w:instrText>
      </w:r>
      <w:r w:rsidR="000961FA">
        <w:fldChar w:fldCharType="end"/>
      </w:r>
      <w:r w:rsidR="00DC24DF">
        <w:t xml:space="preserve"> and enumeration literals,</w:t>
      </w:r>
      <w:r w:rsidR="004C770C">
        <w:t xml:space="preserve"> may be reduced.</w:t>
      </w:r>
    </w:p>
    <w:p w14:paraId="320B8942"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Export</w:t>
      </w:r>
      <w:r w:rsidR="000961FA">
        <w:rPr>
          <w:rFonts w:ascii="Times New Roman" w:hAnsi="Times New Roman" w:cs="Times New Roman"/>
          <w:u w:val="single"/>
        </w:rPr>
        <w:fldChar w:fldCharType="begin"/>
      </w:r>
      <w:r w:rsidR="001A043B">
        <w:instrText xml:space="preserve"> XE "</w:instrText>
      </w:r>
      <w:r w:rsidRPr="00017A66">
        <w:rPr>
          <w:rFonts w:ascii="Times New Roman" w:hAnsi="Times New Roman" w:cs="Times New Roman"/>
        </w:rPr>
        <w:instrText>Pragma:</w:instrText>
      </w:r>
      <w:r w:rsidR="00C904B6" w:rsidRPr="004E056A">
        <w:instrText>p</w:instrText>
      </w:r>
      <w:r w:rsidR="00EB0723">
        <w:instrText>ragma Export</w:instrText>
      </w:r>
      <w:r w:rsidR="001A043B">
        <w:instrText xml:space="preserve">" </w:instrText>
      </w:r>
      <w:r w:rsidR="000961FA">
        <w:rPr>
          <w:rFonts w:ascii="Times New Roman" w:hAnsi="Times New Roman" w:cs="Times New Roman"/>
          <w:u w:val="single"/>
        </w:rPr>
        <w:fldChar w:fldCharType="end"/>
      </w:r>
      <w:r w:rsidR="004C770C">
        <w:t>:  Specifies an Ada entity to be accessed by a foreign language, thus allowing an Ada subprogram to be called from a foreign language, or an Ada object to be accessed from a foreign language.</w:t>
      </w:r>
    </w:p>
    <w:p w14:paraId="7F9D7D91"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Import</w:t>
      </w:r>
      <w:r w:rsidR="000961FA">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Import</w:instrText>
      </w:r>
      <w:r w:rsidR="00F720AD">
        <w:instrText xml:space="preserve">" </w:instrText>
      </w:r>
      <w:r w:rsidR="000961FA">
        <w:rPr>
          <w:rFonts w:ascii="Times New Roman" w:hAnsi="Times New Roman" w:cs="Times New Roman"/>
          <w:u w:val="single"/>
        </w:rPr>
        <w:fldChar w:fldCharType="end"/>
      </w:r>
      <w:r w:rsidR="004C770C">
        <w:t>:  Specifies an entity defined in a foreign language that may be accessed from an Ada program, thus allowing a foreign-language subprogram to be called from Ada, or a foreign-language variable to be accessed from Ada.</w:t>
      </w:r>
    </w:p>
    <w:p w14:paraId="57E726A6"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 xml:space="preserve">Pragma </w:t>
      </w:r>
      <w:r w:rsidRPr="00017A66">
        <w:rPr>
          <w:rFonts w:ascii="Times New Roman" w:hAnsi="Times New Roman" w:cs="Times New Roman"/>
          <w:kern w:val="32"/>
          <w:szCs w:val="20"/>
          <w:u w:val="single"/>
        </w:rPr>
        <w:t>Normalize_Scalars</w:t>
      </w:r>
      <w:r w:rsidR="000961FA">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Normalize_Scalars</w:instrText>
      </w:r>
      <w:r w:rsidR="00F720AD">
        <w:instrText xml:space="preserve">" </w:instrText>
      </w:r>
      <w:r w:rsidR="000961FA">
        <w:rPr>
          <w:rFonts w:ascii="Times New Roman" w:hAnsi="Times New Roman" w:cs="Times New Roman"/>
          <w:kern w:val="32"/>
          <w:szCs w:val="20"/>
          <w:u w:val="single"/>
        </w:rPr>
        <w:fldChar w:fldCharType="end"/>
      </w:r>
      <w:r w:rsidR="004C770C" w:rsidRPr="00473FD5">
        <w:rPr>
          <w:rFonts w:cs="Arial"/>
          <w:kern w:val="32"/>
          <w:szCs w:val="20"/>
        </w:rPr>
        <w:t>:</w:t>
      </w:r>
      <w:r w:rsidR="004C770C">
        <w:rPr>
          <w:rFonts w:cs="Arial"/>
          <w:kern w:val="32"/>
          <w:szCs w:val="20"/>
        </w:rPr>
        <w:t xml:space="preserve">  A configuration pragma that specifies </w:t>
      </w:r>
      <w:r w:rsidR="004C770C">
        <w:t>that an otherwise uninitialized scalar object is set to a predictable value, but out of range if possible.</w:t>
      </w:r>
    </w:p>
    <w:p w14:paraId="59C29BA0"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00F720AD">
        <w:rPr>
          <w:rFonts w:ascii="Times New Roman" w:hAnsi="Times New Roman" w:cs="Times New Roman"/>
          <w:b/>
          <w:u w:val="single"/>
        </w:rPr>
        <w:t xml:space="preserve"> </w:t>
      </w:r>
      <w:r w:rsidRPr="00017A66">
        <w:rPr>
          <w:rFonts w:ascii="Times New Roman" w:hAnsi="Times New Roman" w:cs="Times New Roman"/>
          <w:kern w:val="32"/>
          <w:szCs w:val="20"/>
          <w:u w:val="single"/>
        </w:rPr>
        <w:t>Pac</w:t>
      </w:r>
      <w:r w:rsidR="000961FA">
        <w:rPr>
          <w:rFonts w:ascii="Times New Roman" w:hAnsi="Times New Roman" w:cs="Times New Roman"/>
          <w:kern w:val="32"/>
          <w:szCs w:val="20"/>
          <w:u w:val="single"/>
        </w:rPr>
        <w:fldChar w:fldCharType="begin"/>
      </w:r>
      <w:r w:rsidR="00C904B6">
        <w:instrText xml:space="preserve"> XE "</w:instrText>
      </w:r>
      <w:r w:rsidRPr="00017A66">
        <w:rPr>
          <w:rFonts w:ascii="Times New Roman" w:hAnsi="Times New Roman" w:cs="Times New Roman"/>
          <w:kern w:val="32"/>
        </w:rPr>
        <w:instrText>Pragma:</w:instrText>
      </w:r>
      <w:r w:rsidR="00C904B6" w:rsidRPr="004E056A">
        <w:instrText>pragma Pack</w:instrText>
      </w:r>
      <w:r w:rsidR="00C904B6">
        <w:instrText xml:space="preserve">" </w:instrText>
      </w:r>
      <w:r w:rsidR="000961FA">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k</w:t>
      </w:r>
      <w:r w:rsidR="004C770C">
        <w:rPr>
          <w:rFonts w:cs="Arial"/>
          <w:kern w:val="32"/>
          <w:szCs w:val="20"/>
        </w:rPr>
        <w:t xml:space="preserve">:  </w:t>
      </w:r>
      <w:r w:rsidR="004C770C">
        <w:t>Specifies that storage minimization should be the main criterion when selecting the representation of a composite type.</w:t>
      </w:r>
    </w:p>
    <w:p w14:paraId="19D9237E"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Restrictions</w:t>
      </w:r>
      <w:r w:rsidR="000961FA">
        <w:rPr>
          <w:rFonts w:ascii="Times New Roman" w:hAnsi="Times New Roman" w:cs="Times New Roman"/>
          <w:u w:val="single"/>
        </w:rPr>
        <w:fldChar w:fldCharType="begin"/>
      </w:r>
      <w:r w:rsidR="004E056A">
        <w:instrText xml:space="preserve"> XE "</w:instrText>
      </w:r>
      <w:r w:rsidR="004E056A" w:rsidRPr="00014B21">
        <w:rPr>
          <w:rFonts w:ascii="Times New Roman" w:hAnsi="Times New Roman" w:cs="Times New Roman"/>
          <w:u w:val="single"/>
        </w:rPr>
        <w:instrText>C</w:instrText>
      </w:r>
      <w:r w:rsidR="00EB0723">
        <w:rPr>
          <w:rFonts w:ascii="Times New Roman" w:hAnsi="Times New Roman" w:cs="Times New Roman"/>
          <w:u w:val="single"/>
        </w:rPr>
        <w:instrText>onfiguration pragma</w:instrText>
      </w:r>
      <w:r w:rsidR="004E056A">
        <w:instrText xml:space="preserve">" </w:instrText>
      </w:r>
      <w:r w:rsidR="000961FA">
        <w:rPr>
          <w:rFonts w:ascii="Times New Roman" w:hAnsi="Times New Roman" w:cs="Times New Roman"/>
          <w:u w:val="single"/>
        </w:rPr>
        <w:fldChar w:fldCharType="end"/>
      </w:r>
      <w:r w:rsidR="000961FA">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Restrictions</w:instrText>
      </w:r>
      <w:r w:rsidR="00F720AD">
        <w:instrText xml:space="preserve">" </w:instrText>
      </w:r>
      <w:r w:rsidR="000961FA">
        <w:rPr>
          <w:rFonts w:ascii="Times New Roman" w:hAnsi="Times New Roman" w:cs="Times New Roman"/>
          <w:u w:val="single"/>
        </w:rPr>
        <w:fldChar w:fldCharType="end"/>
      </w:r>
      <w:r w:rsidR="004C770C">
        <w:t xml:space="preserve">:  Specifies that certain language features are not to be used in a given application. For example, the </w:t>
      </w:r>
      <w:r w:rsidR="004C770C" w:rsidRPr="006A7E88">
        <w:rPr>
          <w:rFonts w:ascii="Times New Roman" w:hAnsi="Times New Roman"/>
          <w:b/>
          <w:bCs/>
        </w:rPr>
        <w:t>pragma</w:t>
      </w:r>
      <w:r w:rsidR="004C770C" w:rsidRPr="006A7E88">
        <w:rPr>
          <w:rFonts w:ascii="Times New Roman" w:hAnsi="Times New Roman"/>
        </w:rPr>
        <w:t xml:space="preserve"> Restrictions</w:t>
      </w:r>
      <w:r w:rsidR="000961FA">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rPr>
        <w:fldChar w:fldCharType="end"/>
      </w:r>
      <w:r w:rsidR="004C770C" w:rsidRPr="006A7E88">
        <w:rPr>
          <w:rFonts w:ascii="Times New Roman" w:hAnsi="Times New Roman"/>
        </w:rPr>
        <w:t xml:space="preserve"> (No_Obsolescent_Features)</w:t>
      </w:r>
      <w:r w:rsidR="004C770C">
        <w:t xml:space="preserve"> prohibits the use of any deprecated features. This </w:t>
      </w:r>
      <w:r w:rsidR="004C770C" w:rsidRPr="006A7E88">
        <w:rPr>
          <w:rFonts w:ascii="Times New Roman" w:hAnsi="Times New Roman"/>
          <w:b/>
          <w:bCs/>
        </w:rPr>
        <w:t>pragma</w:t>
      </w:r>
      <w:r w:rsidR="004C770C">
        <w:t xml:space="preserve"> is a </w:t>
      </w:r>
      <w:r w:rsidR="004C770C" w:rsidRPr="006A7E88">
        <w:rPr>
          <w:rFonts w:ascii="Times New Roman" w:hAnsi="Times New Roman"/>
        </w:rPr>
        <w:t>configuration pragma</w:t>
      </w:r>
      <w:r w:rsidR="004C770C">
        <w:t xml:space="preserve"> which means that all program units compiled into the library must obey the restriction.</w:t>
      </w:r>
    </w:p>
    <w:p w14:paraId="3A334E7F" w14:textId="77777777" w:rsidR="004C770C" w:rsidRDefault="00017A66" w:rsidP="0009389C">
      <w:pPr>
        <w:ind w:left="403"/>
        <w:rPr>
          <w:rFonts w:cs="Arial"/>
          <w:kern w:val="32"/>
          <w:szCs w:val="20"/>
        </w:rPr>
      </w:pPr>
      <w:r w:rsidRPr="00017A66">
        <w:rPr>
          <w:rFonts w:ascii="Times New Roman" w:hAnsi="Times New Roman" w:cs="Times New Roman"/>
          <w:b/>
          <w:kern w:val="32"/>
          <w:szCs w:val="20"/>
          <w:u w:val="single"/>
        </w:rPr>
        <w:t>Pragma</w:t>
      </w:r>
      <w:r w:rsidRPr="00017A66">
        <w:rPr>
          <w:rFonts w:ascii="Times New Roman" w:hAnsi="Times New Roman" w:cs="Times New Roman"/>
          <w:kern w:val="32"/>
          <w:szCs w:val="20"/>
          <w:u w:val="single"/>
        </w:rPr>
        <w:t xml:space="preserve"> Suppress</w:t>
      </w:r>
      <w:r w:rsidR="000961FA">
        <w:rPr>
          <w:rFonts w:ascii="Times New Roman" w:hAnsi="Times New Roman" w:cs="Times New Roman"/>
          <w:kern w:val="32"/>
          <w:szCs w:val="20"/>
          <w:u w:val="single"/>
        </w:rPr>
        <w:fldChar w:fldCharType="begin"/>
      </w:r>
      <w:r w:rsidR="00F720AD">
        <w:instrText xml:space="preserve"> XE "</w:instrText>
      </w:r>
      <w:r w:rsidR="00F720AD" w:rsidRPr="00E11BA2">
        <w:rPr>
          <w:rFonts w:ascii="Times New Roman" w:hAnsi="Times New Roman" w:cs="Times New Roman"/>
          <w:kern w:val="32"/>
          <w:u w:val="single"/>
        </w:rPr>
        <w:instrText>Pragma:</w:instrText>
      </w:r>
      <w:r w:rsidR="00C904B6">
        <w:instrText>p</w:instrText>
      </w:r>
      <w:r w:rsidR="00F720AD" w:rsidRPr="00E11BA2">
        <w:instrText>ragma Suppress</w:instrText>
      </w:r>
      <w:r w:rsidR="00F720AD">
        <w:instrText xml:space="preserve">" </w:instrText>
      </w:r>
      <w:r w:rsidR="000961FA">
        <w:rPr>
          <w:rFonts w:ascii="Times New Roman" w:hAnsi="Times New Roman" w:cs="Times New Roman"/>
          <w:kern w:val="32"/>
          <w:szCs w:val="20"/>
          <w:u w:val="single"/>
        </w:rPr>
        <w:fldChar w:fldCharType="end"/>
      </w:r>
      <w:r w:rsidR="004C770C">
        <w:rPr>
          <w:rFonts w:cs="Arial"/>
          <w:kern w:val="32"/>
          <w:szCs w:val="20"/>
        </w:rPr>
        <w:t xml:space="preserve">:  Specifies that a run-time check need not be performed because the programmer asserts it will always succeed. </w:t>
      </w:r>
    </w:p>
    <w:p w14:paraId="5D57410A" w14:textId="77777777" w:rsidR="00CE3E01" w:rsidRDefault="00017A66" w:rsidP="00CE3E01">
      <w:pPr>
        <w:ind w:left="403"/>
        <w:rPr>
          <w:rFonts w:ascii="Times New Roman" w:hAnsi="Times New Roman" w:cs="Times New Roman"/>
          <w:b/>
          <w:szCs w:val="20"/>
          <w:u w:val="single"/>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Unchecked</w:t>
      </w:r>
      <w:r w:rsidR="00F720AD">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Unio</w:t>
      </w:r>
      <w:r w:rsidR="000961FA">
        <w:rPr>
          <w:rFonts w:ascii="Times New Roman" w:hAnsi="Times New Roman" w:cs="Times New Roman"/>
          <w:kern w:val="32"/>
          <w:szCs w:val="20"/>
          <w:u w:val="single"/>
        </w:rPr>
        <w:fldChar w:fldCharType="begin"/>
      </w:r>
      <w:r w:rsidR="00F720AD">
        <w:instrText xml:space="preserve"> XE "</w:instrText>
      </w:r>
      <w:r w:rsidR="00F720AD" w:rsidRPr="003E6513">
        <w:rPr>
          <w:rFonts w:ascii="Times New Roman" w:hAnsi="Times New Roman" w:cs="Times New Roman"/>
          <w:kern w:val="32"/>
          <w:u w:val="single"/>
        </w:rPr>
        <w:instrText>Pragma:</w:instrText>
      </w:r>
      <w:r w:rsidR="00C904B6">
        <w:instrText>p</w:instrText>
      </w:r>
      <w:r w:rsidR="00F720AD" w:rsidRPr="003E6513">
        <w:instrText>ragma Unchecked Union</w:instrText>
      </w:r>
      <w:r w:rsidR="00F720AD">
        <w:instrText xml:space="preserve">" </w:instrText>
      </w:r>
      <w:r w:rsidR="000961FA">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n</w:t>
      </w:r>
      <w:r w:rsidR="004C770C" w:rsidRPr="005F2587">
        <w:rPr>
          <w:rFonts w:cs="Arial"/>
          <w:kern w:val="32"/>
          <w:szCs w:val="20"/>
        </w:rPr>
        <w:t xml:space="preserve">: </w:t>
      </w:r>
      <w:r w:rsidR="004C770C">
        <w:rPr>
          <w:rFonts w:cs="Arial"/>
          <w:kern w:val="32"/>
          <w:szCs w:val="20"/>
        </w:rPr>
        <w:t xml:space="preserve"> </w:t>
      </w:r>
      <w:r w:rsidR="004C770C" w:rsidRPr="005F2587">
        <w:rPr>
          <w:rFonts w:cs="Arial"/>
          <w:szCs w:val="20"/>
        </w:rPr>
        <w:t xml:space="preserve">Specifies an interface correspondence between a given discriminated type and some C union. The </w:t>
      </w:r>
      <w:r w:rsidR="004C770C" w:rsidRPr="005F2587">
        <w:rPr>
          <w:rFonts w:ascii="Times New Roman" w:hAnsi="Times New Roman"/>
          <w:b/>
          <w:szCs w:val="20"/>
        </w:rPr>
        <w:t>pragma</w:t>
      </w:r>
      <w:r w:rsidR="004C770C" w:rsidRPr="005F2587">
        <w:rPr>
          <w:rFonts w:cs="Arial"/>
          <w:szCs w:val="20"/>
        </w:rPr>
        <w:t xml:space="preserve"> specifies that the associated type shall be given a representation that leaves no space for its discriminant(s).</w:t>
      </w:r>
    </w:p>
    <w:p w14:paraId="776713D7" w14:textId="77777777" w:rsidR="00CE3E01" w:rsidRDefault="00017A66" w:rsidP="00CE3E01">
      <w:pPr>
        <w:ind w:left="403"/>
      </w:pPr>
      <w:r w:rsidRPr="00017A66">
        <w:rPr>
          <w:rFonts w:ascii="Times New Roman" w:hAnsi="Times New Roman" w:cs="Times New Roman"/>
          <w:b/>
          <w:szCs w:val="20"/>
          <w:u w:val="single"/>
        </w:rPr>
        <w:t>Pragma</w:t>
      </w:r>
      <w:r w:rsidRPr="00017A66">
        <w:rPr>
          <w:rFonts w:ascii="Times New Roman" w:hAnsi="Times New Roman" w:cs="Times New Roman"/>
          <w:szCs w:val="20"/>
          <w:u w:val="single"/>
        </w:rPr>
        <w:t xml:space="preserve"> </w:t>
      </w:r>
      <w:r w:rsidRPr="00017A66">
        <w:rPr>
          <w:rFonts w:ascii="Times New Roman" w:hAnsi="Times New Roman" w:cs="Times New Roman"/>
          <w:kern w:val="32"/>
          <w:szCs w:val="20"/>
          <w:u w:val="single"/>
        </w:rPr>
        <w:t>Volatile</w:t>
      </w:r>
      <w:r w:rsidR="000961FA">
        <w:rPr>
          <w:rFonts w:ascii="Times New Roman" w:hAnsi="Times New Roman" w:cs="Times New Roman"/>
          <w:kern w:val="32"/>
          <w:szCs w:val="20"/>
          <w:u w:val="single"/>
        </w:rPr>
        <w:fldChar w:fldCharType="begin"/>
      </w:r>
      <w:r w:rsidR="00F720AD">
        <w:instrText xml:space="preserve"> XE "</w:instrText>
      </w:r>
      <w:r w:rsidR="00F720AD" w:rsidRPr="00431D0C">
        <w:rPr>
          <w:rFonts w:ascii="Times New Roman" w:hAnsi="Times New Roman" w:cs="Times New Roman"/>
          <w:kern w:val="32"/>
          <w:u w:val="single"/>
        </w:rPr>
        <w:instrText>Pragma:</w:instrText>
      </w:r>
      <w:r w:rsidR="00C904B6">
        <w:instrText>p</w:instrText>
      </w:r>
      <w:r w:rsidR="00F720AD" w:rsidRPr="00431D0C">
        <w:instrText>ragma Volatile</w:instrText>
      </w:r>
      <w:r w:rsidR="00F720AD">
        <w:instrText xml:space="preserve">" </w:instrText>
      </w:r>
      <w:r w:rsidR="000961FA">
        <w:rPr>
          <w:rFonts w:ascii="Times New Roman" w:hAnsi="Times New Roman" w:cs="Times New Roman"/>
          <w:kern w:val="32"/>
          <w:szCs w:val="20"/>
          <w:u w:val="single"/>
        </w:rPr>
        <w:fldChar w:fldCharType="end"/>
      </w:r>
      <w:r w:rsidR="004C770C">
        <w:rPr>
          <w:rFonts w:cs="Arial"/>
          <w:kern w:val="32"/>
          <w:szCs w:val="20"/>
        </w:rPr>
        <w:t xml:space="preserve">:  </w:t>
      </w:r>
      <w:r w:rsidR="00077EA3">
        <w:rPr>
          <w:rFonts w:cs="Arial"/>
          <w:kern w:val="32"/>
          <w:szCs w:val="20"/>
        </w:rPr>
        <w:t>Applicable to a type, an object, or a component, and specifies that the associated</w:t>
      </w:r>
      <w:r w:rsidR="00CE3E01">
        <w:t xml:space="preserve"> object</w:t>
      </w:r>
      <w:r w:rsidR="00077EA3">
        <w:t>s are volatile, meaning that all updates to the objects</w:t>
      </w:r>
      <w:r w:rsidR="00CE3E01">
        <w:t xml:space="preserve"> are seen in the same order by all tasks.</w:t>
      </w:r>
    </w:p>
    <w:p w14:paraId="48711EEF"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Volatile</w:t>
      </w:r>
      <w:r w:rsidR="009E1287">
        <w:rPr>
          <w:rFonts w:ascii="Times New Roman" w:hAnsi="Times New Roman" w:cs="Times New Roman"/>
          <w:kern w:val="32"/>
          <w:szCs w:val="20"/>
          <w:u w:val="single"/>
        </w:rPr>
        <w:t>_</w:t>
      </w:r>
      <w:r w:rsidRPr="00017A66">
        <w:rPr>
          <w:rFonts w:ascii="Times New Roman" w:hAnsi="Times New Roman" w:cs="Times New Roman"/>
          <w:kern w:val="32"/>
          <w:szCs w:val="20"/>
          <w:u w:val="single"/>
        </w:rPr>
        <w:t>Component</w:t>
      </w:r>
      <w:r w:rsidR="000961FA">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Volatile</w:instrText>
      </w:r>
      <w:r w:rsidR="009E1287">
        <w:instrText>_</w:instrText>
      </w:r>
      <w:r w:rsidR="00F720AD" w:rsidRPr="004E056A">
        <w:instrText>Components</w:instrText>
      </w:r>
      <w:r w:rsidR="00F720AD">
        <w:instrText xml:space="preserve">" </w:instrText>
      </w:r>
      <w:r w:rsidR="000961FA">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s</w:t>
      </w:r>
      <w:r w:rsidR="004C770C">
        <w:rPr>
          <w:rFonts w:cs="Arial"/>
          <w:kern w:val="32"/>
          <w:szCs w:val="20"/>
        </w:rPr>
        <w:t xml:space="preserve">:  </w:t>
      </w:r>
      <w:r w:rsidR="00077EA3">
        <w:rPr>
          <w:rFonts w:cs="Arial"/>
          <w:kern w:val="32"/>
          <w:szCs w:val="20"/>
        </w:rPr>
        <w:t>Applicable to an array type or an array object, and s</w:t>
      </w:r>
      <w:r w:rsidR="004C770C">
        <w:rPr>
          <w:rFonts w:cs="Arial"/>
          <w:kern w:val="32"/>
          <w:szCs w:val="20"/>
        </w:rPr>
        <w:t xml:space="preserve">pecifies that </w:t>
      </w:r>
      <w:r w:rsidR="00077EA3">
        <w:rPr>
          <w:rFonts w:cs="Arial"/>
          <w:kern w:val="32"/>
          <w:szCs w:val="20"/>
        </w:rPr>
        <w:t xml:space="preserve">the associated components are volatile, meaning that </w:t>
      </w:r>
      <w:r w:rsidR="004C770C">
        <w:rPr>
          <w:rFonts w:cs="Arial"/>
          <w:kern w:val="32"/>
          <w:szCs w:val="20"/>
        </w:rPr>
        <w:t xml:space="preserve">all </w:t>
      </w:r>
      <w:r w:rsidR="00077EA3">
        <w:rPr>
          <w:rFonts w:cs="Arial"/>
          <w:kern w:val="32"/>
          <w:szCs w:val="20"/>
        </w:rPr>
        <w:t>updat</w:t>
      </w:r>
      <w:r w:rsidR="00CE3E01">
        <w:rPr>
          <w:rFonts w:cs="Arial"/>
          <w:kern w:val="32"/>
          <w:szCs w:val="20"/>
        </w:rPr>
        <w:t xml:space="preserve">es to </w:t>
      </w:r>
      <w:r w:rsidR="00077EA3">
        <w:rPr>
          <w:rFonts w:cs="Arial"/>
          <w:kern w:val="32"/>
          <w:szCs w:val="20"/>
        </w:rPr>
        <w:t xml:space="preserve">the components </w:t>
      </w:r>
      <w:r w:rsidR="004C770C">
        <w:rPr>
          <w:rFonts w:cs="Arial"/>
          <w:kern w:val="32"/>
          <w:szCs w:val="20"/>
        </w:rPr>
        <w:t xml:space="preserve">are </w:t>
      </w:r>
      <w:r w:rsidR="00CE3E01">
        <w:t>seen in the same order by all tasks</w:t>
      </w:r>
      <w:r w:rsidR="004C770C">
        <w:t>. </w:t>
      </w:r>
    </w:p>
    <w:p w14:paraId="36BC8C2B" w14:textId="77777777" w:rsidR="00CE3E01" w:rsidRPr="00AF6C62" w:rsidRDefault="00CE3E01" w:rsidP="0009389C">
      <w:pPr>
        <w:ind w:left="403"/>
        <w:rPr>
          <w:rFonts w:cs="Arial"/>
          <w:kern w:val="32"/>
          <w:szCs w:val="20"/>
        </w:rPr>
      </w:pPr>
      <w:r w:rsidRPr="00CE3E01">
        <w:rPr>
          <w:rFonts w:cs="Arial"/>
          <w:kern w:val="32"/>
          <w:szCs w:val="20"/>
        </w:rPr>
        <w:t>Note:  Each of these </w:t>
      </w:r>
      <w:r w:rsidRPr="00CE3E01">
        <w:rPr>
          <w:rFonts w:ascii="Times New Roman" w:hAnsi="Times New Roman" w:cs="Times New Roman"/>
          <w:b/>
          <w:kern w:val="32"/>
          <w:szCs w:val="20"/>
        </w:rPr>
        <w:t>pragma</w:t>
      </w:r>
      <w:r w:rsidRPr="00CE3E01">
        <w:rPr>
          <w:rFonts w:cs="Arial"/>
          <w:kern w:val="32"/>
          <w:szCs w:val="20"/>
        </w:rPr>
        <w:t>s specifies that the similarly named aspect of the type, object, or component denoted by its argument is True.</w:t>
      </w:r>
    </w:p>
    <w:p w14:paraId="7A5A2330" w14:textId="77777777" w:rsidR="004C770C" w:rsidRDefault="004C770C" w:rsidP="004C770C">
      <w:r w:rsidRPr="009B10A4">
        <w:rPr>
          <w:u w:val="single"/>
        </w:rPr>
        <w:t>Separate Compilation</w:t>
      </w:r>
      <w:r w:rsidR="000961FA">
        <w:rPr>
          <w:u w:val="single"/>
        </w:rPr>
        <w:fldChar w:fldCharType="begin"/>
      </w:r>
      <w:r w:rsidR="00F720AD">
        <w:instrText xml:space="preserve"> XE "</w:instrText>
      </w:r>
      <w:r w:rsidR="00017A66" w:rsidRPr="00017A66">
        <w:instrText>Separate Compilation</w:instrText>
      </w:r>
      <w:r w:rsidR="00F720AD">
        <w:instrText xml:space="preserve">" </w:instrText>
      </w:r>
      <w:r w:rsidR="000961FA">
        <w:rPr>
          <w:u w:val="single"/>
        </w:rPr>
        <w:fldChar w:fldCharType="end"/>
      </w:r>
      <w:r>
        <w:t xml:space="preserve">: Ada requires that calls on libraries are checked for invalid situations as if the called routine were </w:t>
      </w:r>
      <w:r w:rsidR="00F8438F">
        <w:t>part of the current compilation.</w:t>
      </w:r>
    </w:p>
    <w:p w14:paraId="6F04D2E8" w14:textId="77777777" w:rsidR="004C770C" w:rsidRDefault="00017A66" w:rsidP="004C770C">
      <w:r w:rsidRPr="00017A66">
        <w:rPr>
          <w:u w:val="single"/>
        </w:rPr>
        <w:t>Storage Pool</w:t>
      </w:r>
      <w:r w:rsidR="000961FA">
        <w:rPr>
          <w:u w:val="single"/>
        </w:rPr>
        <w:fldChar w:fldCharType="begin"/>
      </w:r>
      <w:r w:rsidR="00E12E52">
        <w:instrText xml:space="preserve"> XE "Storage p</w:instrText>
      </w:r>
      <w:r w:rsidR="00E12E52" w:rsidRPr="00CC1C63">
        <w:instrText>ool</w:instrText>
      </w:r>
      <w:r w:rsidR="00E12E52">
        <w:instrText xml:space="preserve">" </w:instrText>
      </w:r>
      <w:r w:rsidR="000961FA">
        <w:rPr>
          <w:u w:val="single"/>
        </w:rPr>
        <w:fldChar w:fldCharType="end"/>
      </w:r>
      <w:r w:rsidRPr="00017A66">
        <w:rPr>
          <w:u w:val="single"/>
        </w:rPr>
        <w:t>:</w:t>
      </w:r>
      <w:r w:rsidR="001D2B31">
        <w:t xml:space="preserve"> </w:t>
      </w:r>
      <w:r w:rsidR="004C770C">
        <w:t>A storage pool can be sized exactly to the requirements of the application by allocating only what is needed for all objects of a single type without using the centrally managed heap. Exception</w:t>
      </w:r>
      <w:r w:rsidR="000961FA">
        <w:fldChar w:fldCharType="begin"/>
      </w:r>
      <w:r w:rsidR="00DA7A08">
        <w:instrText xml:space="preserve"> XE "</w:instrText>
      </w:r>
      <w:r w:rsidR="00DA7A08" w:rsidRPr="004E3A24">
        <w:instrText>Exception</w:instrText>
      </w:r>
      <w:r w:rsidR="00DA7A08">
        <w:instrText xml:space="preserve">" </w:instrText>
      </w:r>
      <w:r w:rsidR="000961FA">
        <w:fldChar w:fldCharType="end"/>
      </w:r>
      <w:r w:rsidR="004C770C">
        <w:t xml:space="preserve">s raised due to memory failures in a storage pool will not adversely affect storage allocation from other storage pools or from the heap.   </w:t>
      </w:r>
      <w:r w:rsidR="004C770C" w:rsidRPr="00F43611">
        <w:t xml:space="preserve">Storage pools for types whose values are of equal length </w:t>
      </w:r>
      <w:r w:rsidR="004C770C">
        <w:t>do not suffer from fragmentation.</w:t>
      </w:r>
      <w:r w:rsidR="00D65435">
        <w:t xml:space="preserve">  Storage pools may be divided into subpools</w:t>
      </w:r>
      <w:r w:rsidR="000961FA">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0961FA">
        <w:rPr>
          <w:u w:val="single"/>
        </w:rPr>
        <w:fldChar w:fldCharType="end"/>
      </w:r>
      <w:r w:rsidR="00D65435">
        <w:t>, to allow efficient reclamation of a portion of a storage pool.</w:t>
      </w:r>
    </w:p>
    <w:p w14:paraId="271C12D5" w14:textId="77777777" w:rsidR="004C770C" w:rsidRDefault="004C770C" w:rsidP="004C770C">
      <w:r>
        <w:t>The following Ada restrictions prevent the application from using allocators</w:t>
      </w:r>
      <w:r w:rsidR="00D65435">
        <w:t xml:space="preserve"> in various contexts</w:t>
      </w:r>
      <w:r>
        <w:t>:</w:t>
      </w:r>
    </w:p>
    <w:p w14:paraId="7B0B354A" w14:textId="77777777"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sidRPr="00360C9A">
        <w:rPr>
          <w:rFonts w:ascii="Times New Roman" w:hAnsi="Times New Roman"/>
          <w:u w:val="single"/>
        </w:rPr>
        <w:t>(No_Allocators)</w:t>
      </w:r>
      <w:r>
        <w:t xml:space="preserve">: prevents the use of </w:t>
      </w:r>
      <w:r w:rsidR="00D65435">
        <w:t xml:space="preserve">all </w:t>
      </w:r>
      <w:r>
        <w:t>allocators.</w:t>
      </w:r>
    </w:p>
    <w:p w14:paraId="780855C2" w14:textId="77777777" w:rsidR="00D65435" w:rsidRDefault="00D65435"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sidRPr="00360C9A">
        <w:rPr>
          <w:rFonts w:ascii="Times New Roman" w:hAnsi="Times New Roman"/>
          <w:u w:val="single"/>
        </w:rPr>
        <w:t>(</w:t>
      </w:r>
      <w:r w:rsidRPr="00601743">
        <w:rPr>
          <w:rFonts w:ascii="Times New Roman" w:hAnsi="Times New Roman"/>
          <w:u w:val="single"/>
        </w:rPr>
        <w:t>No_Standard_Allocators_After_Elaboration</w:t>
      </w:r>
      <w:r w:rsidRPr="00360C9A">
        <w:rPr>
          <w:rFonts w:ascii="Times New Roman" w:hAnsi="Times New Roman"/>
          <w:u w:val="single"/>
        </w:rPr>
        <w:t>)</w:t>
      </w:r>
      <w:r>
        <w:t>: prevents the use of allocators after the main program has commenced.</w:t>
      </w:r>
    </w:p>
    <w:p w14:paraId="72CEF9AC" w14:textId="77777777"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sidRPr="00360C9A">
        <w:rPr>
          <w:rFonts w:ascii="Times New Roman" w:hAnsi="Times New Roman"/>
          <w:u w:val="single"/>
        </w:rPr>
        <w:t>(No_Local_Allocators)</w:t>
      </w:r>
      <w:r>
        <w:t xml:space="preserve">: prevents the use of allocators </w:t>
      </w:r>
      <w:r w:rsidR="00D65435">
        <w:t>except within expressions that are evaluated as part of library-unit elaboration</w:t>
      </w:r>
      <w:r>
        <w:t>.</w:t>
      </w:r>
    </w:p>
    <w:p w14:paraId="094D219E" w14:textId="77777777" w:rsidR="008D58DC" w:rsidRDefault="004C770C" w:rsidP="00D65435">
      <w:pPr>
        <w:ind w:left="720"/>
        <w:rPr>
          <w:rFonts w:ascii="Times New Roman" w:hAnsi="Times New Roman"/>
          <w:b/>
          <w:u w:val="single"/>
        </w:rPr>
      </w:pPr>
      <w:r w:rsidRPr="00360C9A">
        <w:rPr>
          <w:rFonts w:ascii="Times New Roman" w:hAnsi="Times New Roman"/>
          <w:b/>
          <w:u w:val="single"/>
        </w:rPr>
        <w:t>pragma</w:t>
      </w:r>
      <w:r w:rsidRPr="00360C9A">
        <w:rPr>
          <w:rFonts w:ascii="Times New Roman" w:hAnsi="Times New Roman"/>
          <w:u w:val="single"/>
        </w:rPr>
        <w:t xml:space="preserve"> Restrictions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sidRPr="00360C9A">
        <w:rPr>
          <w:rFonts w:ascii="Times New Roman" w:hAnsi="Times New Roman"/>
          <w:u w:val="single"/>
        </w:rPr>
        <w:t>(No_Implicit_Heap_Allocations)</w:t>
      </w:r>
      <w:r>
        <w:t>:</w:t>
      </w:r>
      <w:r w:rsidRPr="00DD4A35">
        <w:t xml:space="preserve"> </w:t>
      </w:r>
      <w:r>
        <w:t xml:space="preserve">prevents the </w:t>
      </w:r>
      <w:r w:rsidR="00D65435">
        <w:t xml:space="preserve">implicit </w:t>
      </w:r>
      <w:r>
        <w:t xml:space="preserve">use of </w:t>
      </w:r>
      <w:r w:rsidR="00D65435">
        <w:t>heap allocation by the Ada implementation, but allows explicit allocators</w:t>
      </w:r>
      <w:r>
        <w:t>.</w:t>
      </w:r>
      <w:r w:rsidR="00D65435" w:rsidRPr="00D65435">
        <w:rPr>
          <w:rFonts w:ascii="Times New Roman" w:hAnsi="Times New Roman"/>
          <w:b/>
          <w:u w:val="single"/>
        </w:rPr>
        <w:t xml:space="preserve"> </w:t>
      </w:r>
    </w:p>
    <w:p w14:paraId="6F0F4DB0"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Pr>
          <w:rFonts w:ascii="Times New Roman" w:hAnsi="Times New Roman"/>
          <w:u w:val="single"/>
        </w:rPr>
        <w:t>(No_Anonymous_Allocator</w:t>
      </w:r>
      <w:r w:rsidRPr="00360C9A">
        <w:rPr>
          <w:rFonts w:ascii="Times New Roman" w:hAnsi="Times New Roman"/>
          <w:u w:val="single"/>
        </w:rPr>
        <w:t>s)</w:t>
      </w:r>
      <w:r>
        <w:t>:</w:t>
      </w:r>
      <w:r w:rsidRPr="00DD4A35">
        <w:t xml:space="preserve"> </w:t>
      </w:r>
      <w:r>
        <w:t>prevents the use of allocators having an anonymous type</w:t>
      </w:r>
      <w:r w:rsidR="008D58DC">
        <w:t>.</w:t>
      </w:r>
    </w:p>
    <w:p w14:paraId="392447FB"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Pr>
          <w:rFonts w:ascii="Times New Roman" w:hAnsi="Times New Roman"/>
          <w:u w:val="single"/>
        </w:rPr>
        <w:t>(No_Access_Parameter_Allocator</w:t>
      </w:r>
      <w:r w:rsidRPr="00360C9A">
        <w:rPr>
          <w:rFonts w:ascii="Times New Roman" w:hAnsi="Times New Roman"/>
          <w:u w:val="single"/>
        </w:rPr>
        <w:t>s)</w:t>
      </w:r>
      <w:r>
        <w:t>:</w:t>
      </w:r>
      <w:r w:rsidRPr="00DD4A35">
        <w:t xml:space="preserve"> </w:t>
      </w:r>
      <w:r>
        <w:t>prevents the use of allocators as the actual parameter for an access parameter</w:t>
      </w:r>
      <w:r w:rsidR="008D58DC">
        <w:t>.</w:t>
      </w:r>
    </w:p>
    <w:p w14:paraId="3FEA4984"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Pr>
          <w:rFonts w:ascii="Times New Roman" w:hAnsi="Times New Roman"/>
          <w:u w:val="single"/>
        </w:rPr>
        <w:t>(No_Coextensions</w:t>
      </w:r>
      <w:r w:rsidRPr="00360C9A">
        <w:rPr>
          <w:rFonts w:ascii="Times New Roman" w:hAnsi="Times New Roman"/>
          <w:u w:val="single"/>
        </w:rPr>
        <w:t>)</w:t>
      </w:r>
      <w:r>
        <w:t>:</w:t>
      </w:r>
      <w:r w:rsidRPr="00DD4A35">
        <w:t xml:space="preserve"> </w:t>
      </w:r>
      <w:r>
        <w:t>prevents the use of allocators as the initial value for an access discriminant</w:t>
      </w:r>
      <w:r w:rsidR="008D58DC">
        <w:t>.</w:t>
      </w:r>
    </w:p>
    <w:p w14:paraId="1A1324EC" w14:textId="77777777" w:rsidR="002D2018" w:rsidRPr="008768B0" w:rsidRDefault="00017A66" w:rsidP="008768B0">
      <w:pPr>
        <w:ind w:left="720"/>
        <w:rPr>
          <w:rFonts w:ascii="Times New Roman" w:hAnsi="Times New Roman"/>
          <w:b/>
          <w:u w:val="single"/>
        </w:rPr>
      </w:pPr>
      <w:r w:rsidRPr="00017A66">
        <w:rPr>
          <w:rFonts w:ascii="Times New Roman" w:hAnsi="Times New Roman"/>
          <w:b/>
          <w:u w:val="single"/>
        </w:rPr>
        <w:t xml:space="preserve">pragma </w:t>
      </w:r>
      <w:r w:rsidRPr="00017A66">
        <w:rPr>
          <w:rFonts w:ascii="Times New Roman" w:hAnsi="Times New Roman"/>
          <w:u w:val="single"/>
        </w:rPr>
        <w:t>Default_Storage_Pool</w:t>
      </w:r>
      <w:r w:rsidR="000961FA">
        <w:rPr>
          <w:rFonts w:ascii="Times New Roman" w:hAnsi="Times New Roman"/>
          <w:u w:val="single"/>
        </w:rPr>
        <w:fldChar w:fldCharType="begin"/>
      </w:r>
      <w:r w:rsidR="00F720AD">
        <w:instrText xml:space="preserve"> XE "</w:instrText>
      </w:r>
      <w:r w:rsidRPr="00017A66">
        <w:rPr>
          <w:rFonts w:ascii="Times New Roman" w:hAnsi="Times New Roman"/>
          <w:u w:val="single"/>
        </w:rPr>
        <w:instrText>Pragma</w:instrText>
      </w:r>
      <w:r w:rsidR="00F720AD" w:rsidRPr="000E6796">
        <w:rPr>
          <w:rFonts w:ascii="Times New Roman" w:hAnsi="Times New Roman"/>
          <w:u w:val="single"/>
        </w:rPr>
        <w:instrText>:</w:instrText>
      </w:r>
      <w:r w:rsidR="00F720AD" w:rsidRPr="000E6796">
        <w:instrText>pragma Default_Storage_Pool</w:instrText>
      </w:r>
      <w:r w:rsidR="00F720AD">
        <w:instrText xml:space="preserve">" </w:instrText>
      </w:r>
      <w:r w:rsidR="000961FA">
        <w:rPr>
          <w:rFonts w:ascii="Times New Roman" w:hAnsi="Times New Roman"/>
          <w:u w:val="single"/>
        </w:rPr>
        <w:fldChar w:fldCharType="end"/>
      </w:r>
      <w:r w:rsidRPr="00017A66">
        <w:rPr>
          <w:rFonts w:ascii="Times New Roman" w:hAnsi="Times New Roman"/>
          <w:u w:val="single"/>
        </w:rPr>
        <w:t>(</w:t>
      </w:r>
      <w:r w:rsidRPr="00017A66">
        <w:rPr>
          <w:rFonts w:ascii="Times New Roman" w:hAnsi="Times New Roman"/>
          <w:b/>
          <w:u w:val="single"/>
        </w:rPr>
        <w:t>null</w:t>
      </w:r>
      <w:r w:rsidRPr="00017A66">
        <w:rPr>
          <w:rFonts w:ascii="Times New Roman" w:hAnsi="Times New Roman" w:cs="Times New Roman"/>
        </w:rPr>
        <w:t>)</w:t>
      </w:r>
      <w:r w:rsidR="00D65435" w:rsidRPr="008768B0">
        <w:rPr>
          <w:rFonts w:cstheme="minorHAnsi"/>
        </w:rPr>
        <w:t xml:space="preserve">: specifies that no allocators are permitted for access types that do not specify their own </w:t>
      </w:r>
      <w:r w:rsidRPr="00017A66">
        <w:rPr>
          <w:rFonts w:ascii="Times New Roman" w:hAnsi="Times New Roman" w:cs="Times New Roman"/>
        </w:rPr>
        <w:t>Storage_Pool</w:t>
      </w:r>
      <w:r w:rsidR="00D65435" w:rsidRPr="008768B0">
        <w:rPr>
          <w:rFonts w:cstheme="minorHAnsi"/>
        </w:rPr>
        <w:t xml:space="preserve"> or </w:t>
      </w:r>
      <w:r w:rsidRPr="00017A66">
        <w:rPr>
          <w:rFonts w:ascii="Times New Roman" w:hAnsi="Times New Roman" w:cs="Times New Roman"/>
        </w:rPr>
        <w:t>Storage_Size</w:t>
      </w:r>
      <w:r w:rsidR="008D58DC">
        <w:rPr>
          <w:rFonts w:ascii="Times New Roman" w:hAnsi="Times New Roman" w:cs="Times New Roman"/>
        </w:rPr>
        <w:t>.</w:t>
      </w:r>
    </w:p>
    <w:p w14:paraId="6B7C2EA6" w14:textId="77777777" w:rsidR="00017A66" w:rsidRDefault="004C770C" w:rsidP="00017A66">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sidRPr="00360C9A">
        <w:rPr>
          <w:rFonts w:ascii="Times New Roman" w:hAnsi="Times New Roman"/>
          <w:u w:val="single"/>
        </w:rPr>
        <w:t>(No_Unchecked_Deallocations)</w:t>
      </w:r>
      <w:r>
        <w:t xml:space="preserve">: prevents allocated storage from being </w:t>
      </w:r>
      <w:r w:rsidR="00F8438F">
        <w:t>deallocated</w:t>
      </w:r>
      <w:r>
        <w:t xml:space="preserve"> and hence effectively enforces storage pool</w:t>
      </w:r>
      <w:r w:rsidR="000961FA">
        <w:rPr>
          <w:u w:val="single"/>
        </w:rPr>
        <w:fldChar w:fldCharType="begin"/>
      </w:r>
      <w:r w:rsidR="00E12E52">
        <w:instrText xml:space="preserve"> XE "Storage p</w:instrText>
      </w:r>
      <w:r w:rsidR="00E12E52" w:rsidRPr="00CC1C63">
        <w:instrText>ool</w:instrText>
      </w:r>
      <w:r w:rsidR="00E12E52">
        <w:instrText xml:space="preserve">" </w:instrText>
      </w:r>
      <w:r w:rsidR="000961FA">
        <w:rPr>
          <w:u w:val="single"/>
        </w:rPr>
        <w:fldChar w:fldCharType="end"/>
      </w:r>
      <w:r>
        <w:t xml:space="preserve"> memory approaches or a completely static approach to access types. Storage pools are not affected by this restriction as explicit routines to free memory for a storage pool can be created.</w:t>
      </w:r>
    </w:p>
    <w:p w14:paraId="161689FF" w14:textId="77777777" w:rsidR="004C770C" w:rsidRDefault="004C770C" w:rsidP="004C770C">
      <w:r>
        <w:rPr>
          <w:rFonts w:cs="Arial"/>
          <w:szCs w:val="20"/>
          <w:u w:val="single"/>
        </w:rPr>
        <w:t>Unsafe Programming</w:t>
      </w:r>
      <w:r w:rsidR="000961FA">
        <w:rPr>
          <w:rFonts w:cs="Arial"/>
          <w:szCs w:val="20"/>
          <w:u w:val="single"/>
        </w:rPr>
        <w:fldChar w:fldCharType="begin"/>
      </w:r>
      <w:r w:rsidR="00074163">
        <w:instrText xml:space="preserve"> XE "</w:instrText>
      </w:r>
      <w:r w:rsidR="00017A66" w:rsidRPr="00017A66">
        <w:rPr>
          <w:rFonts w:cs="Arial"/>
          <w:szCs w:val="20"/>
        </w:rPr>
        <w:instrText>Unsafe Programming</w:instrText>
      </w:r>
      <w:r w:rsidR="00074163">
        <w:instrText xml:space="preserve">" </w:instrText>
      </w:r>
      <w:r w:rsidR="000961FA">
        <w:rPr>
          <w:rFonts w:cs="Arial"/>
          <w:szCs w:val="20"/>
          <w:u w:val="single"/>
        </w:rPr>
        <w:fldChar w:fldCharType="end"/>
      </w:r>
      <w:r w:rsidRPr="004D1E6C">
        <w:rPr>
          <w:rFonts w:cs="Arial"/>
          <w:szCs w:val="20"/>
        </w:rPr>
        <w:t xml:space="preserve">: </w:t>
      </w:r>
      <w:r>
        <w:rPr>
          <w:rFonts w:cs="Arial"/>
          <w:szCs w:val="20"/>
        </w:rPr>
        <w:t xml:space="preserve"> 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0961FA">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0961FA">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0961FA">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0961FA">
        <w:rPr>
          <w:rFonts w:ascii="Times New Roman" w:hAnsi="Times New Roman"/>
        </w:rPr>
        <w:fldChar w:fldCharType="end"/>
      </w:r>
      <w:r>
        <w:t xml:space="preserve"> attribute.  A restriction pragma </w:t>
      </w:r>
      <w:r w:rsidR="00F8438F">
        <w:t xml:space="preserve">can </w:t>
      </w:r>
      <w:del w:id="1082" w:author="Joyce L Tokar" w:date="2017-06-16T01:14:00Z">
        <w:r w:rsidDel="002F5770">
          <w:delText xml:space="preserve"> </w:delText>
        </w:r>
      </w:del>
      <w:r>
        <w:t xml:space="preserve">be used to disallow uses of </w:t>
      </w:r>
      <w:r w:rsidRPr="00E65390">
        <w:rPr>
          <w:rFonts w:ascii="Times New Roman" w:hAnsi="Times New Roman"/>
        </w:rPr>
        <w:t>Unchecked_Access</w:t>
      </w:r>
      <w:r w:rsidR="000961FA">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0961FA">
        <w:rPr>
          <w:rFonts w:ascii="Times New Roman" w:hAnsi="Times New Roman"/>
        </w:rPr>
        <w:fldChar w:fldCharType="end"/>
      </w:r>
      <w:r>
        <w:t xml:space="preserve">.  The </w:t>
      </w:r>
      <w:r w:rsidR="00FB7519" w:rsidRPr="00262A7C">
        <w:rPr>
          <w:rFonts w:ascii="Times New Roman" w:hAnsi="Times New Roman"/>
          <w:b/>
          <w:bCs/>
          <w:lang w:val="en-GB"/>
        </w:rPr>
        <w:t xml:space="preserve">pragma </w:t>
      </w:r>
      <w:r w:rsidR="00FB7519" w:rsidRPr="00262A7C">
        <w:rPr>
          <w:rFonts w:ascii="Times New Roman" w:hAnsi="Times New Roman"/>
          <w:lang w:val="en-GB"/>
        </w:rPr>
        <w:t>Suppress</w:t>
      </w:r>
      <w:r w:rsidR="000961FA">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0961FA">
        <w:rPr>
          <w:rFonts w:ascii="Times New Roman" w:hAnsi="Times New Roman"/>
          <w:lang w:val="en-GB"/>
        </w:rPr>
        <w:fldChar w:fldCharType="end"/>
      </w:r>
      <w:r w:rsidR="00FB7519" w:rsidRPr="0005414D" w:rsidDel="00FB7519">
        <w:rPr>
          <w:rFonts w:ascii="Courier New" w:hAnsi="Courier New" w:cs="Courier New"/>
        </w:rPr>
        <w:t xml:space="preserve"> </w:t>
      </w:r>
      <w:r>
        <w:t>allows an implementation to omit certain run-time checks.</w:t>
      </w:r>
    </w:p>
    <w:p w14:paraId="79B8C07E" w14:textId="77777777" w:rsidR="004C770C" w:rsidRPr="00044C59" w:rsidRDefault="004C770C" w:rsidP="004C770C">
      <w:pPr>
        <w:rPr>
          <w:lang w:val="en-GB"/>
        </w:rPr>
      </w:pPr>
      <w:r w:rsidRPr="00262A7C">
        <w:rPr>
          <w:u w:val="single"/>
          <w:lang w:val="en-GB"/>
        </w:rPr>
        <w:t>User-defined floating-point types</w:t>
      </w:r>
      <w:r w:rsidR="000961FA">
        <w:rPr>
          <w:u w:val="single"/>
          <w:lang w:val="en-GB"/>
        </w:rPr>
        <w:fldChar w:fldCharType="begin"/>
      </w:r>
      <w:r w:rsidR="00F720AD">
        <w:instrText xml:space="preserve"> XE "</w:instrText>
      </w:r>
      <w:r w:rsidR="00017A66" w:rsidRPr="00017A66">
        <w:rPr>
          <w:lang w:val="en-GB"/>
        </w:rPr>
        <w:instrText>User-defined floating-point types</w:instrText>
      </w:r>
      <w:r w:rsidR="00F720AD">
        <w:instrText xml:space="preserve">" </w:instrText>
      </w:r>
      <w:r w:rsidR="000961FA">
        <w:rPr>
          <w:u w:val="single"/>
          <w:lang w:val="en-GB"/>
        </w:rPr>
        <w:fldChar w:fldCharType="end"/>
      </w:r>
      <w:r w:rsidRPr="00262A7C">
        <w:rPr>
          <w:lang w:val="en-GB"/>
        </w:rPr>
        <w:t xml:space="preserve">: Types declared by the programmer that allow specification of digits of precision and optionally a range of values. </w:t>
      </w:r>
    </w:p>
    <w:p w14:paraId="3FBD9F34" w14:textId="77777777" w:rsidR="004C770C" w:rsidRPr="001426B4" w:rsidRDefault="004C770C" w:rsidP="004C770C">
      <w:pPr>
        <w:rPr>
          <w:lang w:val="en-GB"/>
        </w:rPr>
      </w:pPr>
      <w:r w:rsidRPr="00262A7C">
        <w:rPr>
          <w:u w:val="single"/>
          <w:lang w:val="en-GB"/>
        </w:rPr>
        <w:t>User-defined scalar types</w:t>
      </w:r>
      <w:r w:rsidR="000961FA">
        <w:rPr>
          <w:u w:val="single"/>
          <w:lang w:val="en-GB"/>
        </w:rPr>
        <w:fldChar w:fldCharType="begin"/>
      </w:r>
      <w:r w:rsidR="00F720AD">
        <w:instrText xml:space="preserve"> XE "</w:instrText>
      </w:r>
      <w:r w:rsidR="00017A66" w:rsidRPr="00017A66">
        <w:rPr>
          <w:lang w:val="en-GB"/>
        </w:rPr>
        <w:instrText>User-defined scalar types</w:instrText>
      </w:r>
      <w:r w:rsidR="00F720AD">
        <w:instrText xml:space="preserve">" </w:instrText>
      </w:r>
      <w:r w:rsidR="000961FA">
        <w:rPr>
          <w:u w:val="single"/>
          <w:lang w:val="en-GB"/>
        </w:rPr>
        <w:fldChar w:fldCharType="end"/>
      </w:r>
      <w:r w:rsidRPr="00262A7C">
        <w:rPr>
          <w:lang w:val="en-GB"/>
        </w:rPr>
        <w:t>: Types declared by the programmer for defining ordered sets of values of various kinds, namely integer, enumeration, floating-point, and fixed-point types. The typing rules of the language prevent intermixing of objects and values of distinct types.</w:t>
      </w:r>
    </w:p>
    <w:p w14:paraId="68916A6D" w14:textId="77777777" w:rsidR="00017A66" w:rsidRDefault="00B50B51" w:rsidP="00017A66">
      <w:pPr>
        <w:pStyle w:val="Heading1"/>
      </w:pPr>
      <w:bookmarkStart w:id="1083" w:name="_Toc497902444"/>
      <w:bookmarkStart w:id="1084" w:name="_Toc358896486"/>
      <w:r>
        <w:t xml:space="preserve">5 </w:t>
      </w:r>
      <w:r w:rsidR="00656345">
        <w:t>G</w:t>
      </w:r>
      <w:r>
        <w:t xml:space="preserve">eneral guidance </w:t>
      </w:r>
      <w:r w:rsidR="00656345">
        <w:t>for Ada</w:t>
      </w:r>
      <w:bookmarkEnd w:id="1083"/>
    </w:p>
    <w:p w14:paraId="2DACBDF3" w14:textId="77777777" w:rsidR="000961FA" w:rsidRDefault="00195294">
      <w:pPr>
        <w:pStyle w:val="Heading2"/>
        <w:rPr>
          <w:ins w:id="1085" w:author="Joyce L Tokar" w:date="2017-01-23T13:47:00Z"/>
        </w:rPr>
        <w:pPrChange w:id="1086" w:author="Joyce L Tokar" w:date="2017-01-23T13:46:00Z">
          <w:pPr/>
        </w:pPrChange>
      </w:pPr>
      <w:bookmarkStart w:id="1087" w:name="_Toc497902445"/>
      <w:ins w:id="1088" w:author="Joyce L Tokar" w:date="2017-01-23T13:47:00Z">
        <w:r w:rsidRPr="00243046">
          <w:t>5.1 Ada Language Design</w:t>
        </w:r>
        <w:bookmarkEnd w:id="1087"/>
      </w:ins>
    </w:p>
    <w:p w14:paraId="56FFF1C3" w14:textId="77777777" w:rsidR="00195294" w:rsidRDefault="00017A66">
      <w:pPr>
        <w:rPr>
          <w:ins w:id="1089" w:author="Joyce L Tokar" w:date="2017-10-04T11:05:00Z"/>
          <w:rFonts w:eastAsiaTheme="majorEastAsia"/>
        </w:rPr>
      </w:pPr>
      <w:r w:rsidRPr="00255F3E">
        <w:rPr>
          <w:rFonts w:eastAsiaTheme="majorEastAsia"/>
        </w:rPr>
        <w:t xml:space="preserve">Ada has been designed with emphasis on software engineering principles that support the development of high-integrity applications.  </w:t>
      </w:r>
      <w:r w:rsidR="008D58DC" w:rsidRPr="00255F3E">
        <w:t xml:space="preserve">For example, Ada is strongly typed thereby preventing vulnerabilities associated with type mismatch.  Similarly, Ada includes boundary checking on arrays as part of the standard language which prevents buffer overflow vulnerabilities.  </w:t>
      </w:r>
      <w:r w:rsidRPr="00255F3E">
        <w:rPr>
          <w:rFonts w:eastAsiaTheme="majorEastAsia"/>
        </w:rPr>
        <w:t>Most of</w:t>
      </w:r>
      <w:r w:rsidR="008D58DC" w:rsidRPr="00255F3E">
        <w:t xml:space="preserve"> the language may be used to </w:t>
      </w:r>
      <w:r w:rsidRPr="00255F3E">
        <w:rPr>
          <w:rFonts w:eastAsiaTheme="majorEastAsia"/>
        </w:rPr>
        <w:t xml:space="preserve">develop applications without known vulnerabilities.  </w:t>
      </w:r>
      <w:del w:id="1090" w:author="Joyce L Tokar" w:date="2017-01-23T13:47:00Z">
        <w:r w:rsidRPr="00255F3E" w:rsidDel="006664F4">
          <w:rPr>
            <w:rFonts w:eastAsiaTheme="majorEastAsia"/>
          </w:rPr>
          <w:delText>The following</w:delText>
        </w:r>
      </w:del>
      <w:del w:id="1091" w:author="Joyce L Tokar" w:date="2017-01-23T13:48:00Z">
        <w:r w:rsidRPr="00255F3E" w:rsidDel="006664F4">
          <w:rPr>
            <w:rFonts w:eastAsiaTheme="majorEastAsia"/>
          </w:rPr>
          <w:delText xml:space="preserve"> sections</w:delText>
        </w:r>
      </w:del>
      <w:del w:id="1092" w:author="Joyce L Tokar" w:date="2017-10-04T11:05:00Z">
        <w:r w:rsidRPr="00255F3E" w:rsidDel="008F351E">
          <w:rPr>
            <w:rFonts w:eastAsiaTheme="majorEastAsia"/>
          </w:rPr>
          <w:delText xml:space="preserve"> provide guidance to mitigate against known vulnerabilities in Ada.</w:delText>
        </w:r>
      </w:del>
    </w:p>
    <w:p w14:paraId="33EAA18E" w14:textId="37D4BA34" w:rsidR="000961FA" w:rsidRDefault="008F351E">
      <w:pPr>
        <w:rPr>
          <w:ins w:id="1093" w:author="Joyce L Tokar" w:date="2017-10-04T11:05:00Z"/>
          <w:rFonts w:ascii="Calibri" w:hAnsi="Calibri"/>
        </w:rPr>
      </w:pPr>
      <w:ins w:id="1094" w:author="Joyce L Tokar" w:date="2017-10-04T11:05:00Z">
        <w:del w:id="1095" w:author="Stephen Michell" w:date="2018-01-22T17:18:00Z">
          <w:r w:rsidDel="00D0338C">
            <w:rPr>
              <w:rFonts w:ascii="Calibri" w:hAnsi="Calibri"/>
            </w:rPr>
            <w:delText xml:space="preserve">In addition to the generic programming rules from TR 24772-1 clause 5.4, additional rules from this section apply specifically to the </w:delText>
          </w:r>
        </w:del>
      </w:ins>
      <w:ins w:id="1096" w:author="Joyce L Tokar" w:date="2017-10-04T11:06:00Z">
        <w:del w:id="1097" w:author="Stephen Michell" w:date="2018-01-22T17:18:00Z">
          <w:r w:rsidDel="00D0338C">
            <w:rPr>
              <w:rFonts w:ascii="Calibri" w:hAnsi="Calibri"/>
            </w:rPr>
            <w:delText>Ada</w:delText>
          </w:r>
        </w:del>
      </w:ins>
      <w:ins w:id="1098" w:author="Joyce L Tokar" w:date="2017-10-04T11:05:00Z">
        <w:del w:id="1099" w:author="Stephen Michell" w:date="2018-01-22T17:18:00Z">
          <w:r w:rsidDel="00D0338C">
            <w:rPr>
              <w:rFonts w:ascii="Calibri" w:hAnsi="Calibri"/>
            </w:rPr>
            <w:delText xml:space="preserve"> programming language. </w:delText>
          </w:r>
          <w:r w:rsidRPr="00F82B08" w:rsidDel="00D0338C">
            <w:rPr>
              <w:rFonts w:ascii="Calibri" w:hAnsi="Calibri"/>
            </w:rPr>
            <w:delText xml:space="preserve">Clause 6 of this document </w:delText>
          </w:r>
        </w:del>
      </w:ins>
      <w:ins w:id="1100" w:author="Joyce L Tokar" w:date="2017-10-04T11:06:00Z">
        <w:del w:id="1101" w:author="Stephen Michell" w:date="2018-01-22T17:18:00Z">
          <w:r w:rsidRPr="00255F3E" w:rsidDel="00D0338C">
            <w:rPr>
              <w:rFonts w:eastAsiaTheme="majorEastAsia"/>
            </w:rPr>
            <w:delText>provide</w:delText>
          </w:r>
          <w:r w:rsidDel="00D0338C">
            <w:rPr>
              <w:rFonts w:eastAsiaTheme="majorEastAsia"/>
            </w:rPr>
            <w:delText>s</w:delText>
          </w:r>
          <w:r w:rsidRPr="00255F3E" w:rsidDel="00D0338C">
            <w:rPr>
              <w:rFonts w:eastAsiaTheme="majorEastAsia"/>
            </w:rPr>
            <w:delText xml:space="preserve"> guidance to mitigate against known vulnerabilities in Ada.</w:delText>
          </w:r>
        </w:del>
      </w:ins>
    </w:p>
    <w:p w14:paraId="4B4484A6" w14:textId="77777777" w:rsidR="008F351E" w:rsidRDefault="008F351E">
      <w:pPr>
        <w:rPr>
          <w:ins w:id="1102" w:author="Joyce L Tokar" w:date="2017-01-23T13:47:00Z"/>
          <w:rFonts w:eastAsiaTheme="majorEastAsia"/>
        </w:rPr>
      </w:pPr>
    </w:p>
    <w:p w14:paraId="1EA1B9C3" w14:textId="77777777" w:rsidR="00195294" w:rsidRDefault="00491F73">
      <w:pPr>
        <w:rPr>
          <w:ins w:id="1103" w:author="Joyce L Tokar" w:date="2017-10-04T11:07:00Z"/>
          <w:rFonts w:asciiTheme="majorHAnsi" w:eastAsiaTheme="majorEastAsia" w:hAnsiTheme="majorHAnsi"/>
          <w:b/>
          <w:sz w:val="26"/>
          <w:szCs w:val="26"/>
        </w:rPr>
      </w:pPr>
      <w:ins w:id="1104" w:author="Joyce L Tokar" w:date="2017-01-23T13:47:00Z">
        <w:r w:rsidRPr="00491F73">
          <w:rPr>
            <w:rFonts w:asciiTheme="majorHAnsi" w:eastAsiaTheme="majorEastAsia" w:hAnsiTheme="majorHAnsi"/>
            <w:b/>
            <w:sz w:val="26"/>
            <w:szCs w:val="26"/>
          </w:rPr>
          <w:t>5.2</w:t>
        </w:r>
      </w:ins>
      <w:ins w:id="1105" w:author="Joyce L Tokar" w:date="2017-01-23T13:48:00Z">
        <w:r w:rsidRPr="00491F73">
          <w:rPr>
            <w:rFonts w:asciiTheme="majorHAnsi" w:eastAsiaTheme="majorEastAsia" w:hAnsiTheme="majorHAnsi"/>
            <w:b/>
            <w:sz w:val="26"/>
            <w:szCs w:val="26"/>
          </w:rPr>
          <w:t xml:space="preserve"> Top Avoidance Mechanisms</w:t>
        </w:r>
      </w:ins>
    </w:p>
    <w:p w14:paraId="3D601F11" w14:textId="77777777" w:rsidR="00874AA9" w:rsidRDefault="008F351E" w:rsidP="00874AA9">
      <w:pPr>
        <w:rPr>
          <w:ins w:id="1106" w:author="Stephen Michell" w:date="2018-01-22T17:18:00Z"/>
          <w:rFonts w:eastAsiaTheme="majorEastAsia"/>
        </w:rPr>
      </w:pPr>
      <w:ins w:id="1107" w:author="Joyce L Tokar" w:date="2017-10-04T11:07:00Z">
        <w:r>
          <w:rPr>
            <w:rFonts w:ascii="Calibri" w:hAnsi="Calibri"/>
          </w:rPr>
          <w:t>The recommendations of this section are restatements of recommendations from clause 6 that have been identified as the most frequent o</w:t>
        </w:r>
      </w:ins>
      <w:ins w:id="1108" w:author="Joyce L Tokar" w:date="2017-10-04T11:08:00Z">
        <w:r>
          <w:rPr>
            <w:rFonts w:ascii="Calibri" w:hAnsi="Calibri"/>
          </w:rPr>
          <w:t>r noteworthy recommendations from clause 6.</w:t>
        </w:r>
      </w:ins>
      <w:ins w:id="1109" w:author="Joyce L Tokar" w:date="2017-10-11T11:39:00Z">
        <w:r w:rsidR="00874AA9">
          <w:rPr>
            <w:rFonts w:ascii="Calibri" w:hAnsi="Calibri"/>
          </w:rPr>
          <w:t xml:space="preserve">  </w:t>
        </w:r>
        <w:r w:rsidR="00874AA9">
          <w:rPr>
            <w:rFonts w:eastAsiaTheme="majorEastAsia"/>
          </w:rPr>
          <w:t>Table  5.1 identifies the most relevant avoidance mechanisms to be used to prevent vulnerabilities in Ada.</w:t>
        </w:r>
      </w:ins>
      <w:ins w:id="1110" w:author="Joyce L Tokar" w:date="2017-10-11T11:47:00Z">
        <w:r w:rsidR="00874AA9">
          <w:rPr>
            <w:rFonts w:eastAsiaTheme="majorEastAsia"/>
          </w:rPr>
          <w:t xml:space="preserve"> </w:t>
        </w:r>
      </w:ins>
    </w:p>
    <w:p w14:paraId="76F82A83" w14:textId="77777777" w:rsidR="00D0338C" w:rsidRDefault="00D0338C" w:rsidP="00874AA9">
      <w:pPr>
        <w:rPr>
          <w:ins w:id="1111" w:author="Joyce L Tokar" w:date="2017-10-11T11:39:00Z"/>
        </w:rPr>
      </w:pPr>
    </w:p>
    <w:tbl>
      <w:tblPr>
        <w:tblStyle w:val="TableGrid"/>
        <w:tblW w:w="0" w:type="auto"/>
        <w:tblLook w:val="04A0" w:firstRow="1" w:lastRow="0" w:firstColumn="1" w:lastColumn="0" w:noHBand="0" w:noVBand="1"/>
      </w:tblPr>
      <w:tblGrid>
        <w:gridCol w:w="1008"/>
        <w:gridCol w:w="5942"/>
        <w:gridCol w:w="3476"/>
      </w:tblGrid>
      <w:tr w:rsidR="00317D7E" w14:paraId="0CFDDBC3" w14:textId="77777777" w:rsidTr="008F351E">
        <w:trPr>
          <w:ins w:id="1112" w:author="Joyce L Tokar" w:date="2017-10-04T10:57:00Z"/>
        </w:trPr>
        <w:tc>
          <w:tcPr>
            <w:tcW w:w="1008" w:type="dxa"/>
          </w:tcPr>
          <w:p w14:paraId="2B94B5FB" w14:textId="77777777" w:rsidR="00317D7E" w:rsidRPr="008F351E" w:rsidRDefault="00491F73">
            <w:pPr>
              <w:spacing w:after="200" w:line="276" w:lineRule="auto"/>
              <w:rPr>
                <w:ins w:id="1113" w:author="Joyce L Tokar" w:date="2017-10-04T10:57:00Z"/>
                <w:rFonts w:asciiTheme="majorHAnsi" w:eastAsiaTheme="majorEastAsia" w:hAnsiTheme="majorHAnsi"/>
                <w:b/>
                <w:szCs w:val="26"/>
                <w:rPrChange w:id="1114" w:author="Joyce L Tokar" w:date="2017-10-04T11:08:00Z">
                  <w:rPr>
                    <w:ins w:id="1115" w:author="Joyce L Tokar" w:date="2017-10-04T10:57:00Z"/>
                    <w:rFonts w:asciiTheme="majorHAnsi" w:eastAsiaTheme="majorEastAsia" w:hAnsiTheme="majorHAnsi"/>
                    <w:b/>
                    <w:sz w:val="26"/>
                    <w:szCs w:val="26"/>
                  </w:rPr>
                </w:rPrChange>
              </w:rPr>
            </w:pPr>
            <w:ins w:id="1116" w:author="Joyce L Tokar" w:date="2017-10-04T11:04:00Z">
              <w:r w:rsidRPr="00491F73">
                <w:rPr>
                  <w:rFonts w:asciiTheme="majorHAnsi" w:eastAsiaTheme="majorEastAsia" w:hAnsiTheme="majorHAnsi"/>
                  <w:b/>
                  <w:szCs w:val="26"/>
                </w:rPr>
                <w:t>Index</w:t>
              </w:r>
            </w:ins>
          </w:p>
        </w:tc>
        <w:tc>
          <w:tcPr>
            <w:tcW w:w="5942" w:type="dxa"/>
          </w:tcPr>
          <w:p w14:paraId="031619C1" w14:textId="77777777" w:rsidR="00317D7E" w:rsidRPr="008F351E" w:rsidRDefault="00491F73">
            <w:pPr>
              <w:spacing w:after="200" w:line="276" w:lineRule="auto"/>
              <w:rPr>
                <w:ins w:id="1117" w:author="Joyce L Tokar" w:date="2017-10-04T10:57:00Z"/>
                <w:rFonts w:asciiTheme="majorHAnsi" w:eastAsiaTheme="majorEastAsia" w:hAnsiTheme="majorHAnsi"/>
                <w:b/>
                <w:szCs w:val="26"/>
                <w:rPrChange w:id="1118" w:author="Joyce L Tokar" w:date="2017-10-04T11:08:00Z">
                  <w:rPr>
                    <w:ins w:id="1119" w:author="Joyce L Tokar" w:date="2017-10-04T10:57:00Z"/>
                    <w:rFonts w:asciiTheme="majorHAnsi" w:eastAsiaTheme="majorEastAsia" w:hAnsiTheme="majorHAnsi"/>
                    <w:b/>
                    <w:sz w:val="26"/>
                    <w:szCs w:val="26"/>
                  </w:rPr>
                </w:rPrChange>
              </w:rPr>
            </w:pPr>
            <w:ins w:id="1120" w:author="Joyce L Tokar" w:date="2017-10-04T11:05:00Z">
              <w:r w:rsidRPr="00491F73">
                <w:rPr>
                  <w:rFonts w:asciiTheme="majorHAnsi" w:eastAsiaTheme="majorEastAsia" w:hAnsiTheme="majorHAnsi"/>
                  <w:b/>
                  <w:szCs w:val="26"/>
                </w:rPr>
                <w:t>Avoidance Mechanism</w:t>
              </w:r>
            </w:ins>
          </w:p>
        </w:tc>
        <w:tc>
          <w:tcPr>
            <w:tcW w:w="3476" w:type="dxa"/>
          </w:tcPr>
          <w:p w14:paraId="01E6C41A" w14:textId="77777777" w:rsidR="00317D7E" w:rsidRPr="008F351E" w:rsidRDefault="00491F73">
            <w:pPr>
              <w:spacing w:after="200" w:line="276" w:lineRule="auto"/>
              <w:rPr>
                <w:ins w:id="1121" w:author="Joyce L Tokar" w:date="2017-10-04T10:57:00Z"/>
                <w:rFonts w:asciiTheme="majorHAnsi" w:eastAsiaTheme="majorEastAsia" w:hAnsiTheme="majorHAnsi"/>
                <w:b/>
                <w:szCs w:val="26"/>
                <w:rPrChange w:id="1122" w:author="Joyce L Tokar" w:date="2017-10-04T11:08:00Z">
                  <w:rPr>
                    <w:ins w:id="1123" w:author="Joyce L Tokar" w:date="2017-10-04T10:57:00Z"/>
                    <w:rFonts w:asciiTheme="majorHAnsi" w:eastAsiaTheme="majorEastAsia" w:hAnsiTheme="majorHAnsi"/>
                    <w:b/>
                    <w:sz w:val="26"/>
                    <w:szCs w:val="26"/>
                  </w:rPr>
                </w:rPrChange>
              </w:rPr>
            </w:pPr>
            <w:ins w:id="1124" w:author="Joyce L Tokar" w:date="2017-10-04T11:05:00Z">
              <w:r w:rsidRPr="00491F73">
                <w:rPr>
                  <w:rFonts w:asciiTheme="majorHAnsi" w:eastAsiaTheme="majorEastAsia" w:hAnsiTheme="majorHAnsi"/>
                  <w:b/>
                  <w:szCs w:val="26"/>
                </w:rPr>
                <w:t>Reference</w:t>
              </w:r>
            </w:ins>
          </w:p>
        </w:tc>
      </w:tr>
      <w:tr w:rsidR="00317D7E" w14:paraId="40160945" w14:textId="77777777" w:rsidTr="008F351E">
        <w:trPr>
          <w:ins w:id="1125" w:author="Joyce L Tokar" w:date="2017-10-04T10:57:00Z"/>
        </w:trPr>
        <w:tc>
          <w:tcPr>
            <w:tcW w:w="1008" w:type="dxa"/>
          </w:tcPr>
          <w:p w14:paraId="01E488CD" w14:textId="77777777" w:rsidR="000961FA" w:rsidRDefault="00491F73">
            <w:pPr>
              <w:jc w:val="center"/>
              <w:rPr>
                <w:ins w:id="1126" w:author="Joyce L Tokar" w:date="2017-10-04T10:57:00Z"/>
                <w:rFonts w:asciiTheme="majorHAnsi" w:eastAsiaTheme="majorEastAsia" w:hAnsiTheme="majorHAnsi"/>
                <w:b/>
                <w:sz w:val="26"/>
                <w:szCs w:val="26"/>
              </w:rPr>
            </w:pPr>
            <w:ins w:id="1127" w:author="Joyce L Tokar" w:date="2017-10-04T11:14:00Z">
              <w:r w:rsidRPr="00491F73">
                <w:t>1</w:t>
              </w:r>
            </w:ins>
          </w:p>
        </w:tc>
        <w:tc>
          <w:tcPr>
            <w:tcW w:w="5942" w:type="dxa"/>
          </w:tcPr>
          <w:p w14:paraId="3760DED5" w14:textId="77777777" w:rsidR="00317D7E" w:rsidRPr="0028191D" w:rsidRDefault="008F351E">
            <w:pPr>
              <w:spacing w:after="200" w:line="276" w:lineRule="auto"/>
              <w:rPr>
                <w:ins w:id="1128" w:author="Joyce L Tokar" w:date="2017-10-04T10:57:00Z"/>
              </w:rPr>
            </w:pPr>
            <w:ins w:id="1129" w:author="Joyce L Tokar" w:date="2017-10-04T11:12:00Z">
              <w:r>
                <w:t>Specify pre- and postconditions on subprograms.</w:t>
              </w:r>
            </w:ins>
          </w:p>
        </w:tc>
        <w:tc>
          <w:tcPr>
            <w:tcW w:w="3476" w:type="dxa"/>
          </w:tcPr>
          <w:p w14:paraId="1A51682B" w14:textId="77777777" w:rsidR="00FC714D" w:rsidRPr="00FC714D" w:rsidRDefault="00491F73">
            <w:pPr>
              <w:spacing w:after="200" w:line="276" w:lineRule="auto"/>
              <w:rPr>
                <w:ins w:id="1130" w:author="Joyce L Tokar" w:date="2017-10-04T10:57:00Z"/>
              </w:rPr>
            </w:pPr>
            <w:ins w:id="1131" w:author="Joyce L Tokar" w:date="2017-10-04T11:15:00Z">
              <w:r w:rsidRPr="00491F73">
                <w:t>6.</w:t>
              </w:r>
            </w:ins>
            <w:ins w:id="1132" w:author="Joyce L Tokar" w:date="2017-10-11T12:26:00Z">
              <w:r w:rsidR="00793EBD">
                <w:t>32</w:t>
              </w:r>
            </w:ins>
            <w:ins w:id="1133" w:author="Joyce L Tokar" w:date="2017-10-04T11:15:00Z">
              <w:r w:rsidRPr="00491F73">
                <w:t xml:space="preserve"> [</w:t>
              </w:r>
            </w:ins>
            <w:ins w:id="1134" w:author="Joyce L Tokar" w:date="2017-10-11T12:26:00Z">
              <w:r w:rsidR="00793EBD">
                <w:t>CSJ</w:t>
              </w:r>
            </w:ins>
            <w:ins w:id="1135" w:author="Joyce L Tokar" w:date="2017-10-04T11:15:00Z">
              <w:r w:rsidRPr="00491F73">
                <w:t>],</w:t>
              </w:r>
            </w:ins>
            <w:ins w:id="1136" w:author="Joyce L Tokar" w:date="2017-10-11T12:26:00Z">
              <w:r w:rsidR="00793EBD">
                <w:t xml:space="preserve"> 6.34 [OTR], </w:t>
              </w:r>
            </w:ins>
            <w:ins w:id="1137" w:author="Joyce L Tokar" w:date="2017-10-04T11:15:00Z">
              <w:r w:rsidRPr="00491F73">
                <w:t>6.46 [TRJ]</w:t>
              </w:r>
            </w:ins>
          </w:p>
        </w:tc>
      </w:tr>
      <w:tr w:rsidR="00317D7E" w14:paraId="087C41DB" w14:textId="77777777" w:rsidTr="008F351E">
        <w:trPr>
          <w:ins w:id="1138" w:author="Joyce L Tokar" w:date="2017-10-04T10:57:00Z"/>
        </w:trPr>
        <w:tc>
          <w:tcPr>
            <w:tcW w:w="1008" w:type="dxa"/>
          </w:tcPr>
          <w:p w14:paraId="286E7921" w14:textId="77777777" w:rsidR="000961FA" w:rsidRDefault="00491F73">
            <w:pPr>
              <w:jc w:val="center"/>
              <w:rPr>
                <w:ins w:id="1139" w:author="Joyce L Tokar" w:date="2017-10-04T10:57:00Z"/>
              </w:rPr>
            </w:pPr>
            <w:ins w:id="1140" w:author="Joyce L Tokar" w:date="2017-10-04T11:17:00Z">
              <w:r w:rsidRPr="00491F73">
                <w:t>2</w:t>
              </w:r>
            </w:ins>
          </w:p>
        </w:tc>
        <w:tc>
          <w:tcPr>
            <w:tcW w:w="5942" w:type="dxa"/>
          </w:tcPr>
          <w:p w14:paraId="3129B165" w14:textId="77777777" w:rsidR="00317D7E" w:rsidRPr="0028191D" w:rsidRDefault="00515FE7">
            <w:pPr>
              <w:spacing w:after="200" w:line="276" w:lineRule="auto"/>
              <w:rPr>
                <w:ins w:id="1141" w:author="Joyce L Tokar" w:date="2017-10-04T10:57:00Z"/>
              </w:rPr>
            </w:pPr>
            <w:ins w:id="1142" w:author="Joyce L Tokar" w:date="2017-10-04T11:31:00Z">
              <w:r>
                <w:t xml:space="preserve">Avoid the use of the </w:t>
              </w:r>
              <w:r w:rsidRPr="0009174A">
                <w:rPr>
                  <w:rFonts w:ascii="Times New Roman" w:hAnsi="Times New Roman" w:cs="Times New Roman"/>
                  <w:b/>
                </w:rPr>
                <w:t>abort</w:t>
              </w:r>
              <w:r>
                <w:t xml:space="preserve"> statement.</w:t>
              </w:r>
            </w:ins>
          </w:p>
        </w:tc>
        <w:tc>
          <w:tcPr>
            <w:tcW w:w="3476" w:type="dxa"/>
          </w:tcPr>
          <w:p w14:paraId="27873155" w14:textId="77777777" w:rsidR="00317D7E" w:rsidRPr="00515FE7" w:rsidRDefault="00491F73">
            <w:pPr>
              <w:spacing w:after="200" w:line="276" w:lineRule="auto"/>
              <w:rPr>
                <w:ins w:id="1143" w:author="Joyce L Tokar" w:date="2017-10-04T10:57:00Z"/>
              </w:rPr>
            </w:pPr>
            <w:ins w:id="1144" w:author="Joyce L Tokar" w:date="2017-10-04T11:34:00Z">
              <w:r w:rsidRPr="00491F73">
                <w:t>6.56 [EWF], 6.60 [CGT], 6.62 [CGS]</w:t>
              </w:r>
            </w:ins>
          </w:p>
        </w:tc>
      </w:tr>
      <w:tr w:rsidR="00317D7E" w14:paraId="79047D21" w14:textId="77777777" w:rsidTr="008F351E">
        <w:trPr>
          <w:ins w:id="1145" w:author="Joyce L Tokar" w:date="2017-10-04T10:57:00Z"/>
        </w:trPr>
        <w:tc>
          <w:tcPr>
            <w:tcW w:w="1008" w:type="dxa"/>
          </w:tcPr>
          <w:p w14:paraId="21F715F9" w14:textId="77777777" w:rsidR="000961FA" w:rsidRDefault="00491F73">
            <w:pPr>
              <w:jc w:val="center"/>
              <w:rPr>
                <w:ins w:id="1146" w:author="Joyce L Tokar" w:date="2017-10-04T10:57:00Z"/>
              </w:rPr>
            </w:pPr>
            <w:ins w:id="1147" w:author="Joyce L Tokar" w:date="2017-10-04T11:17:00Z">
              <w:r w:rsidRPr="00491F73">
                <w:t>3</w:t>
              </w:r>
            </w:ins>
          </w:p>
        </w:tc>
        <w:tc>
          <w:tcPr>
            <w:tcW w:w="5942" w:type="dxa"/>
          </w:tcPr>
          <w:p w14:paraId="1F12B9C4" w14:textId="77777777" w:rsidR="00317D7E" w:rsidRPr="0028191D" w:rsidRDefault="00141FA8">
            <w:pPr>
              <w:spacing w:after="200" w:line="276" w:lineRule="auto"/>
              <w:rPr>
                <w:ins w:id="1148" w:author="Joyce L Tokar" w:date="2017-10-04T10:57:00Z"/>
              </w:rPr>
            </w:pPr>
            <w:ins w:id="1149" w:author="Joyce L Tokar" w:date="2017-10-04T11:36:00Z">
              <w:r>
                <w:t xml:space="preserve">Do not use features explicitly identified as unsafe, such as </w:t>
              </w:r>
              <w:r w:rsidRPr="005D3715">
                <w:rPr>
                  <w:rFonts w:ascii="Times New Roman" w:hAnsi="Times New Roman" w:cs="Times New Roman"/>
                </w:rPr>
                <w:t>Unchecked_Deallocation</w:t>
              </w:r>
              <w:r>
                <w:t xml:space="preserve">, </w:t>
              </w:r>
              <w:r w:rsidRPr="005D3715">
                <w:rPr>
                  <w:rFonts w:ascii="Times New Roman" w:hAnsi="Times New Roman" w:cs="Times New Roman"/>
                </w:rPr>
                <w:t>Unchecked_Conversion</w:t>
              </w:r>
              <w:r>
                <w:t xml:space="preserve">, or </w:t>
              </w:r>
              <w:r w:rsidRPr="005D3715">
                <w:rPr>
                  <w:rFonts w:ascii="Times New Roman" w:hAnsi="Times New Roman" w:cs="Times New Roman"/>
                </w:rPr>
                <w:t>Unchecked_Access</w:t>
              </w:r>
              <w:r>
                <w:t>, unless absolutely necessary and then with extreme caution.</w:t>
              </w:r>
            </w:ins>
          </w:p>
        </w:tc>
        <w:tc>
          <w:tcPr>
            <w:tcW w:w="3476" w:type="dxa"/>
          </w:tcPr>
          <w:p w14:paraId="2C6D528C" w14:textId="77777777" w:rsidR="00317D7E" w:rsidRPr="00515FE7" w:rsidRDefault="00570088">
            <w:pPr>
              <w:spacing w:after="200" w:line="276" w:lineRule="auto"/>
              <w:rPr>
                <w:ins w:id="1150" w:author="Joyce L Tokar" w:date="2017-10-04T10:57:00Z"/>
              </w:rPr>
            </w:pPr>
            <w:ins w:id="1151" w:author="Joyce L Tokar" w:date="2017-10-10T14:11:00Z">
              <w:r>
                <w:t xml:space="preserve">6.2 [IHN], 6.3 [STR], </w:t>
              </w:r>
            </w:ins>
            <w:ins w:id="1152" w:author="Joyce L Tokar" w:date="2017-10-10T14:12:00Z">
              <w:r w:rsidR="000525FC">
                <w:t xml:space="preserve">6.11 [HFC], </w:t>
              </w:r>
            </w:ins>
            <w:ins w:id="1153" w:author="Joyce L Tokar" w:date="2017-10-11T12:30:00Z">
              <w:r w:rsidR="009B6849">
                <w:t xml:space="preserve">  </w:t>
              </w:r>
            </w:ins>
            <w:ins w:id="1154" w:author="Joyce L Tokar" w:date="2017-10-10T14:12:00Z">
              <w:r w:rsidR="000525FC">
                <w:t>6.14 [XYK], 6.33 [DCM], 6.53 [SKL], 6.56 [EWF]</w:t>
              </w:r>
            </w:ins>
          </w:p>
        </w:tc>
      </w:tr>
      <w:tr w:rsidR="00317D7E" w14:paraId="03E7D24F" w14:textId="77777777" w:rsidTr="008F351E">
        <w:trPr>
          <w:ins w:id="1155" w:author="Joyce L Tokar" w:date="2017-10-04T10:57:00Z"/>
        </w:trPr>
        <w:tc>
          <w:tcPr>
            <w:tcW w:w="1008" w:type="dxa"/>
          </w:tcPr>
          <w:p w14:paraId="3C4144A3" w14:textId="77777777" w:rsidR="000961FA" w:rsidRDefault="00491F73">
            <w:pPr>
              <w:jc w:val="center"/>
              <w:rPr>
                <w:ins w:id="1156" w:author="Joyce L Tokar" w:date="2017-10-04T10:57:00Z"/>
              </w:rPr>
            </w:pPr>
            <w:ins w:id="1157" w:author="Joyce L Tokar" w:date="2017-10-04T11:17:00Z">
              <w:r w:rsidRPr="00491F73">
                <w:t>4</w:t>
              </w:r>
            </w:ins>
          </w:p>
        </w:tc>
        <w:tc>
          <w:tcPr>
            <w:tcW w:w="5942" w:type="dxa"/>
          </w:tcPr>
          <w:p w14:paraId="2EF2FF8D" w14:textId="77777777" w:rsidR="00317D7E" w:rsidRPr="0028191D" w:rsidRDefault="00EA7BD2">
            <w:pPr>
              <w:spacing w:after="200" w:line="276" w:lineRule="auto"/>
              <w:rPr>
                <w:ins w:id="1158" w:author="Joyce L Tokar" w:date="2017-10-04T10:57:00Z"/>
              </w:rPr>
            </w:pPr>
            <w:ins w:id="1159" w:author="Joyce L Tokar" w:date="2017-10-10T14:13:00Z">
              <w:r>
                <w:rPr>
                  <w:rFonts w:ascii="Calibri" w:eastAsia="Calibri" w:hAnsi="Calibri" w:cs="Times New Roman"/>
                </w:rPr>
                <w:t>Use user-defined types in preference to predefined types, including range and precision as needed.</w:t>
              </w:r>
            </w:ins>
          </w:p>
        </w:tc>
        <w:tc>
          <w:tcPr>
            <w:tcW w:w="3476" w:type="dxa"/>
          </w:tcPr>
          <w:p w14:paraId="3B429200" w14:textId="77777777" w:rsidR="00317D7E" w:rsidRPr="00515FE7" w:rsidRDefault="00793EBD">
            <w:pPr>
              <w:spacing w:after="200" w:line="276" w:lineRule="auto"/>
              <w:rPr>
                <w:ins w:id="1160" w:author="Joyce L Tokar" w:date="2017-10-04T10:57:00Z"/>
              </w:rPr>
            </w:pPr>
            <w:ins w:id="1161" w:author="Joyce L Tokar" w:date="2017-10-11T12:28:00Z">
              <w:r>
                <w:t xml:space="preserve">6.2 [IHN], </w:t>
              </w:r>
            </w:ins>
            <w:ins w:id="1162" w:author="Joyce L Tokar" w:date="2017-10-10T14:18:00Z">
              <w:r w:rsidR="00EA7BD2">
                <w:t xml:space="preserve">6.4 [PLF], </w:t>
              </w:r>
            </w:ins>
            <w:ins w:id="1163" w:author="Joyce L Tokar" w:date="2017-10-11T12:28:00Z">
              <w:r>
                <w:t xml:space="preserve">6.6 [FLC], </w:t>
              </w:r>
            </w:ins>
            <w:ins w:id="1164" w:author="Joyce L Tokar" w:date="2017-10-11T12:30:00Z">
              <w:r w:rsidR="009B6849">
                <w:t xml:space="preserve">     </w:t>
              </w:r>
            </w:ins>
            <w:ins w:id="1165" w:author="Joyce L Tokar" w:date="2017-10-10T14:18:00Z">
              <w:r w:rsidR="00EA7BD2">
                <w:t>6.57 [FAB]</w:t>
              </w:r>
            </w:ins>
          </w:p>
        </w:tc>
      </w:tr>
      <w:tr w:rsidR="00317D7E" w14:paraId="1CAED5D4" w14:textId="77777777" w:rsidTr="008F351E">
        <w:trPr>
          <w:ins w:id="1166" w:author="Joyce L Tokar" w:date="2017-10-04T10:57:00Z"/>
        </w:trPr>
        <w:tc>
          <w:tcPr>
            <w:tcW w:w="1008" w:type="dxa"/>
          </w:tcPr>
          <w:p w14:paraId="6F7BDF09" w14:textId="77777777" w:rsidR="000961FA" w:rsidRDefault="00491F73">
            <w:pPr>
              <w:jc w:val="center"/>
              <w:rPr>
                <w:ins w:id="1167" w:author="Joyce L Tokar" w:date="2017-10-04T10:57:00Z"/>
              </w:rPr>
            </w:pPr>
            <w:ins w:id="1168" w:author="Joyce L Tokar" w:date="2017-10-04T11:17:00Z">
              <w:r w:rsidRPr="00491F73">
                <w:t>5</w:t>
              </w:r>
            </w:ins>
          </w:p>
        </w:tc>
        <w:tc>
          <w:tcPr>
            <w:tcW w:w="5942" w:type="dxa"/>
          </w:tcPr>
          <w:p w14:paraId="7E286144" w14:textId="77777777" w:rsidR="00317D7E" w:rsidRPr="0028191D" w:rsidRDefault="00005608">
            <w:pPr>
              <w:spacing w:after="200" w:line="276" w:lineRule="auto"/>
              <w:rPr>
                <w:ins w:id="1169" w:author="Joyce L Tokar" w:date="2017-10-04T10:57:00Z"/>
              </w:rPr>
            </w:pPr>
            <w:ins w:id="1170" w:author="Joyce L Tokar" w:date="2017-10-10T14:18:00Z">
              <w:r>
                <w:rPr>
                  <w:kern w:val="32"/>
                </w:rPr>
                <w:t xml:space="preserve">Protect all data shared between tasks within a protected object or mark the data </w:t>
              </w:r>
              <w:r w:rsidRPr="005D3715">
                <w:rPr>
                  <w:rFonts w:ascii="Times New Roman" w:hAnsi="Times New Roman" w:cs="Times New Roman"/>
                  <w:kern w:val="32"/>
                </w:rPr>
                <w:t>Atomic</w:t>
              </w:r>
              <w:r>
                <w:rPr>
                  <w:kern w:val="32"/>
                </w:rPr>
                <w:t>.</w:t>
              </w:r>
            </w:ins>
          </w:p>
        </w:tc>
        <w:tc>
          <w:tcPr>
            <w:tcW w:w="3476" w:type="dxa"/>
          </w:tcPr>
          <w:p w14:paraId="6E28576D" w14:textId="77777777" w:rsidR="00317D7E" w:rsidRPr="00515FE7" w:rsidRDefault="00005608">
            <w:pPr>
              <w:spacing w:after="200" w:line="276" w:lineRule="auto"/>
              <w:rPr>
                <w:ins w:id="1171" w:author="Joyce L Tokar" w:date="2017-10-04T10:57:00Z"/>
              </w:rPr>
            </w:pPr>
            <w:ins w:id="1172" w:author="Joyce L Tokar" w:date="2017-10-10T14:20:00Z">
              <w:r>
                <w:t>6.3 [STR], 6.56 [EWF], 6.61 [CGX]</w:t>
              </w:r>
            </w:ins>
          </w:p>
        </w:tc>
      </w:tr>
      <w:tr w:rsidR="00317D7E" w14:paraId="574C942A" w14:textId="77777777" w:rsidTr="008F351E">
        <w:trPr>
          <w:ins w:id="1173" w:author="Joyce L Tokar" w:date="2017-10-04T10:57:00Z"/>
        </w:trPr>
        <w:tc>
          <w:tcPr>
            <w:tcW w:w="1008" w:type="dxa"/>
          </w:tcPr>
          <w:p w14:paraId="7A4DE8C6" w14:textId="77777777" w:rsidR="000961FA" w:rsidRDefault="00491F73">
            <w:pPr>
              <w:jc w:val="center"/>
              <w:rPr>
                <w:ins w:id="1174" w:author="Joyce L Tokar" w:date="2017-10-04T10:57:00Z"/>
              </w:rPr>
            </w:pPr>
            <w:ins w:id="1175" w:author="Joyce L Tokar" w:date="2017-10-04T11:17:00Z">
              <w:r w:rsidRPr="00491F73">
                <w:t>6</w:t>
              </w:r>
            </w:ins>
          </w:p>
        </w:tc>
        <w:tc>
          <w:tcPr>
            <w:tcW w:w="5942" w:type="dxa"/>
          </w:tcPr>
          <w:p w14:paraId="19E7EE11" w14:textId="77777777" w:rsidR="005D4B08" w:rsidRDefault="007A17E6">
            <w:pPr>
              <w:spacing w:after="200" w:line="276" w:lineRule="auto"/>
              <w:rPr>
                <w:ins w:id="1176" w:author="Joyce L Tokar" w:date="2017-10-04T10:57:00Z"/>
              </w:rPr>
            </w:pPr>
            <w:ins w:id="1177" w:author="Joyce L Tokar" w:date="2017-10-10T14:21:00Z">
              <w:r>
                <w:t>Exploit the type and subtype system of Ada to express (and post-conditions) on the values of parameters.</w:t>
              </w:r>
            </w:ins>
          </w:p>
        </w:tc>
        <w:tc>
          <w:tcPr>
            <w:tcW w:w="3476" w:type="dxa"/>
          </w:tcPr>
          <w:p w14:paraId="71A4B8A5" w14:textId="77777777" w:rsidR="00317D7E" w:rsidRPr="00515FE7" w:rsidRDefault="007A17E6">
            <w:pPr>
              <w:spacing w:after="200" w:line="276" w:lineRule="auto"/>
              <w:rPr>
                <w:ins w:id="1178" w:author="Joyce L Tokar" w:date="2017-10-04T10:57:00Z"/>
              </w:rPr>
            </w:pPr>
            <w:ins w:id="1179" w:author="Joyce L Tokar" w:date="2017-10-10T14:23:00Z">
              <w:r>
                <w:t>6.46 [TRJ]</w:t>
              </w:r>
            </w:ins>
          </w:p>
        </w:tc>
      </w:tr>
      <w:tr w:rsidR="00317D7E" w14:paraId="3D53D946" w14:textId="77777777" w:rsidTr="008F351E">
        <w:trPr>
          <w:ins w:id="1180" w:author="Joyce L Tokar" w:date="2017-10-04T10:57:00Z"/>
        </w:trPr>
        <w:tc>
          <w:tcPr>
            <w:tcW w:w="1008" w:type="dxa"/>
          </w:tcPr>
          <w:p w14:paraId="2FDD03C6" w14:textId="77777777" w:rsidR="000961FA" w:rsidRDefault="00491F73">
            <w:pPr>
              <w:jc w:val="center"/>
              <w:rPr>
                <w:ins w:id="1181" w:author="Joyce L Tokar" w:date="2017-10-04T10:57:00Z"/>
              </w:rPr>
            </w:pPr>
            <w:ins w:id="1182" w:author="Joyce L Tokar" w:date="2017-10-04T11:17:00Z">
              <w:r w:rsidRPr="00491F73">
                <w:t>7</w:t>
              </w:r>
            </w:ins>
          </w:p>
        </w:tc>
        <w:tc>
          <w:tcPr>
            <w:tcW w:w="5942" w:type="dxa"/>
          </w:tcPr>
          <w:p w14:paraId="4CE687B7" w14:textId="77777777" w:rsidR="00317D7E" w:rsidRDefault="004C3BE3">
            <w:pPr>
              <w:rPr>
                <w:ins w:id="1183" w:author="Joyce L Tokar" w:date="2017-10-04T10:57:00Z"/>
                <w:rFonts w:asciiTheme="majorHAnsi" w:eastAsiaTheme="majorEastAsia" w:hAnsiTheme="majorHAnsi"/>
                <w:b/>
                <w:sz w:val="26"/>
                <w:szCs w:val="26"/>
              </w:rPr>
            </w:pPr>
            <w:ins w:id="1184" w:author="Joyce L Tokar" w:date="2017-10-10T18:09:00Z">
              <w:r>
                <w:t xml:space="preserve">Whenever possible, the </w:t>
              </w:r>
              <w:r>
                <w:rPr>
                  <w:rFonts w:ascii="Times New Roman" w:hAnsi="Times New Roman"/>
                </w:rPr>
                <w:t>'First</w:t>
              </w:r>
              <w:r>
                <w:t xml:space="preserve">, </w:t>
              </w:r>
              <w:r>
                <w:rPr>
                  <w:rFonts w:ascii="Times New Roman" w:hAnsi="Times New Roman"/>
                </w:rPr>
                <w:t>'Last</w:t>
              </w:r>
              <w:r>
                <w:t xml:space="preserve">, and </w:t>
              </w:r>
              <w:r>
                <w:rPr>
                  <w:rFonts w:ascii="Times New Roman" w:hAnsi="Times New Roman"/>
                </w:rPr>
                <w:t>'Range</w:t>
              </w:r>
              <w:r>
                <w:t xml:space="preserve"> attributes should be used for loop termination. If the </w:t>
              </w:r>
              <w:r>
                <w:rPr>
                  <w:rFonts w:ascii="Times New Roman" w:hAnsi="Times New Roman"/>
                </w:rPr>
                <w:t>'Length</w:t>
              </w:r>
              <w:r>
                <w:t xml:space="preserve"> attribute must be used, then extra care should be taken to ensure that the length expression considers the starting index value for the array.</w:t>
              </w:r>
            </w:ins>
          </w:p>
        </w:tc>
        <w:tc>
          <w:tcPr>
            <w:tcW w:w="3476" w:type="dxa"/>
          </w:tcPr>
          <w:p w14:paraId="42F14794" w14:textId="77777777" w:rsidR="00317D7E" w:rsidRPr="00515FE7" w:rsidRDefault="009B6849">
            <w:pPr>
              <w:spacing w:after="200" w:line="276" w:lineRule="auto"/>
              <w:rPr>
                <w:ins w:id="1185" w:author="Joyce L Tokar" w:date="2017-10-04T10:57:00Z"/>
              </w:rPr>
            </w:pPr>
            <w:ins w:id="1186" w:author="Joyce L Tokar" w:date="2017-10-11T12:31:00Z">
              <w:r>
                <w:t xml:space="preserve">6.29 [TEX], </w:t>
              </w:r>
            </w:ins>
            <w:ins w:id="1187" w:author="Joyce L Tokar" w:date="2017-10-10T18:11:00Z">
              <w:r w:rsidR="004C3BE3">
                <w:t>6.30 [XZH]</w:t>
              </w:r>
            </w:ins>
          </w:p>
        </w:tc>
      </w:tr>
      <w:tr w:rsidR="0028191D" w14:paraId="624A7C14" w14:textId="77777777" w:rsidTr="008F351E">
        <w:trPr>
          <w:ins w:id="1188" w:author="Joyce L Tokar" w:date="2017-10-04T11:17:00Z"/>
        </w:trPr>
        <w:tc>
          <w:tcPr>
            <w:tcW w:w="1008" w:type="dxa"/>
          </w:tcPr>
          <w:p w14:paraId="54C32A78" w14:textId="77777777" w:rsidR="000961FA" w:rsidRDefault="00491F73">
            <w:pPr>
              <w:jc w:val="center"/>
              <w:rPr>
                <w:ins w:id="1189" w:author="Joyce L Tokar" w:date="2017-10-04T11:17:00Z"/>
              </w:rPr>
            </w:pPr>
            <w:ins w:id="1190" w:author="Joyce L Tokar" w:date="2017-10-04T11:17:00Z">
              <w:r w:rsidRPr="00491F73">
                <w:t>8</w:t>
              </w:r>
            </w:ins>
          </w:p>
        </w:tc>
        <w:tc>
          <w:tcPr>
            <w:tcW w:w="5942" w:type="dxa"/>
          </w:tcPr>
          <w:p w14:paraId="5E4127D7" w14:textId="77777777" w:rsidR="0028191D" w:rsidRDefault="004C3BE3">
            <w:pPr>
              <w:rPr>
                <w:ins w:id="1191" w:author="Joyce L Tokar" w:date="2017-10-04T11:17:00Z"/>
                <w:rFonts w:asciiTheme="majorHAnsi" w:eastAsiaTheme="majorEastAsia" w:hAnsiTheme="majorHAnsi"/>
                <w:b/>
                <w:sz w:val="26"/>
                <w:szCs w:val="26"/>
              </w:rPr>
            </w:pPr>
            <w:ins w:id="1192" w:author="Joyce L Tokar" w:date="2017-10-10T18:11:00Z">
              <w:r>
                <w:t>Use objects of controlled types to ensure that resources are properly released if a task terminates unexpectedly.</w:t>
              </w:r>
            </w:ins>
          </w:p>
        </w:tc>
        <w:tc>
          <w:tcPr>
            <w:tcW w:w="3476" w:type="dxa"/>
          </w:tcPr>
          <w:p w14:paraId="04A252AD" w14:textId="77777777" w:rsidR="0028191D" w:rsidRPr="00515FE7" w:rsidRDefault="009B6849">
            <w:pPr>
              <w:spacing w:after="200" w:line="276" w:lineRule="auto"/>
              <w:rPr>
                <w:ins w:id="1193" w:author="Joyce L Tokar" w:date="2017-10-04T11:17:00Z"/>
              </w:rPr>
            </w:pPr>
            <w:ins w:id="1194" w:author="Joyce L Tokar" w:date="2017-10-11T12:32:00Z">
              <w:r>
                <w:t xml:space="preserve">6.60 [CGT], </w:t>
              </w:r>
            </w:ins>
            <w:ins w:id="1195" w:author="Joyce L Tokar" w:date="2017-10-11T10:47:00Z">
              <w:r w:rsidR="005D4B08">
                <w:t>6.62 [CGS]</w:t>
              </w:r>
            </w:ins>
          </w:p>
        </w:tc>
      </w:tr>
      <w:tr w:rsidR="0028191D" w14:paraId="2EA3E3FD" w14:textId="77777777" w:rsidTr="008F351E">
        <w:trPr>
          <w:ins w:id="1196" w:author="Joyce L Tokar" w:date="2017-10-04T11:17:00Z"/>
        </w:trPr>
        <w:tc>
          <w:tcPr>
            <w:tcW w:w="1008" w:type="dxa"/>
          </w:tcPr>
          <w:p w14:paraId="5E87052C" w14:textId="77777777" w:rsidR="000961FA" w:rsidRDefault="00491F73">
            <w:pPr>
              <w:jc w:val="center"/>
              <w:rPr>
                <w:ins w:id="1197" w:author="Joyce L Tokar" w:date="2017-10-04T11:17:00Z"/>
              </w:rPr>
            </w:pPr>
            <w:ins w:id="1198" w:author="Joyce L Tokar" w:date="2017-10-04T11:18:00Z">
              <w:r w:rsidRPr="00491F73">
                <w:t>9</w:t>
              </w:r>
            </w:ins>
          </w:p>
        </w:tc>
        <w:tc>
          <w:tcPr>
            <w:tcW w:w="5942" w:type="dxa"/>
          </w:tcPr>
          <w:p w14:paraId="7CDE5720" w14:textId="77777777" w:rsidR="0028191D" w:rsidRDefault="005D4B08">
            <w:pPr>
              <w:rPr>
                <w:ins w:id="1199" w:author="Joyce L Tokar" w:date="2017-10-04T11:17:00Z"/>
                <w:rFonts w:asciiTheme="majorHAnsi" w:eastAsiaTheme="majorEastAsia" w:hAnsiTheme="majorHAnsi"/>
                <w:b/>
                <w:sz w:val="26"/>
                <w:szCs w:val="26"/>
              </w:rPr>
            </w:pPr>
            <w:ins w:id="1200" w:author="Joyce L Tokar" w:date="2017-10-11T10:49:00Z">
              <w:r>
                <w:t>Specify type invariants.</w:t>
              </w:r>
            </w:ins>
          </w:p>
        </w:tc>
        <w:tc>
          <w:tcPr>
            <w:tcW w:w="3476" w:type="dxa"/>
          </w:tcPr>
          <w:p w14:paraId="78C16746" w14:textId="77777777" w:rsidR="0028191D" w:rsidRPr="00515FE7" w:rsidRDefault="005D4B08">
            <w:pPr>
              <w:spacing w:after="200" w:line="276" w:lineRule="auto"/>
              <w:rPr>
                <w:ins w:id="1201" w:author="Joyce L Tokar" w:date="2017-10-04T11:17:00Z"/>
              </w:rPr>
            </w:pPr>
            <w:ins w:id="1202" w:author="Joyce L Tokar" w:date="2017-10-11T10:49:00Z">
              <w:r>
                <w:t>6.44 [</w:t>
              </w:r>
            </w:ins>
            <w:ins w:id="1203" w:author="Joyce L Tokar" w:date="2017-10-11T10:51:00Z">
              <w:r>
                <w:t>BKK</w:t>
              </w:r>
            </w:ins>
            <w:ins w:id="1204" w:author="Joyce L Tokar" w:date="2017-10-11T10:49:00Z">
              <w:r>
                <w:t>], 6.46 [</w:t>
              </w:r>
            </w:ins>
            <w:ins w:id="1205" w:author="Joyce L Tokar" w:date="2017-10-11T10:51:00Z">
              <w:r>
                <w:t>TRJ</w:t>
              </w:r>
            </w:ins>
            <w:ins w:id="1206" w:author="Joyce L Tokar" w:date="2017-10-11T10:49:00Z">
              <w:r>
                <w:t>]</w:t>
              </w:r>
            </w:ins>
          </w:p>
        </w:tc>
      </w:tr>
      <w:tr w:rsidR="0028191D" w14:paraId="2456905C" w14:textId="77777777" w:rsidTr="008F351E">
        <w:trPr>
          <w:ins w:id="1207" w:author="Joyce L Tokar" w:date="2017-10-04T11:18:00Z"/>
        </w:trPr>
        <w:tc>
          <w:tcPr>
            <w:tcW w:w="1008" w:type="dxa"/>
          </w:tcPr>
          <w:p w14:paraId="606E289D" w14:textId="77777777" w:rsidR="000961FA" w:rsidRDefault="00491F73">
            <w:pPr>
              <w:jc w:val="center"/>
              <w:rPr>
                <w:ins w:id="1208" w:author="Joyce L Tokar" w:date="2017-10-04T11:18:00Z"/>
              </w:rPr>
            </w:pPr>
            <w:ins w:id="1209" w:author="Joyce L Tokar" w:date="2017-10-04T11:18:00Z">
              <w:r w:rsidRPr="00491F73">
                <w:t>10</w:t>
              </w:r>
            </w:ins>
          </w:p>
        </w:tc>
        <w:tc>
          <w:tcPr>
            <w:tcW w:w="5942" w:type="dxa"/>
          </w:tcPr>
          <w:p w14:paraId="7D1908B7" w14:textId="77777777" w:rsidR="0028191D" w:rsidRDefault="005D4B08">
            <w:pPr>
              <w:rPr>
                <w:ins w:id="1210" w:author="Joyce L Tokar" w:date="2017-10-04T11:18:00Z"/>
                <w:rFonts w:asciiTheme="majorHAnsi" w:eastAsiaTheme="majorEastAsia" w:hAnsiTheme="majorHAnsi"/>
                <w:b/>
                <w:sz w:val="26"/>
                <w:szCs w:val="26"/>
              </w:rPr>
            </w:pPr>
            <w:ins w:id="1211" w:author="Joyce L Tokar" w:date="2017-10-11T10:51:00Z">
              <w:r>
                <w:rPr>
                  <w:lang w:val="en-GB"/>
                </w:rPr>
                <w:t>Do not suppress the checks provided by the language unless the absence of the errors checked against has been verified by static analysis tools.</w:t>
              </w:r>
            </w:ins>
          </w:p>
        </w:tc>
        <w:tc>
          <w:tcPr>
            <w:tcW w:w="3476" w:type="dxa"/>
          </w:tcPr>
          <w:p w14:paraId="44705415" w14:textId="77777777" w:rsidR="0028191D" w:rsidRPr="00515FE7" w:rsidRDefault="005D4B08">
            <w:pPr>
              <w:spacing w:after="200" w:line="276" w:lineRule="auto"/>
              <w:rPr>
                <w:ins w:id="1212" w:author="Joyce L Tokar" w:date="2017-10-04T11:18:00Z"/>
              </w:rPr>
            </w:pPr>
            <w:ins w:id="1213" w:author="Joyce L Tokar" w:date="2017-10-11T10:53:00Z">
              <w:r>
                <w:t>6.6 [</w:t>
              </w:r>
            </w:ins>
            <w:ins w:id="1214" w:author="Joyce L Tokar" w:date="2017-10-11T11:22:00Z">
              <w:r w:rsidR="00D17DE5">
                <w:t>FLC</w:t>
              </w:r>
            </w:ins>
            <w:ins w:id="1215" w:author="Joyce L Tokar" w:date="2017-10-11T10:53:00Z">
              <w:r>
                <w:t>], 6.9 [</w:t>
              </w:r>
            </w:ins>
            <w:ins w:id="1216" w:author="Joyce L Tokar" w:date="2017-10-11T11:22:00Z">
              <w:r w:rsidR="00D17DE5">
                <w:t>XYZ</w:t>
              </w:r>
            </w:ins>
            <w:ins w:id="1217" w:author="Joyce L Tokar" w:date="2017-10-11T10:53:00Z">
              <w:r>
                <w:t>], 6.33 [</w:t>
              </w:r>
            </w:ins>
            <w:ins w:id="1218" w:author="Joyce L Tokar" w:date="2017-10-11T11:22:00Z">
              <w:r w:rsidR="00D17DE5">
                <w:t>DCM</w:t>
              </w:r>
            </w:ins>
            <w:ins w:id="1219" w:author="Joyce L Tokar" w:date="2017-10-11T10:53:00Z">
              <w:r>
                <w:t>], 6.52 [</w:t>
              </w:r>
            </w:ins>
            <w:ins w:id="1220" w:author="Joyce L Tokar" w:date="2017-10-11T11:22:00Z">
              <w:r w:rsidR="00D17DE5">
                <w:t>MXB</w:t>
              </w:r>
            </w:ins>
            <w:ins w:id="1221" w:author="Joyce L Tokar" w:date="2017-10-11T10:53:00Z">
              <w:r>
                <w:t>], 6.56 [</w:t>
              </w:r>
            </w:ins>
            <w:ins w:id="1222" w:author="Joyce L Tokar" w:date="2017-10-11T11:22:00Z">
              <w:r w:rsidR="00D17DE5">
                <w:t>EWF</w:t>
              </w:r>
            </w:ins>
            <w:ins w:id="1223" w:author="Joyce L Tokar" w:date="2017-10-11T10:53:00Z">
              <w:r>
                <w:t>]</w:t>
              </w:r>
            </w:ins>
          </w:p>
        </w:tc>
      </w:tr>
      <w:tr w:rsidR="0028191D" w14:paraId="78EB9F21" w14:textId="77777777" w:rsidTr="008F351E">
        <w:trPr>
          <w:ins w:id="1224" w:author="Joyce L Tokar" w:date="2017-10-04T11:18:00Z"/>
        </w:trPr>
        <w:tc>
          <w:tcPr>
            <w:tcW w:w="1008" w:type="dxa"/>
          </w:tcPr>
          <w:p w14:paraId="27ECCE06" w14:textId="77777777" w:rsidR="000961FA" w:rsidRDefault="00491F73">
            <w:pPr>
              <w:jc w:val="center"/>
              <w:rPr>
                <w:ins w:id="1225" w:author="Joyce L Tokar" w:date="2017-10-04T11:18:00Z"/>
              </w:rPr>
            </w:pPr>
            <w:ins w:id="1226" w:author="Joyce L Tokar" w:date="2017-10-04T11:18:00Z">
              <w:r w:rsidRPr="00491F73">
                <w:t>11</w:t>
              </w:r>
            </w:ins>
          </w:p>
        </w:tc>
        <w:tc>
          <w:tcPr>
            <w:tcW w:w="5942" w:type="dxa"/>
          </w:tcPr>
          <w:p w14:paraId="42A88349" w14:textId="77777777" w:rsidR="0028191D" w:rsidRDefault="005D4B08">
            <w:pPr>
              <w:rPr>
                <w:ins w:id="1227" w:author="Joyce L Tokar" w:date="2017-10-04T11:18:00Z"/>
                <w:rFonts w:asciiTheme="majorHAnsi" w:eastAsiaTheme="majorEastAsia" w:hAnsiTheme="majorHAnsi"/>
                <w:b/>
                <w:sz w:val="26"/>
                <w:szCs w:val="26"/>
              </w:rPr>
            </w:pPr>
            <w:ins w:id="1228" w:author="Joyce L Tokar" w:date="2017-10-11T10:54:00Z">
              <w:r>
                <w:rPr>
                  <w:kern w:val="32"/>
                </w:rPr>
                <w:t>Use static analysis tools to detect erroneous or undefined behaviors</w:t>
              </w:r>
              <w:r w:rsidRPr="00DD4CEC">
                <w:rPr>
                  <w:kern w:val="32"/>
                </w:rPr>
                <w:t xml:space="preserve"> </w:t>
              </w:r>
              <w:r>
                <w:rPr>
                  <w:kern w:val="32"/>
                </w:rPr>
                <w:t>and to preclude the raising of implicit exceptions.</w:t>
              </w:r>
            </w:ins>
          </w:p>
        </w:tc>
        <w:tc>
          <w:tcPr>
            <w:tcW w:w="3476" w:type="dxa"/>
          </w:tcPr>
          <w:p w14:paraId="55C16FD2" w14:textId="77777777" w:rsidR="0028191D" w:rsidRPr="00515FE7" w:rsidRDefault="00D17DE5">
            <w:pPr>
              <w:spacing w:after="200" w:line="276" w:lineRule="auto"/>
              <w:rPr>
                <w:ins w:id="1229" w:author="Joyce L Tokar" w:date="2017-10-04T11:18:00Z"/>
              </w:rPr>
            </w:pPr>
            <w:ins w:id="1230" w:author="Joyce L Tokar" w:date="2017-10-11T11:22:00Z">
              <w:r>
                <w:t>6.6</w:t>
              </w:r>
            </w:ins>
            <w:ins w:id="1231" w:author="Joyce L Tokar" w:date="2017-10-11T11:23:00Z">
              <w:r>
                <w:t xml:space="preserve"> [FLC], 6.18 [WXQ], 6.19 [YZS], 6.20 [YOW], 6.24 [SAM], 6.25 [KOA], 6.52 [MXB], 6</w:t>
              </w:r>
            </w:ins>
            <w:ins w:id="1232" w:author="Joyce L Tokar" w:date="2017-10-11T11:22:00Z">
              <w:r>
                <w:t>.56 [EWF]</w:t>
              </w:r>
            </w:ins>
          </w:p>
        </w:tc>
      </w:tr>
      <w:tr w:rsidR="0028191D" w14:paraId="3F1002E7" w14:textId="77777777" w:rsidTr="008F351E">
        <w:trPr>
          <w:ins w:id="1233" w:author="Joyce L Tokar" w:date="2017-10-04T11:18:00Z"/>
        </w:trPr>
        <w:tc>
          <w:tcPr>
            <w:tcW w:w="1008" w:type="dxa"/>
          </w:tcPr>
          <w:p w14:paraId="0244BF03" w14:textId="77777777" w:rsidR="000961FA" w:rsidRDefault="00491F73">
            <w:pPr>
              <w:jc w:val="center"/>
              <w:rPr>
                <w:ins w:id="1234" w:author="Joyce L Tokar" w:date="2017-10-04T11:18:00Z"/>
              </w:rPr>
            </w:pPr>
            <w:ins w:id="1235" w:author="Joyce L Tokar" w:date="2017-10-04T11:18:00Z">
              <w:r w:rsidRPr="00491F73">
                <w:t>12</w:t>
              </w:r>
            </w:ins>
          </w:p>
        </w:tc>
        <w:tc>
          <w:tcPr>
            <w:tcW w:w="5942" w:type="dxa"/>
          </w:tcPr>
          <w:p w14:paraId="226079AF" w14:textId="77777777" w:rsidR="0028191D" w:rsidRDefault="00301842">
            <w:pPr>
              <w:rPr>
                <w:ins w:id="1236" w:author="Joyce L Tokar" w:date="2017-10-04T11:18:00Z"/>
                <w:rFonts w:asciiTheme="majorHAnsi" w:eastAsiaTheme="majorEastAsia" w:hAnsiTheme="majorHAnsi"/>
                <w:b/>
                <w:sz w:val="26"/>
                <w:szCs w:val="26"/>
              </w:rPr>
            </w:pPr>
            <w:ins w:id="1237" w:author="Joyce L Tokar" w:date="2017-10-11T11:27:00Z">
              <w:r w:rsidRPr="00B57098">
                <w:rPr>
                  <w:lang w:val="en-GB"/>
                </w:rPr>
                <w:t>Use Ada's support for whole-array operations, such as for assignment and comparison, plus aggregates for whole-array initialization, to reduce the use of indexing.</w:t>
              </w:r>
            </w:ins>
          </w:p>
        </w:tc>
        <w:tc>
          <w:tcPr>
            <w:tcW w:w="3476" w:type="dxa"/>
          </w:tcPr>
          <w:p w14:paraId="6A28ECC4" w14:textId="77777777" w:rsidR="0028191D" w:rsidRPr="00515FE7" w:rsidRDefault="00301842">
            <w:pPr>
              <w:spacing w:after="200" w:line="276" w:lineRule="auto"/>
              <w:rPr>
                <w:ins w:id="1238" w:author="Joyce L Tokar" w:date="2017-10-04T11:18:00Z"/>
              </w:rPr>
            </w:pPr>
            <w:ins w:id="1239" w:author="Joyce L Tokar" w:date="2017-10-11T11:28:00Z">
              <w:r>
                <w:t>6.9 [XYZ]</w:t>
              </w:r>
            </w:ins>
            <w:ins w:id="1240" w:author="Joyce L Tokar" w:date="2017-10-11T12:33:00Z">
              <w:r w:rsidR="009B6849">
                <w:t xml:space="preserve">, 6.10 [XYW], </w:t>
              </w:r>
            </w:ins>
            <w:ins w:id="1241" w:author="Joyce L Tokar" w:date="2017-10-11T12:34:00Z">
              <w:r w:rsidR="009B6849">
                <w:t>6.30 [XZH]</w:t>
              </w:r>
            </w:ins>
          </w:p>
        </w:tc>
      </w:tr>
      <w:tr w:rsidR="0028191D" w14:paraId="010E6CF2" w14:textId="77777777" w:rsidTr="008F351E">
        <w:trPr>
          <w:ins w:id="1242" w:author="Joyce L Tokar" w:date="2017-10-04T11:18:00Z"/>
        </w:trPr>
        <w:tc>
          <w:tcPr>
            <w:tcW w:w="1008" w:type="dxa"/>
          </w:tcPr>
          <w:p w14:paraId="644C40BE" w14:textId="77777777" w:rsidR="000961FA" w:rsidRDefault="00491F73">
            <w:pPr>
              <w:jc w:val="center"/>
              <w:rPr>
                <w:ins w:id="1243" w:author="Joyce L Tokar" w:date="2017-10-04T11:18:00Z"/>
              </w:rPr>
            </w:pPr>
            <w:ins w:id="1244" w:author="Joyce L Tokar" w:date="2017-10-04T11:18:00Z">
              <w:r w:rsidRPr="00491F73">
                <w:t>13</w:t>
              </w:r>
            </w:ins>
          </w:p>
        </w:tc>
        <w:tc>
          <w:tcPr>
            <w:tcW w:w="5942" w:type="dxa"/>
          </w:tcPr>
          <w:p w14:paraId="5C5C9748" w14:textId="77777777" w:rsidR="0028191D" w:rsidRDefault="00301842">
            <w:pPr>
              <w:rPr>
                <w:ins w:id="1245" w:author="Joyce L Tokar" w:date="2017-10-04T11:18:00Z"/>
                <w:rFonts w:asciiTheme="majorHAnsi" w:eastAsiaTheme="majorEastAsia" w:hAnsiTheme="majorHAnsi"/>
                <w:b/>
                <w:sz w:val="26"/>
                <w:szCs w:val="26"/>
              </w:rPr>
            </w:pPr>
            <w:ins w:id="1246" w:author="Joyce L Tokar" w:date="2017-10-11T11:29:00Z">
              <w:r>
                <w:t>Include exception handlers for every task, so that their unexpected termination can be handled and possibly communicated to the execution environment.</w:t>
              </w:r>
            </w:ins>
          </w:p>
        </w:tc>
        <w:tc>
          <w:tcPr>
            <w:tcW w:w="3476" w:type="dxa"/>
          </w:tcPr>
          <w:p w14:paraId="67249253" w14:textId="77777777" w:rsidR="0028191D" w:rsidRPr="00515FE7" w:rsidRDefault="009B6849">
            <w:pPr>
              <w:spacing w:after="200" w:line="276" w:lineRule="auto"/>
              <w:rPr>
                <w:ins w:id="1247" w:author="Joyce L Tokar" w:date="2017-10-04T11:18:00Z"/>
              </w:rPr>
            </w:pPr>
            <w:ins w:id="1248" w:author="Joyce L Tokar" w:date="2017-10-11T12:35:00Z">
              <w:r>
                <w:t xml:space="preserve">6.36 [OYB], 6.60 [CGT], </w:t>
              </w:r>
            </w:ins>
            <w:ins w:id="1249" w:author="Joyce L Tokar" w:date="2017-10-11T11:30:00Z">
              <w:r w:rsidR="00301842">
                <w:t>6.62 [CGS]</w:t>
              </w:r>
            </w:ins>
          </w:p>
        </w:tc>
      </w:tr>
      <w:tr w:rsidR="0028191D" w14:paraId="30837521" w14:textId="77777777" w:rsidTr="008F351E">
        <w:trPr>
          <w:ins w:id="1250" w:author="Joyce L Tokar" w:date="2017-10-04T11:18:00Z"/>
        </w:trPr>
        <w:tc>
          <w:tcPr>
            <w:tcW w:w="1008" w:type="dxa"/>
          </w:tcPr>
          <w:p w14:paraId="21763DE2" w14:textId="77777777" w:rsidR="000961FA" w:rsidRDefault="00491F73">
            <w:pPr>
              <w:jc w:val="center"/>
              <w:rPr>
                <w:ins w:id="1251" w:author="Joyce L Tokar" w:date="2017-10-04T11:18:00Z"/>
              </w:rPr>
            </w:pPr>
            <w:ins w:id="1252" w:author="Joyce L Tokar" w:date="2017-10-04T11:18:00Z">
              <w:r w:rsidRPr="00491F73">
                <w:t>14</w:t>
              </w:r>
            </w:ins>
          </w:p>
        </w:tc>
        <w:tc>
          <w:tcPr>
            <w:tcW w:w="5942" w:type="dxa"/>
          </w:tcPr>
          <w:p w14:paraId="5030C2E5" w14:textId="77777777" w:rsidR="0028191D" w:rsidRDefault="00301842">
            <w:pPr>
              <w:rPr>
                <w:ins w:id="1253" w:author="Joyce L Tokar" w:date="2017-10-04T11:18:00Z"/>
                <w:rFonts w:asciiTheme="majorHAnsi" w:eastAsiaTheme="majorEastAsia" w:hAnsiTheme="majorHAnsi"/>
                <w:b/>
                <w:sz w:val="26"/>
                <w:szCs w:val="26"/>
              </w:rPr>
            </w:pPr>
            <w:ins w:id="1254" w:author="Joyce L Tokar" w:date="2017-10-11T11:31:00Z">
              <w:r w:rsidRPr="005D3715">
                <w:rPr>
                  <w:rFonts w:cs="Arial"/>
                  <w:kern w:val="32"/>
                  <w:szCs w:val="20"/>
                  <w:lang w:val="en-GB" w:bidi="en-US"/>
                </w:rPr>
                <w:t xml:space="preserve">For </w:t>
              </w:r>
              <w:r w:rsidRPr="005D3715">
                <w:rPr>
                  <w:rFonts w:ascii="Times New Roman" w:hAnsi="Times New Roman" w:cs="Arial"/>
                  <w:b/>
                  <w:bCs/>
                  <w:kern w:val="32"/>
                  <w:szCs w:val="20"/>
                  <w:lang w:val="en-GB" w:bidi="en-US"/>
                </w:rPr>
                <w:t>case</w:t>
              </w:r>
              <w:r w:rsidRPr="005D3715">
                <w:rPr>
                  <w:rFonts w:cs="Arial"/>
                  <w:kern w:val="32"/>
                  <w:szCs w:val="20"/>
                  <w:lang w:val="en-GB" w:bidi="en-US"/>
                </w:rPr>
                <w:t xml:space="preserve"> statements and aggregates, do not use the </w:t>
              </w:r>
              <w:r w:rsidRPr="005D3715">
                <w:rPr>
                  <w:rFonts w:ascii="Times New Roman" w:hAnsi="Times New Roman"/>
                  <w:b/>
                  <w:bCs/>
                  <w:szCs w:val="20"/>
                  <w:lang w:val="en-GB" w:bidi="en-US"/>
                </w:rPr>
                <w:t>others</w:t>
              </w:r>
              <w:r w:rsidRPr="005D3715">
                <w:rPr>
                  <w:rFonts w:cs="Arial"/>
                  <w:szCs w:val="20"/>
                  <w:lang w:val="en-GB" w:bidi="en-US"/>
                </w:rPr>
                <w:t xml:space="preserve"> choice.</w:t>
              </w:r>
            </w:ins>
          </w:p>
        </w:tc>
        <w:tc>
          <w:tcPr>
            <w:tcW w:w="3476" w:type="dxa"/>
          </w:tcPr>
          <w:p w14:paraId="79B1AE95" w14:textId="77777777" w:rsidR="000961FA" w:rsidRDefault="00301842">
            <w:pPr>
              <w:keepNext/>
              <w:spacing w:after="200" w:line="276" w:lineRule="auto"/>
              <w:rPr>
                <w:ins w:id="1255" w:author="Joyce L Tokar" w:date="2017-10-04T11:18:00Z"/>
              </w:rPr>
            </w:pPr>
            <w:ins w:id="1256" w:author="Joyce L Tokar" w:date="2017-10-11T11:32:00Z">
              <w:r>
                <w:t>6.5 [</w:t>
              </w:r>
            </w:ins>
            <w:ins w:id="1257" w:author="Joyce L Tokar" w:date="2017-10-11T11:36:00Z">
              <w:r>
                <w:t>CCB</w:t>
              </w:r>
            </w:ins>
            <w:ins w:id="1258" w:author="Joyce L Tokar" w:date="2017-10-11T11:32:00Z">
              <w:r>
                <w:t>], 6.27 [</w:t>
              </w:r>
            </w:ins>
            <w:ins w:id="1259" w:author="Joyce L Tokar" w:date="2017-10-11T11:37:00Z">
              <w:r>
                <w:t>CLL</w:t>
              </w:r>
            </w:ins>
            <w:ins w:id="1260" w:author="Joyce L Tokar" w:date="2017-10-11T11:32:00Z">
              <w:r>
                <w:t>]</w:t>
              </w:r>
            </w:ins>
          </w:p>
        </w:tc>
      </w:tr>
    </w:tbl>
    <w:p w14:paraId="3E313527" w14:textId="77777777" w:rsidR="000961FA" w:rsidRDefault="00491F73">
      <w:pPr>
        <w:pStyle w:val="Heading4"/>
        <w:jc w:val="center"/>
        <w:rPr>
          <w:ins w:id="1261" w:author="Joyce L Tokar" w:date="2017-10-11T11:40:00Z"/>
        </w:rPr>
      </w:pPr>
      <w:ins w:id="1262" w:author="Joyce L Tokar" w:date="2017-10-11T11:38:00Z">
        <w:r w:rsidRPr="00491F73">
          <w:rPr>
            <w:sz w:val="22"/>
            <w:szCs w:val="22"/>
          </w:rPr>
          <w:t>Table 5-1 Most relevant avoidance mechanisms to be used to prevent vulnerabilities</w:t>
        </w:r>
      </w:ins>
    </w:p>
    <w:p w14:paraId="00D0DB8F" w14:textId="77777777" w:rsidR="001E3C9F" w:rsidRDefault="001E3C9F" w:rsidP="001E3C9F">
      <w:pPr>
        <w:spacing w:after="0" w:line="240" w:lineRule="auto"/>
        <w:rPr>
          <w:ins w:id="1263" w:author="Joyce L Tokar" w:date="2017-10-11T11:50:00Z"/>
          <w:rFonts w:ascii="Calibri" w:eastAsia="MS Mincho" w:hAnsi="Calibri" w:cs="Arial"/>
          <w:szCs w:val="20"/>
          <w:lang w:val="en-GB"/>
        </w:rPr>
      </w:pPr>
    </w:p>
    <w:p w14:paraId="6783ADE0" w14:textId="77777777" w:rsidR="001E3C9F" w:rsidRPr="00F41604" w:rsidRDefault="001E3C9F" w:rsidP="001E3C9F">
      <w:pPr>
        <w:spacing w:after="0" w:line="240" w:lineRule="auto"/>
        <w:rPr>
          <w:ins w:id="1264" w:author="Joyce L Tokar" w:date="2017-10-11T11:50:00Z"/>
          <w:rFonts w:ascii="Calibri" w:eastAsia="MS Mincho" w:hAnsi="Calibri" w:cs="Arial"/>
          <w:szCs w:val="20"/>
          <w:lang w:val="en-GB"/>
        </w:rPr>
      </w:pPr>
      <w:ins w:id="1265" w:author="Joyce L Tokar" w:date="2017-10-11T11:50:00Z">
        <w:r>
          <w:rPr>
            <w:rFonts w:ascii="Calibri" w:eastAsia="MS Mincho" w:hAnsi="Calibri" w:cs="Arial"/>
            <w:szCs w:val="20"/>
            <w:lang w:val="en-GB"/>
          </w:rPr>
          <w:t xml:space="preserve">These vulnerability guidelines may be categorized into several functional groups.  Items 3, 10 and 11 are applicable to Exceptional and Erroneous Behaviours. Mitigation methods associated with Types, Subtypes, and Contracts include Items 1, 4, 6, and 9.  Those techniques appropriate for Statements and Operations consist of Items 7, 12, and 14.  Finally, Items 2, 5, 8, and 12 are pertinent to Concurrency in applications. </w:t>
        </w:r>
      </w:ins>
    </w:p>
    <w:p w14:paraId="41B25BAB" w14:textId="77777777" w:rsidR="00FC714D" w:rsidRPr="00FC714D" w:rsidRDefault="00FC714D">
      <w:pPr>
        <w:rPr>
          <w:ins w:id="1266" w:author="Joyce L Tokar" w:date="2017-10-04T11:18:00Z"/>
        </w:rPr>
      </w:pPr>
    </w:p>
    <w:p w14:paraId="727386A2" w14:textId="77777777" w:rsidR="00195294" w:rsidDel="00874AA9" w:rsidRDefault="00195294">
      <w:pPr>
        <w:rPr>
          <w:del w:id="1267" w:author="Joyce L Tokar" w:date="2017-10-11T11:39:00Z"/>
        </w:rPr>
      </w:pPr>
    </w:p>
    <w:p w14:paraId="5500FB0C" w14:textId="77777777" w:rsidR="00017A66" w:rsidRDefault="00017A66" w:rsidP="00017A66">
      <w:pPr>
        <w:pStyle w:val="Heading1"/>
      </w:pPr>
      <w:bookmarkStart w:id="1268" w:name="_Toc497902446"/>
      <w:r w:rsidRPr="00017A66">
        <w:t>6 Specific Guidance for Ada</w:t>
      </w:r>
      <w:bookmarkEnd w:id="1268"/>
    </w:p>
    <w:p w14:paraId="21ABE17D" w14:textId="77777777" w:rsidR="00034852" w:rsidRDefault="00B50B51" w:rsidP="004C770C">
      <w:pPr>
        <w:pStyle w:val="Heading2"/>
      </w:pPr>
      <w:bookmarkStart w:id="1269" w:name="_Toc497902447"/>
      <w:r>
        <w:t xml:space="preserve">6.1 </w:t>
      </w:r>
      <w:r w:rsidR="00656345">
        <w:t>General</w:t>
      </w:r>
      <w:bookmarkEnd w:id="1269"/>
      <w:r w:rsidR="00656345">
        <w:t xml:space="preserve"> </w:t>
      </w:r>
    </w:p>
    <w:p w14:paraId="59F641FD" w14:textId="77777777" w:rsidR="00BF7FDF" w:rsidRPr="00BF7FDF" w:rsidRDefault="00B270A5" w:rsidP="0009389C">
      <w:r>
        <w:t xml:space="preserve">This clause contains specific advice for Ada about the possible presence of vulnerabilities as described in TR 24772-1, and provides specific guidance on how to avoid them in Ada code. This section mirrors TR 24772-1 clause 6 in that the vulnerability “Type System [IHN]” is found in </w:t>
      </w:r>
      <w:r w:rsidR="00F24D44">
        <w:t xml:space="preserve">clause </w:t>
      </w:r>
      <w:r>
        <w:t xml:space="preserve">6.2 of TR 24772-1, and Ada specific guidance is found in clause 6.2 </w:t>
      </w:r>
      <w:r w:rsidR="004C28ED">
        <w:t xml:space="preserve">in this TR. </w:t>
      </w:r>
    </w:p>
    <w:p w14:paraId="574E6EFC" w14:textId="77777777" w:rsidR="004C770C" w:rsidRDefault="00B50B51" w:rsidP="004C770C">
      <w:pPr>
        <w:pStyle w:val="Heading2"/>
        <w:rPr>
          <w:iCs/>
        </w:rPr>
      </w:pPr>
      <w:bookmarkStart w:id="1270" w:name="_Toc497902448"/>
      <w:r>
        <w:t>6</w:t>
      </w:r>
      <w:r w:rsidR="004C770C">
        <w:t>.</w:t>
      </w:r>
      <w:r w:rsidR="00034852">
        <w:t>2</w:t>
      </w:r>
      <w:r w:rsidR="00074057">
        <w:t xml:space="preserve"> </w:t>
      </w:r>
      <w:r w:rsidR="004C770C">
        <w:t>Type System [IHN]</w:t>
      </w:r>
      <w:bookmarkEnd w:id="1084"/>
      <w:bookmarkEnd w:id="1270"/>
      <w:r w:rsidR="000961FA">
        <w:fldChar w:fldCharType="begin"/>
      </w:r>
      <w:r w:rsidR="00FA3ECE">
        <w:instrText xml:space="preserve"> XE "</w:instrText>
      </w:r>
      <w:r w:rsidR="00FA3ECE" w:rsidRPr="00F26E20">
        <w:instrText>IHN</w:instrText>
      </w:r>
      <w:r w:rsidR="00080388">
        <w:instrText>–</w:instrText>
      </w:r>
      <w:r w:rsidR="00FA3ECE" w:rsidRPr="00F26E20">
        <w:instrText>Type Syste</w:instrText>
      </w:r>
      <w:r w:rsidR="00EB0723">
        <w:instrText>m</w:instrText>
      </w:r>
      <w:r w:rsidR="00FA3ECE">
        <w:instrText xml:space="preserve">" </w:instrText>
      </w:r>
      <w:r w:rsidR="000961FA">
        <w:fldChar w:fldCharType="end"/>
      </w:r>
      <w:r w:rsidR="000961FA">
        <w:fldChar w:fldCharType="begin"/>
      </w:r>
      <w:r w:rsidR="00BA0DB5">
        <w:instrText xml:space="preserve"> XE "</w:instrText>
      </w:r>
      <w:r w:rsidR="00BA0DB5" w:rsidRPr="005D7AA8">
        <w:instrText>Language Vulnerabilities:Type System [IHN]</w:instrText>
      </w:r>
      <w:r w:rsidR="00BA0DB5">
        <w:instrText xml:space="preserve">" </w:instrText>
      </w:r>
      <w:r w:rsidR="000961FA">
        <w:fldChar w:fldCharType="end"/>
      </w:r>
    </w:p>
    <w:p w14:paraId="77049ED9" w14:textId="77777777" w:rsidR="004C770C" w:rsidRPr="003033DF" w:rsidRDefault="00B50B51" w:rsidP="004C770C">
      <w:pPr>
        <w:pStyle w:val="Heading3"/>
      </w:pPr>
      <w:bookmarkStart w:id="1271" w:name="_Toc497902449"/>
      <w:r>
        <w:t>6</w:t>
      </w:r>
      <w:r w:rsidR="004C770C" w:rsidRPr="003033DF">
        <w:t>.</w:t>
      </w:r>
      <w:r w:rsidR="00034852">
        <w:t>2</w:t>
      </w:r>
      <w:r w:rsidR="004C770C" w:rsidRPr="003033DF">
        <w:t>.1</w:t>
      </w:r>
      <w:r w:rsidR="00074057">
        <w:t xml:space="preserve"> </w:t>
      </w:r>
      <w:r w:rsidR="004C770C" w:rsidRPr="003033DF">
        <w:t>Applicability to language</w:t>
      </w:r>
      <w:bookmarkEnd w:id="1271"/>
    </w:p>
    <w:p w14:paraId="074EDADB" w14:textId="77777777" w:rsidR="004C770C" w:rsidRDefault="004C770C" w:rsidP="004C770C">
      <w:pPr>
        <w:rPr>
          <w:rFonts w:cs="Arial"/>
          <w:szCs w:val="20"/>
        </w:rPr>
      </w:pPr>
      <w:r>
        <w:rPr>
          <w:rFonts w:cs="Arial"/>
          <w:szCs w:val="20"/>
        </w:rPr>
        <w:t>Implicit conversions</w:t>
      </w:r>
      <w:r w:rsidR="000961FA">
        <w:rPr>
          <w:rFonts w:cs="Arial"/>
          <w:szCs w:val="20"/>
        </w:rPr>
        <w:fldChar w:fldCharType="begin"/>
      </w:r>
      <w:r w:rsidR="00E7056B">
        <w:instrText xml:space="preserve"> XE "</w:instrText>
      </w:r>
      <w:r w:rsidR="00EB0723">
        <w:rPr>
          <w:rFonts w:cs="Arial"/>
          <w:szCs w:val="20"/>
          <w:u w:val="single"/>
        </w:rPr>
        <w:instrText>Implicit conversions</w:instrText>
      </w:r>
      <w:r w:rsidR="00E7056B">
        <w:instrText xml:space="preserve">" </w:instrText>
      </w:r>
      <w:r w:rsidR="000961FA">
        <w:rPr>
          <w:rFonts w:cs="Arial"/>
          <w:szCs w:val="20"/>
        </w:rPr>
        <w:fldChar w:fldCharType="end"/>
      </w:r>
      <w:r>
        <w:rPr>
          <w:rFonts w:cs="Arial"/>
          <w:szCs w:val="20"/>
        </w:rPr>
        <w:t xml:space="preserve"> cause no application vulnerability, as long as </w:t>
      </w:r>
      <w:r w:rsidR="00170BC1">
        <w:rPr>
          <w:rFonts w:cs="Arial"/>
          <w:szCs w:val="20"/>
        </w:rPr>
        <w:t xml:space="preserve">the </w:t>
      </w:r>
      <w:r>
        <w:rPr>
          <w:rFonts w:cs="Arial"/>
          <w:szCs w:val="20"/>
        </w:rPr>
        <w:t>resulting exceptions</w:t>
      </w:r>
      <w:r w:rsidR="000961FA">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0961FA">
        <w:rPr>
          <w:rFonts w:cs="Arial"/>
          <w:szCs w:val="20"/>
        </w:rPr>
        <w:fldChar w:fldCharType="end"/>
      </w:r>
      <w:r>
        <w:rPr>
          <w:rFonts w:cs="Arial"/>
          <w:szCs w:val="20"/>
        </w:rPr>
        <w:t xml:space="preserve"> are properly handled.</w:t>
      </w:r>
    </w:p>
    <w:p w14:paraId="772EA5F3" w14:textId="77777777" w:rsidR="004C770C" w:rsidRDefault="004C770C" w:rsidP="004C770C">
      <w:pPr>
        <w:rPr>
          <w:rFonts w:cs="Arial"/>
          <w:szCs w:val="20"/>
        </w:rPr>
      </w:pPr>
      <w:r w:rsidRPr="00390B05">
        <w:rPr>
          <w:rFonts w:cs="Arial"/>
          <w:szCs w:val="20"/>
        </w:rPr>
        <w:t>Assignment between types cannot be performed except by using an explicit conversion</w:t>
      </w:r>
      <w:r w:rsidR="000961FA">
        <w:rPr>
          <w:rFonts w:cs="Arial"/>
          <w:szCs w:val="20"/>
        </w:rPr>
        <w:fldChar w:fldCharType="begin"/>
      </w:r>
      <w:r w:rsidR="00F720AD">
        <w:instrText xml:space="preserve"> XE "</w:instrText>
      </w:r>
      <w:r w:rsidR="00C32627">
        <w:rPr>
          <w:rFonts w:cs="Arial"/>
          <w:szCs w:val="20"/>
        </w:rPr>
        <w:instrText>E</w:instrText>
      </w:r>
      <w:r w:rsidR="00EB0723">
        <w:rPr>
          <w:rFonts w:cs="Arial"/>
          <w:szCs w:val="20"/>
        </w:rPr>
        <w:instrText>xplicit conversion</w:instrText>
      </w:r>
      <w:r w:rsidR="00C904B6">
        <w:rPr>
          <w:rFonts w:cs="Arial"/>
          <w:szCs w:val="20"/>
        </w:rPr>
        <w:instrText>s</w:instrText>
      </w:r>
      <w:r w:rsidR="00F720AD">
        <w:instrText xml:space="preserve">" </w:instrText>
      </w:r>
      <w:r w:rsidR="000961FA">
        <w:rPr>
          <w:rFonts w:cs="Arial"/>
          <w:szCs w:val="20"/>
        </w:rPr>
        <w:fldChar w:fldCharType="end"/>
      </w:r>
      <w:r w:rsidRPr="00390B05">
        <w:rPr>
          <w:rFonts w:cs="Arial"/>
          <w:szCs w:val="20"/>
        </w:rPr>
        <w:t>.</w:t>
      </w:r>
    </w:p>
    <w:p w14:paraId="53A1436D" w14:textId="77777777" w:rsidR="004C770C" w:rsidRDefault="004C770C" w:rsidP="004C770C">
      <w:pPr>
        <w:rPr>
          <w:rFonts w:cs="Arial"/>
          <w:iCs/>
          <w:kern w:val="32"/>
          <w:szCs w:val="20"/>
        </w:rPr>
      </w:pPr>
      <w:r>
        <w:rPr>
          <w:rFonts w:cs="Arial"/>
          <w:iCs/>
          <w:kern w:val="32"/>
          <w:szCs w:val="20"/>
        </w:rPr>
        <w:t xml:space="preserve">Failure to apply correct </w:t>
      </w:r>
      <w:r w:rsidR="00454507">
        <w:rPr>
          <w:rFonts w:cs="Arial"/>
          <w:iCs/>
          <w:kern w:val="32"/>
          <w:szCs w:val="20"/>
        </w:rPr>
        <w:t xml:space="preserve">unit </w:t>
      </w:r>
      <w:r>
        <w:rPr>
          <w:rFonts w:cs="Arial"/>
          <w:iCs/>
          <w:kern w:val="32"/>
          <w:szCs w:val="20"/>
        </w:rPr>
        <w:t>conversion factors when explicitly converting among types for different units will result in application failures due to incorrect values.</w:t>
      </w:r>
    </w:p>
    <w:p w14:paraId="6CA49904" w14:textId="77777777" w:rsidR="004C770C" w:rsidRDefault="004C770C" w:rsidP="004C770C">
      <w:pPr>
        <w:rPr>
          <w:rFonts w:cs="Arial"/>
          <w:iCs/>
          <w:kern w:val="32"/>
          <w:szCs w:val="20"/>
        </w:rPr>
      </w:pPr>
      <w:r>
        <w:rPr>
          <w:rFonts w:cs="Arial"/>
          <w:iCs/>
          <w:kern w:val="32"/>
          <w:szCs w:val="20"/>
        </w:rPr>
        <w:t>Failure to handle the exceptions</w:t>
      </w:r>
      <w:r w:rsidR="000961FA">
        <w:rPr>
          <w:rFonts w:cs="Arial"/>
          <w:iCs/>
          <w:kern w:val="32"/>
          <w:szCs w:val="20"/>
        </w:rPr>
        <w:fldChar w:fldCharType="begin"/>
      </w:r>
      <w:r w:rsidR="00DA45B9">
        <w:instrText xml:space="preserve"> XE "</w:instrText>
      </w:r>
      <w:r w:rsidR="00EB0723">
        <w:rPr>
          <w:rFonts w:cs="Arial"/>
          <w:iCs/>
          <w:kern w:val="32"/>
        </w:rPr>
        <w:instrText>Exception</w:instrText>
      </w:r>
      <w:r w:rsidR="00DA45B9">
        <w:instrText xml:space="preserve">" </w:instrText>
      </w:r>
      <w:r w:rsidR="000961FA">
        <w:rPr>
          <w:rFonts w:cs="Arial"/>
          <w:iCs/>
          <w:kern w:val="32"/>
          <w:szCs w:val="20"/>
        </w:rPr>
        <w:fldChar w:fldCharType="end"/>
      </w:r>
      <w:r>
        <w:rPr>
          <w:rFonts w:cs="Arial"/>
          <w:iCs/>
          <w:kern w:val="32"/>
          <w:szCs w:val="20"/>
        </w:rPr>
        <w:t xml:space="preserve"> raised by failed checks of dynamic subtype properties cause</w:t>
      </w:r>
      <w:r w:rsidR="00170BC1">
        <w:rPr>
          <w:rFonts w:cs="Arial"/>
          <w:iCs/>
          <w:kern w:val="32"/>
          <w:szCs w:val="20"/>
        </w:rPr>
        <w:t>s</w:t>
      </w:r>
      <w:r>
        <w:rPr>
          <w:rFonts w:cs="Arial"/>
          <w:iCs/>
          <w:kern w:val="32"/>
          <w:szCs w:val="20"/>
        </w:rPr>
        <w:t xml:space="preserve"> </w:t>
      </w:r>
      <w:r w:rsidR="00170BC1">
        <w:rPr>
          <w:rFonts w:cs="Arial"/>
          <w:iCs/>
          <w:kern w:val="32"/>
          <w:szCs w:val="20"/>
        </w:rPr>
        <w:t>the execution o</w:t>
      </w:r>
      <w:r w:rsidR="00A26B3D">
        <w:rPr>
          <w:rFonts w:cs="Arial"/>
          <w:iCs/>
          <w:kern w:val="32"/>
          <w:szCs w:val="20"/>
        </w:rPr>
        <w:t>f</w:t>
      </w:r>
      <w:r w:rsidR="00170BC1">
        <w:rPr>
          <w:rFonts w:cs="Arial"/>
          <w:iCs/>
          <w:kern w:val="32"/>
          <w:szCs w:val="20"/>
        </w:rPr>
        <w:t xml:space="preserve"> the whole </w:t>
      </w:r>
      <w:r>
        <w:rPr>
          <w:rFonts w:cs="Arial"/>
          <w:iCs/>
          <w:kern w:val="32"/>
          <w:szCs w:val="20"/>
        </w:rPr>
        <w:t xml:space="preserve">system, </w:t>
      </w:r>
      <w:r w:rsidR="00170BC1">
        <w:rPr>
          <w:rFonts w:cs="Arial"/>
          <w:iCs/>
          <w:kern w:val="32"/>
          <w:szCs w:val="20"/>
        </w:rPr>
        <w:t xml:space="preserve">a </w:t>
      </w:r>
      <w:r>
        <w:rPr>
          <w:rFonts w:cs="Arial"/>
          <w:iCs/>
          <w:kern w:val="32"/>
          <w:szCs w:val="20"/>
        </w:rPr>
        <w:t>thread</w:t>
      </w:r>
      <w:r w:rsidR="00170BC1">
        <w:rPr>
          <w:rFonts w:cs="Arial"/>
          <w:iCs/>
          <w:kern w:val="32"/>
          <w:szCs w:val="20"/>
        </w:rPr>
        <w:t xml:space="preserve">, or an inner nested scope </w:t>
      </w:r>
      <w:r>
        <w:rPr>
          <w:rFonts w:cs="Arial"/>
          <w:iCs/>
          <w:kern w:val="32"/>
          <w:szCs w:val="20"/>
        </w:rPr>
        <w:t xml:space="preserve">to halt </w:t>
      </w:r>
      <w:r w:rsidR="00170BC1">
        <w:rPr>
          <w:rFonts w:cs="Arial"/>
          <w:iCs/>
          <w:kern w:val="32"/>
          <w:szCs w:val="20"/>
        </w:rPr>
        <w:t>abruptly</w:t>
      </w:r>
      <w:r>
        <w:rPr>
          <w:rFonts w:cs="Arial"/>
          <w:iCs/>
          <w:kern w:val="32"/>
          <w:szCs w:val="20"/>
        </w:rPr>
        <w:t>.</w:t>
      </w:r>
    </w:p>
    <w:p w14:paraId="018F284A" w14:textId="77777777" w:rsidR="004C770C" w:rsidRDefault="004C770C" w:rsidP="004C770C">
      <w:pPr>
        <w:rPr>
          <w:rFonts w:cs="Arial"/>
          <w:szCs w:val="20"/>
        </w:rPr>
      </w:pPr>
      <w:r>
        <w:rPr>
          <w:rFonts w:cs="Arial"/>
          <w:szCs w:val="20"/>
        </w:rPr>
        <w:t>Unchecked conversions</w:t>
      </w:r>
      <w:r w:rsidR="000961FA">
        <w:rPr>
          <w:rFonts w:cs="Arial"/>
          <w:szCs w:val="20"/>
        </w:rPr>
        <w:fldChar w:fldCharType="begin"/>
      </w:r>
      <w:r w:rsidR="00E7056B">
        <w:instrText xml:space="preserve"> XE "</w:instrText>
      </w:r>
      <w:r w:rsidR="00EB0723">
        <w:rPr>
          <w:rFonts w:cs="Arial"/>
          <w:szCs w:val="20"/>
          <w:u w:val="single"/>
        </w:rPr>
        <w:instrText>Unchecked conversions</w:instrText>
      </w:r>
      <w:r w:rsidR="00E7056B">
        <w:instrText xml:space="preserve">" </w:instrText>
      </w:r>
      <w:r w:rsidR="000961FA">
        <w:rPr>
          <w:rFonts w:cs="Arial"/>
          <w:szCs w:val="20"/>
        </w:rPr>
        <w:fldChar w:fldCharType="end"/>
      </w:r>
      <w:r>
        <w:rPr>
          <w:rFonts w:cs="Arial"/>
          <w:szCs w:val="20"/>
        </w:rPr>
        <w:t xml:space="preserve"> circumvent the type system and therefore can cause unspecified behaviour (see </w:t>
      </w:r>
      <w:r w:rsidR="00DD00CD">
        <w:fldChar w:fldCharType="begin"/>
      </w:r>
      <w:r w:rsidR="00DD00CD">
        <w:instrText xml:space="preserve"> REF _Ref336413236 \h  \* MERGEFORMAT </w:instrText>
      </w:r>
      <w:r w:rsidR="00DD00CD">
        <w:fldChar w:fldCharType="separate"/>
      </w:r>
      <w:ins w:id="1272" w:author="Joyce L Tokar" w:date="2017-09-13T11:49:00Z">
        <w:r w:rsidR="000961FA" w:rsidRPr="000961FA">
          <w:rPr>
            <w:rStyle w:val="hyperChar"/>
            <w:rFonts w:eastAsiaTheme="minorEastAsia"/>
            <w:i w:val="0"/>
            <w:color w:val="0000FF"/>
            <w:rPrChange w:id="1273" w:author="Joyce L Tokar" w:date="2017-09-13T11:49:00Z">
              <w:rPr>
                <w:color w:val="0000FF"/>
                <w:u w:val="single"/>
              </w:rPr>
            </w:rPrChange>
          </w:rPr>
          <w:t>6.37 Type-breaking Reinterp</w:t>
        </w:r>
        <w:r w:rsidR="000961FA" w:rsidRPr="000961FA">
          <w:rPr>
            <w:rStyle w:val="hyperChar"/>
            <w:rFonts w:eastAsiaTheme="minorEastAsia"/>
            <w:i w:val="0"/>
            <w:color w:val="0000FF"/>
            <w:rPrChange w:id="1274" w:author="Joyce L Tokar" w:date="2017-09-13T11:49:00Z">
              <w:rPr>
                <w:color w:val="0000FF"/>
                <w:u w:val="single"/>
              </w:rPr>
            </w:rPrChange>
          </w:rPr>
          <w:t>r</w:t>
        </w:r>
        <w:r w:rsidR="000961FA" w:rsidRPr="000961FA">
          <w:rPr>
            <w:rStyle w:val="hyperChar"/>
            <w:rFonts w:eastAsiaTheme="minorEastAsia"/>
            <w:i w:val="0"/>
            <w:color w:val="0000FF"/>
            <w:rPrChange w:id="1275" w:author="Joyce L Tokar" w:date="2017-09-13T11:49:00Z">
              <w:rPr>
                <w:color w:val="0000FF"/>
                <w:u w:val="single"/>
              </w:rPr>
            </w:rPrChange>
          </w:rPr>
          <w:t>etation of Data [AMV]</w:t>
        </w:r>
      </w:ins>
      <w:del w:id="1276" w:author="Joyce L Tokar" w:date="2017-09-13T11:44:00Z">
        <w:r w:rsidR="0028662E" w:rsidRPr="0028662E" w:rsidDel="00384B96">
          <w:rPr>
            <w:rStyle w:val="hyperChar"/>
            <w:rFonts w:eastAsiaTheme="minorEastAsia"/>
            <w:i w:val="0"/>
            <w:color w:val="0000FF"/>
          </w:rPr>
          <w:delText>6.3</w:delText>
        </w:r>
      </w:del>
      <w:del w:id="1277" w:author="Joyce L Tokar" w:date="2017-06-19T03:01:00Z">
        <w:r w:rsidR="0028662E" w:rsidRPr="0028662E" w:rsidDel="007C6E67">
          <w:rPr>
            <w:rStyle w:val="hyperChar"/>
            <w:rFonts w:eastAsiaTheme="minorEastAsia"/>
            <w:i w:val="0"/>
            <w:color w:val="0000FF"/>
          </w:rPr>
          <w:delText>8</w:delText>
        </w:r>
      </w:del>
      <w:del w:id="1278" w:author="Joyce L Tokar" w:date="2017-09-13T11:44:00Z">
        <w:r w:rsidR="0028662E" w:rsidRPr="0028662E" w:rsidDel="00384B96">
          <w:rPr>
            <w:rStyle w:val="hyperChar"/>
            <w:rFonts w:eastAsiaTheme="minorEastAsia"/>
            <w:i w:val="0"/>
            <w:color w:val="0000FF"/>
          </w:rPr>
          <w:delText xml:space="preserve"> Type-breaking Reinterpretation of Data [AMV]</w:delText>
        </w:r>
      </w:del>
      <w:r w:rsidR="00DD00CD">
        <w:fldChar w:fldCharType="end"/>
      </w:r>
      <w:r>
        <w:rPr>
          <w:rFonts w:cs="Arial"/>
          <w:szCs w:val="20"/>
        </w:rPr>
        <w:t>).</w:t>
      </w:r>
    </w:p>
    <w:p w14:paraId="6C095FD8" w14:textId="77777777" w:rsidR="004C770C" w:rsidRDefault="00726AF3" w:rsidP="004C770C">
      <w:pPr>
        <w:pStyle w:val="Heading3"/>
      </w:pPr>
      <w:bookmarkStart w:id="1279" w:name="_Toc497902450"/>
      <w:r>
        <w:t>6</w:t>
      </w:r>
      <w:r w:rsidR="004C770C">
        <w:t>.</w:t>
      </w:r>
      <w:r w:rsidR="00034852">
        <w:t>2</w:t>
      </w:r>
      <w:r w:rsidR="004C770C">
        <w:t>.2</w:t>
      </w:r>
      <w:r w:rsidR="00074057">
        <w:t xml:space="preserve"> </w:t>
      </w:r>
      <w:r w:rsidR="004C770C">
        <w:t>Guidance to language users</w:t>
      </w:r>
      <w:bookmarkEnd w:id="1279"/>
    </w:p>
    <w:p w14:paraId="3EAECDD1" w14:textId="77777777" w:rsidR="004C770C" w:rsidRDefault="009B5D6B" w:rsidP="00CF225A">
      <w:pPr>
        <w:numPr>
          <w:ilvl w:val="0"/>
          <w:numId w:val="287"/>
        </w:numPr>
        <w:spacing w:before="120" w:after="120" w:line="240" w:lineRule="auto"/>
        <w:rPr>
          <w:rFonts w:cs="Arial"/>
          <w:szCs w:val="20"/>
        </w:rPr>
      </w:pPr>
      <w:r>
        <w:rPr>
          <w:rFonts w:cs="Arial"/>
          <w:szCs w:val="20"/>
        </w:rPr>
        <w:t>Apply th</w:t>
      </w:r>
      <w:r w:rsidR="004C770C">
        <w:rPr>
          <w:rFonts w:cs="Arial"/>
          <w:szCs w:val="20"/>
        </w:rPr>
        <w:t xml:space="preserve">e predefined </w:t>
      </w:r>
      <w:r w:rsidR="00017A66" w:rsidRPr="00017A66">
        <w:rPr>
          <w:rFonts w:ascii="Times New Roman" w:hAnsi="Times New Roman" w:cs="Times New Roman"/>
          <w:szCs w:val="20"/>
        </w:rPr>
        <w:t>‘</w:t>
      </w:r>
      <w:r w:rsidR="004C770C" w:rsidRPr="008768B0">
        <w:rPr>
          <w:rFonts w:ascii="Times New Roman" w:hAnsi="Times New Roman" w:cs="Times New Roman"/>
          <w:szCs w:val="20"/>
        </w:rPr>
        <w:t>Valid</w:t>
      </w:r>
      <w:r w:rsidR="000961FA">
        <w:rPr>
          <w:rFonts w:ascii="Times New Roman" w:hAnsi="Times New Roman" w:cs="Times New Roman"/>
          <w:szCs w:val="20"/>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0961FA">
        <w:rPr>
          <w:rFonts w:ascii="Times New Roman" w:hAnsi="Times New Roman" w:cs="Times New Roman"/>
          <w:szCs w:val="20"/>
        </w:rPr>
        <w:fldChar w:fldCharType="end"/>
      </w:r>
      <w:r w:rsidR="004C770C">
        <w:rPr>
          <w:rFonts w:cs="Arial"/>
          <w:szCs w:val="20"/>
        </w:rPr>
        <w:t xml:space="preserve"> attribute for a given subtype to any value </w:t>
      </w:r>
      <w:r>
        <w:rPr>
          <w:rFonts w:cs="Arial"/>
          <w:szCs w:val="20"/>
        </w:rPr>
        <w:t xml:space="preserve">as needed </w:t>
      </w:r>
      <w:r w:rsidR="004C770C">
        <w:rPr>
          <w:rFonts w:cs="Arial"/>
          <w:szCs w:val="20"/>
        </w:rPr>
        <w:t xml:space="preserve">to ascertain if the value is a valid value of the subtype. This is especially useful when interfacing with type-less systems or after </w:t>
      </w:r>
      <w:r w:rsidR="004C770C">
        <w:rPr>
          <w:rFonts w:ascii="Times New Roman" w:hAnsi="Times New Roman"/>
          <w:szCs w:val="20"/>
        </w:rPr>
        <w:t>Unchecked_Conversion</w:t>
      </w:r>
      <w:r w:rsidR="000961FA">
        <w:rPr>
          <w:rFonts w:ascii="Times New Roman" w:hAnsi="Times New Roman"/>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0961FA">
        <w:rPr>
          <w:rFonts w:ascii="Times New Roman" w:hAnsi="Times New Roman"/>
          <w:szCs w:val="20"/>
        </w:rPr>
        <w:fldChar w:fldCharType="end"/>
      </w:r>
      <w:r w:rsidR="004C770C">
        <w:rPr>
          <w:rFonts w:cs="Arial"/>
          <w:szCs w:val="20"/>
        </w:rPr>
        <w:t>.</w:t>
      </w:r>
    </w:p>
    <w:p w14:paraId="531AA2F7" w14:textId="77777777" w:rsidR="004C770C" w:rsidRDefault="00F8438F" w:rsidP="00CF225A">
      <w:pPr>
        <w:numPr>
          <w:ilvl w:val="0"/>
          <w:numId w:val="287"/>
        </w:numPr>
        <w:spacing w:before="120" w:after="120" w:line="240" w:lineRule="auto"/>
        <w:rPr>
          <w:rFonts w:cs="Arial"/>
          <w:szCs w:val="20"/>
        </w:rPr>
      </w:pPr>
      <w:r>
        <w:rPr>
          <w:rFonts w:cs="Arial"/>
          <w:szCs w:val="20"/>
        </w:rPr>
        <w:t>Consider restricting</w:t>
      </w:r>
      <w:r w:rsidR="004C770C">
        <w:rPr>
          <w:rFonts w:cs="Arial"/>
          <w:szCs w:val="20"/>
        </w:rPr>
        <w:t xml:space="preserve"> explicit conversions to the bodies of user-provided conversion functions that are then used as the only means to effect the transition between unit systems. </w:t>
      </w:r>
      <w:r>
        <w:rPr>
          <w:rFonts w:cs="Arial"/>
          <w:szCs w:val="20"/>
        </w:rPr>
        <w:t>Review t</w:t>
      </w:r>
      <w:r w:rsidR="004C770C">
        <w:rPr>
          <w:rFonts w:cs="Arial"/>
          <w:szCs w:val="20"/>
        </w:rPr>
        <w:t>hese bodies critically for proper conversion factors.</w:t>
      </w:r>
    </w:p>
    <w:p w14:paraId="3FEAC7FB" w14:textId="77777777" w:rsidR="004C770C" w:rsidRDefault="00F8438F" w:rsidP="00CF225A">
      <w:pPr>
        <w:numPr>
          <w:ilvl w:val="0"/>
          <w:numId w:val="287"/>
        </w:numPr>
        <w:spacing w:before="120" w:after="120" w:line="240" w:lineRule="auto"/>
        <w:rPr>
          <w:rFonts w:cs="Arial"/>
          <w:szCs w:val="20"/>
        </w:rPr>
      </w:pPr>
      <w:r>
        <w:rPr>
          <w:rFonts w:cs="Arial"/>
          <w:szCs w:val="20"/>
        </w:rPr>
        <w:t>Handle e</w:t>
      </w:r>
      <w:r w:rsidR="004C770C">
        <w:rPr>
          <w:rFonts w:cs="Arial"/>
          <w:szCs w:val="20"/>
        </w:rPr>
        <w:t>xceptions</w:t>
      </w:r>
      <w:r w:rsidR="000961FA">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0961FA">
        <w:rPr>
          <w:rFonts w:cs="Arial"/>
          <w:szCs w:val="20"/>
        </w:rPr>
        <w:fldChar w:fldCharType="end"/>
      </w:r>
      <w:r w:rsidR="004C770C">
        <w:rPr>
          <w:rFonts w:cs="Arial"/>
          <w:szCs w:val="20"/>
        </w:rPr>
        <w:t xml:space="preserve"> raised by type and </w:t>
      </w:r>
      <w:r w:rsidR="00915EE8">
        <w:rPr>
          <w:rFonts w:cs="Arial"/>
          <w:szCs w:val="20"/>
        </w:rPr>
        <w:t>subtype-</w:t>
      </w:r>
      <w:r w:rsidR="004C770C">
        <w:rPr>
          <w:rFonts w:cs="Arial"/>
          <w:szCs w:val="20"/>
        </w:rPr>
        <w:t xml:space="preserve">conversions. </w:t>
      </w:r>
    </w:p>
    <w:p w14:paraId="2D06B164" w14:textId="77777777" w:rsidR="008174A7" w:rsidRDefault="008174A7" w:rsidP="00CF225A">
      <w:pPr>
        <w:numPr>
          <w:ilvl w:val="0"/>
          <w:numId w:val="287"/>
        </w:numPr>
        <w:spacing w:before="120" w:after="120" w:line="240" w:lineRule="auto"/>
        <w:rPr>
          <w:rFonts w:cs="Arial"/>
          <w:szCs w:val="20"/>
        </w:rPr>
      </w:pPr>
      <w:r>
        <w:rPr>
          <w:rFonts w:cs="Arial"/>
          <w:szCs w:val="20"/>
        </w:rPr>
        <w:t xml:space="preserve">Consider using the restriction </w:t>
      </w:r>
      <w:r>
        <w:rPr>
          <w:rFonts w:ascii="Times New Roman" w:hAnsi="Times New Roman" w:cs="Times New Roman"/>
          <w:szCs w:val="20"/>
        </w:rPr>
        <w:t>No_Unchecked_Conversion</w:t>
      </w:r>
      <w:r>
        <w:rPr>
          <w:rFonts w:cstheme="minorHAnsi"/>
          <w:szCs w:val="20"/>
        </w:rPr>
        <w:t xml:space="preserve"> to prevent circumventing the type system.</w:t>
      </w:r>
    </w:p>
    <w:p w14:paraId="74D00E8F" w14:textId="77777777" w:rsidR="004C770C" w:rsidRDefault="00726AF3" w:rsidP="004C770C">
      <w:pPr>
        <w:pStyle w:val="Heading2"/>
        <w:rPr>
          <w:iCs/>
        </w:rPr>
      </w:pPr>
      <w:bookmarkStart w:id="1280" w:name="_Toc358896487"/>
      <w:bookmarkStart w:id="1281" w:name="_Toc497902451"/>
      <w:r>
        <w:t>6</w:t>
      </w:r>
      <w:r w:rsidR="004C770C">
        <w:t>.</w:t>
      </w:r>
      <w:r w:rsidR="00034852">
        <w:t>3</w:t>
      </w:r>
      <w:r w:rsidR="00074057">
        <w:t xml:space="preserve"> </w:t>
      </w:r>
      <w:r w:rsidR="004C770C">
        <w:t>Bit Representation [STR]</w:t>
      </w:r>
      <w:bookmarkEnd w:id="1280"/>
      <w:bookmarkEnd w:id="1281"/>
      <w:r w:rsidR="000961FA">
        <w:fldChar w:fldCharType="begin"/>
      </w:r>
      <w:r w:rsidR="00080388">
        <w:instrText xml:space="preserve"> XE "</w:instrText>
      </w:r>
      <w:r w:rsidR="00080388" w:rsidRPr="002007CE">
        <w:instrText>STR</w:instrText>
      </w:r>
      <w:r w:rsidR="00080388">
        <w:instrText xml:space="preserve"> – </w:instrText>
      </w:r>
      <w:r w:rsidR="00080388" w:rsidRPr="002007CE">
        <w:instrText>Bit Representation</w:instrText>
      </w:r>
      <w:r w:rsidR="00080388">
        <w:instrText xml:space="preserve">" </w:instrText>
      </w:r>
      <w:r w:rsidR="000961FA">
        <w:fldChar w:fldCharType="end"/>
      </w:r>
      <w:r w:rsidR="000961FA">
        <w:fldChar w:fldCharType="begin"/>
      </w:r>
      <w:r w:rsidR="00BA0DB5">
        <w:instrText xml:space="preserve"> XE "</w:instrText>
      </w:r>
      <w:r w:rsidR="00BA0DB5" w:rsidRPr="00B510AC">
        <w:instrText>Language Vulnerabilities:Bit Representation [STR]</w:instrText>
      </w:r>
      <w:r w:rsidR="00BA0DB5">
        <w:instrText xml:space="preserve">" </w:instrText>
      </w:r>
      <w:r w:rsidR="000961FA">
        <w:fldChar w:fldCharType="end"/>
      </w:r>
    </w:p>
    <w:p w14:paraId="6CCB7DDB" w14:textId="77777777" w:rsidR="004C770C" w:rsidRDefault="00726AF3" w:rsidP="004C770C">
      <w:pPr>
        <w:pStyle w:val="Heading3"/>
        <w:widowControl w:val="0"/>
        <w:tabs>
          <w:tab w:val="left" w:pos="0"/>
        </w:tabs>
        <w:suppressAutoHyphens/>
        <w:spacing w:before="240" w:after="120" w:line="240" w:lineRule="auto"/>
        <w:contextualSpacing w:val="0"/>
      </w:pPr>
      <w:bookmarkStart w:id="1282" w:name="_Toc497902452"/>
      <w:r>
        <w:t>6</w:t>
      </w:r>
      <w:r w:rsidR="009E501C">
        <w:t>.</w:t>
      </w:r>
      <w:r w:rsidR="00034852">
        <w:t>3</w:t>
      </w:r>
      <w:r w:rsidR="004C770C">
        <w:t>.1</w:t>
      </w:r>
      <w:r w:rsidR="00074057">
        <w:t xml:space="preserve"> </w:t>
      </w:r>
      <w:r w:rsidR="004C770C">
        <w:t>Applicability to language</w:t>
      </w:r>
      <w:bookmarkEnd w:id="1282"/>
    </w:p>
    <w:p w14:paraId="55A828C7" w14:textId="77777777" w:rsidR="004C770C" w:rsidRDefault="004C770C" w:rsidP="008174A7">
      <w:r>
        <w:t>In general, the type system of Ada protects against the vulnerabilities outlined in Section 6.</w:t>
      </w:r>
      <w:r w:rsidR="008768B0">
        <w:t>3</w:t>
      </w:r>
      <w:r w:rsidR="00F26340">
        <w:t xml:space="preserve"> of TR 24772-1</w:t>
      </w:r>
      <w:r>
        <w:t>. The vulnerabilities caused by the inherent conceptual complexity of bit level programming are as described in Section 6.</w:t>
      </w:r>
      <w:r w:rsidR="008768B0">
        <w:t>3</w:t>
      </w:r>
      <w:r w:rsidR="00CF225A">
        <w:t xml:space="preserve"> of TR 24772-1</w:t>
      </w:r>
      <w:r>
        <w:t xml:space="preserve">. </w:t>
      </w:r>
    </w:p>
    <w:p w14:paraId="2F313BA0" w14:textId="77777777" w:rsidR="004C770C" w:rsidRDefault="00726AF3" w:rsidP="004C770C">
      <w:pPr>
        <w:pStyle w:val="Heading3"/>
      </w:pPr>
      <w:bookmarkStart w:id="1283" w:name="_Toc497902453"/>
      <w:r>
        <w:t>6</w:t>
      </w:r>
      <w:r w:rsidR="009E501C">
        <w:t>.</w:t>
      </w:r>
      <w:r w:rsidR="00034852">
        <w:t>3</w:t>
      </w:r>
      <w:r w:rsidR="004C770C">
        <w:t>.2</w:t>
      </w:r>
      <w:r w:rsidR="00074057">
        <w:t xml:space="preserve"> </w:t>
      </w:r>
      <w:r w:rsidR="004C770C">
        <w:t>Guidance to language users</w:t>
      </w:r>
      <w:bookmarkEnd w:id="1283"/>
      <w:r w:rsidR="004C770C">
        <w:t xml:space="preserve"> </w:t>
      </w:r>
    </w:p>
    <w:p w14:paraId="0EC94118" w14:textId="77777777" w:rsidR="004C770C" w:rsidRDefault="00F8438F" w:rsidP="004C770C">
      <w:r>
        <w:t>In o</w:t>
      </w:r>
      <w:r w:rsidR="008768B0">
        <w:t>r</w:t>
      </w:r>
      <w:r>
        <w:t>der to m</w:t>
      </w:r>
      <w:r w:rsidR="009B5D6B">
        <w:t>itigate t</w:t>
      </w:r>
      <w:r w:rsidR="004C770C">
        <w:t>he vulnerabilities associated with the complexity of bit-level programming</w:t>
      </w:r>
    </w:p>
    <w:p w14:paraId="59D2F2A2" w14:textId="77777777" w:rsidR="004C770C" w:rsidRDefault="008768B0" w:rsidP="00CF225A">
      <w:pPr>
        <w:pStyle w:val="ListParagraph"/>
        <w:numPr>
          <w:ilvl w:val="0"/>
          <w:numId w:val="298"/>
        </w:numPr>
        <w:spacing w:before="120" w:after="120" w:line="240" w:lineRule="auto"/>
      </w:pPr>
      <w:r>
        <w:t>U</w:t>
      </w:r>
      <w:r w:rsidR="004C770C">
        <w:t xml:space="preserve">se record and array types with the appropriate representation specifications added so that the objects are accessed by their logical structure rather than their physical representation. These representation specifications may address: order, position, and size of data components and fields. </w:t>
      </w:r>
    </w:p>
    <w:p w14:paraId="0CB3248B" w14:textId="77777777" w:rsidR="004C770C" w:rsidRDefault="008768B0" w:rsidP="00CF225A">
      <w:pPr>
        <w:pStyle w:val="ListParagraph"/>
        <w:numPr>
          <w:ilvl w:val="0"/>
          <w:numId w:val="298"/>
        </w:numPr>
        <w:spacing w:before="120" w:after="120" w:line="240" w:lineRule="auto"/>
      </w:pPr>
      <w:r>
        <w:t>U</w:t>
      </w:r>
      <w:r w:rsidR="004C770C">
        <w:t xml:space="preserve">se </w:t>
      </w:r>
      <w:r w:rsidR="00017A66" w:rsidRPr="00017A66">
        <w:rPr>
          <w:rFonts w:ascii="Times New Roman" w:hAnsi="Times New Roman" w:cs="Times New Roman"/>
          <w:b/>
        </w:rPr>
        <w:t>pragma</w:t>
      </w:r>
      <w:r w:rsidR="00017A66" w:rsidRPr="00017A66">
        <w:rPr>
          <w:rFonts w:ascii="Times New Roman" w:hAnsi="Times New Roman" w:cs="Times New Roman"/>
        </w:rPr>
        <w:t xml:space="preserve"> Atomic</w:t>
      </w:r>
      <w:r w:rsidR="000961FA">
        <w:rPr>
          <w:rFonts w:ascii="Times New Roman" w:hAnsi="Times New Roman" w:cs="Times New Roman"/>
        </w:rPr>
        <w:fldChar w:fldCharType="begin"/>
      </w:r>
      <w:r w:rsidR="00F720AD">
        <w:instrText xml:space="preserve"> XE "</w:instrText>
      </w:r>
      <w:r w:rsidR="00F720AD" w:rsidRPr="00C35F97">
        <w:rPr>
          <w:rFonts w:ascii="Times New Roman" w:hAnsi="Times New Roman" w:cs="Times New Roman"/>
        </w:rPr>
        <w:instrText>Pragma:</w:instrText>
      </w:r>
      <w:r w:rsidR="00F720AD" w:rsidRPr="00C35F97">
        <w:instrText>pragma Atomic</w:instrText>
      </w:r>
      <w:r w:rsidR="00F720AD">
        <w:instrText xml:space="preserve">" </w:instrText>
      </w:r>
      <w:r w:rsidR="000961FA">
        <w:rPr>
          <w:rFonts w:ascii="Times New Roman" w:hAnsi="Times New Roman" w:cs="Times New Roman"/>
        </w:rPr>
        <w:fldChar w:fldCharType="end"/>
      </w:r>
      <w:r w:rsidR="00F720AD">
        <w:t xml:space="preserve"> </w:t>
      </w:r>
      <w:r w:rsidR="004C770C">
        <w:t xml:space="preserve">and </w:t>
      </w:r>
      <w:r w:rsidR="004C770C" w:rsidRPr="00AD3D5B">
        <w:rPr>
          <w:rFonts w:ascii="Times New Roman" w:hAnsi="Times New Roman"/>
          <w:b/>
          <w:bCs/>
        </w:rPr>
        <w:t xml:space="preserve">pragma </w:t>
      </w:r>
      <w:r w:rsidR="004C770C" w:rsidRPr="00AD3D5B">
        <w:rPr>
          <w:rFonts w:ascii="Times New Roman" w:hAnsi="Times New Roman"/>
        </w:rPr>
        <w:t>Atomic_Components</w:t>
      </w:r>
      <w:r w:rsidR="000961FA">
        <w:rPr>
          <w:rFonts w:ascii="Times New Roman" w:hAnsi="Times New Roman"/>
        </w:rPr>
        <w:fldChar w:fldCharType="begin"/>
      </w:r>
      <w:r w:rsidR="00F720AD">
        <w:instrText xml:space="preserve"> XE "</w:instrText>
      </w:r>
      <w:r w:rsidR="00017A66" w:rsidRPr="00017A66">
        <w:rPr>
          <w:rFonts w:ascii="Times New Roman" w:hAnsi="Times New Roman"/>
          <w:bCs/>
        </w:rPr>
        <w:instrText>Pragma</w:instrText>
      </w:r>
      <w:r w:rsidR="00F720AD" w:rsidRPr="002E0306">
        <w:rPr>
          <w:rFonts w:ascii="Times New Roman" w:hAnsi="Times New Roman"/>
          <w:bCs/>
        </w:rPr>
        <w:instrText>:</w:instrText>
      </w:r>
      <w:r w:rsidR="00F720AD" w:rsidRPr="002E0306">
        <w:instrText>pragma Atomic_Components</w:instrText>
      </w:r>
      <w:r w:rsidR="00F720AD">
        <w:instrText xml:space="preserve">" </w:instrText>
      </w:r>
      <w:r w:rsidR="000961FA">
        <w:rPr>
          <w:rFonts w:ascii="Times New Roman" w:hAnsi="Times New Roman"/>
        </w:rPr>
        <w:fldChar w:fldCharType="end"/>
      </w:r>
      <w:r w:rsidR="000961FA">
        <w:rPr>
          <w:rFonts w:ascii="Times New Roman" w:hAnsi="Times New Roman"/>
        </w:rPr>
        <w:fldChar w:fldCharType="begin"/>
      </w:r>
      <w:r w:rsidR="00C904B6">
        <w:instrText xml:space="preserve"> XE "</w:instrText>
      </w:r>
      <w:r w:rsidR="00C904B6" w:rsidRPr="00DC3716">
        <w:rPr>
          <w:rFonts w:ascii="Times New Roman" w:hAnsi="Times New Roman"/>
        </w:rPr>
        <w:instrText>Atomic</w:instrText>
      </w:r>
      <w:r w:rsidR="00C904B6">
        <w:instrText xml:space="preserve">" </w:instrText>
      </w:r>
      <w:r w:rsidR="000961FA">
        <w:rPr>
          <w:rFonts w:ascii="Times New Roman" w:hAnsi="Times New Roman"/>
        </w:rPr>
        <w:fldChar w:fldCharType="end"/>
      </w:r>
      <w:r w:rsidR="004C770C">
        <w:t xml:space="preserve"> to ensure that all updates to objects and components happen atomically.</w:t>
      </w:r>
    </w:p>
    <w:p w14:paraId="4F8DAD5B" w14:textId="77777777" w:rsidR="004C770C" w:rsidRDefault="008768B0" w:rsidP="00CF225A">
      <w:pPr>
        <w:pStyle w:val="ListParagraph"/>
        <w:numPr>
          <w:ilvl w:val="0"/>
          <w:numId w:val="298"/>
        </w:numPr>
        <w:spacing w:before="120" w:after="120" w:line="240" w:lineRule="auto"/>
      </w:pPr>
      <w:r>
        <w:t>U</w:t>
      </w:r>
      <w:r w:rsidR="004C770C">
        <w:t xml:space="preserve">se </w:t>
      </w:r>
      <w:r w:rsidR="00017A66" w:rsidRPr="00017A66">
        <w:rPr>
          <w:rFonts w:ascii="Times New Roman" w:hAnsi="Times New Roman" w:cs="Times New Roman"/>
          <w:b/>
        </w:rPr>
        <w:t>pragma</w:t>
      </w:r>
      <w:r w:rsidR="00017A66" w:rsidRPr="00017A66">
        <w:rPr>
          <w:rFonts w:ascii="Times New Roman" w:hAnsi="Times New Roman" w:cs="Times New Roman"/>
        </w:rPr>
        <w:t xml:space="preserve"> Volatile</w:t>
      </w:r>
      <w:r w:rsidR="000961FA">
        <w:rPr>
          <w:rFonts w:ascii="Times New Roman" w:hAnsi="Times New Roman" w:cs="Times New Roman"/>
        </w:rPr>
        <w:fldChar w:fldCharType="begin"/>
      </w:r>
      <w:r w:rsidR="00F720AD">
        <w:instrText xml:space="preserve"> XE "</w:instrText>
      </w:r>
      <w:r w:rsidR="00F720AD" w:rsidRPr="003570F4">
        <w:rPr>
          <w:rFonts w:ascii="Times New Roman" w:hAnsi="Times New Roman" w:cs="Times New Roman"/>
        </w:rPr>
        <w:instrText>Pragma:</w:instrText>
      </w:r>
      <w:r w:rsidR="00F720AD" w:rsidRPr="003570F4">
        <w:instrText>pragma Volatile</w:instrText>
      </w:r>
      <w:r w:rsidR="00F720AD">
        <w:instrText xml:space="preserve">" </w:instrText>
      </w:r>
      <w:r w:rsidR="000961FA">
        <w:rPr>
          <w:rFonts w:ascii="Times New Roman" w:hAnsi="Times New Roman" w:cs="Times New Roman"/>
        </w:rPr>
        <w:fldChar w:fldCharType="end"/>
      </w:r>
      <w:r w:rsidR="00F720AD">
        <w:t xml:space="preserve"> </w:t>
      </w:r>
      <w:r w:rsidR="004C770C">
        <w:t xml:space="preserve">and </w:t>
      </w:r>
      <w:r w:rsidR="004C770C" w:rsidRPr="00AD3D5B">
        <w:rPr>
          <w:rFonts w:ascii="Times New Roman" w:hAnsi="Times New Roman"/>
          <w:b/>
          <w:bCs/>
        </w:rPr>
        <w:t>pragma</w:t>
      </w:r>
      <w:r w:rsidR="004C770C" w:rsidRPr="00AD3D5B">
        <w:rPr>
          <w:rFonts w:ascii="Times New Roman" w:hAnsi="Times New Roman"/>
        </w:rPr>
        <w:t xml:space="preserve"> Volatile_Components</w:t>
      </w:r>
      <w:r w:rsidR="000961FA">
        <w:rPr>
          <w:rFonts w:ascii="Times New Roman" w:hAnsi="Times New Roman"/>
        </w:rPr>
        <w:fldChar w:fldCharType="begin"/>
      </w:r>
      <w:r w:rsidR="00F720AD">
        <w:instrText xml:space="preserve"> XE "</w:instrText>
      </w:r>
      <w:r w:rsidR="00F720AD" w:rsidRPr="00456C75">
        <w:rPr>
          <w:rFonts w:ascii="Times New Roman" w:hAnsi="Times New Roman"/>
        </w:rPr>
        <w:instrText>Pragma:</w:instrText>
      </w:r>
      <w:r w:rsidR="00F720AD" w:rsidRPr="00456C75">
        <w:instrText>pragma Volatile_Components</w:instrText>
      </w:r>
      <w:r w:rsidR="00F720AD">
        <w:instrText xml:space="preserve">" </w:instrText>
      </w:r>
      <w:r w:rsidR="000961FA">
        <w:rPr>
          <w:rFonts w:ascii="Times New Roman" w:hAnsi="Times New Roman"/>
        </w:rPr>
        <w:fldChar w:fldCharType="end"/>
      </w:r>
      <w:r w:rsidR="000961FA">
        <w:rPr>
          <w:u w:val="single"/>
        </w:rPr>
        <w:fldChar w:fldCharType="begin"/>
      </w:r>
      <w:r w:rsidR="00074163">
        <w:instrText xml:space="preserve"> XE "</w:instrText>
      </w:r>
      <w:r w:rsidR="00074163" w:rsidRPr="00B41C47">
        <w:instrText>Volatile</w:instrText>
      </w:r>
      <w:r w:rsidR="00074163">
        <w:instrText xml:space="preserve">" </w:instrText>
      </w:r>
      <w:r w:rsidR="000961FA">
        <w:rPr>
          <w:u w:val="single"/>
        </w:rPr>
        <w:fldChar w:fldCharType="end"/>
      </w:r>
      <w:r w:rsidR="004C770C">
        <w:t xml:space="preserve"> to </w:t>
      </w:r>
      <w:r w:rsidR="00077EA3">
        <w:t>ensure that all tasks see updates to the associated objects or array components in the same order</w:t>
      </w:r>
      <w:r w:rsidR="004C770C">
        <w:t xml:space="preserve">. </w:t>
      </w:r>
    </w:p>
    <w:p w14:paraId="09405321" w14:textId="77777777" w:rsidR="001E7E4E" w:rsidRPr="001E7E4E" w:rsidRDefault="008768B0" w:rsidP="00A26B3D">
      <w:pPr>
        <w:pStyle w:val="ListParagraph"/>
        <w:numPr>
          <w:ilvl w:val="0"/>
          <w:numId w:val="298"/>
        </w:numPr>
        <w:spacing w:before="120" w:after="120" w:line="240" w:lineRule="auto"/>
        <w:rPr>
          <w:rFonts w:cs="Arial"/>
          <w:szCs w:val="20"/>
        </w:rPr>
      </w:pPr>
      <w:r>
        <w:t>Q</w:t>
      </w:r>
      <w:r w:rsidR="009B5D6B">
        <w:t>uery t</w:t>
      </w:r>
      <w:r w:rsidR="004C770C">
        <w:t>he default object layout chosen by the compiler to determine the expected behaviour of the final representation.</w:t>
      </w:r>
    </w:p>
    <w:p w14:paraId="03C1CF04" w14:textId="77777777" w:rsidR="001E7E4E" w:rsidRPr="001E7E4E" w:rsidRDefault="001E7E4E" w:rsidP="001E7E4E">
      <w:pPr>
        <w:pStyle w:val="ListParagraph"/>
        <w:numPr>
          <w:ilvl w:val="0"/>
          <w:numId w:val="298"/>
        </w:numPr>
        <w:spacing w:before="120" w:after="120" w:line="240" w:lineRule="auto"/>
        <w:rPr>
          <w:rFonts w:cs="Arial"/>
          <w:szCs w:val="20"/>
        </w:rPr>
      </w:pPr>
      <w:r>
        <w:rPr>
          <w:rFonts w:cs="Arial"/>
          <w:szCs w:val="20"/>
        </w:rPr>
        <w:t>Use</w:t>
      </w:r>
      <w:r w:rsidR="008174A7" w:rsidRPr="00A26B3D">
        <w:rPr>
          <w:rFonts w:cs="Arial"/>
          <w:szCs w:val="20"/>
        </w:rPr>
        <w:t xml:space="preserve"> the restriction </w:t>
      </w:r>
      <w:r w:rsidR="008174A7" w:rsidRPr="00A26B3D">
        <w:rPr>
          <w:rFonts w:ascii="Times New Roman" w:hAnsi="Times New Roman" w:cs="Times New Roman"/>
          <w:szCs w:val="20"/>
        </w:rPr>
        <w:t>No_Unchecked_Conversion</w:t>
      </w:r>
      <w:r w:rsidR="008174A7" w:rsidRPr="00A26B3D">
        <w:rPr>
          <w:rFonts w:cstheme="minorHAnsi"/>
          <w:szCs w:val="20"/>
        </w:rPr>
        <w:t xml:space="preserve"> to prevent circumventing the type system.</w:t>
      </w:r>
    </w:p>
    <w:p w14:paraId="3D2F7E81" w14:textId="77777777" w:rsidR="004C770C" w:rsidRDefault="004C770C" w:rsidP="004C770C">
      <w:r>
        <w:t xml:space="preserve">For the traditional approach to bit-level programming, Ada provides modular types and literal representations in arbitrary base from 2 to 16 to deal with numeric entities and correct handling of the sign bit. The use of </w:t>
      </w:r>
      <w:r w:rsidRPr="002A11C5">
        <w:rPr>
          <w:rFonts w:ascii="Times New Roman" w:hAnsi="Times New Roman"/>
          <w:b/>
          <w:bCs/>
        </w:rPr>
        <w:t>pragma</w:t>
      </w:r>
      <w:r w:rsidRPr="002A11C5">
        <w:rPr>
          <w:rFonts w:ascii="Times New Roman" w:hAnsi="Times New Roman"/>
        </w:rPr>
        <w:t xml:space="preserve"> Pack</w:t>
      </w:r>
      <w:r>
        <w:t xml:space="preserve"> on arrays of Booleans provides a type-safe way of manipulating bit strings and eliminates the use of </w:t>
      </w:r>
      <w:r w:rsidR="00AD5842">
        <w:t>error-</w:t>
      </w:r>
      <w:r>
        <w:t>prone arithmetic operations.</w:t>
      </w:r>
    </w:p>
    <w:p w14:paraId="62150197" w14:textId="77777777" w:rsidR="004C770C" w:rsidRPr="00044C59" w:rsidRDefault="00726AF3" w:rsidP="004C770C">
      <w:pPr>
        <w:pStyle w:val="Heading2"/>
        <w:rPr>
          <w:iCs/>
          <w:lang w:val="en-GB"/>
        </w:rPr>
      </w:pPr>
      <w:bookmarkStart w:id="1284" w:name="_Ref336422984"/>
      <w:bookmarkStart w:id="1285" w:name="_Toc358896488"/>
      <w:bookmarkStart w:id="1286" w:name="_Toc497902454"/>
      <w:r>
        <w:rPr>
          <w:lang w:val="en-GB"/>
        </w:rPr>
        <w:t>6</w:t>
      </w:r>
      <w:r w:rsidR="009E501C">
        <w:rPr>
          <w:lang w:val="en-GB"/>
        </w:rPr>
        <w:t>.</w:t>
      </w:r>
      <w:r w:rsidR="00034852">
        <w:rPr>
          <w:lang w:val="en-GB"/>
        </w:rPr>
        <w:t>4</w:t>
      </w:r>
      <w:r w:rsidR="00074057">
        <w:rPr>
          <w:lang w:val="en-GB"/>
        </w:rPr>
        <w:t xml:space="preserve"> </w:t>
      </w:r>
      <w:r w:rsidR="004C770C" w:rsidRPr="00262A7C">
        <w:rPr>
          <w:lang w:val="en-GB"/>
        </w:rPr>
        <w:t>Floating-point Arithmetic [PLF]</w:t>
      </w:r>
      <w:bookmarkEnd w:id="1284"/>
      <w:bookmarkEnd w:id="1285"/>
      <w:bookmarkEnd w:id="1286"/>
      <w:r w:rsidR="000961FA">
        <w:rPr>
          <w:lang w:val="en-GB"/>
        </w:rPr>
        <w:fldChar w:fldCharType="begin"/>
      </w:r>
      <w:r w:rsidR="00080388">
        <w:instrText xml:space="preserve"> XE "</w:instrText>
      </w:r>
      <w:r w:rsidR="00080388" w:rsidRPr="000F77C1">
        <w:rPr>
          <w:lang w:val="en-GB"/>
        </w:rPr>
        <w:instrText>PLF</w:instrText>
      </w:r>
      <w:r w:rsidR="00EB0723">
        <w:rPr>
          <w:lang w:val="en-GB"/>
        </w:rPr>
        <w:instrText xml:space="preserve"> </w:instrText>
      </w:r>
      <w:r w:rsidR="00080388">
        <w:instrText>–</w:instrText>
      </w:r>
      <w:r w:rsidR="00080388" w:rsidRPr="000F77C1">
        <w:rPr>
          <w:lang w:val="en-GB"/>
        </w:rPr>
        <w:instrText xml:space="preserve"> Floating-point Arithmetic</w:instrText>
      </w:r>
      <w:r w:rsidR="00080388">
        <w:instrText xml:space="preserve">" </w:instrText>
      </w:r>
      <w:r w:rsidR="000961FA">
        <w:rPr>
          <w:lang w:val="en-GB"/>
        </w:rPr>
        <w:fldChar w:fldCharType="end"/>
      </w:r>
      <w:r w:rsidR="000961FA">
        <w:rPr>
          <w:lang w:val="en-GB"/>
        </w:rPr>
        <w:fldChar w:fldCharType="begin"/>
      </w:r>
      <w:r w:rsidR="00DA45B9">
        <w:instrText xml:space="preserve"> XE "</w:instrText>
      </w:r>
      <w:r w:rsidR="00DA45B9" w:rsidRPr="008419DF">
        <w:rPr>
          <w:lang w:val="en-GB"/>
        </w:rPr>
        <w:instrText>Language Vulnerabilities:</w:instrText>
      </w:r>
      <w:r w:rsidR="00DA45B9" w:rsidRPr="008419DF">
        <w:instrText>Floating-point Arithmetic [PLF]</w:instrText>
      </w:r>
      <w:r w:rsidR="00DA45B9">
        <w:instrText xml:space="preserve">" </w:instrText>
      </w:r>
      <w:r w:rsidR="000961FA">
        <w:rPr>
          <w:lang w:val="en-GB"/>
        </w:rPr>
        <w:fldChar w:fldCharType="end"/>
      </w:r>
    </w:p>
    <w:p w14:paraId="5AEAD8D1" w14:textId="77777777" w:rsidR="004C770C" w:rsidRPr="00044C59" w:rsidRDefault="00726AF3" w:rsidP="004C770C">
      <w:pPr>
        <w:pStyle w:val="Heading3"/>
        <w:rPr>
          <w:lang w:val="en-GB"/>
        </w:rPr>
      </w:pPr>
      <w:bookmarkStart w:id="1287" w:name="_Toc497902455"/>
      <w:r>
        <w:rPr>
          <w:lang w:val="en-GB"/>
        </w:rPr>
        <w:t>6</w:t>
      </w:r>
      <w:r w:rsidR="009E501C">
        <w:rPr>
          <w:lang w:val="en-GB"/>
        </w:rPr>
        <w:t>.</w:t>
      </w:r>
      <w:r w:rsidR="00034852">
        <w:rPr>
          <w:lang w:val="en-GB"/>
        </w:rPr>
        <w:t>4</w:t>
      </w:r>
      <w:r w:rsidR="004C770C" w:rsidRPr="00262A7C">
        <w:rPr>
          <w:lang w:val="en-GB"/>
        </w:rPr>
        <w:t>.1</w:t>
      </w:r>
      <w:r w:rsidR="00074057">
        <w:rPr>
          <w:lang w:val="en-GB"/>
        </w:rPr>
        <w:t xml:space="preserve"> </w:t>
      </w:r>
      <w:r w:rsidR="004C770C" w:rsidRPr="00262A7C">
        <w:rPr>
          <w:lang w:val="en-GB"/>
        </w:rPr>
        <w:t>Applicability to language</w:t>
      </w:r>
      <w:bookmarkEnd w:id="1287"/>
    </w:p>
    <w:p w14:paraId="7E8CB764" w14:textId="77777777" w:rsidR="004C770C" w:rsidRPr="00044C59" w:rsidRDefault="004C770C" w:rsidP="004C770C">
      <w:pPr>
        <w:rPr>
          <w:lang w:val="en-GB"/>
        </w:rPr>
      </w:pPr>
      <w:r w:rsidRPr="00262A7C">
        <w:rPr>
          <w:lang w:val="en-GB"/>
        </w:rPr>
        <w:t xml:space="preserve">Ada specifies adherence to the IEEE Floating Point Standards </w:t>
      </w:r>
      <w:r w:rsidRPr="00262A7C">
        <w:rPr>
          <w:rFonts w:cs="Arial"/>
          <w:szCs w:val="20"/>
          <w:lang w:val="en-GB"/>
        </w:rPr>
        <w:t>(IEEE-754-2008, IEEE-854-1987).</w:t>
      </w:r>
    </w:p>
    <w:p w14:paraId="776485FD" w14:textId="77777777" w:rsidR="004C770C" w:rsidRPr="00044C59" w:rsidRDefault="004C770C" w:rsidP="004C770C">
      <w:pPr>
        <w:rPr>
          <w:lang w:val="en-GB"/>
        </w:rPr>
      </w:pPr>
      <w:r w:rsidRPr="00262A7C">
        <w:rPr>
          <w:lang w:val="en-GB"/>
        </w:rPr>
        <w:t>The vulnerability in Ada is as described in Section 6.</w:t>
      </w:r>
      <w:r w:rsidR="00015334">
        <w:rPr>
          <w:lang w:val="en-GB"/>
        </w:rPr>
        <w:t>4</w:t>
      </w:r>
      <w:r w:rsidRPr="00262A7C">
        <w:rPr>
          <w:lang w:val="en-GB"/>
        </w:rPr>
        <w:t>.2</w:t>
      </w:r>
      <w:r w:rsidR="00CF225A">
        <w:rPr>
          <w:lang w:val="en-GB"/>
        </w:rPr>
        <w:t xml:space="preserve"> of </w:t>
      </w:r>
      <w:r w:rsidR="00CF225A">
        <w:t>TR 24772-1</w:t>
      </w:r>
      <w:r w:rsidRPr="00262A7C">
        <w:rPr>
          <w:lang w:val="en-GB"/>
        </w:rPr>
        <w:t>.</w:t>
      </w:r>
    </w:p>
    <w:p w14:paraId="6675351E" w14:textId="77777777" w:rsidR="004C770C" w:rsidRDefault="00726AF3" w:rsidP="004C770C">
      <w:pPr>
        <w:pStyle w:val="Heading3"/>
        <w:rPr>
          <w:lang w:val="pt-BR"/>
        </w:rPr>
      </w:pPr>
      <w:bookmarkStart w:id="1288" w:name="_Toc497902456"/>
      <w:r>
        <w:rPr>
          <w:lang w:val="pt-BR"/>
        </w:rPr>
        <w:t>6</w:t>
      </w:r>
      <w:r w:rsidR="009E501C">
        <w:rPr>
          <w:lang w:val="pt-BR"/>
        </w:rPr>
        <w:t>.</w:t>
      </w:r>
      <w:r w:rsidR="00034852">
        <w:rPr>
          <w:lang w:val="pt-BR"/>
        </w:rPr>
        <w:t>4</w:t>
      </w:r>
      <w:r w:rsidR="004C770C" w:rsidRPr="003023CE">
        <w:rPr>
          <w:lang w:val="pt-BR"/>
        </w:rPr>
        <w:t>.</w:t>
      </w:r>
      <w:r w:rsidR="004C770C">
        <w:rPr>
          <w:lang w:val="pt-BR"/>
        </w:rPr>
        <w:t>2</w:t>
      </w:r>
      <w:r w:rsidR="00074057">
        <w:rPr>
          <w:lang w:val="pt-BR"/>
        </w:rPr>
        <w:t xml:space="preserve"> </w:t>
      </w:r>
      <w:r w:rsidR="004C770C">
        <w:rPr>
          <w:lang w:val="pt-BR"/>
        </w:rPr>
        <w:t>Guidance to language users</w:t>
      </w:r>
      <w:bookmarkEnd w:id="1288"/>
    </w:p>
    <w:p w14:paraId="3983A3A1" w14:textId="77777777" w:rsidR="004C770C" w:rsidRDefault="004C770C" w:rsidP="00CF225A">
      <w:pPr>
        <w:pStyle w:val="ListParagraph"/>
        <w:numPr>
          <w:ilvl w:val="0"/>
          <w:numId w:val="323"/>
        </w:numPr>
        <w:spacing w:before="120" w:after="120" w:line="240" w:lineRule="auto"/>
        <w:rPr>
          <w:lang w:val="en-GB"/>
        </w:rPr>
      </w:pPr>
      <w:r w:rsidRPr="00262A7C">
        <w:rPr>
          <w:lang w:val="en-GB"/>
        </w:rPr>
        <w:t xml:space="preserve">Rather than using predefined types, such as </w:t>
      </w:r>
      <w:r w:rsidRPr="00262A7C">
        <w:rPr>
          <w:rFonts w:ascii="Times New Roman" w:hAnsi="Times New Roman"/>
          <w:lang w:val="en-GB"/>
        </w:rPr>
        <w:t>Float</w:t>
      </w:r>
      <w:r w:rsidRPr="00262A7C">
        <w:rPr>
          <w:lang w:val="en-GB"/>
        </w:rPr>
        <w:t xml:space="preserve"> and </w:t>
      </w:r>
      <w:r w:rsidRPr="00262A7C">
        <w:rPr>
          <w:rFonts w:ascii="Times New Roman" w:hAnsi="Times New Roman"/>
          <w:lang w:val="en-GB"/>
        </w:rPr>
        <w:t>Long_Float</w:t>
      </w:r>
      <w:r w:rsidRPr="00262A7C">
        <w:rPr>
          <w:lang w:val="en-GB"/>
        </w:rPr>
        <w:t>, whose precision may vary according to the target system, declare floating-point types that specify the required precision (</w:t>
      </w:r>
      <w:r w:rsidR="00883191">
        <w:rPr>
          <w:lang w:val="en-GB"/>
        </w:rPr>
        <w:t>for example</w:t>
      </w:r>
      <w:r w:rsidRPr="00262A7C">
        <w:rPr>
          <w:lang w:val="en-GB"/>
        </w:rPr>
        <w:t xml:space="preserve">, </w:t>
      </w:r>
      <w:r w:rsidR="00017A66" w:rsidRPr="00017A66">
        <w:rPr>
          <w:rFonts w:ascii="Times New Roman" w:hAnsi="Times New Roman" w:cs="Times New Roman"/>
          <w:b/>
          <w:lang w:val="en-GB"/>
        </w:rPr>
        <w:t>digits</w:t>
      </w:r>
      <w:r w:rsidR="00017A66" w:rsidRPr="00017A66">
        <w:rPr>
          <w:rFonts w:ascii="Times New Roman" w:hAnsi="Times New Roman" w:cs="Times New Roman"/>
          <w:lang w:val="en-GB"/>
        </w:rPr>
        <w:t xml:space="preserve"> 10</w:t>
      </w:r>
      <w:r w:rsidRPr="00262A7C">
        <w:rPr>
          <w:lang w:val="en-GB"/>
        </w:rPr>
        <w:t>). Additionally, specifying ranges of a floating point type enables constraint checks which prevents the propagation of infinities and NaNs.</w:t>
      </w:r>
    </w:p>
    <w:p w14:paraId="0A292844" w14:textId="77777777" w:rsidR="004C770C" w:rsidRDefault="004C770C" w:rsidP="00CF225A">
      <w:pPr>
        <w:pStyle w:val="ListParagraph"/>
        <w:numPr>
          <w:ilvl w:val="0"/>
          <w:numId w:val="323"/>
        </w:numPr>
        <w:spacing w:before="120" w:after="120" w:line="240" w:lineRule="auto"/>
        <w:rPr>
          <w:lang w:val="pt-BR"/>
        </w:rPr>
      </w:pPr>
      <w:r w:rsidRPr="00262A7C">
        <w:rPr>
          <w:lang w:val="en-GB"/>
        </w:rPr>
        <w:t xml:space="preserve">Avoid comparing floating-point values for equality. Instead, use comparisons that account for the approximate results of computations. </w:t>
      </w:r>
      <w:r w:rsidRPr="00970565">
        <w:rPr>
          <w:lang w:val="pt-BR"/>
        </w:rPr>
        <w:t>Consult a numeric analyst when appropriate.</w:t>
      </w:r>
    </w:p>
    <w:p w14:paraId="67FA64D5" w14:textId="77777777" w:rsidR="004C770C" w:rsidRDefault="004C770C" w:rsidP="00CF225A">
      <w:pPr>
        <w:pStyle w:val="ListParagraph"/>
        <w:numPr>
          <w:ilvl w:val="0"/>
          <w:numId w:val="323"/>
        </w:numPr>
        <w:spacing w:before="120" w:after="120" w:line="240" w:lineRule="auto"/>
        <w:rPr>
          <w:lang w:val="en-GB"/>
        </w:rPr>
      </w:pPr>
      <w:r w:rsidRPr="00262A7C">
        <w:rPr>
          <w:lang w:val="en-GB"/>
        </w:rPr>
        <w:t>Make use of static arithmetic expressions and static constant declarations when possible, since static expressions in Ada are computed at compile time with exact precision.</w:t>
      </w:r>
    </w:p>
    <w:p w14:paraId="0BFB3F0F" w14:textId="77777777" w:rsidR="004C770C" w:rsidRDefault="004C770C" w:rsidP="00CF225A">
      <w:pPr>
        <w:pStyle w:val="ListParagraph"/>
        <w:numPr>
          <w:ilvl w:val="0"/>
          <w:numId w:val="323"/>
        </w:numPr>
        <w:spacing w:before="120" w:after="120" w:line="240" w:lineRule="auto"/>
        <w:rPr>
          <w:lang w:val="en-GB"/>
        </w:rPr>
      </w:pPr>
      <w:r w:rsidRPr="00262A7C">
        <w:rPr>
          <w:lang w:val="en-GB"/>
        </w:rPr>
        <w:t>Use Ada's standardized numeric libraries (</w:t>
      </w:r>
      <w:r w:rsidR="00883191">
        <w:rPr>
          <w:lang w:val="en-GB"/>
        </w:rPr>
        <w:t>for example</w:t>
      </w:r>
      <w:r w:rsidRPr="00262A7C">
        <w:rPr>
          <w:lang w:val="en-GB"/>
        </w:rPr>
        <w:t xml:space="preserve">, </w:t>
      </w:r>
      <w:r w:rsidR="00017A66" w:rsidRPr="00017A66">
        <w:rPr>
          <w:rFonts w:ascii="Times New Roman" w:hAnsi="Times New Roman" w:cs="Times New Roman"/>
          <w:lang w:val="en-GB"/>
        </w:rPr>
        <w:t>Generic_Elementary_Functions</w:t>
      </w:r>
      <w:r w:rsidRPr="00262A7C">
        <w:rPr>
          <w:lang w:val="en-GB"/>
        </w:rPr>
        <w:t xml:space="preserve">) for common mathematical operations (trigonometric operations, logarithms, </w:t>
      </w:r>
      <w:r w:rsidR="00883191">
        <w:rPr>
          <w:lang w:val="en-GB"/>
        </w:rPr>
        <w:t>and others</w:t>
      </w:r>
      <w:r w:rsidRPr="00262A7C">
        <w:rPr>
          <w:lang w:val="en-GB"/>
        </w:rPr>
        <w:t>).</w:t>
      </w:r>
    </w:p>
    <w:p w14:paraId="40AEE9B5" w14:textId="77777777" w:rsidR="004C770C" w:rsidRDefault="004C770C" w:rsidP="00CF225A">
      <w:pPr>
        <w:pStyle w:val="ListParagraph"/>
        <w:numPr>
          <w:ilvl w:val="0"/>
          <w:numId w:val="323"/>
        </w:numPr>
        <w:spacing w:before="120" w:after="120" w:line="240" w:lineRule="auto"/>
        <w:rPr>
          <w:lang w:val="en-GB"/>
        </w:rPr>
      </w:pPr>
      <w:r w:rsidRPr="00262A7C">
        <w:rPr>
          <w:lang w:val="en-GB"/>
        </w:rPr>
        <w:t xml:space="preserve">Use an Ada implementation that supports </w:t>
      </w:r>
      <w:r w:rsidR="008768B0">
        <w:rPr>
          <w:lang w:val="en-GB"/>
        </w:rPr>
        <w:t xml:space="preserve">the Numerics </w:t>
      </w:r>
      <w:r w:rsidRPr="00262A7C">
        <w:rPr>
          <w:lang w:val="en-GB"/>
        </w:rPr>
        <w:t xml:space="preserve">Annex of the Ada </w:t>
      </w:r>
      <w:r w:rsidR="001E56B4">
        <w:rPr>
          <w:kern w:val="32"/>
        </w:rPr>
        <w:t>language reference manual</w:t>
      </w:r>
      <w:r w:rsidRPr="00262A7C">
        <w:rPr>
          <w:lang w:val="en-GB"/>
        </w:rPr>
        <w:t>, and employ the "strict mode" of that Annex in cases where additional accuracy requirements must be met by floating-point arithmetic and the operations of predefined numerics packages, as defined and guaranteed by the Annex.</w:t>
      </w:r>
    </w:p>
    <w:p w14:paraId="114894A1" w14:textId="77777777" w:rsidR="004C770C" w:rsidRDefault="004C770C" w:rsidP="00CF225A">
      <w:pPr>
        <w:pStyle w:val="ListParagraph"/>
        <w:numPr>
          <w:ilvl w:val="0"/>
          <w:numId w:val="323"/>
        </w:numPr>
        <w:spacing w:before="120" w:after="120" w:line="240" w:lineRule="auto"/>
        <w:rPr>
          <w:lang w:val="en-GB"/>
        </w:rPr>
      </w:pPr>
      <w:r w:rsidRPr="00262A7C">
        <w:rPr>
          <w:lang w:val="en-GB"/>
        </w:rPr>
        <w:t>Avoid direct manipulation of bit fields of floating-point values, since such operations are generally target-specific and error-prone. Instead, make use of Ada's predefined floating-point attributes (</w:t>
      </w:r>
      <w:r w:rsidR="00883191">
        <w:rPr>
          <w:lang w:val="en-GB"/>
        </w:rPr>
        <w:t>such as</w:t>
      </w:r>
      <w:r w:rsidRPr="00262A7C">
        <w:rPr>
          <w:lang w:val="en-GB"/>
        </w:rPr>
        <w:t xml:space="preserve"> </w:t>
      </w:r>
      <w:r w:rsidR="00017A66" w:rsidRPr="00017A66">
        <w:rPr>
          <w:rFonts w:ascii="Times New Roman" w:hAnsi="Times New Roman" w:cs="Times New Roman"/>
          <w:lang w:val="en-GB"/>
        </w:rPr>
        <w:t>'Exponent</w:t>
      </w:r>
      <w:r w:rsidR="000961FA">
        <w:rPr>
          <w:rFonts w:ascii="Times New Roman" w:hAnsi="Times New Roman" w:cs="Times New Roman"/>
          <w:lang w:val="en-GB"/>
        </w:rPr>
        <w:fldChar w:fldCharType="begin"/>
      </w:r>
      <w:r w:rsidR="00A40A11">
        <w:instrText xml:space="preserve"> XE "</w:instrText>
      </w:r>
      <w:r w:rsidR="00A40A11" w:rsidRPr="007A2C30">
        <w:rPr>
          <w:rFonts w:ascii="Times New Roman" w:hAnsi="Times New Roman" w:cs="Times New Roman"/>
          <w:lang w:val="en-GB"/>
        </w:rPr>
        <w:instrText>Attribute:</w:instrText>
      </w:r>
      <w:r w:rsidR="00A40A11" w:rsidRPr="007A2C30">
        <w:instrText>'Exponent</w:instrText>
      </w:r>
      <w:r w:rsidR="00A40A11">
        <w:instrText xml:space="preserve">" </w:instrText>
      </w:r>
      <w:r w:rsidR="000961FA">
        <w:rPr>
          <w:rFonts w:ascii="Times New Roman" w:hAnsi="Times New Roman" w:cs="Times New Roman"/>
          <w:lang w:val="en-GB"/>
        </w:rPr>
        <w:fldChar w:fldCharType="end"/>
      </w:r>
      <w:r w:rsidRPr="00262A7C">
        <w:rPr>
          <w:lang w:val="en-GB"/>
        </w:rPr>
        <w:t xml:space="preserve">). </w:t>
      </w:r>
    </w:p>
    <w:p w14:paraId="287AB018" w14:textId="77777777" w:rsidR="004C770C" w:rsidRDefault="004C770C" w:rsidP="00CF225A">
      <w:pPr>
        <w:pStyle w:val="ListParagraph"/>
        <w:numPr>
          <w:ilvl w:val="0"/>
          <w:numId w:val="323"/>
        </w:numPr>
        <w:spacing w:before="120" w:after="120" w:line="240" w:lineRule="auto"/>
        <w:rPr>
          <w:lang w:val="en-GB"/>
        </w:rPr>
      </w:pPr>
      <w:r w:rsidRPr="00262A7C">
        <w:rPr>
          <w:lang w:val="en-GB"/>
        </w:rPr>
        <w:t>In cases where absolute precision is needed, consider replacement of floating-point types and operations with fixed-point types and operations.</w:t>
      </w:r>
    </w:p>
    <w:p w14:paraId="05C246C3" w14:textId="77777777" w:rsidR="004C770C" w:rsidRDefault="00726AF3" w:rsidP="004C770C">
      <w:pPr>
        <w:pStyle w:val="Heading2"/>
        <w:rPr>
          <w:lang w:val="en-GB"/>
        </w:rPr>
      </w:pPr>
      <w:bookmarkStart w:id="1289" w:name="_Ref336423044"/>
      <w:bookmarkStart w:id="1290" w:name="_Toc358896489"/>
      <w:bookmarkStart w:id="1291" w:name="_Toc497902457"/>
      <w:r>
        <w:rPr>
          <w:lang w:val="en-GB"/>
        </w:rPr>
        <w:t>6</w:t>
      </w:r>
      <w:r w:rsidR="009E501C">
        <w:rPr>
          <w:lang w:val="en-GB"/>
        </w:rPr>
        <w:t>.</w:t>
      </w:r>
      <w:r w:rsidR="00034852">
        <w:rPr>
          <w:lang w:val="en-GB"/>
        </w:rPr>
        <w:t>5</w:t>
      </w:r>
      <w:r w:rsidR="004C770C" w:rsidRPr="00262A7C">
        <w:rPr>
          <w:lang w:val="en-GB"/>
        </w:rPr>
        <w:t xml:space="preserve"> Enumerator Issues [CCB]</w:t>
      </w:r>
      <w:bookmarkEnd w:id="1289"/>
      <w:bookmarkEnd w:id="1290"/>
      <w:bookmarkEnd w:id="1291"/>
      <w:r w:rsidR="000961FA">
        <w:rPr>
          <w:lang w:val="en-GB"/>
        </w:rPr>
        <w:fldChar w:fldCharType="begin"/>
      </w:r>
      <w:r w:rsidR="00080388">
        <w:instrText xml:space="preserve"> XE "</w:instrText>
      </w:r>
      <w:r w:rsidR="00080388" w:rsidRPr="0096636C">
        <w:rPr>
          <w:lang w:val="en-GB"/>
        </w:rPr>
        <w:instrText>CCB</w:instrText>
      </w:r>
      <w:r w:rsidR="00EB0723">
        <w:instrText xml:space="preserve"> </w:instrText>
      </w:r>
      <w:r w:rsidR="00080388">
        <w:instrText>–</w:instrText>
      </w:r>
      <w:r w:rsidR="00080388" w:rsidRPr="0096636C">
        <w:instrText xml:space="preserve"> </w:instrText>
      </w:r>
      <w:r w:rsidR="00EB0723">
        <w:rPr>
          <w:lang w:val="en-GB"/>
        </w:rPr>
        <w:instrText>Enumerator Issues</w:instrText>
      </w:r>
      <w:r w:rsidR="00080388">
        <w:instrText xml:space="preserve">" </w:instrText>
      </w:r>
      <w:r w:rsidR="000961FA">
        <w:rPr>
          <w:lang w:val="en-GB"/>
        </w:rPr>
        <w:fldChar w:fldCharType="end"/>
      </w:r>
      <w:r w:rsidR="000961FA">
        <w:rPr>
          <w:lang w:val="en-GB"/>
        </w:rPr>
        <w:fldChar w:fldCharType="begin"/>
      </w:r>
      <w:r w:rsidR="00080388">
        <w:instrText xml:space="preserve"> XE "</w:instrText>
      </w:r>
      <w:r w:rsidR="00080388" w:rsidRPr="003423DC">
        <w:rPr>
          <w:lang w:val="en-GB"/>
        </w:rPr>
        <w:instrText>Language Vulnerabilities:</w:instrText>
      </w:r>
      <w:r w:rsidR="00080388" w:rsidRPr="003423DC">
        <w:instrText>Enumerator Issues [CCB]</w:instrText>
      </w:r>
      <w:r w:rsidR="00080388">
        <w:instrText xml:space="preserve">" </w:instrText>
      </w:r>
      <w:r w:rsidR="000961FA">
        <w:rPr>
          <w:lang w:val="en-GB"/>
        </w:rPr>
        <w:fldChar w:fldCharType="end"/>
      </w:r>
    </w:p>
    <w:p w14:paraId="0921699B" w14:textId="77777777" w:rsidR="004C770C" w:rsidRDefault="00726AF3" w:rsidP="004C770C">
      <w:pPr>
        <w:pStyle w:val="Heading3"/>
      </w:pPr>
      <w:bookmarkStart w:id="1292" w:name="_Toc497902458"/>
      <w:r>
        <w:t>6</w:t>
      </w:r>
      <w:r w:rsidR="009E501C">
        <w:t>.</w:t>
      </w:r>
      <w:r w:rsidR="00034852">
        <w:t>5</w:t>
      </w:r>
      <w:r w:rsidR="004C770C">
        <w:t>.1</w:t>
      </w:r>
      <w:r w:rsidR="00074057">
        <w:t xml:space="preserve"> </w:t>
      </w:r>
      <w:r w:rsidR="004C770C">
        <w:t>Applicability to language</w:t>
      </w:r>
      <w:bookmarkEnd w:id="1292"/>
    </w:p>
    <w:p w14:paraId="61DD0CB7" w14:textId="77777777" w:rsidR="004C770C" w:rsidRDefault="004C770C" w:rsidP="004C770C">
      <w:r>
        <w:t>Enumeration representation specification may be used to specify non-default representations of an enumeration type, for example when interfacing with external systems. All of the values in the enumeration type must be defined in the enumeration representation specification. The numeric values of the representation must preserve the original order. For example:</w:t>
      </w:r>
    </w:p>
    <w:p w14:paraId="783DA52A"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type</w:t>
      </w:r>
      <w:r w:rsidRPr="0098437C">
        <w:rPr>
          <w:rFonts w:ascii="Times New Roman" w:hAnsi="Times New Roman"/>
          <w:szCs w:val="20"/>
        </w:rPr>
        <w:t xml:space="preserve"> IO_Types </w:t>
      </w:r>
      <w:r w:rsidRPr="0098437C">
        <w:rPr>
          <w:rFonts w:ascii="Times New Roman" w:hAnsi="Times New Roman"/>
          <w:b/>
          <w:bCs/>
          <w:szCs w:val="20"/>
        </w:rPr>
        <w:t>is</w:t>
      </w:r>
      <w:r w:rsidRPr="0098437C">
        <w:rPr>
          <w:rFonts w:ascii="Times New Roman" w:hAnsi="Times New Roman"/>
          <w:szCs w:val="20"/>
        </w:rPr>
        <w:t xml:space="preserve"> (Null_Op, Open, Close, Read, Write, Sync);</w:t>
      </w:r>
    </w:p>
    <w:p w14:paraId="6FF6308B"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for</w:t>
      </w:r>
      <w:r w:rsidRPr="0098437C">
        <w:rPr>
          <w:rFonts w:ascii="Times New Roman" w:hAnsi="Times New Roman"/>
          <w:szCs w:val="20"/>
        </w:rPr>
        <w:t xml:space="preserve"> IO_Types </w:t>
      </w:r>
      <w:r w:rsidRPr="0098437C">
        <w:rPr>
          <w:rFonts w:ascii="Times New Roman" w:hAnsi="Times New Roman"/>
          <w:b/>
          <w:bCs/>
          <w:szCs w:val="20"/>
        </w:rPr>
        <w:t>use</w:t>
      </w:r>
      <w:r w:rsidRPr="0098437C">
        <w:rPr>
          <w:rFonts w:ascii="Times New Roman" w:hAnsi="Times New Roman"/>
          <w:szCs w:val="20"/>
        </w:rPr>
        <w:t xml:space="preserve"> (Null_Op =&gt; 0, Open =&gt; 1, Close =&gt; 2, </w:t>
      </w:r>
    </w:p>
    <w:p w14:paraId="52B1411A" w14:textId="77777777" w:rsidR="004C770C" w:rsidRPr="0098437C" w:rsidRDefault="004C770C" w:rsidP="00B13ECD">
      <w:pPr>
        <w:tabs>
          <w:tab w:val="left" w:pos="2520"/>
        </w:tabs>
        <w:spacing w:after="240"/>
        <w:ind w:left="720"/>
        <w:rPr>
          <w:rFonts w:ascii="Times New Roman" w:hAnsi="Times New Roman"/>
          <w:szCs w:val="20"/>
        </w:rPr>
      </w:pPr>
      <w:r w:rsidRPr="0098437C">
        <w:rPr>
          <w:rFonts w:ascii="Times New Roman" w:hAnsi="Times New Roman"/>
          <w:b/>
          <w:bCs/>
          <w:szCs w:val="20"/>
        </w:rPr>
        <w:tab/>
      </w:r>
      <w:r w:rsidRPr="0098437C">
        <w:rPr>
          <w:rFonts w:ascii="Times New Roman" w:hAnsi="Times New Roman"/>
          <w:szCs w:val="20"/>
        </w:rPr>
        <w:t>Read =&gt; 4, Write =&gt; 8, Sync =&gt; 16);</w:t>
      </w:r>
    </w:p>
    <w:p w14:paraId="751B5EFB" w14:textId="77777777" w:rsidR="004C770C" w:rsidRDefault="004C770C" w:rsidP="004C770C">
      <w:pPr>
        <w:rPr>
          <w:lang w:val="en-GB"/>
        </w:rPr>
      </w:pPr>
      <w:r w:rsidRPr="00B45414">
        <w:rPr>
          <w:lang w:val="en-GB"/>
        </w:rPr>
        <w:t>An array may be indexed by such a type</w:t>
      </w:r>
      <w:r>
        <w:rPr>
          <w:lang w:val="en-GB"/>
        </w:rPr>
        <w:t xml:space="preserve">. </w:t>
      </w:r>
      <w:r w:rsidRPr="00B45414">
        <w:rPr>
          <w:lang w:val="en-GB"/>
        </w:rPr>
        <w:t xml:space="preserve">Ada does not prescribe the implementation model for arrays indexed by an enumeration </w:t>
      </w:r>
      <w:r>
        <w:rPr>
          <w:lang w:val="en-GB"/>
        </w:rPr>
        <w:t xml:space="preserve">type </w:t>
      </w:r>
      <w:r w:rsidRPr="00B45414">
        <w:rPr>
          <w:lang w:val="en-GB"/>
        </w:rPr>
        <w:t>with non-contiguous values. Two options exist: Either</w:t>
      </w:r>
      <w:r>
        <w:rPr>
          <w:lang w:val="en-GB"/>
        </w:rPr>
        <w:t xml:space="preserve"> the array is represented “with holes”</w:t>
      </w:r>
      <w:r w:rsidRPr="00B45414">
        <w:rPr>
          <w:lang w:val="en-GB"/>
        </w:rPr>
        <w:t xml:space="preserve"> and indexed by the values of the enumeration type, or the array is represented</w:t>
      </w:r>
      <w:r>
        <w:rPr>
          <w:lang w:val="en-GB"/>
        </w:rPr>
        <w:t xml:space="preserve"> </w:t>
      </w:r>
      <w:r w:rsidRPr="00B45414">
        <w:rPr>
          <w:lang w:val="en-GB"/>
        </w:rPr>
        <w:t>contiguously and indexed by the positio</w:t>
      </w:r>
      <w:r>
        <w:rPr>
          <w:lang w:val="en-GB"/>
        </w:rPr>
        <w:t>n of the enumeration value</w:t>
      </w:r>
      <w:r w:rsidRPr="00B45414">
        <w:rPr>
          <w:lang w:val="en-GB"/>
        </w:rPr>
        <w:t xml:space="preserve"> rather than the value itself.</w:t>
      </w:r>
      <w:r>
        <w:rPr>
          <w:lang w:val="en-GB"/>
        </w:rPr>
        <w:t xml:space="preserve"> </w:t>
      </w:r>
      <w:r w:rsidRPr="00B45414">
        <w:rPr>
          <w:lang w:val="en-GB"/>
        </w:rPr>
        <w:t>In the former case, the</w:t>
      </w:r>
      <w:r>
        <w:rPr>
          <w:lang w:val="en-GB"/>
        </w:rPr>
        <w:t xml:space="preserve"> vulnerability described in 6.6</w:t>
      </w:r>
      <w:r w:rsidRPr="00B45414">
        <w:rPr>
          <w:lang w:val="en-GB"/>
        </w:rPr>
        <w:t xml:space="preserve"> exists only if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rsidRPr="00B45414">
        <w:rPr>
          <w:lang w:val="en-GB"/>
        </w:rPr>
        <w:t xml:space="preserve"> is applied</w:t>
      </w:r>
      <w:r>
        <w:rPr>
          <w:lang w:val="en-GB"/>
        </w:rPr>
        <w:t xml:space="preserve"> </w:t>
      </w:r>
      <w:r w:rsidRPr="00B45414">
        <w:rPr>
          <w:lang w:val="en-GB"/>
        </w:rPr>
        <w:t xml:space="preserve">to access the array </w:t>
      </w:r>
      <w:r>
        <w:rPr>
          <w:lang w:val="en-GB"/>
        </w:rPr>
        <w:t xml:space="preserve">or its components </w:t>
      </w:r>
      <w:r w:rsidRPr="00B45414">
        <w:rPr>
          <w:lang w:val="en-GB"/>
        </w:rPr>
        <w:t>outside the protection of the type system. Within the type system, the semantics are well defined and safe.</w:t>
      </w:r>
      <w:r w:rsidRPr="00655404">
        <w:rPr>
          <w:lang w:val="en-GB"/>
        </w:rPr>
        <w:t xml:space="preserve"> </w:t>
      </w:r>
      <w:r>
        <w:rPr>
          <w:lang w:val="en-GB"/>
        </w:rPr>
        <w:t>The vulnerability of unexpected but well-defined program behaviour upon extending an enumeration type exist</w:t>
      </w:r>
      <w:r w:rsidR="00A26B3D">
        <w:rPr>
          <w:lang w:val="en-GB"/>
        </w:rPr>
        <w:t>s</w:t>
      </w:r>
      <w:r>
        <w:rPr>
          <w:lang w:val="en-GB"/>
        </w:rPr>
        <w:t xml:space="preserve"> in Ada. In particular, subranges or </w:t>
      </w:r>
      <w:r w:rsidR="00017A66" w:rsidRPr="00017A66">
        <w:rPr>
          <w:rFonts w:ascii="Times New Roman" w:hAnsi="Times New Roman" w:cs="Times New Roman"/>
          <w:b/>
          <w:bCs/>
          <w:lang w:val="en-GB"/>
        </w:rPr>
        <w:t>others</w:t>
      </w:r>
      <w:r>
        <w:rPr>
          <w:lang w:val="en-GB"/>
        </w:rPr>
        <w:t xml:space="preserve"> choices in aggregates and case statements</w:t>
      </w:r>
      <w:r w:rsidR="000961FA">
        <w:rPr>
          <w:u w:val="single"/>
        </w:rPr>
        <w:fldChar w:fldCharType="begin"/>
      </w:r>
      <w:r w:rsidR="00080388">
        <w:instrText xml:space="preserve"> XE "</w:instrText>
      </w:r>
      <w:r w:rsidR="00080388" w:rsidRPr="004E4AEC">
        <w:instrText>Case statement</w:instrText>
      </w:r>
      <w:r w:rsidR="00080388">
        <w:instrText xml:space="preserve">" </w:instrText>
      </w:r>
      <w:r w:rsidR="000961FA">
        <w:rPr>
          <w:u w:val="single"/>
        </w:rPr>
        <w:fldChar w:fldCharType="end"/>
      </w:r>
      <w:r>
        <w:rPr>
          <w:lang w:val="en-GB"/>
        </w:rPr>
        <w:t xml:space="preserve"> are susceptible to unintentionally capturing newly added enumeration values. </w:t>
      </w:r>
    </w:p>
    <w:p w14:paraId="3617A989" w14:textId="77777777" w:rsidR="004C770C" w:rsidRDefault="00726AF3" w:rsidP="004C770C">
      <w:pPr>
        <w:pStyle w:val="Heading3"/>
      </w:pPr>
      <w:bookmarkStart w:id="1293" w:name="_Toc497902459"/>
      <w:r>
        <w:t>6</w:t>
      </w:r>
      <w:r w:rsidR="009E501C">
        <w:t>.</w:t>
      </w:r>
      <w:r w:rsidR="00034852">
        <w:t>5</w:t>
      </w:r>
      <w:r w:rsidR="004C770C">
        <w:t>.2</w:t>
      </w:r>
      <w:r w:rsidR="00074057">
        <w:t xml:space="preserve"> </w:t>
      </w:r>
      <w:r w:rsidR="004C770C">
        <w:t>Guidance to language users</w:t>
      </w:r>
      <w:bookmarkEnd w:id="1293"/>
      <w:r w:rsidR="004C770C">
        <w:t xml:space="preserve"> </w:t>
      </w:r>
    </w:p>
    <w:p w14:paraId="44CFCB67"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kern w:val="32"/>
          <w:szCs w:val="20"/>
          <w:lang w:bidi="en-US"/>
        </w:rPr>
        <w:t xml:space="preserve">For </w:t>
      </w:r>
      <w:r w:rsidRPr="001426B4">
        <w:rPr>
          <w:rFonts w:ascii="Times New Roman" w:hAnsi="Times New Roman" w:cs="Arial"/>
          <w:b/>
          <w:bCs/>
          <w:kern w:val="32"/>
          <w:szCs w:val="20"/>
          <w:lang w:bidi="en-US"/>
        </w:rPr>
        <w:t>case</w:t>
      </w:r>
      <w:r w:rsidRPr="001426B4">
        <w:rPr>
          <w:rFonts w:cs="Arial"/>
          <w:kern w:val="32"/>
          <w:szCs w:val="20"/>
          <w:lang w:bidi="en-US"/>
        </w:rPr>
        <w:t xml:space="preserve"> statements</w:t>
      </w:r>
      <w:r w:rsidR="000961FA">
        <w:rPr>
          <w:u w:val="single"/>
        </w:rPr>
        <w:fldChar w:fldCharType="begin"/>
      </w:r>
      <w:r w:rsidR="00080388">
        <w:instrText xml:space="preserve"> XE "</w:instrText>
      </w:r>
      <w:r w:rsidR="00080388" w:rsidRPr="004E4AEC">
        <w:instrText>Case statement</w:instrText>
      </w:r>
      <w:r w:rsidR="00080388">
        <w:instrText xml:space="preserve">" </w:instrText>
      </w:r>
      <w:r w:rsidR="000961FA">
        <w:rPr>
          <w:u w:val="single"/>
        </w:rPr>
        <w:fldChar w:fldCharType="end"/>
      </w:r>
      <w:r w:rsidRPr="001426B4">
        <w:rPr>
          <w:rFonts w:cs="Arial"/>
          <w:kern w:val="32"/>
          <w:szCs w:val="20"/>
          <w:lang w:bidi="en-US"/>
        </w:rPr>
        <w:t xml:space="preserve"> and aggregates, do not use the </w:t>
      </w:r>
      <w:r w:rsidRPr="001426B4">
        <w:rPr>
          <w:rFonts w:ascii="Times New Roman" w:hAnsi="Times New Roman"/>
          <w:b/>
          <w:bCs/>
          <w:szCs w:val="20"/>
          <w:lang w:bidi="en-US"/>
        </w:rPr>
        <w:t>others</w:t>
      </w:r>
      <w:r w:rsidRPr="001426B4">
        <w:rPr>
          <w:rFonts w:cs="Arial"/>
          <w:szCs w:val="20"/>
          <w:lang w:bidi="en-US"/>
        </w:rPr>
        <w:t xml:space="preserve"> choice.</w:t>
      </w:r>
    </w:p>
    <w:p w14:paraId="72BB1810"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szCs w:val="20"/>
          <w:lang w:val="en-GB" w:bidi="en-US"/>
        </w:rPr>
        <w:t xml:space="preserve">For </w:t>
      </w:r>
      <w:r w:rsidRPr="001426B4">
        <w:rPr>
          <w:rFonts w:cs="Arial"/>
          <w:b/>
          <w:bCs/>
          <w:kern w:val="32"/>
          <w:szCs w:val="20"/>
          <w:lang w:val="en-GB" w:bidi="en-US"/>
        </w:rPr>
        <w:t>case</w:t>
      </w:r>
      <w:r w:rsidRPr="001426B4">
        <w:rPr>
          <w:rFonts w:cs="Arial"/>
          <w:kern w:val="32"/>
          <w:szCs w:val="20"/>
          <w:lang w:val="en-GB" w:bidi="en-US"/>
        </w:rPr>
        <w:t xml:space="preserve"> statements</w:t>
      </w:r>
      <w:r w:rsidR="000961FA">
        <w:rPr>
          <w:u w:val="single"/>
        </w:rPr>
        <w:fldChar w:fldCharType="begin"/>
      </w:r>
      <w:r w:rsidR="00080388">
        <w:instrText xml:space="preserve"> XE "</w:instrText>
      </w:r>
      <w:r w:rsidR="00080388" w:rsidRPr="004E4AEC">
        <w:instrText>Case statement</w:instrText>
      </w:r>
      <w:r w:rsidR="00080388">
        <w:instrText xml:space="preserve">" </w:instrText>
      </w:r>
      <w:r w:rsidR="000961FA">
        <w:rPr>
          <w:u w:val="single"/>
        </w:rPr>
        <w:fldChar w:fldCharType="end"/>
      </w:r>
      <w:r w:rsidRPr="001426B4">
        <w:rPr>
          <w:rFonts w:cs="Arial"/>
          <w:kern w:val="32"/>
          <w:szCs w:val="20"/>
          <w:lang w:val="en-GB" w:bidi="en-US"/>
        </w:rPr>
        <w:t xml:space="preserve"> and aggregates, mistrust subranges as choices after enumeration literals have been added anywhere but the beginning or the end of the enumeration type definition</w:t>
      </w:r>
      <w:r w:rsidRPr="001426B4">
        <w:rPr>
          <w:rFonts w:cs="Arial"/>
          <w:kern w:val="32"/>
          <w:szCs w:val="20"/>
          <w:lang w:bidi="en-US"/>
        </w:rPr>
        <w:t>.</w:t>
      </w:r>
    </w:p>
    <w:p w14:paraId="0E97225D" w14:textId="77777777" w:rsidR="004C770C" w:rsidRDefault="00726AF3" w:rsidP="004C770C">
      <w:pPr>
        <w:pStyle w:val="Heading2"/>
        <w:rPr>
          <w:lang w:val="en-GB"/>
        </w:rPr>
      </w:pPr>
      <w:bookmarkStart w:id="1294" w:name="_Toc358896490"/>
      <w:bookmarkStart w:id="1295" w:name="_Toc497902460"/>
      <w:r>
        <w:rPr>
          <w:lang w:val="en-GB"/>
        </w:rPr>
        <w:t>6</w:t>
      </w:r>
      <w:r w:rsidR="009E501C">
        <w:rPr>
          <w:lang w:val="en-GB"/>
        </w:rPr>
        <w:t>.</w:t>
      </w:r>
      <w:r w:rsidR="00034852">
        <w:rPr>
          <w:lang w:val="en-GB"/>
        </w:rPr>
        <w:t>6</w:t>
      </w:r>
      <w:r w:rsidR="00074057">
        <w:rPr>
          <w:lang w:val="en-GB"/>
        </w:rPr>
        <w:t xml:space="preserve"> </w:t>
      </w:r>
      <w:del w:id="1296" w:author="Joyce L Tokar" w:date="2017-01-23T11:16:00Z">
        <w:r w:rsidR="004C770C" w:rsidRPr="00262A7C" w:rsidDel="00B7796F">
          <w:rPr>
            <w:lang w:val="en-GB"/>
          </w:rPr>
          <w:delText xml:space="preserve">Numeric </w:delText>
        </w:r>
      </w:del>
      <w:r w:rsidR="004C770C" w:rsidRPr="00262A7C">
        <w:rPr>
          <w:lang w:val="en-GB"/>
        </w:rPr>
        <w:t>Conversion Errors [FLC]</w:t>
      </w:r>
      <w:bookmarkEnd w:id="1294"/>
      <w:bookmarkEnd w:id="1295"/>
      <w:ins w:id="1297" w:author="Joyce L Tokar" w:date="2017-06-16T02:29:00Z">
        <w:r w:rsidR="003C51D3">
          <w:rPr>
            <w:lang w:val="en-GB"/>
          </w:rPr>
          <w:t xml:space="preserve"> </w:t>
        </w:r>
      </w:ins>
      <w:r w:rsidR="000961FA">
        <w:rPr>
          <w:lang w:val="en-GB"/>
        </w:rPr>
        <w:fldChar w:fldCharType="begin"/>
      </w:r>
      <w:r w:rsidR="00E03AF0">
        <w:instrText xml:space="preserve"> XE "</w:instrText>
      </w:r>
      <w:r w:rsidR="00E03AF0" w:rsidRPr="00244E85">
        <w:rPr>
          <w:lang w:val="en-GB"/>
        </w:rPr>
        <w:instrText>FLC</w:instrText>
      </w:r>
      <w:r w:rsidR="00EB0723">
        <w:rPr>
          <w:lang w:val="en-GB"/>
        </w:rPr>
        <w:instrText xml:space="preserve"> </w:instrText>
      </w:r>
      <w:r w:rsidR="00E03AF0">
        <w:instrText>–</w:instrText>
      </w:r>
      <w:r w:rsidR="00E03AF0" w:rsidRPr="00244E85">
        <w:rPr>
          <w:lang w:val="en-GB"/>
        </w:rPr>
        <w:instrText xml:space="preserve"> Numeric Conversion Errors</w:instrText>
      </w:r>
      <w:r w:rsidR="00E03AF0">
        <w:instrText xml:space="preserve">" </w:instrText>
      </w:r>
      <w:r w:rsidR="000961FA">
        <w:rPr>
          <w:lang w:val="en-GB"/>
        </w:rPr>
        <w:fldChar w:fldCharType="end"/>
      </w:r>
      <w:r w:rsidR="000961FA">
        <w:rPr>
          <w:lang w:val="en-GB"/>
        </w:rPr>
        <w:fldChar w:fldCharType="begin"/>
      </w:r>
      <w:r w:rsidR="00E03AF0">
        <w:instrText xml:space="preserve"> XE "</w:instrText>
      </w:r>
      <w:r w:rsidR="00E03AF0" w:rsidRPr="001E05EA">
        <w:rPr>
          <w:lang w:val="en-GB"/>
        </w:rPr>
        <w:instrText>Language Vulnerabilities:</w:instrText>
      </w:r>
      <w:r w:rsidR="00E03AF0" w:rsidRPr="001E05EA">
        <w:instrText>Numeric Conversion Errors [FLC]</w:instrText>
      </w:r>
      <w:r w:rsidR="00E03AF0">
        <w:instrText xml:space="preserve">" </w:instrText>
      </w:r>
      <w:r w:rsidR="000961FA">
        <w:rPr>
          <w:lang w:val="en-GB"/>
        </w:rPr>
        <w:fldChar w:fldCharType="end"/>
      </w:r>
    </w:p>
    <w:p w14:paraId="570E09B3" w14:textId="77777777" w:rsidR="003C51D3" w:rsidRPr="00044C59" w:rsidRDefault="003C51D3" w:rsidP="003C51D3">
      <w:pPr>
        <w:pStyle w:val="Heading3"/>
        <w:rPr>
          <w:ins w:id="1298" w:author="Joyce L Tokar" w:date="2017-06-16T02:29:00Z"/>
          <w:lang w:val="en-GB"/>
        </w:rPr>
      </w:pPr>
      <w:bookmarkStart w:id="1299" w:name="_Toc462231218"/>
      <w:bookmarkStart w:id="1300" w:name="_Toc497902461"/>
      <w:ins w:id="1301" w:author="Joyce L Tokar" w:date="2017-06-16T02:29:00Z">
        <w:r>
          <w:rPr>
            <w:lang w:val="en-GB"/>
          </w:rPr>
          <w:t>6.6</w:t>
        </w:r>
        <w:r w:rsidRPr="00262A7C">
          <w:rPr>
            <w:lang w:val="en-GB"/>
          </w:rPr>
          <w:t>.1</w:t>
        </w:r>
        <w:r>
          <w:rPr>
            <w:lang w:val="en-GB"/>
          </w:rPr>
          <w:t xml:space="preserve"> </w:t>
        </w:r>
        <w:r w:rsidRPr="00262A7C">
          <w:rPr>
            <w:lang w:val="en-GB"/>
          </w:rPr>
          <w:t>Applicability to language</w:t>
        </w:r>
        <w:bookmarkEnd w:id="1299"/>
        <w:bookmarkEnd w:id="1300"/>
      </w:ins>
    </w:p>
    <w:p w14:paraId="5096EF8B" w14:textId="77777777" w:rsidR="003C51D3" w:rsidRPr="00044C59" w:rsidRDefault="003C51D3" w:rsidP="003C51D3">
      <w:pPr>
        <w:rPr>
          <w:ins w:id="1302" w:author="Joyce L Tokar" w:date="2017-06-16T02:29:00Z"/>
          <w:lang w:val="en-GB"/>
        </w:rPr>
      </w:pPr>
      <w:ins w:id="1303" w:author="Joyce L Tokar" w:date="2017-06-16T02:29:00Z">
        <w:r w:rsidRPr="00262A7C">
          <w:rPr>
            <w:lang w:val="en-GB"/>
          </w:rPr>
          <w:t>Ada does not permit implicit conversions between different numeric types, hence cases of implicit loss of data due to truncation cannot occur as they can in languages that allow type coercion between types of different sizes.</w:t>
        </w:r>
      </w:ins>
    </w:p>
    <w:p w14:paraId="49708754" w14:textId="77777777" w:rsidR="000961FA" w:rsidRDefault="003C51D3">
      <w:pPr>
        <w:pStyle w:val="ListParagraph"/>
        <w:numPr>
          <w:ilvl w:val="0"/>
          <w:numId w:val="596"/>
        </w:numPr>
        <w:spacing w:before="120" w:after="120" w:line="240" w:lineRule="auto"/>
        <w:rPr>
          <w:ins w:id="1304" w:author="Joyce L Tokar" w:date="2017-06-16T02:29:00Z"/>
        </w:rPr>
        <w:pPrChange w:id="1305" w:author="Joyce L Tokar" w:date="2017-09-12T18:00:00Z">
          <w:pPr>
            <w:spacing w:before="120" w:after="120" w:line="240" w:lineRule="auto"/>
          </w:pPr>
        </w:pPrChange>
      </w:pPr>
      <w:ins w:id="1306" w:author="Joyce L Tokar" w:date="2017-06-16T02:29:00Z">
        <w:r w:rsidRPr="0069562E">
          <w:t>Ada permits the definition of subtypes of existing types that can impose a restricted range of values, and implicit conversions can occur for values of different subtypes belonging to the same type, but such conversions still involve range checks that prevent any loss of data or violation of the bo</w:t>
        </w:r>
        <w:r>
          <w:t>unds of the target subtype.</w:t>
        </w:r>
      </w:ins>
    </w:p>
    <w:p w14:paraId="7D048791" w14:textId="77777777" w:rsidR="009342EB" w:rsidRDefault="003C51D3" w:rsidP="003C51D3">
      <w:pPr>
        <w:rPr>
          <w:ins w:id="1307" w:author="Joyce L Tokar" w:date="2017-09-12T18:01:00Z"/>
          <w:lang w:val="en-GB"/>
        </w:rPr>
      </w:pPr>
      <w:ins w:id="1308" w:author="Joyce L Tokar" w:date="2017-06-16T02:29:00Z">
        <w:r w:rsidRPr="00262A7C">
          <w:rPr>
            <w:lang w:val="en-GB"/>
          </w:rPr>
          <w:t xml:space="preserve">In the case of explicit conversions, </w:t>
        </w:r>
        <w:r w:rsidRPr="00675793">
          <w:rPr>
            <w:lang w:val="en-GB"/>
          </w:rPr>
          <w:t>Ada language rules prevent numeric conversion errors</w:t>
        </w:r>
        <w:r>
          <w:rPr>
            <w:lang w:val="en-GB"/>
          </w:rPr>
          <w:t xml:space="preserve"> by applying </w:t>
        </w:r>
      </w:ins>
    </w:p>
    <w:p w14:paraId="31D1AEA7" w14:textId="77777777" w:rsidR="000961FA" w:rsidRDefault="009342EB">
      <w:pPr>
        <w:pStyle w:val="ListParagraph"/>
        <w:numPr>
          <w:ilvl w:val="0"/>
          <w:numId w:val="596"/>
        </w:numPr>
        <w:rPr>
          <w:ins w:id="1309" w:author="Joyce L Tokar" w:date="2017-06-16T02:29:00Z"/>
        </w:rPr>
        <w:pPrChange w:id="1310" w:author="Joyce L Tokar" w:date="2017-09-12T18:01:00Z">
          <w:pPr/>
        </w:pPrChange>
      </w:pPr>
      <w:ins w:id="1311" w:author="Joyce L Tokar" w:date="2017-09-12T18:01:00Z">
        <w:r>
          <w:t>R</w:t>
        </w:r>
      </w:ins>
      <w:ins w:id="1312" w:author="Joyce L Tokar" w:date="2017-06-16T02:29:00Z">
        <w:r w:rsidR="003C51D3" w:rsidRPr="0069562E">
          <w:t xml:space="preserve">ange bound checks, </w:t>
        </w:r>
        <w:r w:rsidR="003C51D3">
          <w:t xml:space="preserve">which raise </w:t>
        </w:r>
        <w:r w:rsidR="003C51D3" w:rsidRPr="0069562E">
          <w:t>an exception</w:t>
        </w:r>
        <w:r w:rsidR="000961FA" w:rsidRPr="009342EB">
          <w:rPr>
            <w:u w:val="single"/>
          </w:rPr>
          <w:fldChar w:fldCharType="begin"/>
        </w:r>
        <w:r w:rsidR="003C51D3">
          <w:instrText xml:space="preserve"> XE "</w:instrText>
        </w:r>
        <w:r w:rsidR="003C51D3" w:rsidRPr="00CC1C63">
          <w:instrText>Exception</w:instrText>
        </w:r>
        <w:r w:rsidR="003C51D3">
          <w:instrText xml:space="preserve">" </w:instrText>
        </w:r>
        <w:r w:rsidR="000961FA" w:rsidRPr="009342EB">
          <w:rPr>
            <w:u w:val="single"/>
          </w:rPr>
          <w:fldChar w:fldCharType="end"/>
        </w:r>
        <w:r w:rsidR="003C51D3" w:rsidRPr="0069562E">
          <w:t xml:space="preserve"> if the operand of the conversion exceeds the bounds </w:t>
        </w:r>
        <w:r w:rsidR="003C51D3">
          <w:t>of the target type or subtype.</w:t>
        </w:r>
      </w:ins>
    </w:p>
    <w:p w14:paraId="54260293" w14:textId="77777777" w:rsidR="003C51D3" w:rsidRDefault="003C51D3" w:rsidP="003C51D3">
      <w:pPr>
        <w:rPr>
          <w:ins w:id="1313" w:author="Joyce L Tokar" w:date="2017-06-16T02:29:00Z"/>
        </w:rPr>
      </w:pPr>
      <w:ins w:id="1314" w:author="Joyce L Tokar" w:date="2017-06-16T02:29:00Z">
        <w:r w:rsidRPr="0069562E">
          <w:t>Precision is lost only on explicit conversion from a real type to an integer type or a real type of less precision.</w:t>
        </w:r>
        <w:r>
          <w:t xml:space="preserve"> </w:t>
        </w:r>
      </w:ins>
    </w:p>
    <w:p w14:paraId="513DAD4C" w14:textId="77777777" w:rsidR="003C51D3" w:rsidRDefault="003C51D3" w:rsidP="003C51D3">
      <w:pPr>
        <w:rPr>
          <w:ins w:id="1315" w:author="Joyce L Tokar" w:date="2017-06-16T02:29:00Z"/>
        </w:rPr>
      </w:pPr>
      <w:ins w:id="1316" w:author="Joyce L Tokar" w:date="2017-06-16T02:29:00Z">
        <w:r>
          <w:t xml:space="preserve">As Ada permits a type distinction to be made among numeric or composite values in different unit systems, e.g., meters and feet, complex numbers or intervals of real numbers, explicit conversions between such types may not be consistent with application semantics for the types, unless accompanied with conversion factors. </w:t>
        </w:r>
      </w:ins>
    </w:p>
    <w:p w14:paraId="462E2C07" w14:textId="738FD293" w:rsidR="003C51D3" w:rsidRPr="0069562E" w:rsidRDefault="003C51D3" w:rsidP="003C51D3">
      <w:pPr>
        <w:rPr>
          <w:ins w:id="1317" w:author="Joyce L Tokar" w:date="2017-06-16T02:29:00Z"/>
        </w:rPr>
      </w:pPr>
      <w:ins w:id="1318" w:author="Joyce L Tokar" w:date="2017-06-16T02:29:00Z">
        <w:r>
          <w:t xml:space="preserve">On structured data, implicit conversions preserve all values. Explicit value conversions omit components not present in the target type where such differences are allowed in conversions. See in particular (implicit) upcasts and (explicit) downcasts for </w:t>
        </w:r>
        <w:commentRangeStart w:id="1319"/>
        <w:commentRangeStart w:id="1320"/>
        <w:r>
          <w:t>OOP</w:t>
        </w:r>
        <w:commentRangeEnd w:id="1319"/>
        <w:r>
          <w:rPr>
            <w:rStyle w:val="CommentReference"/>
          </w:rPr>
          <w:commentReference w:id="1319"/>
        </w:r>
        <w:commentRangeEnd w:id="1320"/>
        <w:r>
          <w:rPr>
            <w:rStyle w:val="CommentReference"/>
          </w:rPr>
          <w:commentReference w:id="1320"/>
        </w:r>
        <w:r>
          <w:t xml:space="preserve"> in subclause [BKK].</w:t>
        </w:r>
      </w:ins>
      <w:ins w:id="1321" w:author="Stephen Michell" w:date="2018-01-22T17:26:00Z">
        <w:r w:rsidR="00B260FF">
          <w:t>[Put a link here]</w:t>
        </w:r>
      </w:ins>
    </w:p>
    <w:p w14:paraId="745BE633" w14:textId="77777777" w:rsidR="003C51D3" w:rsidRDefault="003C51D3" w:rsidP="003C51D3">
      <w:pPr>
        <w:pStyle w:val="Heading3"/>
        <w:rPr>
          <w:ins w:id="1322" w:author="Joyce L Tokar" w:date="2017-06-16T02:29:00Z"/>
          <w:lang w:val="pt-BR"/>
        </w:rPr>
      </w:pPr>
      <w:bookmarkStart w:id="1323" w:name="_Toc462231219"/>
      <w:bookmarkStart w:id="1324" w:name="_Toc497902462"/>
      <w:ins w:id="1325" w:author="Joyce L Tokar" w:date="2017-06-16T02:29:00Z">
        <w:r>
          <w:rPr>
            <w:lang w:val="pt-BR"/>
          </w:rPr>
          <w:t>6.6</w:t>
        </w:r>
        <w:r w:rsidRPr="00702929">
          <w:rPr>
            <w:lang w:val="pt-BR"/>
          </w:rPr>
          <w:t>.</w:t>
        </w:r>
        <w:r>
          <w:rPr>
            <w:lang w:val="pt-BR"/>
          </w:rPr>
          <w:t>2 Guidance to language users</w:t>
        </w:r>
        <w:bookmarkEnd w:id="1323"/>
        <w:bookmarkEnd w:id="1324"/>
      </w:ins>
    </w:p>
    <w:p w14:paraId="049B34AF" w14:textId="77777777" w:rsidR="003C51D3" w:rsidRDefault="003C51D3" w:rsidP="003C51D3">
      <w:pPr>
        <w:pStyle w:val="ListParagraph"/>
        <w:numPr>
          <w:ilvl w:val="0"/>
          <w:numId w:val="326"/>
        </w:numPr>
        <w:spacing w:before="120" w:after="120" w:line="240" w:lineRule="auto"/>
        <w:rPr>
          <w:ins w:id="1326" w:author="Joyce L Tokar" w:date="2017-06-16T02:29:00Z"/>
          <w:lang w:val="en-GB"/>
        </w:rPr>
      </w:pPr>
      <w:ins w:id="1327" w:author="Joyce L Tokar" w:date="2017-06-16T02:29:00Z">
        <w:r w:rsidRPr="00262A7C">
          <w:rPr>
            <w:lang w:val="en-GB"/>
          </w:rPr>
          <w:t>Use Ada's capabilities for user-defined scalar types and subtypes to avoid accidental mixing of logically incompatible value sets.</w:t>
        </w:r>
      </w:ins>
    </w:p>
    <w:p w14:paraId="5140BE51" w14:textId="77777777" w:rsidR="003C51D3" w:rsidRDefault="003C51D3" w:rsidP="003C51D3">
      <w:pPr>
        <w:pStyle w:val="ListParagraph"/>
        <w:numPr>
          <w:ilvl w:val="0"/>
          <w:numId w:val="326"/>
        </w:numPr>
        <w:spacing w:before="120" w:after="120" w:line="240" w:lineRule="auto"/>
        <w:rPr>
          <w:ins w:id="1328" w:author="Joyce L Tokar" w:date="2017-06-16T02:29:00Z"/>
          <w:lang w:val="en-GB"/>
        </w:rPr>
      </w:pPr>
      <w:ins w:id="1329" w:author="Joyce L Tokar" w:date="2017-06-16T02:29:00Z">
        <w:r>
          <w:rPr>
            <w:lang w:val="en-GB"/>
          </w:rPr>
          <w:t>Always respect the implied unit systems, when converting explicitly from one numeric type to another.</w:t>
        </w:r>
      </w:ins>
    </w:p>
    <w:p w14:paraId="3BD211BA" w14:textId="77777777" w:rsidR="003C51D3" w:rsidRDefault="003C51D3" w:rsidP="003C51D3">
      <w:pPr>
        <w:pStyle w:val="ListParagraph"/>
        <w:numPr>
          <w:ilvl w:val="0"/>
          <w:numId w:val="326"/>
        </w:numPr>
        <w:spacing w:before="120" w:after="120" w:line="240" w:lineRule="auto"/>
        <w:rPr>
          <w:ins w:id="1330" w:author="Joyce L Tokar" w:date="2017-06-16T02:29:00Z"/>
          <w:lang w:val="en-GB"/>
        </w:rPr>
      </w:pPr>
      <w:ins w:id="1331" w:author="Joyce L Tokar" w:date="2017-06-16T02:29:00Z">
        <w:r>
          <w:rPr>
            <w:lang w:val="en-GB"/>
          </w:rPr>
          <w:t xml:space="preserve">Do not suppress </w:t>
        </w:r>
        <w:r w:rsidRPr="00262A7C">
          <w:rPr>
            <w:lang w:val="en-GB"/>
          </w:rPr>
          <w:t>range checks on conversions involving scalar types and subtypes to prevent generation of invalid data.</w:t>
        </w:r>
      </w:ins>
    </w:p>
    <w:p w14:paraId="04FEE06B" w14:textId="77777777" w:rsidR="003C51D3" w:rsidRDefault="003C51D3" w:rsidP="003C51D3">
      <w:pPr>
        <w:pStyle w:val="ListParagraph"/>
        <w:numPr>
          <w:ilvl w:val="0"/>
          <w:numId w:val="326"/>
        </w:numPr>
        <w:spacing w:before="120" w:after="120" w:line="240" w:lineRule="auto"/>
        <w:rPr>
          <w:ins w:id="1332" w:author="Joyce L Tokar" w:date="2017-06-16T02:29:00Z"/>
          <w:lang w:val="en-GB"/>
        </w:rPr>
      </w:pPr>
      <w:ins w:id="1333" w:author="Joyce L Tokar" w:date="2017-06-16T02:29:00Z">
        <w:r w:rsidRPr="00262A7C">
          <w:rPr>
            <w:lang w:val="en-GB"/>
          </w:rPr>
          <w:t>Use static analysis tools during program development to verify that conversions cannot violate the range of their target.</w:t>
        </w:r>
      </w:ins>
    </w:p>
    <w:p w14:paraId="40F4262A" w14:textId="77777777" w:rsidR="003C51D3" w:rsidRDefault="003C51D3" w:rsidP="003C51D3">
      <w:pPr>
        <w:rPr>
          <w:ins w:id="1334" w:author="Joyce L Tokar" w:date="2017-06-16T02:29:00Z"/>
        </w:rPr>
      </w:pPr>
    </w:p>
    <w:p w14:paraId="7168E30F" w14:textId="77777777" w:rsidR="004C770C" w:rsidRPr="00044C59" w:rsidDel="003C51D3" w:rsidRDefault="00726AF3" w:rsidP="004C770C">
      <w:pPr>
        <w:pStyle w:val="Heading3"/>
        <w:rPr>
          <w:del w:id="1335" w:author="Joyce L Tokar" w:date="2017-06-16T02:29:00Z"/>
          <w:lang w:val="en-GB"/>
        </w:rPr>
      </w:pPr>
      <w:del w:id="1336" w:author="Joyce L Tokar" w:date="2017-06-16T02:29:00Z">
        <w:r w:rsidDel="003C51D3">
          <w:rPr>
            <w:lang w:val="en-GB"/>
          </w:rPr>
          <w:delText>6</w:delText>
        </w:r>
        <w:r w:rsidR="009E501C" w:rsidDel="003C51D3">
          <w:rPr>
            <w:lang w:val="en-GB"/>
          </w:rPr>
          <w:delText>.</w:delText>
        </w:r>
        <w:r w:rsidR="00034852" w:rsidDel="003C51D3">
          <w:rPr>
            <w:lang w:val="en-GB"/>
          </w:rPr>
          <w:delText>6</w:delText>
        </w:r>
        <w:r w:rsidR="004C770C" w:rsidRPr="00262A7C" w:rsidDel="003C51D3">
          <w:rPr>
            <w:lang w:val="en-GB"/>
          </w:rPr>
          <w:delText>.1</w:delText>
        </w:r>
        <w:r w:rsidR="00074057" w:rsidDel="003C51D3">
          <w:rPr>
            <w:lang w:val="en-GB"/>
          </w:rPr>
          <w:delText xml:space="preserve"> </w:delText>
        </w:r>
        <w:r w:rsidR="004C770C" w:rsidRPr="00262A7C" w:rsidDel="003C51D3">
          <w:rPr>
            <w:lang w:val="en-GB"/>
          </w:rPr>
          <w:delText>Applicability to language</w:delText>
        </w:r>
      </w:del>
    </w:p>
    <w:p w14:paraId="5FDBB36E" w14:textId="77777777" w:rsidR="004C770C" w:rsidRPr="00044C59" w:rsidDel="003C51D3" w:rsidRDefault="004C770C" w:rsidP="004C770C">
      <w:pPr>
        <w:rPr>
          <w:del w:id="1337" w:author="Joyce L Tokar" w:date="2017-06-16T02:29:00Z"/>
          <w:lang w:val="en-GB"/>
        </w:rPr>
      </w:pPr>
      <w:del w:id="1338" w:author="Joyce L Tokar" w:date="2017-06-16T02:29:00Z">
        <w:r w:rsidRPr="00262A7C" w:rsidDel="003C51D3">
          <w:rPr>
            <w:lang w:val="en-GB"/>
          </w:rPr>
          <w:delText>Ada does not permit implicit conversions between different numeric types, hence cases of implicit loss of data due to truncation cannot occur as they can in languages that allow type coercion between types of different sizes.</w:delText>
        </w:r>
      </w:del>
    </w:p>
    <w:p w14:paraId="0A7F5BE8" w14:textId="77777777" w:rsidR="004C770C" w:rsidRPr="00044C59" w:rsidDel="003C51D3" w:rsidRDefault="004C770C" w:rsidP="004C770C">
      <w:pPr>
        <w:rPr>
          <w:del w:id="1339" w:author="Joyce L Tokar" w:date="2017-06-16T02:29:00Z"/>
          <w:lang w:val="en-GB"/>
        </w:rPr>
      </w:pPr>
      <w:del w:id="1340" w:author="Joyce L Tokar" w:date="2017-06-16T02:29:00Z">
        <w:r w:rsidRPr="00262A7C" w:rsidDel="003C51D3">
          <w:rPr>
            <w:lang w:val="en-GB"/>
          </w:rPr>
          <w:delText xml:space="preserve">In the case of explicit conversions, </w:delText>
        </w:r>
        <w:r w:rsidR="00675793" w:rsidRPr="00675793" w:rsidDel="003C51D3">
          <w:rPr>
            <w:lang w:val="en-GB"/>
          </w:rPr>
          <w:delText>Ada language rules prevent numeric conversion errors, as follows:</w:delText>
        </w:r>
      </w:del>
    </w:p>
    <w:p w14:paraId="52F577B2" w14:textId="77777777" w:rsidR="006D2F06" w:rsidDel="003C51D3" w:rsidRDefault="006D2F06" w:rsidP="00CF225A">
      <w:pPr>
        <w:pStyle w:val="ListParagraph"/>
        <w:numPr>
          <w:ilvl w:val="0"/>
          <w:numId w:val="389"/>
        </w:numPr>
        <w:spacing w:before="120" w:after="120" w:line="240" w:lineRule="auto"/>
        <w:rPr>
          <w:del w:id="1341" w:author="Joyce L Tokar" w:date="2017-06-16T02:29:00Z"/>
        </w:rPr>
      </w:pPr>
      <w:del w:id="1342" w:author="Joyce L Tokar" w:date="2017-06-16T02:29:00Z">
        <w:r w:rsidRPr="0069562E" w:rsidDel="003C51D3">
          <w:delText>Range bound checks are applied, so no truncation can occur, and an exception</w:delText>
        </w:r>
        <w:r w:rsidR="000961FA" w:rsidDel="003C51D3">
          <w:rPr>
            <w:u w:val="single"/>
          </w:rPr>
          <w:fldChar w:fldCharType="begin"/>
        </w:r>
        <w:r w:rsidR="009F66D3" w:rsidDel="003C51D3">
          <w:delInstrText xml:space="preserve"> XE "</w:delInstrText>
        </w:r>
        <w:r w:rsidR="009F66D3" w:rsidRPr="00CC1C63" w:rsidDel="003C51D3">
          <w:delInstrText>Exception</w:delInstrText>
        </w:r>
        <w:r w:rsidR="009F66D3" w:rsidDel="003C51D3">
          <w:delInstrText xml:space="preserve">" </w:delInstrText>
        </w:r>
        <w:r w:rsidR="000961FA" w:rsidDel="003C51D3">
          <w:rPr>
            <w:u w:val="single"/>
          </w:rPr>
          <w:fldChar w:fldCharType="end"/>
        </w:r>
        <w:r w:rsidRPr="0069562E" w:rsidDel="003C51D3">
          <w:delText xml:space="preserve"> will be generated if the operand of the conversion exceeds the bounds </w:delText>
        </w:r>
        <w:r w:rsidDel="003C51D3">
          <w:delText>of the target type or subtype.</w:delText>
        </w:r>
      </w:del>
    </w:p>
    <w:p w14:paraId="2DFDCC25" w14:textId="77777777" w:rsidR="006D2F06" w:rsidDel="003C51D3" w:rsidRDefault="006D2F06" w:rsidP="00CF225A">
      <w:pPr>
        <w:pStyle w:val="ListParagraph"/>
        <w:numPr>
          <w:ilvl w:val="0"/>
          <w:numId w:val="389"/>
        </w:numPr>
        <w:spacing w:before="120" w:after="120" w:line="240" w:lineRule="auto"/>
        <w:rPr>
          <w:del w:id="1343" w:author="Joyce L Tokar" w:date="2017-06-16T02:29:00Z"/>
        </w:rPr>
      </w:pPr>
      <w:del w:id="1344" w:author="Joyce L Tokar" w:date="2017-06-16T02:29:00Z">
        <w:r w:rsidRPr="0069562E" w:rsidDel="003C51D3">
          <w:delText>Ada permits the definition of subtypes of existing types that can impose a restricted range of values, and implicit conversions can occur for values of different subtypes belonging to the same type, but such conversions still involve range checks that prevent any loss of data or violation of the bo</w:delText>
        </w:r>
        <w:r w:rsidDel="003C51D3">
          <w:delText>unds of the target subtype.</w:delText>
        </w:r>
      </w:del>
    </w:p>
    <w:p w14:paraId="7C8D712B" w14:textId="77777777" w:rsidR="006D2F06" w:rsidRPr="0069562E" w:rsidDel="003C51D3" w:rsidRDefault="006D2F06" w:rsidP="006D2F06">
      <w:pPr>
        <w:rPr>
          <w:del w:id="1345" w:author="Joyce L Tokar" w:date="2017-06-16T02:29:00Z"/>
        </w:rPr>
      </w:pPr>
      <w:del w:id="1346" w:author="Joyce L Tokar" w:date="2017-06-16T02:29:00Z">
        <w:r w:rsidRPr="0069562E" w:rsidDel="003C51D3">
          <w:delText>Precision is lost only on explicit conversion from a real type to an integer type or a real type of less precision.</w:delText>
        </w:r>
      </w:del>
    </w:p>
    <w:p w14:paraId="593B74A2" w14:textId="77777777" w:rsidR="004C770C" w:rsidDel="003C51D3" w:rsidRDefault="00726AF3" w:rsidP="004C770C">
      <w:pPr>
        <w:pStyle w:val="Heading3"/>
        <w:rPr>
          <w:del w:id="1347" w:author="Joyce L Tokar" w:date="2017-06-16T02:29:00Z"/>
          <w:lang w:val="pt-BR"/>
        </w:rPr>
      </w:pPr>
      <w:del w:id="1348" w:author="Joyce L Tokar" w:date="2017-06-16T02:29:00Z">
        <w:r w:rsidDel="003C51D3">
          <w:rPr>
            <w:lang w:val="pt-BR"/>
          </w:rPr>
          <w:delText>6</w:delText>
        </w:r>
        <w:r w:rsidR="009E501C" w:rsidDel="003C51D3">
          <w:rPr>
            <w:lang w:val="pt-BR"/>
          </w:rPr>
          <w:delText>.</w:delText>
        </w:r>
        <w:r w:rsidR="00034852" w:rsidDel="003C51D3">
          <w:rPr>
            <w:lang w:val="pt-BR"/>
          </w:rPr>
          <w:delText>6</w:delText>
        </w:r>
        <w:r w:rsidR="004C770C" w:rsidRPr="00702929" w:rsidDel="003C51D3">
          <w:rPr>
            <w:lang w:val="pt-BR"/>
          </w:rPr>
          <w:delText>.</w:delText>
        </w:r>
        <w:r w:rsidR="004C770C" w:rsidDel="003C51D3">
          <w:rPr>
            <w:lang w:val="pt-BR"/>
          </w:rPr>
          <w:delText>2</w:delText>
        </w:r>
        <w:r w:rsidR="00074057" w:rsidDel="003C51D3">
          <w:rPr>
            <w:lang w:val="pt-BR"/>
          </w:rPr>
          <w:delText xml:space="preserve"> </w:delText>
        </w:r>
        <w:r w:rsidR="004C770C" w:rsidDel="003C51D3">
          <w:rPr>
            <w:lang w:val="pt-BR"/>
          </w:rPr>
          <w:delText>Guidance to language users</w:delText>
        </w:r>
      </w:del>
    </w:p>
    <w:p w14:paraId="58F647FC" w14:textId="77777777" w:rsidR="004C770C" w:rsidDel="003C51D3" w:rsidRDefault="004C770C" w:rsidP="00CF225A">
      <w:pPr>
        <w:pStyle w:val="ListParagraph"/>
        <w:numPr>
          <w:ilvl w:val="0"/>
          <w:numId w:val="326"/>
        </w:numPr>
        <w:spacing w:before="120" w:after="120" w:line="240" w:lineRule="auto"/>
        <w:rPr>
          <w:del w:id="1349" w:author="Joyce L Tokar" w:date="2017-06-16T02:29:00Z"/>
          <w:lang w:val="en-GB"/>
        </w:rPr>
      </w:pPr>
      <w:del w:id="1350" w:author="Joyce L Tokar" w:date="2017-06-16T02:29:00Z">
        <w:r w:rsidRPr="00262A7C" w:rsidDel="003C51D3">
          <w:rPr>
            <w:lang w:val="en-GB"/>
          </w:rPr>
          <w:delText>Use Ada's capabilities for user-defined scalar types and subtypes to avoid accidental mixing of logically incompatible value sets.</w:delText>
        </w:r>
      </w:del>
    </w:p>
    <w:p w14:paraId="7B348647" w14:textId="77777777" w:rsidR="004C770C" w:rsidDel="003C51D3" w:rsidRDefault="001E56B4" w:rsidP="00CF225A">
      <w:pPr>
        <w:pStyle w:val="ListParagraph"/>
        <w:numPr>
          <w:ilvl w:val="0"/>
          <w:numId w:val="326"/>
        </w:numPr>
        <w:spacing w:before="120" w:after="120" w:line="240" w:lineRule="auto"/>
        <w:rPr>
          <w:del w:id="1351" w:author="Joyce L Tokar" w:date="2017-06-16T02:29:00Z"/>
          <w:lang w:val="en-GB"/>
        </w:rPr>
      </w:pPr>
      <w:del w:id="1352" w:author="Joyce L Tokar" w:date="2017-06-16T02:29:00Z">
        <w:r w:rsidDel="003C51D3">
          <w:rPr>
            <w:lang w:val="en-GB"/>
          </w:rPr>
          <w:delText xml:space="preserve">Do not suppress </w:delText>
        </w:r>
        <w:r w:rsidR="004C770C" w:rsidRPr="00262A7C" w:rsidDel="003C51D3">
          <w:rPr>
            <w:lang w:val="en-GB"/>
          </w:rPr>
          <w:delText>range checks on conversions involving scalar types and subtypes to prevent generation of invalid data.</w:delText>
        </w:r>
      </w:del>
    </w:p>
    <w:p w14:paraId="29105C0A" w14:textId="77777777" w:rsidR="004C770C" w:rsidDel="003C51D3" w:rsidRDefault="004C770C" w:rsidP="00CF225A">
      <w:pPr>
        <w:pStyle w:val="ListParagraph"/>
        <w:numPr>
          <w:ilvl w:val="0"/>
          <w:numId w:val="326"/>
        </w:numPr>
        <w:spacing w:before="120" w:after="120" w:line="240" w:lineRule="auto"/>
        <w:rPr>
          <w:del w:id="1353" w:author="Joyce L Tokar" w:date="2017-06-16T02:29:00Z"/>
          <w:lang w:val="en-GB"/>
        </w:rPr>
      </w:pPr>
      <w:del w:id="1354" w:author="Joyce L Tokar" w:date="2017-06-16T02:29:00Z">
        <w:r w:rsidRPr="00262A7C" w:rsidDel="003C51D3">
          <w:rPr>
            <w:lang w:val="en-GB"/>
          </w:rPr>
          <w:delText>Use static analysis tools during program development to verify that conversions cannot violate the range of their target.</w:delText>
        </w:r>
      </w:del>
    </w:p>
    <w:p w14:paraId="73A7A40D" w14:textId="77777777" w:rsidR="004C770C" w:rsidRDefault="00726AF3" w:rsidP="004C770C">
      <w:pPr>
        <w:pStyle w:val="Heading2"/>
        <w:rPr>
          <w:lang w:val="en-GB"/>
        </w:rPr>
      </w:pPr>
      <w:bookmarkStart w:id="1355" w:name="_6.7_String_Termination"/>
      <w:bookmarkStart w:id="1356" w:name="_Ref336423082"/>
      <w:bookmarkStart w:id="1357" w:name="_Toc358896491"/>
      <w:bookmarkStart w:id="1358" w:name="_Toc497902463"/>
      <w:bookmarkEnd w:id="1355"/>
      <w:r>
        <w:rPr>
          <w:lang w:val="en-GB"/>
        </w:rPr>
        <w:t>6</w:t>
      </w:r>
      <w:r w:rsidR="009E501C">
        <w:rPr>
          <w:lang w:val="en-GB"/>
        </w:rPr>
        <w:t>.</w:t>
      </w:r>
      <w:r w:rsidR="00034852">
        <w:rPr>
          <w:lang w:val="en-GB"/>
        </w:rPr>
        <w:t>7</w:t>
      </w:r>
      <w:r w:rsidR="00074057">
        <w:rPr>
          <w:lang w:val="en-GB"/>
        </w:rPr>
        <w:t xml:space="preserve"> </w:t>
      </w:r>
      <w:r w:rsidR="004C770C" w:rsidRPr="00262A7C">
        <w:rPr>
          <w:lang w:val="en-GB"/>
        </w:rPr>
        <w:t>String Termination [CJM]</w:t>
      </w:r>
      <w:bookmarkEnd w:id="1356"/>
      <w:bookmarkEnd w:id="1357"/>
      <w:bookmarkEnd w:id="1358"/>
      <w:r w:rsidR="000961FA">
        <w:rPr>
          <w:lang w:val="en-GB"/>
        </w:rPr>
        <w:fldChar w:fldCharType="begin"/>
      </w:r>
      <w:r w:rsidR="00E03AF0">
        <w:instrText xml:space="preserve"> XE "</w:instrText>
      </w:r>
      <w:r w:rsidR="00E03AF0" w:rsidRPr="008334D6">
        <w:rPr>
          <w:lang w:val="en-GB"/>
        </w:rPr>
        <w:instrText>CJM</w:instrText>
      </w:r>
      <w:r w:rsidR="00EB0723">
        <w:rPr>
          <w:lang w:val="en-GB"/>
        </w:rPr>
        <w:instrText xml:space="preserve"> </w:instrText>
      </w:r>
      <w:r w:rsidR="00E03AF0">
        <w:instrText>–</w:instrText>
      </w:r>
      <w:r w:rsidR="00E03AF0" w:rsidRPr="008334D6">
        <w:rPr>
          <w:lang w:val="en-GB"/>
        </w:rPr>
        <w:instrText xml:space="preserve"> String Termination</w:instrText>
      </w:r>
      <w:r w:rsidR="00E03AF0">
        <w:instrText xml:space="preserve">" </w:instrText>
      </w:r>
      <w:r w:rsidR="000961FA">
        <w:rPr>
          <w:lang w:val="en-GB"/>
        </w:rPr>
        <w:fldChar w:fldCharType="end"/>
      </w:r>
      <w:r w:rsidR="000961FA">
        <w:rPr>
          <w:lang w:val="en-GB"/>
        </w:rPr>
        <w:fldChar w:fldCharType="begin"/>
      </w:r>
      <w:r w:rsidR="00E03AF0">
        <w:instrText xml:space="preserve"> XE "</w:instrText>
      </w:r>
      <w:r w:rsidR="00E03AF0" w:rsidRPr="006855D9">
        <w:rPr>
          <w:lang w:val="en-GB"/>
        </w:rPr>
        <w:instrText>Language Vulnerabilities:</w:instrText>
      </w:r>
      <w:r w:rsidR="00E03AF0" w:rsidRPr="006855D9">
        <w:instrText>String Termination [CJM]</w:instrText>
      </w:r>
      <w:r w:rsidR="00E03AF0">
        <w:instrText xml:space="preserve">" </w:instrText>
      </w:r>
      <w:r w:rsidR="000961FA">
        <w:rPr>
          <w:lang w:val="en-GB"/>
        </w:rPr>
        <w:fldChar w:fldCharType="end"/>
      </w:r>
      <w:r w:rsidR="00E03AF0" w:rsidRPr="00E03AF0">
        <w:t xml:space="preserve"> </w:t>
      </w:r>
    </w:p>
    <w:p w14:paraId="014D7E50" w14:textId="77777777" w:rsidR="004C770C" w:rsidRPr="00044C59" w:rsidRDefault="004C770C" w:rsidP="004C770C">
      <w:pPr>
        <w:rPr>
          <w:lang w:val="en-GB"/>
        </w:rPr>
      </w:pPr>
      <w:r w:rsidRPr="00262A7C">
        <w:rPr>
          <w:lang w:val="en-GB"/>
        </w:rPr>
        <w:t>With the exception of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strings in Ada are not delimited by a termination character. Ada programs that interface to languages that use null-terminated strings and manipulate such strings directly should apply the vulnerability mitigations recommended for that language.</w:t>
      </w:r>
    </w:p>
    <w:p w14:paraId="14F372A5" w14:textId="77777777" w:rsidR="004C770C" w:rsidRDefault="00726AF3" w:rsidP="004C770C">
      <w:pPr>
        <w:pStyle w:val="Heading2"/>
        <w:rPr>
          <w:lang w:val="en-GB"/>
        </w:rPr>
      </w:pPr>
      <w:bookmarkStart w:id="1359" w:name="_Toc358896492"/>
      <w:bookmarkStart w:id="1360" w:name="_Toc497902464"/>
      <w:r>
        <w:rPr>
          <w:lang w:val="en-GB"/>
        </w:rPr>
        <w:t>6</w:t>
      </w:r>
      <w:r w:rsidR="009E501C">
        <w:rPr>
          <w:lang w:val="en-GB"/>
        </w:rPr>
        <w:t>.</w:t>
      </w:r>
      <w:r w:rsidR="00034852">
        <w:rPr>
          <w:lang w:val="en-GB"/>
        </w:rPr>
        <w:t>8</w:t>
      </w:r>
      <w:r w:rsidR="00074057">
        <w:rPr>
          <w:lang w:val="en-GB"/>
        </w:rPr>
        <w:t xml:space="preserve"> </w:t>
      </w:r>
      <w:r w:rsidR="004C770C" w:rsidRPr="00262A7C">
        <w:rPr>
          <w:lang w:val="en-GB"/>
        </w:rPr>
        <w:t>Buffer Boundary Violation (Buffer Overflow) [HCB]</w:t>
      </w:r>
      <w:bookmarkEnd w:id="1359"/>
      <w:bookmarkEnd w:id="1360"/>
      <w:r w:rsidR="000961FA">
        <w:rPr>
          <w:lang w:val="en-GB"/>
        </w:rPr>
        <w:fldChar w:fldCharType="begin"/>
      </w:r>
      <w:r w:rsidR="007E0144">
        <w:instrText xml:space="preserve"> XE "</w:instrText>
      </w:r>
      <w:r w:rsidR="007E0144" w:rsidRPr="000B5C9C">
        <w:rPr>
          <w:lang w:val="en-GB"/>
        </w:rPr>
        <w:instrText>HCB</w:instrText>
      </w:r>
      <w:r w:rsidR="00EB0723">
        <w:rPr>
          <w:lang w:val="en-GB"/>
        </w:rPr>
        <w:instrText xml:space="preserve"> </w:instrText>
      </w:r>
      <w:r w:rsidR="007E0144">
        <w:instrText>–</w:instrText>
      </w:r>
      <w:r w:rsidR="007E0144" w:rsidRPr="000B5C9C">
        <w:rPr>
          <w:lang w:val="en-GB"/>
        </w:rPr>
        <w:instrText xml:space="preserve"> Buffer Boundary Violation (Buffer Overflow)</w:instrText>
      </w:r>
      <w:r w:rsidR="007E0144">
        <w:instrText xml:space="preserve">" </w:instrText>
      </w:r>
      <w:r w:rsidR="000961FA">
        <w:rPr>
          <w:lang w:val="en-GB"/>
        </w:rPr>
        <w:fldChar w:fldCharType="end"/>
      </w:r>
      <w:r w:rsidR="000961FA">
        <w:rPr>
          <w:lang w:val="en-GB"/>
        </w:rPr>
        <w:fldChar w:fldCharType="begin"/>
      </w:r>
      <w:r w:rsidR="007E0144">
        <w:instrText xml:space="preserve"> XE "</w:instrText>
      </w:r>
      <w:r w:rsidR="007E0144" w:rsidRPr="00427610">
        <w:rPr>
          <w:lang w:val="en-GB"/>
        </w:rPr>
        <w:instrText>Language Vulnerabilities:</w:instrText>
      </w:r>
      <w:r w:rsidR="007E0144" w:rsidRPr="00427610">
        <w:instrText>Buffer Boundary Violation (Buffer Overflow) [HCB]</w:instrText>
      </w:r>
      <w:r w:rsidR="007E0144">
        <w:instrText xml:space="preserve">" </w:instrText>
      </w:r>
      <w:r w:rsidR="000961FA">
        <w:rPr>
          <w:lang w:val="en-GB"/>
        </w:rPr>
        <w:fldChar w:fldCharType="end"/>
      </w:r>
    </w:p>
    <w:p w14:paraId="5A81E488" w14:textId="77777777" w:rsidR="004C770C" w:rsidRPr="00044C59" w:rsidRDefault="004C770C" w:rsidP="004C770C">
      <w:pPr>
        <w:rPr>
          <w:lang w:val="en-GB"/>
        </w:rPr>
      </w:pPr>
      <w:r>
        <w:rPr>
          <w:lang w:val="en-GB"/>
        </w:rPr>
        <w:t>With the exception of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Pr>
          <w:lang w:val="en-GB"/>
        </w:rPr>
        <w:t>)</w:t>
      </w:r>
      <w:r>
        <w:t xml:space="preserve">, this vulnerability is not applicable to Ada </w:t>
      </w:r>
      <w:r w:rsidRPr="00262A7C">
        <w:rPr>
          <w:lang w:val="en-GB"/>
        </w:rPr>
        <w:t xml:space="preserve">(see </w:t>
      </w:r>
      <w:r w:rsidR="00DD00CD">
        <w:fldChar w:fldCharType="begin"/>
      </w:r>
      <w:r w:rsidR="00DD00CD">
        <w:instrText xml:space="preserve"> REF _Ref336413403 \h  \* MERGEFORMAT </w:instrText>
      </w:r>
      <w:r w:rsidR="00DD00CD">
        <w:fldChar w:fldCharType="separate"/>
      </w:r>
      <w:ins w:id="1361" w:author="Joyce L Tokar" w:date="2017-09-13T11:49:00Z">
        <w:r w:rsidR="00E766D4">
          <w:rPr>
            <w:color w:val="0000FF"/>
            <w:u w:val="single"/>
            <w:lang w:val="en-GB"/>
          </w:rPr>
          <w:t>6.9 Unchecked Array Indexing [XYZ]</w:t>
        </w:r>
      </w:ins>
      <w:del w:id="1362" w:author="Joyce L Tokar" w:date="2017-09-13T11:44:00Z">
        <w:r w:rsidR="0028662E" w:rsidRPr="0028662E" w:rsidDel="00384B96">
          <w:rPr>
            <w:color w:val="0000FF"/>
            <w:u w:val="single"/>
            <w:lang w:val="en-GB"/>
          </w:rPr>
          <w:delText>6.9 Unchecked Array Indexing [XYZ]</w:delText>
        </w:r>
      </w:del>
      <w:r w:rsidR="00DD00CD">
        <w:fldChar w:fldCharType="end"/>
      </w:r>
      <w:r w:rsidR="007A2686" w:rsidRPr="009A213E">
        <w:rPr>
          <w:color w:val="0000FF"/>
          <w:lang w:val="en-GB"/>
        </w:rPr>
        <w:t xml:space="preserve"> </w:t>
      </w:r>
      <w:r w:rsidRPr="00262A7C">
        <w:rPr>
          <w:lang w:val="en-GB"/>
        </w:rPr>
        <w:t xml:space="preserve">and </w:t>
      </w:r>
      <w:r w:rsidR="00DD00CD">
        <w:fldChar w:fldCharType="begin"/>
      </w:r>
      <w:r w:rsidR="00DD00CD">
        <w:instrText xml:space="preserve"> REF _Ref336413426 \h  \* MERGEFORMAT </w:instrText>
      </w:r>
      <w:r w:rsidR="00DD00CD">
        <w:fldChar w:fldCharType="separate"/>
      </w:r>
      <w:ins w:id="1363" w:author="Joyce L Tokar" w:date="2017-09-13T11:49:00Z">
        <w:r w:rsidR="00E766D4">
          <w:rPr>
            <w:color w:val="0000FF"/>
            <w:u w:val="single"/>
            <w:lang w:val="en-GB"/>
          </w:rPr>
          <w:t>6.10 Unchecked Array Copying [XYW]</w:t>
        </w:r>
      </w:ins>
      <w:del w:id="1364" w:author="Joyce L Tokar" w:date="2017-09-13T11:44:00Z">
        <w:r w:rsidR="0028662E" w:rsidRPr="0028662E" w:rsidDel="00384B96">
          <w:rPr>
            <w:color w:val="0000FF"/>
            <w:u w:val="single"/>
            <w:lang w:val="en-GB"/>
          </w:rPr>
          <w:delText>6.10 Unchecked Array Copying [XYW]</w:delText>
        </w:r>
      </w:del>
      <w:r w:rsidR="00DD00CD">
        <w:fldChar w:fldCharType="end"/>
      </w:r>
      <w:r w:rsidRPr="00262A7C">
        <w:rPr>
          <w:lang w:val="en-GB"/>
        </w:rPr>
        <w:t xml:space="preserve">). </w:t>
      </w:r>
    </w:p>
    <w:p w14:paraId="44290A6A" w14:textId="77777777" w:rsidR="004C770C" w:rsidRDefault="00726AF3" w:rsidP="004C770C">
      <w:pPr>
        <w:pStyle w:val="Heading2"/>
        <w:rPr>
          <w:lang w:val="en-GB"/>
        </w:rPr>
      </w:pPr>
      <w:bookmarkStart w:id="1365" w:name="_Ref336413403"/>
      <w:bookmarkStart w:id="1366" w:name="_Toc358896493"/>
      <w:bookmarkStart w:id="1367" w:name="_Toc497902465"/>
      <w:r>
        <w:rPr>
          <w:lang w:val="en-GB"/>
        </w:rPr>
        <w:t>6</w:t>
      </w:r>
      <w:r w:rsidR="009E501C">
        <w:rPr>
          <w:lang w:val="en-GB"/>
        </w:rPr>
        <w:t>.</w:t>
      </w:r>
      <w:r w:rsidR="00034852">
        <w:rPr>
          <w:lang w:val="en-GB"/>
        </w:rPr>
        <w:t>9</w:t>
      </w:r>
      <w:r w:rsidR="00074057">
        <w:rPr>
          <w:lang w:val="en-GB"/>
        </w:rPr>
        <w:t xml:space="preserve"> </w:t>
      </w:r>
      <w:r w:rsidR="004C770C" w:rsidRPr="00262A7C">
        <w:rPr>
          <w:lang w:val="en-GB"/>
        </w:rPr>
        <w:t>Unchecked Array Indexing [XYZ]</w:t>
      </w:r>
      <w:bookmarkEnd w:id="1365"/>
      <w:bookmarkEnd w:id="1366"/>
      <w:bookmarkEnd w:id="1367"/>
      <w:r w:rsidR="000961FA">
        <w:rPr>
          <w:lang w:val="en-GB"/>
        </w:rPr>
        <w:fldChar w:fldCharType="begin"/>
      </w:r>
      <w:r w:rsidR="007E0144">
        <w:instrText xml:space="preserve"> XE "</w:instrText>
      </w:r>
      <w:r w:rsidR="007E0144" w:rsidRPr="00F623F8">
        <w:rPr>
          <w:lang w:val="en-GB"/>
        </w:rPr>
        <w:instrText>XYZ</w:instrText>
      </w:r>
      <w:r w:rsidR="00EB0723">
        <w:rPr>
          <w:lang w:val="en-GB"/>
        </w:rPr>
        <w:instrText xml:space="preserve"> </w:instrText>
      </w:r>
      <w:r w:rsidR="007E0144">
        <w:instrText>–</w:instrText>
      </w:r>
      <w:r w:rsidR="007E0144" w:rsidRPr="00F623F8">
        <w:rPr>
          <w:lang w:val="en-GB"/>
        </w:rPr>
        <w:instrText xml:space="preserve"> Unchecked Array Indexing</w:instrText>
      </w:r>
      <w:r w:rsidR="007E0144">
        <w:instrText xml:space="preserve">" </w:instrText>
      </w:r>
      <w:r w:rsidR="000961FA">
        <w:rPr>
          <w:lang w:val="en-GB"/>
        </w:rPr>
        <w:fldChar w:fldCharType="end"/>
      </w:r>
      <w:r w:rsidR="000961FA">
        <w:rPr>
          <w:lang w:val="en-GB"/>
        </w:rPr>
        <w:fldChar w:fldCharType="begin"/>
      </w:r>
      <w:r w:rsidR="007E0144">
        <w:instrText xml:space="preserve"> XE "</w:instrText>
      </w:r>
      <w:r w:rsidR="007E0144" w:rsidRPr="00D9300F">
        <w:rPr>
          <w:lang w:val="en-GB"/>
        </w:rPr>
        <w:instrText>Language Vulnerabilities:</w:instrText>
      </w:r>
      <w:r w:rsidR="007E0144" w:rsidRPr="00D9300F">
        <w:instrText>Unchecked Array Indexing [XYZ]</w:instrText>
      </w:r>
      <w:r w:rsidR="007E0144">
        <w:instrText xml:space="preserve">" </w:instrText>
      </w:r>
      <w:r w:rsidR="000961FA">
        <w:rPr>
          <w:lang w:val="en-GB"/>
        </w:rPr>
        <w:fldChar w:fldCharType="end"/>
      </w:r>
    </w:p>
    <w:p w14:paraId="75814DEF" w14:textId="77777777" w:rsidR="004C770C" w:rsidRPr="00044C59" w:rsidRDefault="00726AF3" w:rsidP="004C770C">
      <w:pPr>
        <w:pStyle w:val="Heading3"/>
        <w:rPr>
          <w:lang w:val="en-GB"/>
        </w:rPr>
      </w:pPr>
      <w:bookmarkStart w:id="1368" w:name="_Toc497902466"/>
      <w:r>
        <w:rPr>
          <w:lang w:val="en-GB"/>
        </w:rPr>
        <w:t>6</w:t>
      </w:r>
      <w:r w:rsidR="009E501C">
        <w:rPr>
          <w:lang w:val="en-GB"/>
        </w:rPr>
        <w:t>.</w:t>
      </w:r>
      <w:r w:rsidR="00034852">
        <w:rPr>
          <w:lang w:val="en-GB"/>
        </w:rPr>
        <w:t>9</w:t>
      </w:r>
      <w:r w:rsidR="004C770C" w:rsidRPr="00262A7C">
        <w:rPr>
          <w:lang w:val="en-GB"/>
        </w:rPr>
        <w:t>.1</w:t>
      </w:r>
      <w:r w:rsidR="00074057">
        <w:rPr>
          <w:lang w:val="en-GB"/>
        </w:rPr>
        <w:t xml:space="preserve"> </w:t>
      </w:r>
      <w:r w:rsidR="004C770C" w:rsidRPr="00262A7C">
        <w:rPr>
          <w:lang w:val="en-GB"/>
        </w:rPr>
        <w:t>Applicability to language</w:t>
      </w:r>
      <w:bookmarkEnd w:id="1368"/>
    </w:p>
    <w:p w14:paraId="7C97CA53" w14:textId="77777777" w:rsidR="004C770C" w:rsidRPr="00044C59" w:rsidRDefault="004C770C" w:rsidP="004C770C">
      <w:pPr>
        <w:rPr>
          <w:lang w:val="en-GB"/>
        </w:rPr>
      </w:pPr>
      <w:r w:rsidRPr="00262A7C">
        <w:rPr>
          <w:lang w:val="en-GB"/>
        </w:rPr>
        <w:t>All array indexing is checked automatically in Ada, and raises an exception</w:t>
      </w:r>
      <w:r w:rsidR="000961FA">
        <w:rPr>
          <w:u w:val="single"/>
        </w:rPr>
        <w:fldChar w:fldCharType="begin"/>
      </w:r>
      <w:r w:rsidR="009F66D3">
        <w:instrText xml:space="preserve"> XE "</w:instrText>
      </w:r>
      <w:r w:rsidR="009F66D3" w:rsidRPr="00CC1C63">
        <w:instrText>Exception</w:instrText>
      </w:r>
      <w:r w:rsidR="009F66D3">
        <w:instrText xml:space="preserve">" </w:instrText>
      </w:r>
      <w:r w:rsidR="000961FA">
        <w:rPr>
          <w:u w:val="single"/>
        </w:rPr>
        <w:fldChar w:fldCharType="end"/>
      </w:r>
      <w:r w:rsidRPr="00262A7C">
        <w:rPr>
          <w:lang w:val="en-GB"/>
        </w:rPr>
        <w:t xml:space="preserve"> when indexes are out of bounds. This is checked in all cases of indexing, including when arrays are passed to subprograms.</w:t>
      </w:r>
    </w:p>
    <w:p w14:paraId="6639BFC5" w14:textId="77777777" w:rsidR="004C770C" w:rsidRPr="00044C59" w:rsidRDefault="004C770C" w:rsidP="004C770C">
      <w:pPr>
        <w:rPr>
          <w:lang w:val="en-GB"/>
        </w:rPr>
      </w:pPr>
      <w:r w:rsidRPr="00262A7C">
        <w:rPr>
          <w:lang w:val="en-GB"/>
        </w:rPr>
        <w:t xml:space="preserve">An explicit suppression of the checks can be requested by use of </w:t>
      </w:r>
      <w:r w:rsidRPr="00262A7C">
        <w:rPr>
          <w:rFonts w:ascii="Times New Roman" w:hAnsi="Times New Roman"/>
          <w:b/>
          <w:bCs/>
          <w:lang w:val="en-GB"/>
        </w:rPr>
        <w:t xml:space="preserve">pragma </w:t>
      </w:r>
      <w:r w:rsidRPr="00262A7C">
        <w:rPr>
          <w:rFonts w:ascii="Times New Roman" w:hAnsi="Times New Roman"/>
          <w:lang w:val="en-GB"/>
        </w:rPr>
        <w:t>Suppress</w:t>
      </w:r>
      <w:r w:rsidR="000961FA">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0961FA">
        <w:rPr>
          <w:rFonts w:ascii="Times New Roman" w:hAnsi="Times New Roman"/>
          <w:lang w:val="en-GB"/>
        </w:rPr>
        <w:fldChar w:fldCharType="end"/>
      </w:r>
      <w:r w:rsidRPr="00262A7C">
        <w:rPr>
          <w:lang w:val="en-GB"/>
        </w:rPr>
        <w:t>, in which case the vulnerability would apply; however, such suppression is easily detected, and generally reserved for tight time-critical loops, even in production code.</w:t>
      </w:r>
    </w:p>
    <w:p w14:paraId="507EDEE1" w14:textId="77777777" w:rsidR="004C770C" w:rsidRPr="00C80ACB" w:rsidRDefault="00726AF3" w:rsidP="004C770C">
      <w:pPr>
        <w:pStyle w:val="Heading3"/>
        <w:rPr>
          <w:lang w:val="pt-BR"/>
        </w:rPr>
      </w:pPr>
      <w:bookmarkStart w:id="1369" w:name="_Toc497902467"/>
      <w:r>
        <w:rPr>
          <w:lang w:val="pt-BR"/>
        </w:rPr>
        <w:t>6</w:t>
      </w:r>
      <w:r w:rsidR="009E501C">
        <w:rPr>
          <w:lang w:val="pt-BR"/>
        </w:rPr>
        <w:t>.</w:t>
      </w:r>
      <w:r w:rsidR="00034852">
        <w:rPr>
          <w:lang w:val="pt-BR"/>
        </w:rPr>
        <w:t>9</w:t>
      </w:r>
      <w:r w:rsidR="004C770C" w:rsidRPr="00C80ACB">
        <w:rPr>
          <w:lang w:val="pt-BR"/>
        </w:rPr>
        <w:t>.</w:t>
      </w:r>
      <w:r w:rsidR="004C770C">
        <w:rPr>
          <w:lang w:val="pt-BR"/>
        </w:rPr>
        <w:t>2</w:t>
      </w:r>
      <w:r w:rsidR="00074057">
        <w:rPr>
          <w:lang w:val="pt-BR"/>
        </w:rPr>
        <w:t xml:space="preserve"> </w:t>
      </w:r>
      <w:r w:rsidR="004C770C">
        <w:rPr>
          <w:lang w:val="pt-BR"/>
        </w:rPr>
        <w:t>Guidance to language users</w:t>
      </w:r>
      <w:bookmarkEnd w:id="1369"/>
    </w:p>
    <w:p w14:paraId="2E393050" w14:textId="77777777" w:rsidR="004C770C" w:rsidRDefault="004C770C" w:rsidP="00CF225A">
      <w:pPr>
        <w:pStyle w:val="ListParagraph"/>
        <w:numPr>
          <w:ilvl w:val="0"/>
          <w:numId w:val="327"/>
        </w:numPr>
        <w:spacing w:before="120" w:after="120" w:line="240" w:lineRule="auto"/>
        <w:rPr>
          <w:lang w:val="en-GB"/>
        </w:rPr>
      </w:pPr>
      <w:r w:rsidRPr="00262A7C">
        <w:rPr>
          <w:lang w:val="en-GB"/>
        </w:rPr>
        <w:t>Do not suppress the checks provided by the language.</w:t>
      </w:r>
    </w:p>
    <w:p w14:paraId="62FF26FB" w14:textId="77777777" w:rsidR="004C770C" w:rsidRDefault="004C770C" w:rsidP="00CF225A">
      <w:pPr>
        <w:pStyle w:val="ListParagraph"/>
        <w:numPr>
          <w:ilvl w:val="0"/>
          <w:numId w:val="327"/>
        </w:numPr>
        <w:spacing w:before="120" w:after="120" w:line="240" w:lineRule="auto"/>
        <w:rPr>
          <w:lang w:val="en-GB"/>
        </w:rPr>
      </w:pPr>
      <w:r w:rsidRPr="00262A7C">
        <w:rPr>
          <w:lang w:val="en-GB"/>
        </w:rPr>
        <w:t>Use Ada's support for whole-array operations, such as for assignment and comparison, plus aggregates for whole-array initialization, to reduce the use of indexing.</w:t>
      </w:r>
    </w:p>
    <w:p w14:paraId="718754AE" w14:textId="77777777" w:rsidR="004C770C" w:rsidRDefault="004C770C" w:rsidP="00CF225A">
      <w:pPr>
        <w:pStyle w:val="ListParagraph"/>
        <w:numPr>
          <w:ilvl w:val="0"/>
          <w:numId w:val="327"/>
        </w:numPr>
        <w:spacing w:before="120" w:after="120" w:line="240" w:lineRule="auto"/>
        <w:rPr>
          <w:lang w:val="en-GB"/>
        </w:rPr>
      </w:pPr>
      <w:r w:rsidRPr="00262A7C">
        <w:rPr>
          <w:lang w:val="en-GB"/>
        </w:rPr>
        <w:t>Write explicit bounds tests to prevent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sidRPr="00262A7C">
        <w:rPr>
          <w:lang w:val="en-GB"/>
        </w:rPr>
        <w:t xml:space="preserve"> for indexing out of bounds.</w:t>
      </w:r>
    </w:p>
    <w:p w14:paraId="6FC88DD2" w14:textId="77777777" w:rsidR="004C770C" w:rsidRDefault="00726AF3" w:rsidP="004C770C">
      <w:pPr>
        <w:pStyle w:val="Heading2"/>
        <w:rPr>
          <w:lang w:val="en-GB"/>
        </w:rPr>
      </w:pPr>
      <w:bookmarkStart w:id="1370" w:name="_Ref336413426"/>
      <w:bookmarkStart w:id="1371" w:name="_Toc358896494"/>
      <w:bookmarkStart w:id="1372" w:name="_Toc497902468"/>
      <w:r>
        <w:rPr>
          <w:lang w:val="en-GB"/>
        </w:rPr>
        <w:t>6</w:t>
      </w:r>
      <w:r w:rsidR="009E501C">
        <w:rPr>
          <w:lang w:val="en-GB"/>
        </w:rPr>
        <w:t>.</w:t>
      </w:r>
      <w:r w:rsidR="004C770C" w:rsidRPr="00262A7C">
        <w:rPr>
          <w:lang w:val="en-GB"/>
        </w:rPr>
        <w:t>1</w:t>
      </w:r>
      <w:r w:rsidR="00034852">
        <w:rPr>
          <w:lang w:val="en-GB"/>
        </w:rPr>
        <w:t>0</w:t>
      </w:r>
      <w:r w:rsidR="00074057">
        <w:rPr>
          <w:lang w:val="en-GB"/>
        </w:rPr>
        <w:t xml:space="preserve"> </w:t>
      </w:r>
      <w:r w:rsidR="004C770C" w:rsidRPr="00262A7C">
        <w:rPr>
          <w:lang w:val="en-GB"/>
        </w:rPr>
        <w:t>Unchecked Array Copying [XYW]</w:t>
      </w:r>
      <w:bookmarkEnd w:id="1370"/>
      <w:bookmarkEnd w:id="1371"/>
      <w:bookmarkEnd w:id="1372"/>
      <w:r w:rsidR="000961FA">
        <w:rPr>
          <w:lang w:val="en-GB"/>
        </w:rPr>
        <w:fldChar w:fldCharType="begin"/>
      </w:r>
      <w:r w:rsidR="008103D8">
        <w:instrText xml:space="preserve"> XE "</w:instrText>
      </w:r>
      <w:r w:rsidR="008103D8" w:rsidRPr="00DF4FE9">
        <w:rPr>
          <w:lang w:val="en-GB"/>
        </w:rPr>
        <w:instrText>XYW</w:instrText>
      </w:r>
      <w:r w:rsidR="00EB0723">
        <w:rPr>
          <w:lang w:val="en-GB"/>
        </w:rPr>
        <w:instrText xml:space="preserve"> </w:instrText>
      </w:r>
      <w:r w:rsidR="008103D8">
        <w:instrText>–</w:instrText>
      </w:r>
      <w:r w:rsidR="008103D8" w:rsidRPr="00DF4FE9">
        <w:rPr>
          <w:lang w:val="en-GB"/>
        </w:rPr>
        <w:instrText xml:space="preserve"> Unchecked Array Copying</w:instrText>
      </w:r>
      <w:r w:rsidR="008103D8">
        <w:instrText xml:space="preserve">" </w:instrText>
      </w:r>
      <w:r w:rsidR="000961FA">
        <w:rPr>
          <w:lang w:val="en-GB"/>
        </w:rPr>
        <w:fldChar w:fldCharType="end"/>
      </w:r>
      <w:r w:rsidR="000961FA">
        <w:rPr>
          <w:lang w:val="en-GB"/>
        </w:rPr>
        <w:fldChar w:fldCharType="begin"/>
      </w:r>
      <w:r w:rsidR="008103D8">
        <w:instrText xml:space="preserve"> XE "</w:instrText>
      </w:r>
      <w:r w:rsidR="008103D8" w:rsidRPr="00184BD4">
        <w:rPr>
          <w:lang w:val="en-GB"/>
        </w:rPr>
        <w:instrText>Language Vulnerability:</w:instrText>
      </w:r>
      <w:r w:rsidR="008103D8" w:rsidRPr="00184BD4">
        <w:instrText>Unchecked Array Copying [XYW]</w:instrText>
      </w:r>
      <w:r w:rsidR="008103D8">
        <w:instrText xml:space="preserve">" </w:instrText>
      </w:r>
      <w:r w:rsidR="000961FA">
        <w:rPr>
          <w:lang w:val="en-GB"/>
        </w:rPr>
        <w:fldChar w:fldCharType="end"/>
      </w:r>
      <w:r w:rsidR="008103D8" w:rsidRPr="008103D8">
        <w:t xml:space="preserve"> </w:t>
      </w:r>
    </w:p>
    <w:p w14:paraId="7BF59FCE" w14:textId="77777777" w:rsidR="004C770C" w:rsidRPr="00044C59" w:rsidRDefault="004C770C" w:rsidP="004C770C">
      <w:pPr>
        <w:rPr>
          <w:lang w:val="en-GB"/>
        </w:rPr>
      </w:pPr>
      <w:r>
        <w:rPr>
          <w:lang w:val="en-GB"/>
        </w:rPr>
        <w:t>With the exception of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Ada allows arrays to be copied by simple assignment ("</w:t>
      </w:r>
      <w:r w:rsidRPr="00262A7C">
        <w:rPr>
          <w:rFonts w:ascii="Times New Roman" w:hAnsi="Times New Roman"/>
          <w:lang w:val="en-GB"/>
        </w:rPr>
        <w:t>:=</w:t>
      </w:r>
      <w:r w:rsidRPr="00262A7C">
        <w:rPr>
          <w:lang w:val="en-GB"/>
        </w:rPr>
        <w:t xml:space="preserve">"). The rules of the language ensure that no overflow can happen; instead, the exception </w:t>
      </w:r>
      <w:r w:rsidRPr="00262A7C">
        <w:rPr>
          <w:rFonts w:ascii="Times New Roman" w:hAnsi="Times New Roman"/>
          <w:lang w:val="en-GB"/>
        </w:rPr>
        <w:t>Constraint_Error</w:t>
      </w:r>
      <w:r w:rsidR="000961FA">
        <w:rPr>
          <w:rFonts w:ascii="Times New Roman" w:hAnsi="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0961FA">
        <w:rPr>
          <w:rFonts w:ascii="Times New Roman" w:hAnsi="Times New Roman"/>
          <w:lang w:val="en-GB"/>
        </w:rPr>
        <w:fldChar w:fldCharType="end"/>
      </w:r>
      <w:r w:rsidRPr="00262A7C">
        <w:rPr>
          <w:lang w:val="en-GB"/>
        </w:rPr>
        <w:t xml:space="preserve"> is raised if the target of the assignment is not able to contain the value assigned to it. Since array copy is provided by the language, Ada does not provide unsafe functions to copy structures by address and length.</w:t>
      </w:r>
    </w:p>
    <w:p w14:paraId="19009F0B" w14:textId="77777777" w:rsidR="004C770C" w:rsidRDefault="00726AF3" w:rsidP="004C770C">
      <w:pPr>
        <w:pStyle w:val="Heading2"/>
      </w:pPr>
      <w:bookmarkStart w:id="1373" w:name="_Toc358896495"/>
      <w:bookmarkStart w:id="1374" w:name="_Toc497902469"/>
      <w:r>
        <w:t>6</w:t>
      </w:r>
      <w:r w:rsidR="009E501C">
        <w:t>.</w:t>
      </w:r>
      <w:r w:rsidR="004C770C">
        <w:t>1</w:t>
      </w:r>
      <w:r w:rsidR="00034852">
        <w:t>1</w:t>
      </w:r>
      <w:r w:rsidR="00074057">
        <w:t xml:space="preserve"> </w:t>
      </w:r>
      <w:r w:rsidR="004C770C">
        <w:t xml:space="preserve">Pointer Type </w:t>
      </w:r>
      <w:r w:rsidR="00D146B4">
        <w:t xml:space="preserve">Conversions </w:t>
      </w:r>
      <w:r w:rsidR="004C770C">
        <w:t>[HFC]</w:t>
      </w:r>
      <w:bookmarkEnd w:id="1373"/>
      <w:bookmarkEnd w:id="1374"/>
      <w:r w:rsidR="000961FA">
        <w:fldChar w:fldCharType="begin"/>
      </w:r>
      <w:r w:rsidR="008103D8">
        <w:instrText xml:space="preserve"> XE "</w:instrText>
      </w:r>
      <w:r w:rsidR="008103D8" w:rsidRPr="00D2657C">
        <w:instrText>HFC</w:instrText>
      </w:r>
      <w:r w:rsidR="00EB0723">
        <w:instrText xml:space="preserve"> </w:instrText>
      </w:r>
      <w:r w:rsidR="008103D8">
        <w:instrText>–</w:instrText>
      </w:r>
      <w:r w:rsidR="008103D8" w:rsidRPr="00D2657C">
        <w:instrText xml:space="preserve"> Pointer Type Conversions</w:instrText>
      </w:r>
      <w:r w:rsidR="008103D8">
        <w:instrText xml:space="preserve">" </w:instrText>
      </w:r>
      <w:r w:rsidR="000961FA">
        <w:fldChar w:fldCharType="end"/>
      </w:r>
      <w:r w:rsidR="000961FA">
        <w:fldChar w:fldCharType="begin"/>
      </w:r>
      <w:r w:rsidR="008103D8">
        <w:instrText xml:space="preserve"> XE "</w:instrText>
      </w:r>
      <w:r w:rsidR="008103D8" w:rsidRPr="006A7511">
        <w:instrText>Language Vulnerabilities:Pointer Type Conversions [HFC]</w:instrText>
      </w:r>
      <w:r w:rsidR="008103D8">
        <w:instrText xml:space="preserve">" </w:instrText>
      </w:r>
      <w:r w:rsidR="000961FA">
        <w:fldChar w:fldCharType="end"/>
      </w:r>
      <w:r w:rsidR="008103D8" w:rsidRPr="008103D8">
        <w:t xml:space="preserve"> </w:t>
      </w:r>
    </w:p>
    <w:p w14:paraId="47E2308D" w14:textId="77777777" w:rsidR="004C770C" w:rsidRDefault="00726AF3" w:rsidP="004C770C">
      <w:pPr>
        <w:pStyle w:val="Heading3"/>
      </w:pPr>
      <w:bookmarkStart w:id="1375" w:name="_Toc497902470"/>
      <w:r>
        <w:t>6</w:t>
      </w:r>
      <w:r w:rsidR="009E501C">
        <w:t>.</w:t>
      </w:r>
      <w:r w:rsidR="004C770C">
        <w:t>1</w:t>
      </w:r>
      <w:r w:rsidR="00034852">
        <w:t>1</w:t>
      </w:r>
      <w:r w:rsidR="004C770C">
        <w:t>.1</w:t>
      </w:r>
      <w:r w:rsidR="00074057">
        <w:t xml:space="preserve"> </w:t>
      </w:r>
      <w:r w:rsidR="004C770C">
        <w:t>Applicability to language</w:t>
      </w:r>
      <w:bookmarkEnd w:id="1375"/>
      <w:r w:rsidR="004C770C">
        <w:t xml:space="preserve"> </w:t>
      </w:r>
    </w:p>
    <w:p w14:paraId="4B6D7CF8" w14:textId="77777777" w:rsidR="004C770C" w:rsidRDefault="004C770C" w:rsidP="004C770C">
      <w:pPr>
        <w:rPr>
          <w:rFonts w:cs="Arial"/>
          <w:szCs w:val="20"/>
        </w:rPr>
      </w:pPr>
      <w:r>
        <w:rPr>
          <w:rFonts w:cs="Arial"/>
          <w:szCs w:val="20"/>
        </w:rPr>
        <w:t xml:space="preserve">The mechanisms available in Ada to alter the type of a pointer value are unchecked </w:t>
      </w:r>
      <w:r w:rsidR="00915EE8">
        <w:rPr>
          <w:rFonts w:cs="Arial"/>
          <w:szCs w:val="20"/>
        </w:rPr>
        <w:t>type-</w:t>
      </w:r>
      <w:r>
        <w:rPr>
          <w:rFonts w:cs="Arial"/>
          <w:szCs w:val="20"/>
        </w:rPr>
        <w:t xml:space="preserve">conversions and </w:t>
      </w:r>
      <w:r w:rsidR="00915EE8">
        <w:rPr>
          <w:rFonts w:cs="Arial"/>
          <w:szCs w:val="20"/>
        </w:rPr>
        <w:t>type-</w:t>
      </w:r>
      <w:r>
        <w:rPr>
          <w:rFonts w:cs="Arial"/>
          <w:szCs w:val="20"/>
        </w:rPr>
        <w:t xml:space="preserve">conversions involving pointer types derived from a common root type. In addition, uses of the unchecked address taking capabilities can create pointer types that misrepresent the true type of the designated entity (see Section 13.10 of the Ada </w:t>
      </w:r>
      <w:r w:rsidR="001E56B4">
        <w:rPr>
          <w:rFonts w:cs="Arial"/>
          <w:szCs w:val="20"/>
        </w:rPr>
        <w:t>l</w:t>
      </w:r>
      <w:r>
        <w:rPr>
          <w:rFonts w:cs="Arial"/>
          <w:szCs w:val="20"/>
        </w:rPr>
        <w:t xml:space="preserve">anguage </w:t>
      </w:r>
      <w:r w:rsidR="001E56B4">
        <w:rPr>
          <w:rFonts w:cs="Arial"/>
          <w:szCs w:val="20"/>
        </w:rPr>
        <w:t>r</w:t>
      </w:r>
      <w:r>
        <w:rPr>
          <w:rFonts w:cs="Arial"/>
          <w:szCs w:val="20"/>
        </w:rPr>
        <w:t xml:space="preserve">eference </w:t>
      </w:r>
      <w:r w:rsidR="001E56B4">
        <w:rPr>
          <w:rFonts w:cs="Arial"/>
          <w:szCs w:val="20"/>
        </w:rPr>
        <w:t>m</w:t>
      </w:r>
      <w:r>
        <w:rPr>
          <w:rFonts w:cs="Arial"/>
          <w:szCs w:val="20"/>
        </w:rPr>
        <w:t>anual).</w:t>
      </w:r>
    </w:p>
    <w:p w14:paraId="42601793" w14:textId="77777777" w:rsidR="004C770C" w:rsidRDefault="004C770C" w:rsidP="004C770C">
      <w:r>
        <w:t xml:space="preserve">The vulnerabilities described in </w:t>
      </w:r>
      <w:r w:rsidR="00CF225A">
        <w:t xml:space="preserve">TR 24772-1 </w:t>
      </w:r>
      <w:r>
        <w:t>Section 6.1</w:t>
      </w:r>
      <w:r w:rsidR="00AD102F">
        <w:t>1</w:t>
      </w:r>
      <w:r>
        <w:t xml:space="preserve"> exist in Ada only if unchecked </w:t>
      </w:r>
      <w:r w:rsidR="00915EE8">
        <w:t>type-</w:t>
      </w:r>
      <w:r>
        <w:t xml:space="preserve">conversions or unsafe taking of addresses are applied </w:t>
      </w:r>
      <w:r w:rsidR="00497346">
        <w:rPr>
          <w:lang w:val="en-GB"/>
        </w:rPr>
        <w:t xml:space="preserve">(see </w:t>
      </w:r>
      <w:hyperlink w:anchor="_4_Language_concepts" w:history="1">
        <w:r w:rsidR="00497346"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497346">
        <w:rPr>
          <w:lang w:val="en-GB"/>
        </w:rPr>
        <w:t>)</w:t>
      </w:r>
      <w:r w:rsidR="00497346" w:rsidDel="00497346">
        <w:t xml:space="preserve"> </w:t>
      </w:r>
      <w:r>
        <w:t xml:space="preserve">. Other permitted </w:t>
      </w:r>
      <w:r w:rsidR="00915EE8">
        <w:t>type-</w:t>
      </w:r>
      <w:r>
        <w:t>conversions</w:t>
      </w:r>
      <w:r w:rsidR="000961FA">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0961FA">
        <w:rPr>
          <w:rFonts w:cs="Arial"/>
          <w:szCs w:val="20"/>
          <w:u w:val="single"/>
        </w:rPr>
        <w:fldChar w:fldCharType="end"/>
      </w:r>
      <w:r>
        <w:t xml:space="preserve"> can never misrepresent the type of the designated entity.</w:t>
      </w:r>
    </w:p>
    <w:p w14:paraId="7B75484D" w14:textId="77777777" w:rsidR="004E2264" w:rsidRPr="00CE3E01" w:rsidRDefault="004C770C" w:rsidP="004E2264">
      <w:pPr>
        <w:pStyle w:val="ISOSecretObservations"/>
        <w:spacing w:before="60" w:after="60" w:line="240" w:lineRule="auto"/>
        <w:rPr>
          <w:rFonts w:asciiTheme="minorHAnsi" w:eastAsiaTheme="minorEastAsia" w:hAnsiTheme="minorHAnsi" w:cstheme="minorBidi"/>
          <w:sz w:val="22"/>
          <w:szCs w:val="22"/>
          <w:lang w:val="en-US"/>
        </w:rPr>
      </w:pPr>
      <w:r w:rsidRPr="00CE3E01">
        <w:rPr>
          <w:rFonts w:asciiTheme="minorHAnsi" w:eastAsiaTheme="minorEastAsia" w:hAnsiTheme="minorHAnsi" w:cstheme="minorBidi"/>
          <w:sz w:val="22"/>
          <w:szCs w:val="22"/>
          <w:lang w:val="en-US"/>
        </w:rPr>
        <w:t xml:space="preserve">Checked </w:t>
      </w:r>
      <w:r w:rsidR="00915EE8" w:rsidRPr="00CE3E01">
        <w:rPr>
          <w:rFonts w:asciiTheme="minorHAnsi" w:eastAsiaTheme="minorEastAsia" w:hAnsiTheme="minorHAnsi" w:cstheme="minorBidi"/>
          <w:sz w:val="22"/>
          <w:szCs w:val="22"/>
          <w:lang w:val="en-US"/>
        </w:rPr>
        <w:t>type-</w:t>
      </w:r>
      <w:r w:rsidRPr="00CE3E01">
        <w:rPr>
          <w:rFonts w:asciiTheme="minorHAnsi" w:eastAsiaTheme="minorEastAsia" w:hAnsiTheme="minorHAnsi" w:cstheme="minorBidi"/>
          <w:sz w:val="22"/>
          <w:szCs w:val="22"/>
          <w:lang w:val="en-US"/>
        </w:rPr>
        <w:t>conversions that affect the application semantics adversely are possible.</w:t>
      </w:r>
      <w:r w:rsidR="004E2264" w:rsidRPr="00CE3E01">
        <w:rPr>
          <w:rFonts w:asciiTheme="minorHAnsi" w:eastAsiaTheme="minorEastAsia" w:hAnsiTheme="minorHAnsi" w:cstheme="minorBidi"/>
          <w:sz w:val="22"/>
          <w:szCs w:val="22"/>
          <w:lang w:val="en-US"/>
        </w:rPr>
        <w:t xml:space="preserve">  For example, when a pointer to a class-wide type is changed to a leaf type a run-time check is required.</w:t>
      </w:r>
    </w:p>
    <w:p w14:paraId="5D63B35F" w14:textId="77777777" w:rsidR="004C770C" w:rsidRDefault="00726AF3" w:rsidP="004C770C">
      <w:pPr>
        <w:pStyle w:val="Heading3"/>
        <w:widowControl w:val="0"/>
        <w:numPr>
          <w:ilvl w:val="2"/>
          <w:numId w:val="0"/>
        </w:numPr>
        <w:tabs>
          <w:tab w:val="num" w:pos="0"/>
        </w:tabs>
        <w:suppressAutoHyphens/>
        <w:spacing w:after="120"/>
        <w:rPr>
          <w:kern w:val="32"/>
        </w:rPr>
      </w:pPr>
      <w:bookmarkStart w:id="1376" w:name="_Toc497902471"/>
      <w:r>
        <w:rPr>
          <w:kern w:val="32"/>
        </w:rPr>
        <w:t>6</w:t>
      </w:r>
      <w:r w:rsidR="009E501C">
        <w:rPr>
          <w:kern w:val="32"/>
        </w:rPr>
        <w:t>.</w:t>
      </w:r>
      <w:r w:rsidR="004C770C">
        <w:rPr>
          <w:kern w:val="32"/>
        </w:rPr>
        <w:t>1</w:t>
      </w:r>
      <w:r w:rsidR="00034852">
        <w:rPr>
          <w:kern w:val="32"/>
        </w:rPr>
        <w:t>1</w:t>
      </w:r>
      <w:r w:rsidR="004C770C">
        <w:rPr>
          <w:kern w:val="32"/>
        </w:rPr>
        <w:t>.2</w:t>
      </w:r>
      <w:r w:rsidR="00074057">
        <w:rPr>
          <w:kern w:val="32"/>
        </w:rPr>
        <w:t xml:space="preserve"> </w:t>
      </w:r>
      <w:r w:rsidR="004C770C">
        <w:rPr>
          <w:kern w:val="32"/>
        </w:rPr>
        <w:t>Guidance to language users</w:t>
      </w:r>
      <w:bookmarkEnd w:id="1376"/>
    </w:p>
    <w:p w14:paraId="54E53806" w14:textId="77777777" w:rsidR="004C770C" w:rsidRDefault="009B5D6B" w:rsidP="00CF225A">
      <w:pPr>
        <w:pStyle w:val="ListParagraph"/>
        <w:numPr>
          <w:ilvl w:val="0"/>
          <w:numId w:val="315"/>
        </w:numPr>
        <w:spacing w:before="120" w:after="120" w:line="240" w:lineRule="auto"/>
      </w:pPr>
      <w:r>
        <w:t xml:space="preserve">Do not use </w:t>
      </w:r>
      <w:r w:rsidR="004C770C">
        <w:t xml:space="preserve">the features explicitly identified as unsafe. </w:t>
      </w:r>
    </w:p>
    <w:p w14:paraId="78A32953" w14:textId="77777777" w:rsidR="004C770C" w:rsidRDefault="004C770C" w:rsidP="00CF225A">
      <w:pPr>
        <w:pStyle w:val="ListParagraph"/>
        <w:numPr>
          <w:ilvl w:val="0"/>
          <w:numId w:val="315"/>
        </w:numPr>
        <w:spacing w:before="120" w:after="120" w:line="240" w:lineRule="auto"/>
      </w:pPr>
      <w:r>
        <w:t xml:space="preserve">Use </w:t>
      </w:r>
      <w:r w:rsidRPr="00B57447">
        <w:rPr>
          <w:rFonts w:ascii="Times New Roman" w:hAnsi="Times New Roman"/>
        </w:rPr>
        <w:t>‘Access</w:t>
      </w:r>
      <w:r w:rsidR="000961FA">
        <w:rPr>
          <w:rFonts w:ascii="Times New Roman" w:hAnsi="Times New Roman"/>
        </w:rPr>
        <w:fldChar w:fldCharType="begin"/>
      </w:r>
      <w:r w:rsidR="0013647A">
        <w:instrText xml:space="preserve"> XE "</w:instrText>
      </w:r>
      <w:r w:rsidR="0013647A" w:rsidRPr="00AE50F3">
        <w:rPr>
          <w:rFonts w:ascii="Times New Roman" w:hAnsi="Times New Roman"/>
        </w:rPr>
        <w:instrText>Attribute:</w:instrText>
      </w:r>
      <w:r w:rsidR="0013647A" w:rsidRPr="00AE50F3">
        <w:instrText>‘Access</w:instrText>
      </w:r>
      <w:r w:rsidR="0013647A">
        <w:instrText xml:space="preserve">" </w:instrText>
      </w:r>
      <w:r w:rsidR="000961FA">
        <w:rPr>
          <w:rFonts w:ascii="Times New Roman" w:hAnsi="Times New Roman"/>
        </w:rPr>
        <w:fldChar w:fldCharType="end"/>
      </w:r>
      <w:r>
        <w:t xml:space="preserve"> which is always type safe.</w:t>
      </w:r>
    </w:p>
    <w:p w14:paraId="26754B9E" w14:textId="77777777" w:rsidR="008174A7" w:rsidRDefault="008174A7" w:rsidP="00CF225A">
      <w:pPr>
        <w:numPr>
          <w:ilvl w:val="0"/>
          <w:numId w:val="287"/>
        </w:numPr>
        <w:spacing w:before="120" w:after="120" w:line="240" w:lineRule="auto"/>
        <w:rPr>
          <w:rFonts w:cs="Arial"/>
          <w:szCs w:val="20"/>
        </w:rPr>
      </w:pPr>
      <w:r w:rsidRPr="008174A7">
        <w:rPr>
          <w:rFonts w:cs="Arial"/>
          <w:szCs w:val="20"/>
        </w:rPr>
        <w:t xml:space="preserve"> </w:t>
      </w:r>
      <w:r>
        <w:rPr>
          <w:rFonts w:cs="Arial"/>
          <w:szCs w:val="20"/>
        </w:rPr>
        <w:t xml:space="preserve">Consider using the restriction </w:t>
      </w:r>
      <w:r>
        <w:rPr>
          <w:rFonts w:ascii="Times New Roman" w:hAnsi="Times New Roman" w:cs="Times New Roman"/>
          <w:szCs w:val="20"/>
        </w:rPr>
        <w:t>No_Unchecked_Conversion</w:t>
      </w:r>
      <w:r w:rsidRPr="008174A7">
        <w:rPr>
          <w:rFonts w:cstheme="minorHAnsi"/>
          <w:szCs w:val="20"/>
        </w:rPr>
        <w:t>,</w:t>
      </w:r>
      <w:r>
        <w:rPr>
          <w:rFonts w:ascii="Times New Roman" w:hAnsi="Times New Roman" w:cs="Times New Roman"/>
          <w:szCs w:val="20"/>
        </w:rPr>
        <w:t xml:space="preserve"> No_Unchecked_Access</w:t>
      </w:r>
      <w:r w:rsidRPr="008174A7">
        <w:rPr>
          <w:rFonts w:cstheme="minorHAnsi"/>
          <w:szCs w:val="20"/>
        </w:rPr>
        <w:t xml:space="preserve">, and </w:t>
      </w:r>
      <w:r>
        <w:rPr>
          <w:rFonts w:ascii="Times New Roman" w:hAnsi="Times New Roman" w:cs="Times New Roman"/>
          <w:szCs w:val="20"/>
        </w:rPr>
        <w:t>No_Use_Of_Attribute(Address)</w:t>
      </w:r>
      <w:r>
        <w:rPr>
          <w:rFonts w:cstheme="minorHAnsi"/>
          <w:szCs w:val="20"/>
        </w:rPr>
        <w:t xml:space="preserve"> to prevent circumventing the type system.</w:t>
      </w:r>
    </w:p>
    <w:p w14:paraId="7CE2A69D" w14:textId="77777777" w:rsidR="004C770C" w:rsidRDefault="00726AF3" w:rsidP="004C770C">
      <w:pPr>
        <w:pStyle w:val="Heading2"/>
      </w:pPr>
      <w:bookmarkStart w:id="1377" w:name="_Toc358896496"/>
      <w:bookmarkStart w:id="1378" w:name="_Toc497902472"/>
      <w:r>
        <w:t>6</w:t>
      </w:r>
      <w:r w:rsidR="009E501C">
        <w:t>.</w:t>
      </w:r>
      <w:r w:rsidR="004C770C">
        <w:t>1</w:t>
      </w:r>
      <w:r w:rsidR="00034852">
        <w:t>2</w:t>
      </w:r>
      <w:r w:rsidR="00074057">
        <w:t xml:space="preserve"> </w:t>
      </w:r>
      <w:r w:rsidR="004C770C">
        <w:t>Pointer Arithmetic [RVG]</w:t>
      </w:r>
      <w:bookmarkEnd w:id="1377"/>
      <w:bookmarkEnd w:id="1378"/>
      <w:r w:rsidR="000961FA">
        <w:fldChar w:fldCharType="begin"/>
      </w:r>
      <w:r w:rsidR="00BD2448">
        <w:instrText xml:space="preserve"> XE "</w:instrText>
      </w:r>
      <w:r w:rsidR="00BD2448" w:rsidRPr="001D625A">
        <w:instrText>RVG</w:instrText>
      </w:r>
      <w:r w:rsidR="00EB0723">
        <w:instrText xml:space="preserve"> </w:instrText>
      </w:r>
      <w:r w:rsidR="00BD2448">
        <w:instrText>–</w:instrText>
      </w:r>
      <w:r w:rsidR="00BD2448" w:rsidRPr="001D625A">
        <w:instrText xml:space="preserve"> Pointer Arithmetic</w:instrText>
      </w:r>
      <w:r w:rsidR="00BD2448">
        <w:instrText xml:space="preserve">" </w:instrText>
      </w:r>
      <w:r w:rsidR="000961FA">
        <w:fldChar w:fldCharType="end"/>
      </w:r>
      <w:r w:rsidR="000961FA">
        <w:fldChar w:fldCharType="begin"/>
      </w:r>
      <w:r w:rsidR="00BD2448">
        <w:instrText xml:space="preserve"> XE "</w:instrText>
      </w:r>
      <w:r w:rsidR="00BD2448" w:rsidRPr="00A91F25">
        <w:instrText>Language Vulnerabilities:Pointer Arithmetic [RVG]</w:instrText>
      </w:r>
      <w:r w:rsidR="00BD2448">
        <w:instrText xml:space="preserve">" </w:instrText>
      </w:r>
      <w:r w:rsidR="000961FA">
        <w:fldChar w:fldCharType="end"/>
      </w:r>
      <w:r w:rsidR="00BD2448" w:rsidRPr="00BD2448">
        <w:t xml:space="preserve"> </w:t>
      </w:r>
    </w:p>
    <w:p w14:paraId="1E1EDA69" w14:textId="77777777" w:rsidR="004C770C" w:rsidRDefault="004C770C" w:rsidP="004C770C">
      <w:pPr>
        <w:rPr>
          <w:rFonts w:cs="Arial"/>
          <w:szCs w:val="20"/>
        </w:rPr>
      </w:pPr>
      <w:r>
        <w:rPr>
          <w:lang w:val="en-GB"/>
        </w:rPr>
        <w:t>With the exception of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497346">
        <w:rPr>
          <w:lang w:val="en-GB"/>
        </w:rPr>
        <w:t>)</w:t>
      </w:r>
      <w:r>
        <w:rPr>
          <w:rFonts w:cs="Arial"/>
          <w:szCs w:val="20"/>
        </w:rPr>
        <w:t xml:space="preserve">, </w:t>
      </w:r>
      <w:r>
        <w:t>this vulnerability is not applicable to Ada</w:t>
      </w:r>
      <w:r>
        <w:rPr>
          <w:rFonts w:cs="Arial"/>
          <w:szCs w:val="20"/>
        </w:rPr>
        <w:t xml:space="preserve"> as Ada does not allow pointer arithmetic. </w:t>
      </w:r>
    </w:p>
    <w:p w14:paraId="20ADADE9" w14:textId="77777777" w:rsidR="00DA7747" w:rsidRDefault="00726AF3" w:rsidP="004C770C">
      <w:pPr>
        <w:pStyle w:val="Heading2"/>
      </w:pPr>
      <w:bookmarkStart w:id="1379" w:name="_Toc358896497"/>
      <w:bookmarkStart w:id="1380" w:name="_Toc497902473"/>
      <w:r>
        <w:t>6</w:t>
      </w:r>
      <w:r w:rsidR="009E501C">
        <w:t>.</w:t>
      </w:r>
      <w:r w:rsidR="004C770C">
        <w:t>1</w:t>
      </w:r>
      <w:r w:rsidR="00034852">
        <w:t>3</w:t>
      </w:r>
      <w:r w:rsidR="00074057">
        <w:t xml:space="preserve"> </w:t>
      </w:r>
      <w:r w:rsidR="004C770C">
        <w:t>Null Pointer Dereference [XYH]</w:t>
      </w:r>
      <w:bookmarkEnd w:id="1379"/>
      <w:bookmarkEnd w:id="1380"/>
    </w:p>
    <w:p w14:paraId="41F58D39" w14:textId="77777777" w:rsidR="00DA7747" w:rsidRDefault="00DA7747" w:rsidP="00DA7747">
      <w:pPr>
        <w:pStyle w:val="Heading3"/>
      </w:pPr>
      <w:bookmarkStart w:id="1381" w:name="_Toc497902474"/>
      <w:r>
        <w:t>6.13.1 Applicability to the language</w:t>
      </w:r>
      <w:bookmarkEnd w:id="1381"/>
    </w:p>
    <w:p w14:paraId="0437ABC9" w14:textId="77777777" w:rsidR="00DA7747" w:rsidRDefault="00DA7747" w:rsidP="00DA7747">
      <w:r>
        <w:t xml:space="preserve">In Ada, this vulnerability is mitigated by compile-time or run-time checks that ensure that no null-value can be dereferenced. Of course, the </w:t>
      </w:r>
      <w:r w:rsidRPr="00DA7747">
        <w:rPr>
          <w:rFonts w:ascii="Times New Roman" w:hAnsi="Times New Roman" w:cs="Times New Roman"/>
        </w:rPr>
        <w:t>Constraint_Error</w:t>
      </w:r>
      <w:r>
        <w:t xml:space="preserve"> exception implicitly raised upon such dereferencing needs to be handled or else the vulnerability of a failing system or components prevails.</w:t>
      </w:r>
    </w:p>
    <w:p w14:paraId="66C5FCF5" w14:textId="77777777" w:rsidR="00DA7747" w:rsidRDefault="00DA7747" w:rsidP="00DA7747">
      <w:pPr>
        <w:pStyle w:val="Heading3"/>
      </w:pPr>
      <w:bookmarkStart w:id="1382" w:name="_Toc497902475"/>
      <w:r>
        <w:t>6.13.2 Guidance to language users</w:t>
      </w:r>
      <w:bookmarkEnd w:id="1382"/>
    </w:p>
    <w:p w14:paraId="54863305" w14:textId="77777777" w:rsidR="00DA7747" w:rsidRDefault="00DA7747" w:rsidP="00DA7747">
      <w:pPr>
        <w:pStyle w:val="ListParagraph"/>
        <w:numPr>
          <w:ilvl w:val="0"/>
          <w:numId w:val="594"/>
        </w:numPr>
        <w:spacing w:before="120" w:after="120"/>
      </w:pPr>
      <w:r>
        <w:t>Use non-null access types where possible.</w:t>
      </w:r>
    </w:p>
    <w:p w14:paraId="3B6035DC" w14:textId="77777777" w:rsidR="001E7E4E" w:rsidRDefault="001E7E4E" w:rsidP="00DA7747">
      <w:pPr>
        <w:pStyle w:val="ListParagraph"/>
        <w:numPr>
          <w:ilvl w:val="0"/>
          <w:numId w:val="594"/>
        </w:numPr>
        <w:spacing w:before="120" w:after="120"/>
      </w:pPr>
      <w:r>
        <w:t>Write explicit checks for null values to avoid exceptions being raised.</w:t>
      </w:r>
    </w:p>
    <w:p w14:paraId="74FF1A1A" w14:textId="77777777" w:rsidR="00141987" w:rsidRPr="00141987" w:rsidRDefault="00DA7747" w:rsidP="00141987">
      <w:pPr>
        <w:pStyle w:val="ListParagraph"/>
        <w:numPr>
          <w:ilvl w:val="0"/>
          <w:numId w:val="594"/>
        </w:numPr>
        <w:spacing w:before="120" w:after="120"/>
        <w:rPr>
          <w:rFonts w:cs="Arial"/>
          <w:szCs w:val="20"/>
        </w:rPr>
      </w:pPr>
      <w:r>
        <w:t>Handle exceptions raised by attempts to dereference null values.</w:t>
      </w:r>
      <w:r w:rsidR="004C770C" w:rsidRPr="00DA7747">
        <w:rPr>
          <w:rFonts w:cs="Arial"/>
          <w:szCs w:val="20"/>
        </w:rPr>
        <w:t xml:space="preserve"> </w:t>
      </w:r>
    </w:p>
    <w:p w14:paraId="799947D6" w14:textId="77777777" w:rsidR="004C770C" w:rsidRDefault="00726AF3" w:rsidP="004C770C">
      <w:pPr>
        <w:pStyle w:val="Heading2"/>
      </w:pPr>
      <w:bookmarkStart w:id="1383" w:name="_Toc358896498"/>
      <w:bookmarkStart w:id="1384" w:name="_Toc497902476"/>
      <w:r>
        <w:t>6</w:t>
      </w:r>
      <w:r w:rsidR="009E501C">
        <w:t>.</w:t>
      </w:r>
      <w:r w:rsidR="004C770C">
        <w:t>1</w:t>
      </w:r>
      <w:r w:rsidR="00034852">
        <w:t>4</w:t>
      </w:r>
      <w:r w:rsidR="00074057">
        <w:t xml:space="preserve"> </w:t>
      </w:r>
      <w:r w:rsidR="004C770C">
        <w:t>Dangling Reference to Heap [XYK]</w:t>
      </w:r>
      <w:bookmarkEnd w:id="1383"/>
      <w:bookmarkEnd w:id="1384"/>
      <w:r w:rsidR="000961FA">
        <w:fldChar w:fldCharType="begin"/>
      </w:r>
      <w:r w:rsidR="00BD2448">
        <w:instrText xml:space="preserve"> XE "</w:instrText>
      </w:r>
      <w:r w:rsidR="00BD2448" w:rsidRPr="00E0746B">
        <w:instrText>XYK</w:instrText>
      </w:r>
      <w:r w:rsidR="00EB0723">
        <w:instrText xml:space="preserve"> </w:instrText>
      </w:r>
      <w:r w:rsidR="00BD2448">
        <w:instrText>–</w:instrText>
      </w:r>
      <w:r w:rsidR="00BD2448" w:rsidRPr="00E0746B">
        <w:instrText xml:space="preserve"> Dangling Reference to Heap</w:instrText>
      </w:r>
      <w:r w:rsidR="00BD2448">
        <w:instrText xml:space="preserve">" </w:instrText>
      </w:r>
      <w:r w:rsidR="000961FA">
        <w:fldChar w:fldCharType="end"/>
      </w:r>
      <w:r w:rsidR="000961FA">
        <w:fldChar w:fldCharType="begin"/>
      </w:r>
      <w:r w:rsidR="00BD2448">
        <w:instrText xml:space="preserve"> XE "</w:instrText>
      </w:r>
      <w:r w:rsidR="00BD2448" w:rsidRPr="00706C6E">
        <w:instrText>Language Vulnerabilities:Dangling Reference to Heap [XYK]</w:instrText>
      </w:r>
      <w:r w:rsidR="00BD2448">
        <w:instrText xml:space="preserve">" </w:instrText>
      </w:r>
      <w:r w:rsidR="000961FA">
        <w:fldChar w:fldCharType="end"/>
      </w:r>
    </w:p>
    <w:p w14:paraId="0865C845" w14:textId="77777777" w:rsidR="004C770C" w:rsidRDefault="00726AF3" w:rsidP="004C770C">
      <w:pPr>
        <w:pStyle w:val="Heading3"/>
      </w:pPr>
      <w:bookmarkStart w:id="1385" w:name="_Toc497902477"/>
      <w:r>
        <w:t>6</w:t>
      </w:r>
      <w:r w:rsidR="009E501C">
        <w:t>.</w:t>
      </w:r>
      <w:r w:rsidR="004C770C">
        <w:t>1</w:t>
      </w:r>
      <w:r w:rsidR="00034852">
        <w:t>4</w:t>
      </w:r>
      <w:r w:rsidR="004C770C">
        <w:t>.1</w:t>
      </w:r>
      <w:r w:rsidR="00074057">
        <w:t xml:space="preserve"> </w:t>
      </w:r>
      <w:r w:rsidR="004C770C">
        <w:t>Applicability to language</w:t>
      </w:r>
      <w:bookmarkEnd w:id="1385"/>
    </w:p>
    <w:p w14:paraId="43C0A55B" w14:textId="77777777" w:rsidR="004C770C" w:rsidRDefault="004C770C" w:rsidP="004C770C">
      <w:r>
        <w:t xml:space="preserve">Use of </w:t>
      </w:r>
      <w:r w:rsidRPr="004D1E6C">
        <w:rPr>
          <w:rFonts w:ascii="Times New Roman" w:hAnsi="Times New Roman"/>
        </w:rPr>
        <w:t>Unchecked_Deallocation</w:t>
      </w:r>
      <w:r>
        <w:t xml:space="preserve"> can cause dangling references to the heap. The vulnerabilities described in </w:t>
      </w:r>
      <w:r w:rsidR="00CF225A">
        <w:t xml:space="preserve">TR 24772-1 Section </w:t>
      </w:r>
      <w:r>
        <w:t>6.</w:t>
      </w:r>
      <w:r w:rsidR="00497346">
        <w:t xml:space="preserve">14 </w:t>
      </w:r>
      <w:r>
        <w:t xml:space="preserve">exist in Ada, when this feature is used, since </w:t>
      </w:r>
      <w:r w:rsidRPr="004D1E6C">
        <w:rPr>
          <w:rFonts w:ascii="Times New Roman" w:hAnsi="Times New Roman"/>
        </w:rPr>
        <w:t>Unchecked_Deallocation</w:t>
      </w:r>
      <w:r>
        <w:t xml:space="preserve"> may be applied even though there are outstanding references to the deallocated object.</w:t>
      </w:r>
    </w:p>
    <w:p w14:paraId="509466EE" w14:textId="77777777" w:rsidR="00E63369" w:rsidRDefault="004C770C" w:rsidP="004C770C">
      <w:pPr>
        <w:rPr>
          <w:rFonts w:cs="Arial"/>
          <w:szCs w:val="20"/>
        </w:rPr>
      </w:pPr>
      <w:r>
        <w:rPr>
          <w:rFonts w:cs="Arial"/>
          <w:szCs w:val="20"/>
        </w:rPr>
        <w:t xml:space="preserve">Ada provides a model in which whole collections of heap-allocated objects can be deallocated safely, automatically and collectively when the scope of the root access type </w:t>
      </w:r>
      <w:r w:rsidR="002B559C">
        <w:rPr>
          <w:rFonts w:cs="Arial"/>
          <w:szCs w:val="20"/>
        </w:rPr>
        <w:t xml:space="preserve">or the scope of any associated storage pool object </w:t>
      </w:r>
      <w:r>
        <w:rPr>
          <w:rFonts w:cs="Arial"/>
          <w:szCs w:val="20"/>
        </w:rPr>
        <w:t xml:space="preserve">ends. </w:t>
      </w:r>
    </w:p>
    <w:p w14:paraId="683D8E40" w14:textId="77777777" w:rsidR="004C770C" w:rsidRPr="008A3F67" w:rsidRDefault="004C770C" w:rsidP="004C770C">
      <w:pPr>
        <w:rPr>
          <w:rFonts w:cs="Arial"/>
          <w:szCs w:val="20"/>
        </w:rPr>
      </w:pPr>
      <w:r>
        <w:rPr>
          <w:rFonts w:cs="Arial"/>
          <w:szCs w:val="20"/>
        </w:rPr>
        <w:t xml:space="preserve">For global access types, </w:t>
      </w:r>
      <w:r w:rsidR="00162D00">
        <w:rPr>
          <w:rFonts w:cs="Arial"/>
          <w:szCs w:val="20"/>
        </w:rPr>
        <w:t xml:space="preserve">unless storage pools are used, </w:t>
      </w:r>
      <w:r>
        <w:rPr>
          <w:rFonts w:cs="Arial"/>
          <w:szCs w:val="20"/>
        </w:rPr>
        <w:t xml:space="preserve">allocated objects can only be deallocated through an instantiation of the generic procedure </w:t>
      </w:r>
      <w:r w:rsidRPr="004D1E6C">
        <w:rPr>
          <w:rFonts w:ascii="Times New Roman" w:hAnsi="Times New Roman" w:cs="Arial"/>
          <w:szCs w:val="20"/>
        </w:rPr>
        <w:t>Unchecked_Deallocation</w:t>
      </w:r>
      <w:r>
        <w:rPr>
          <w:rFonts w:cs="Arial"/>
          <w:szCs w:val="20"/>
        </w:rPr>
        <w:t xml:space="preserve">. </w:t>
      </w:r>
    </w:p>
    <w:p w14:paraId="1C872CA1" w14:textId="77777777" w:rsidR="004C770C" w:rsidRDefault="00726AF3" w:rsidP="004C770C">
      <w:pPr>
        <w:pStyle w:val="Heading3"/>
        <w:widowControl w:val="0"/>
        <w:numPr>
          <w:ilvl w:val="2"/>
          <w:numId w:val="0"/>
        </w:numPr>
        <w:tabs>
          <w:tab w:val="num" w:pos="0"/>
        </w:tabs>
        <w:suppressAutoHyphens/>
        <w:spacing w:after="120"/>
        <w:rPr>
          <w:kern w:val="32"/>
        </w:rPr>
      </w:pPr>
      <w:bookmarkStart w:id="1386" w:name="_Toc497902478"/>
      <w:r>
        <w:rPr>
          <w:kern w:val="32"/>
        </w:rPr>
        <w:t>6</w:t>
      </w:r>
      <w:r w:rsidR="009E501C">
        <w:rPr>
          <w:kern w:val="32"/>
        </w:rPr>
        <w:t>.</w:t>
      </w:r>
      <w:r w:rsidR="004C770C">
        <w:rPr>
          <w:kern w:val="32"/>
        </w:rPr>
        <w:t>1</w:t>
      </w:r>
      <w:r w:rsidR="00034852">
        <w:rPr>
          <w:kern w:val="32"/>
        </w:rPr>
        <w:t>4</w:t>
      </w:r>
      <w:r w:rsidR="004C770C">
        <w:rPr>
          <w:kern w:val="32"/>
        </w:rPr>
        <w:t>.2</w:t>
      </w:r>
      <w:r w:rsidR="00074057">
        <w:rPr>
          <w:kern w:val="32"/>
        </w:rPr>
        <w:t xml:space="preserve"> </w:t>
      </w:r>
      <w:r w:rsidR="004C770C">
        <w:rPr>
          <w:kern w:val="32"/>
        </w:rPr>
        <w:t>Guidance to language users</w:t>
      </w:r>
      <w:bookmarkEnd w:id="1386"/>
    </w:p>
    <w:p w14:paraId="08C7EE3D" w14:textId="77777777" w:rsidR="004C770C" w:rsidRDefault="004C770C" w:rsidP="00CF225A">
      <w:pPr>
        <w:pStyle w:val="ListParagraph"/>
        <w:numPr>
          <w:ilvl w:val="0"/>
          <w:numId w:val="299"/>
        </w:numPr>
        <w:spacing w:before="120" w:after="120" w:line="240" w:lineRule="auto"/>
      </w:pPr>
      <w:r>
        <w:t>Use local access types where possible.</w:t>
      </w:r>
    </w:p>
    <w:p w14:paraId="790B5427" w14:textId="77777777" w:rsidR="004C770C" w:rsidRDefault="004C770C" w:rsidP="00CF225A">
      <w:pPr>
        <w:pStyle w:val="ListParagraph"/>
        <w:numPr>
          <w:ilvl w:val="0"/>
          <w:numId w:val="299"/>
        </w:numPr>
        <w:spacing w:before="120" w:after="120" w:line="240" w:lineRule="auto"/>
      </w:pPr>
      <w:r>
        <w:t xml:space="preserve">Do not use </w:t>
      </w:r>
      <w:r w:rsidRPr="00663D52">
        <w:rPr>
          <w:rFonts w:ascii="Times New Roman" w:hAnsi="Times New Roman"/>
        </w:rPr>
        <w:t>Unchecked_Deallocation</w:t>
      </w:r>
      <w:r w:rsidR="008174A7">
        <w:rPr>
          <w:rFonts w:ascii="Times New Roman" w:hAnsi="Times New Roman"/>
        </w:rPr>
        <w:t xml:space="preserve"> </w:t>
      </w:r>
      <w:r w:rsidR="008174A7">
        <w:rPr>
          <w:rFonts w:cstheme="minorHAnsi"/>
        </w:rPr>
        <w:t xml:space="preserve">or consider applying the restriction </w:t>
      </w:r>
      <w:r w:rsidR="008174A7">
        <w:rPr>
          <w:rFonts w:ascii="Times New Roman" w:hAnsi="Times New Roman" w:cs="Times New Roman"/>
        </w:rPr>
        <w:t>No_Unchecked_Deallocation</w:t>
      </w:r>
      <w:r w:rsidR="008174A7">
        <w:rPr>
          <w:rFonts w:cstheme="minorHAnsi"/>
        </w:rPr>
        <w:t xml:space="preserve"> to enforce this</w:t>
      </w:r>
      <w:r>
        <w:t>.</w:t>
      </w:r>
    </w:p>
    <w:p w14:paraId="42A84CA3" w14:textId="77777777" w:rsidR="004C770C" w:rsidRDefault="004C770C" w:rsidP="00CF225A">
      <w:pPr>
        <w:pStyle w:val="ListParagraph"/>
        <w:numPr>
          <w:ilvl w:val="0"/>
          <w:numId w:val="299"/>
        </w:numPr>
        <w:spacing w:before="120" w:after="120" w:line="240" w:lineRule="auto"/>
      </w:pPr>
      <w:r>
        <w:t xml:space="preserve">Use </w:t>
      </w:r>
      <w:ins w:id="1387" w:author="Joyce L Tokar" w:date="2017-10-11T10:48:00Z">
        <w:r w:rsidR="005D4B08">
          <w:t>c</w:t>
        </w:r>
      </w:ins>
      <w:del w:id="1388" w:author="Joyce L Tokar" w:date="2017-10-11T10:48:00Z">
        <w:r w:rsidDel="005D4B08">
          <w:delText>C</w:delText>
        </w:r>
      </w:del>
      <w:r>
        <w:t>ontrolled types and reference counting.</w:t>
      </w:r>
    </w:p>
    <w:p w14:paraId="4D90D56B" w14:textId="77777777" w:rsidR="000E1E68" w:rsidRDefault="000E1E68" w:rsidP="00CF225A">
      <w:pPr>
        <w:pStyle w:val="ListParagraph"/>
        <w:numPr>
          <w:ilvl w:val="0"/>
          <w:numId w:val="299"/>
        </w:numPr>
        <w:spacing w:before="120" w:after="120" w:line="240" w:lineRule="auto"/>
      </w:pPr>
      <w:r>
        <w:t>Consider the use of storage pools and subpools.</w:t>
      </w:r>
    </w:p>
    <w:p w14:paraId="4858394B" w14:textId="77777777" w:rsidR="004C770C" w:rsidRDefault="00726AF3" w:rsidP="004C770C">
      <w:pPr>
        <w:pStyle w:val="Heading2"/>
      </w:pPr>
      <w:bookmarkStart w:id="1389" w:name="_Ref336423281"/>
      <w:bookmarkStart w:id="1390" w:name="_Toc358896499"/>
      <w:bookmarkStart w:id="1391" w:name="_Toc497902479"/>
      <w:r>
        <w:t>6</w:t>
      </w:r>
      <w:r w:rsidR="009E501C">
        <w:t>.</w:t>
      </w:r>
      <w:r w:rsidR="004C770C">
        <w:t>1</w:t>
      </w:r>
      <w:r w:rsidR="00034852">
        <w:t>5</w:t>
      </w:r>
      <w:r w:rsidR="00074057">
        <w:t xml:space="preserve"> </w:t>
      </w:r>
      <w:r w:rsidR="004C770C">
        <w:t>Arithmetic Wrap-around Error [FIF]</w:t>
      </w:r>
      <w:bookmarkEnd w:id="1389"/>
      <w:bookmarkEnd w:id="1390"/>
      <w:bookmarkEnd w:id="1391"/>
      <w:r w:rsidR="000961FA">
        <w:fldChar w:fldCharType="begin"/>
      </w:r>
      <w:r w:rsidR="008A3818">
        <w:instrText xml:space="preserve"> XE "</w:instrText>
      </w:r>
      <w:r w:rsidR="008A3818" w:rsidRPr="00D72B95">
        <w:instrText>FIF</w:instrText>
      </w:r>
      <w:r w:rsidR="00EB0723">
        <w:instrText xml:space="preserve"> </w:instrText>
      </w:r>
      <w:r w:rsidR="008A3818">
        <w:instrText>–</w:instrText>
      </w:r>
      <w:r w:rsidR="008A3818" w:rsidRPr="00D72B95">
        <w:instrText xml:space="preserve"> Arithmetic Wrap-around </w:instrText>
      </w:r>
      <w:r w:rsidR="00EB0723">
        <w:instrText>Error</w:instrText>
      </w:r>
      <w:r w:rsidR="008A3818">
        <w:instrText xml:space="preserve">" </w:instrText>
      </w:r>
      <w:r w:rsidR="000961FA">
        <w:fldChar w:fldCharType="end"/>
      </w:r>
      <w:r w:rsidR="000961FA">
        <w:fldChar w:fldCharType="begin"/>
      </w:r>
      <w:r w:rsidR="008A3818">
        <w:instrText xml:space="preserve"> XE "</w:instrText>
      </w:r>
      <w:r w:rsidR="008A3818" w:rsidRPr="00392743">
        <w:instrText>Language Vulnerabilities:Arithmetic Wrap-around Error [FIF]</w:instrText>
      </w:r>
      <w:r w:rsidR="008A3818">
        <w:instrText xml:space="preserve">" </w:instrText>
      </w:r>
      <w:r w:rsidR="000961FA">
        <w:fldChar w:fldCharType="end"/>
      </w:r>
    </w:p>
    <w:p w14:paraId="7B9AE0C3" w14:textId="77777777" w:rsidR="004C770C" w:rsidRDefault="004C770C" w:rsidP="004C770C">
      <w:r>
        <w:t>With the exception of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497346">
        <w:rPr>
          <w:lang w:val="en-GB"/>
        </w:rPr>
        <w:t>)</w:t>
      </w:r>
      <w:r>
        <w:t>, this vulnerability is not applicable to Ada as wrap-around arithmetic in Ada is limited to modular types. Arithmetic operations on such types use modulo arithmetic, and thus no such operation can create an invalid value of the type.</w:t>
      </w:r>
    </w:p>
    <w:p w14:paraId="7FAD95F7" w14:textId="77777777" w:rsidR="004C770C" w:rsidRDefault="004C770C" w:rsidP="004C770C">
      <w:r>
        <w:t xml:space="preserve">For non-modular arithmetic, Ada raises the predefined exception </w:t>
      </w:r>
      <w:r w:rsidRPr="000D1F99">
        <w:rPr>
          <w:rFonts w:ascii="Times New Roman" w:hAnsi="Times New Roman"/>
        </w:rPr>
        <w:t>Constraint_Error</w:t>
      </w:r>
      <w:r w:rsidR="000961FA">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0961FA">
        <w:rPr>
          <w:rFonts w:ascii="Times New Roman" w:hAnsi="Times New Roman"/>
        </w:rPr>
        <w:fldChar w:fldCharType="end"/>
      </w:r>
      <w:r>
        <w:rPr>
          <w:rFonts w:ascii="Times New Roman" w:hAnsi="Times New Roman"/>
        </w:rPr>
        <w:t xml:space="preserve"> </w:t>
      </w:r>
      <w:r>
        <w:t>whenever a wrap-around occurs but implementations are allowed to refrain from doing so when a correct final value is obtained. In Ada there is no confusion between logical and arithmetic shifts.</w:t>
      </w:r>
    </w:p>
    <w:p w14:paraId="415F321F" w14:textId="77777777" w:rsidR="004C770C" w:rsidRDefault="00726AF3" w:rsidP="004C770C">
      <w:pPr>
        <w:pStyle w:val="Heading2"/>
      </w:pPr>
      <w:bookmarkStart w:id="1392" w:name="_Ref336424688"/>
      <w:bookmarkStart w:id="1393" w:name="_Toc358896500"/>
      <w:bookmarkStart w:id="1394" w:name="_Toc497902480"/>
      <w:r>
        <w:t>6</w:t>
      </w:r>
      <w:r w:rsidR="009E501C">
        <w:t>.</w:t>
      </w:r>
      <w:r w:rsidR="004C770C">
        <w:t>1</w:t>
      </w:r>
      <w:r w:rsidR="00034852">
        <w:t>6</w:t>
      </w:r>
      <w:r w:rsidR="00074057">
        <w:t xml:space="preserve"> </w:t>
      </w:r>
      <w:r w:rsidR="004C770C">
        <w:t>Using Shift Operations for Multiplication and Division</w:t>
      </w:r>
      <w:r w:rsidR="00074057">
        <w:t xml:space="preserve"> </w:t>
      </w:r>
      <w:r w:rsidR="004C770C">
        <w:t>[PIK]</w:t>
      </w:r>
      <w:bookmarkEnd w:id="1392"/>
      <w:bookmarkEnd w:id="1393"/>
      <w:bookmarkEnd w:id="1394"/>
      <w:r w:rsidR="000961FA">
        <w:fldChar w:fldCharType="begin"/>
      </w:r>
      <w:r w:rsidR="008A3818">
        <w:instrText xml:space="preserve"> XE "</w:instrText>
      </w:r>
      <w:r w:rsidR="008A3818" w:rsidRPr="00D72D2E">
        <w:instrText>PIK</w:instrText>
      </w:r>
      <w:r w:rsidR="00EB0723">
        <w:instrText xml:space="preserve"> </w:instrText>
      </w:r>
      <w:r w:rsidR="008A3818">
        <w:instrText>–</w:instrText>
      </w:r>
      <w:r w:rsidR="008A3818" w:rsidRPr="00D72D2E">
        <w:instrText xml:space="preserve"> Using Shift Operat</w:instrText>
      </w:r>
      <w:r w:rsidR="00EB0723">
        <w:instrText>ions for Multiplication and Division</w:instrText>
      </w:r>
      <w:r w:rsidR="008A3818">
        <w:instrText xml:space="preserve">" </w:instrText>
      </w:r>
      <w:r w:rsidR="000961FA">
        <w:fldChar w:fldCharType="end"/>
      </w:r>
      <w:r w:rsidR="000961FA">
        <w:fldChar w:fldCharType="begin"/>
      </w:r>
      <w:r w:rsidR="008A3818">
        <w:instrText xml:space="preserve"> XE "</w:instrText>
      </w:r>
      <w:r w:rsidR="008A3818" w:rsidRPr="007E5935">
        <w:instrText>Language Vulnerabilities:Using Shift Operations for Multiplication and Division [PIK]</w:instrText>
      </w:r>
      <w:r w:rsidR="008A3818">
        <w:instrText xml:space="preserve">" </w:instrText>
      </w:r>
      <w:r w:rsidR="000961FA">
        <w:fldChar w:fldCharType="end"/>
      </w:r>
    </w:p>
    <w:p w14:paraId="7C129FCE" w14:textId="77777777" w:rsidR="004C770C" w:rsidRPr="007739F2" w:rsidRDefault="004C770C" w:rsidP="004C770C">
      <w:r>
        <w:t>With the exception of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497346">
        <w:rPr>
          <w:lang w:val="en-GB"/>
        </w:rPr>
        <w:t>)</w:t>
      </w:r>
      <w:r>
        <w:t>, this vulnerability is not applicable to Ada as shift operations in Ada are limited to the modular types declared in the standard package</w:t>
      </w:r>
      <w:r w:rsidR="00F827B2">
        <w:t xml:space="preserve"> </w:t>
      </w:r>
      <w:r w:rsidRPr="007739F2">
        <w:rPr>
          <w:rFonts w:ascii="Times New Roman" w:hAnsi="Times New Roman"/>
        </w:rPr>
        <w:t>Interfaces</w:t>
      </w:r>
      <w:r>
        <w:t>, which are not signed entities.</w:t>
      </w:r>
    </w:p>
    <w:p w14:paraId="7189AC27" w14:textId="77777777" w:rsidR="004C770C" w:rsidRDefault="00726AF3" w:rsidP="004C770C">
      <w:pPr>
        <w:pStyle w:val="Heading2"/>
      </w:pPr>
      <w:bookmarkStart w:id="1395" w:name="_Ref336423311"/>
      <w:bookmarkStart w:id="1396" w:name="_Toc358896502"/>
      <w:bookmarkStart w:id="1397" w:name="_Toc497902481"/>
      <w:r>
        <w:t>6</w:t>
      </w:r>
      <w:r w:rsidR="009E501C">
        <w:t>.</w:t>
      </w:r>
      <w:r w:rsidR="004C770C">
        <w:t>1</w:t>
      </w:r>
      <w:r w:rsidR="00015334">
        <w:t>7</w:t>
      </w:r>
      <w:r w:rsidR="00074057">
        <w:t xml:space="preserve"> </w:t>
      </w:r>
      <w:r w:rsidR="004C770C">
        <w:t>Choice of Clear Names [NAI]</w:t>
      </w:r>
      <w:bookmarkEnd w:id="1395"/>
      <w:bookmarkEnd w:id="1396"/>
      <w:bookmarkEnd w:id="1397"/>
      <w:r w:rsidR="000961FA">
        <w:fldChar w:fldCharType="begin"/>
      </w:r>
      <w:r w:rsidR="008A3818">
        <w:instrText xml:space="preserve"> XE "</w:instrText>
      </w:r>
      <w:r w:rsidR="008A3818" w:rsidRPr="00654AEE">
        <w:instrText>NAI</w:instrText>
      </w:r>
      <w:r w:rsidR="00EB0723">
        <w:instrText xml:space="preserve"> </w:instrText>
      </w:r>
      <w:r w:rsidR="008A3818">
        <w:instrText>–</w:instrText>
      </w:r>
      <w:r w:rsidR="008A3818" w:rsidRPr="00654AEE">
        <w:instrText xml:space="preserve"> Choice of Clear Names</w:instrText>
      </w:r>
      <w:r w:rsidR="008A3818">
        <w:instrText xml:space="preserve">" </w:instrText>
      </w:r>
      <w:r w:rsidR="000961FA">
        <w:fldChar w:fldCharType="end"/>
      </w:r>
      <w:r w:rsidR="000961FA">
        <w:fldChar w:fldCharType="begin"/>
      </w:r>
      <w:r w:rsidR="008A3818">
        <w:instrText xml:space="preserve"> XE "</w:instrText>
      </w:r>
      <w:r w:rsidR="008A3818" w:rsidRPr="00816C16">
        <w:instrText>Language Vulnerabilities:Choice of Clear Names [NAI]</w:instrText>
      </w:r>
      <w:r w:rsidR="008A3818">
        <w:instrText xml:space="preserve">" </w:instrText>
      </w:r>
      <w:r w:rsidR="000961FA">
        <w:fldChar w:fldCharType="end"/>
      </w:r>
    </w:p>
    <w:p w14:paraId="499E39FF" w14:textId="77777777" w:rsidR="004C770C" w:rsidRDefault="00726AF3" w:rsidP="004C770C">
      <w:pPr>
        <w:pStyle w:val="Heading3"/>
      </w:pPr>
      <w:bookmarkStart w:id="1398" w:name="_Toc497902482"/>
      <w:r>
        <w:t>6</w:t>
      </w:r>
      <w:r w:rsidR="009E501C">
        <w:t>.</w:t>
      </w:r>
      <w:r w:rsidR="004C770C">
        <w:t>1</w:t>
      </w:r>
      <w:r w:rsidR="00015334">
        <w:t>7</w:t>
      </w:r>
      <w:r w:rsidR="004C770C">
        <w:t>.1</w:t>
      </w:r>
      <w:r w:rsidR="00074057">
        <w:t xml:space="preserve"> </w:t>
      </w:r>
      <w:r w:rsidR="004C770C">
        <w:t>Applicability to language</w:t>
      </w:r>
      <w:bookmarkEnd w:id="1398"/>
    </w:p>
    <w:p w14:paraId="5623BFC8" w14:textId="77777777" w:rsidR="004C770C" w:rsidRDefault="004C770C" w:rsidP="004C770C">
      <w:r>
        <w:t>There are two possible issues: the use of the identical name for different purposes (overloading) and the use of similar names for different purposes.</w:t>
      </w:r>
    </w:p>
    <w:p w14:paraId="348134D2" w14:textId="77777777" w:rsidR="004C770C" w:rsidRDefault="004C770C" w:rsidP="004C770C">
      <w:r>
        <w:t xml:space="preserve">This vulnerability does not address overloading, which is covered in Section </w:t>
      </w:r>
      <w:r w:rsidR="000961FA">
        <w:fldChar w:fldCharType="begin"/>
      </w:r>
      <w:r w:rsidR="002A701C">
        <w:instrText xml:space="preserve"> REF _Ref336414331 \h </w:instrText>
      </w:r>
      <w:r w:rsidR="000961FA">
        <w:fldChar w:fldCharType="separate"/>
      </w:r>
      <w:r w:rsidR="00384B96">
        <w:t>6.20 Identifier Name Reuse [YOW]</w:t>
      </w:r>
      <w:r w:rsidR="000961FA">
        <w:fldChar w:fldCharType="end"/>
      </w:r>
      <w:r w:rsidR="00CF225A">
        <w:t xml:space="preserve"> of TR 24772-1</w:t>
      </w:r>
      <w:r w:rsidRPr="0081729E">
        <w:t>.</w:t>
      </w:r>
    </w:p>
    <w:p w14:paraId="5BD43BF9" w14:textId="77777777" w:rsidR="004C770C" w:rsidRDefault="004C770C" w:rsidP="004C770C">
      <w:r>
        <w:t>The risk of confusion by the use of similar names might occur through:</w:t>
      </w:r>
    </w:p>
    <w:p w14:paraId="780D9792" w14:textId="77777777" w:rsidR="004C770C" w:rsidRDefault="004C770C" w:rsidP="00CF225A">
      <w:pPr>
        <w:pStyle w:val="ListParagraph"/>
        <w:numPr>
          <w:ilvl w:val="0"/>
          <w:numId w:val="316"/>
        </w:numPr>
        <w:spacing w:before="120" w:after="120" w:line="240" w:lineRule="auto"/>
      </w:pPr>
      <w:r w:rsidRPr="00B57447">
        <w:rPr>
          <w:u w:val="single"/>
        </w:rPr>
        <w:t>Mixed casing</w:t>
      </w:r>
      <w:r w:rsidR="000961FA">
        <w:rPr>
          <w:u w:val="single"/>
        </w:rPr>
        <w:fldChar w:fldCharType="begin"/>
      </w:r>
      <w:r w:rsidR="00A11743">
        <w:instrText xml:space="preserve"> XE "</w:instrText>
      </w:r>
      <w:r w:rsidR="00017A66" w:rsidRPr="00017A66">
        <w:instrText>Mixed casing</w:instrText>
      </w:r>
      <w:r w:rsidR="00A11743">
        <w:instrText xml:space="preserve">" </w:instrText>
      </w:r>
      <w:r w:rsidR="000961FA">
        <w:rPr>
          <w:u w:val="single"/>
        </w:rPr>
        <w:fldChar w:fldCharType="end"/>
      </w:r>
      <w:r>
        <w:t xml:space="preserve">. Ada treats upper and lower case letters in names as identical. </w:t>
      </w:r>
      <w:r w:rsidR="00BC33B5">
        <w:t>C</w:t>
      </w:r>
      <w:r>
        <w:t xml:space="preserve">onfusion </w:t>
      </w:r>
      <w:r w:rsidR="00BC33B5">
        <w:t xml:space="preserve">may </w:t>
      </w:r>
      <w:r>
        <w:t xml:space="preserve">arise through an attempt to use </w:t>
      </w:r>
      <w:r w:rsidR="00CA779F" w:rsidRPr="00CA779F">
        <w:rPr>
          <w:rFonts w:ascii="Times New Roman" w:hAnsi="Times New Roman" w:cs="Times New Roman"/>
        </w:rPr>
        <w:t>Item</w:t>
      </w:r>
      <w:r>
        <w:t xml:space="preserve"> and </w:t>
      </w:r>
      <w:r w:rsidR="00CA779F" w:rsidRPr="00CA779F">
        <w:rPr>
          <w:rFonts w:ascii="Times New Roman" w:hAnsi="Times New Roman" w:cs="Times New Roman"/>
        </w:rPr>
        <w:t>ITEM</w:t>
      </w:r>
      <w:r>
        <w:t xml:space="preserve"> as distinct identifiers with different meanings.</w:t>
      </w:r>
    </w:p>
    <w:p w14:paraId="3C7CAD42" w14:textId="77777777" w:rsidR="004C770C" w:rsidRDefault="004C770C" w:rsidP="00CF225A">
      <w:pPr>
        <w:pStyle w:val="ListParagraph"/>
        <w:numPr>
          <w:ilvl w:val="0"/>
          <w:numId w:val="316"/>
        </w:numPr>
        <w:spacing w:before="120" w:after="120" w:line="240" w:lineRule="auto"/>
      </w:pPr>
      <w:r w:rsidRPr="00B57447">
        <w:rPr>
          <w:u w:val="single"/>
        </w:rPr>
        <w:t>Underscores and periods</w:t>
      </w:r>
      <w:r w:rsidR="000961FA">
        <w:rPr>
          <w:u w:val="single"/>
        </w:rPr>
        <w:fldChar w:fldCharType="begin"/>
      </w:r>
      <w:r w:rsidR="00A11743">
        <w:instrText xml:space="preserve"> XE "</w:instrText>
      </w:r>
      <w:r w:rsidR="00017A66" w:rsidRPr="00017A66">
        <w:instrText>Underscores and periods</w:instrText>
      </w:r>
      <w:r w:rsidR="00A11743">
        <w:instrText xml:space="preserve">" </w:instrText>
      </w:r>
      <w:r w:rsidR="000961FA">
        <w:rPr>
          <w:u w:val="single"/>
        </w:rPr>
        <w:fldChar w:fldCharType="end"/>
      </w:r>
      <w:r>
        <w:t xml:space="preserve">. Ada permits single underscores in identifiers and they are significant. Thus </w:t>
      </w:r>
      <w:r w:rsidRPr="00B57447">
        <w:rPr>
          <w:rFonts w:ascii="Times New Roman" w:hAnsi="Times New Roman"/>
        </w:rPr>
        <w:t>BigDog</w:t>
      </w:r>
      <w:r>
        <w:t xml:space="preserve"> and </w:t>
      </w:r>
      <w:r w:rsidRPr="00B57447">
        <w:rPr>
          <w:rFonts w:ascii="Times New Roman" w:hAnsi="Times New Roman"/>
        </w:rPr>
        <w:t>Big_Dog</w:t>
      </w:r>
      <w:r>
        <w:t xml:space="preserve"> are different identifiers. But multiple underscores (which might be confused with a single underscore) are forbidden, thus </w:t>
      </w:r>
      <w:r w:rsidRPr="00B57447">
        <w:rPr>
          <w:rFonts w:ascii="Times New Roman" w:hAnsi="Times New Roman"/>
        </w:rPr>
        <w:t>Big__Dog</w:t>
      </w:r>
      <w:r>
        <w:t xml:space="preserve"> is forbidden. Leading and trailing underscores are also forbidden. Periods are not permitted in identifiers at all.</w:t>
      </w:r>
    </w:p>
    <w:p w14:paraId="160F8223" w14:textId="77777777" w:rsidR="004C770C" w:rsidRDefault="004C770C" w:rsidP="00CF225A">
      <w:pPr>
        <w:pStyle w:val="ListParagraph"/>
        <w:numPr>
          <w:ilvl w:val="0"/>
          <w:numId w:val="316"/>
        </w:numPr>
        <w:spacing w:before="120" w:after="120" w:line="240" w:lineRule="auto"/>
      </w:pPr>
      <w:r w:rsidRPr="00B57447">
        <w:rPr>
          <w:u w:val="single"/>
        </w:rPr>
        <w:t>Singular/plural forms</w:t>
      </w:r>
      <w:r w:rsidR="000961FA">
        <w:rPr>
          <w:u w:val="single"/>
        </w:rPr>
        <w:fldChar w:fldCharType="begin"/>
      </w:r>
      <w:r w:rsidR="00A11743">
        <w:instrText xml:space="preserve"> XE "</w:instrText>
      </w:r>
      <w:r w:rsidR="00017A66" w:rsidRPr="00017A66">
        <w:instrText>Singular/plural forms</w:instrText>
      </w:r>
      <w:r w:rsidR="00A11743">
        <w:instrText xml:space="preserve">" </w:instrText>
      </w:r>
      <w:r w:rsidR="000961FA">
        <w:rPr>
          <w:u w:val="single"/>
        </w:rPr>
        <w:fldChar w:fldCharType="end"/>
      </w:r>
      <w:r>
        <w:t xml:space="preserve">. Ada does permit the use of identifiers which differ solely in this manner such as </w:t>
      </w:r>
      <w:r w:rsidRPr="00B57447">
        <w:rPr>
          <w:rFonts w:ascii="Times New Roman" w:hAnsi="Times New Roman"/>
        </w:rPr>
        <w:t xml:space="preserve">Item </w:t>
      </w:r>
      <w:r>
        <w:t xml:space="preserve">and </w:t>
      </w:r>
      <w:r w:rsidRPr="00B57447">
        <w:rPr>
          <w:rFonts w:ascii="Times New Roman" w:hAnsi="Times New Roman"/>
        </w:rPr>
        <w:t>Items</w:t>
      </w:r>
      <w:r>
        <w:t xml:space="preserve">. However, the user might use the identifier Item for a single object of a </w:t>
      </w:r>
      <w:r w:rsidRPr="00B57447">
        <w:rPr>
          <w:rFonts w:ascii="Times New Roman" w:hAnsi="Times New Roman"/>
        </w:rPr>
        <w:t>type T</w:t>
      </w:r>
      <w:r>
        <w:t xml:space="preserve"> and the identifier </w:t>
      </w:r>
      <w:r w:rsidRPr="00B57447">
        <w:rPr>
          <w:rFonts w:ascii="Times New Roman" w:hAnsi="Times New Roman"/>
        </w:rPr>
        <w:t>Items</w:t>
      </w:r>
      <w:r>
        <w:t xml:space="preserve"> for an object denoting an array of items that is of a </w:t>
      </w:r>
      <w:r w:rsidRPr="00B57447">
        <w:rPr>
          <w:rFonts w:ascii="Times New Roman" w:hAnsi="Times New Roman"/>
        </w:rPr>
        <w:t>type array (…) of T</w:t>
      </w:r>
      <w:r>
        <w:t xml:space="preserve">. The use of </w:t>
      </w:r>
      <w:r w:rsidRPr="00B57447">
        <w:rPr>
          <w:rFonts w:ascii="Times New Roman" w:hAnsi="Times New Roman"/>
        </w:rPr>
        <w:t>Item</w:t>
      </w:r>
      <w:r>
        <w:t xml:space="preserve"> where </w:t>
      </w:r>
      <w:r w:rsidRPr="00B57447">
        <w:rPr>
          <w:rFonts w:ascii="Times New Roman" w:hAnsi="Times New Roman"/>
        </w:rPr>
        <w:t>Items</w:t>
      </w:r>
      <w:r>
        <w:t xml:space="preserve"> was intended or vice versa will be detected by the compiler because of the type violation and the program rejected so no vulnerability would arise.</w:t>
      </w:r>
    </w:p>
    <w:p w14:paraId="6C00454A" w14:textId="77777777" w:rsidR="004C770C" w:rsidRDefault="004C770C" w:rsidP="00CF225A">
      <w:pPr>
        <w:pStyle w:val="ListParagraph"/>
        <w:numPr>
          <w:ilvl w:val="0"/>
          <w:numId w:val="316"/>
        </w:numPr>
        <w:spacing w:before="120" w:after="120" w:line="240" w:lineRule="auto"/>
      </w:pPr>
      <w:r w:rsidRPr="00B57447">
        <w:rPr>
          <w:u w:val="single"/>
        </w:rPr>
        <w:t>International character sets</w:t>
      </w:r>
      <w:r w:rsidR="000961FA">
        <w:rPr>
          <w:u w:val="single"/>
        </w:rPr>
        <w:fldChar w:fldCharType="begin"/>
      </w:r>
      <w:r w:rsidR="00A11743">
        <w:instrText xml:space="preserve"> XE "</w:instrText>
      </w:r>
      <w:r w:rsidR="00017A66" w:rsidRPr="00017A66">
        <w:instrText>International character sets</w:instrText>
      </w:r>
      <w:r w:rsidR="00A11743">
        <w:instrText xml:space="preserve">" </w:instrText>
      </w:r>
      <w:r w:rsidR="000961FA">
        <w:rPr>
          <w:u w:val="single"/>
        </w:rPr>
        <w:fldChar w:fldCharType="end"/>
      </w:r>
      <w:r>
        <w:t xml:space="preserve">. Ada compilers strictly conform to the appropriate </w:t>
      </w:r>
      <w:r w:rsidR="002A701C">
        <w:t>I</w:t>
      </w:r>
      <w:r>
        <w:t xml:space="preserve">nternational </w:t>
      </w:r>
      <w:r w:rsidR="002A701C">
        <w:t>S</w:t>
      </w:r>
      <w:r>
        <w:t>tandard for character sets.</w:t>
      </w:r>
    </w:p>
    <w:p w14:paraId="616F1A26" w14:textId="77777777" w:rsidR="004C770C" w:rsidRDefault="004C770C" w:rsidP="00CF225A">
      <w:pPr>
        <w:pStyle w:val="ListParagraph"/>
        <w:numPr>
          <w:ilvl w:val="0"/>
          <w:numId w:val="316"/>
        </w:numPr>
        <w:spacing w:before="120" w:after="120" w:line="240" w:lineRule="auto"/>
      </w:pPr>
      <w:r w:rsidRPr="00B57447">
        <w:rPr>
          <w:u w:val="single"/>
        </w:rPr>
        <w:t>Identifier length</w:t>
      </w:r>
      <w:r w:rsidR="000961FA">
        <w:rPr>
          <w:u w:val="single"/>
        </w:rPr>
        <w:fldChar w:fldCharType="begin"/>
      </w:r>
      <w:r w:rsidR="00A11743">
        <w:instrText xml:space="preserve"> XE "</w:instrText>
      </w:r>
      <w:r w:rsidR="00017A66" w:rsidRPr="00017A66">
        <w:instrText>Identifier length</w:instrText>
      </w:r>
      <w:r w:rsidR="00A11743">
        <w:instrText xml:space="preserve">" </w:instrText>
      </w:r>
      <w:r w:rsidR="000961FA">
        <w:rPr>
          <w:u w:val="single"/>
        </w:rPr>
        <w:fldChar w:fldCharType="end"/>
      </w:r>
      <w:r>
        <w:t xml:space="preserve">. All characters in an identifier in Ada are significant. Thus </w:t>
      </w:r>
      <w:r w:rsidRPr="00B57447">
        <w:rPr>
          <w:rFonts w:ascii="Times New Roman" w:hAnsi="Times New Roman"/>
        </w:rPr>
        <w:t>Long_IdentifierA</w:t>
      </w:r>
      <w:r>
        <w:t xml:space="preserve"> and </w:t>
      </w:r>
      <w:r w:rsidRPr="00B57447">
        <w:rPr>
          <w:rFonts w:ascii="Times New Roman" w:hAnsi="Times New Roman"/>
        </w:rPr>
        <w:t>Long_IdentifierB</w:t>
      </w:r>
      <w:r>
        <w:t xml:space="preserve"> are always different. An identifier cannot be split over the end of a line. The only restriction on the length of an identifier is that enforced by the line length and this is guaranteed by the language standard to be no less than 200.</w:t>
      </w:r>
    </w:p>
    <w:p w14:paraId="7E4AFDCA" w14:textId="77777777" w:rsidR="004C770C" w:rsidRDefault="004C770C" w:rsidP="004C770C">
      <w:r>
        <w:t xml:space="preserve">Ada permits the use of names such as </w:t>
      </w:r>
      <w:r>
        <w:rPr>
          <w:rFonts w:ascii="Times New Roman" w:hAnsi="Times New Roman"/>
        </w:rPr>
        <w:t>X</w:t>
      </w:r>
      <w:r>
        <w:t xml:space="preserve">, </w:t>
      </w:r>
      <w:r>
        <w:rPr>
          <w:rFonts w:ascii="Times New Roman" w:hAnsi="Times New Roman"/>
        </w:rPr>
        <w:t>XX</w:t>
      </w:r>
      <w:r>
        <w:t xml:space="preserve">, and </w:t>
      </w:r>
      <w:r>
        <w:rPr>
          <w:rFonts w:ascii="Times New Roman" w:hAnsi="Times New Roman"/>
        </w:rPr>
        <w:t>XXX</w:t>
      </w:r>
      <w:r>
        <w:t xml:space="preserve"> (which might all be declared as integers) and a programmer could easily, by mistake, write </w:t>
      </w:r>
      <w:r>
        <w:rPr>
          <w:rFonts w:ascii="Times New Roman" w:hAnsi="Times New Roman"/>
        </w:rPr>
        <w:t>XX</w:t>
      </w:r>
      <w:r>
        <w:t xml:space="preserve"> where </w:t>
      </w:r>
      <w:r>
        <w:rPr>
          <w:rFonts w:ascii="Times New Roman" w:hAnsi="Times New Roman"/>
        </w:rPr>
        <w:t>X</w:t>
      </w:r>
      <w:r>
        <w:t xml:space="preserve"> (or </w:t>
      </w:r>
      <w:r>
        <w:rPr>
          <w:rFonts w:ascii="Times New Roman" w:hAnsi="Times New Roman"/>
        </w:rPr>
        <w:t>XXX</w:t>
      </w:r>
      <w:r>
        <w:t>) was intended. Ada does not attempt to catch such errors.</w:t>
      </w:r>
    </w:p>
    <w:p w14:paraId="1DF7345B" w14:textId="77777777" w:rsidR="004C770C" w:rsidRDefault="004C770C" w:rsidP="004C770C">
      <w:r>
        <w:t>The use of the wrong name will typically result in a failure to compile so no vulnerability will arise. But, if the wrong name has the same type as the intended name, then an incorrect executable program will be generated.</w:t>
      </w:r>
    </w:p>
    <w:p w14:paraId="2FA05835" w14:textId="77777777" w:rsidR="004C770C" w:rsidRDefault="00726AF3" w:rsidP="004C770C">
      <w:pPr>
        <w:pStyle w:val="Heading3"/>
        <w:widowControl w:val="0"/>
        <w:numPr>
          <w:ilvl w:val="2"/>
          <w:numId w:val="0"/>
        </w:numPr>
        <w:tabs>
          <w:tab w:val="num" w:pos="0"/>
        </w:tabs>
        <w:suppressAutoHyphens/>
        <w:spacing w:after="120"/>
        <w:rPr>
          <w:kern w:val="32"/>
        </w:rPr>
      </w:pPr>
      <w:bookmarkStart w:id="1399" w:name="_Toc497902483"/>
      <w:r>
        <w:rPr>
          <w:kern w:val="32"/>
        </w:rPr>
        <w:t>6</w:t>
      </w:r>
      <w:r w:rsidR="009E501C">
        <w:rPr>
          <w:kern w:val="32"/>
        </w:rPr>
        <w:t>.</w:t>
      </w:r>
      <w:r w:rsidR="004C770C">
        <w:rPr>
          <w:kern w:val="32"/>
        </w:rPr>
        <w:t>1</w:t>
      </w:r>
      <w:r w:rsidR="00015334">
        <w:rPr>
          <w:kern w:val="32"/>
        </w:rPr>
        <w:t>7</w:t>
      </w:r>
      <w:r w:rsidR="004C770C">
        <w:rPr>
          <w:kern w:val="32"/>
        </w:rPr>
        <w:t>.2</w:t>
      </w:r>
      <w:r w:rsidR="00074057">
        <w:rPr>
          <w:kern w:val="32"/>
        </w:rPr>
        <w:t xml:space="preserve"> </w:t>
      </w:r>
      <w:r w:rsidR="004C770C">
        <w:rPr>
          <w:kern w:val="32"/>
        </w:rPr>
        <w:t>Guidance to language users</w:t>
      </w:r>
      <w:bookmarkEnd w:id="1399"/>
      <w:r w:rsidR="004C770C">
        <w:rPr>
          <w:kern w:val="32"/>
        </w:rPr>
        <w:t xml:space="preserve"> </w:t>
      </w:r>
    </w:p>
    <w:p w14:paraId="3564B83B" w14:textId="77777777" w:rsidR="004C770C" w:rsidRDefault="004C770C" w:rsidP="004C770C">
      <w:r>
        <w:t xml:space="preserve">This vulnerability can be avoided or mitigated in Ada in the following ways: </w:t>
      </w:r>
    </w:p>
    <w:p w14:paraId="73FC7424" w14:textId="77777777" w:rsidR="004C770C" w:rsidRDefault="004C770C" w:rsidP="00CF225A">
      <w:pPr>
        <w:pStyle w:val="ListParagraph"/>
        <w:numPr>
          <w:ilvl w:val="0"/>
          <w:numId w:val="331"/>
        </w:numPr>
        <w:spacing w:before="120" w:after="120" w:line="240" w:lineRule="auto"/>
      </w:pPr>
      <w:r>
        <w:t xml:space="preserve">Avoid the use of similar names to denote different objects of the same type. </w:t>
      </w:r>
    </w:p>
    <w:p w14:paraId="37007893" w14:textId="77777777" w:rsidR="004C770C" w:rsidRDefault="004C770C" w:rsidP="00CF225A">
      <w:pPr>
        <w:pStyle w:val="ListParagraph"/>
        <w:numPr>
          <w:ilvl w:val="0"/>
          <w:numId w:val="331"/>
        </w:numPr>
        <w:spacing w:before="120" w:after="120" w:line="240" w:lineRule="auto"/>
      </w:pPr>
      <w:r>
        <w:t>Adopt a project convention for dealing with similar names</w:t>
      </w:r>
    </w:p>
    <w:p w14:paraId="281E5DAB" w14:textId="77777777" w:rsidR="004C770C" w:rsidRDefault="004C770C" w:rsidP="00CF225A">
      <w:pPr>
        <w:pStyle w:val="ListParagraph"/>
        <w:numPr>
          <w:ilvl w:val="0"/>
          <w:numId w:val="331"/>
        </w:numPr>
        <w:spacing w:before="120" w:after="120" w:line="240" w:lineRule="auto"/>
      </w:pPr>
      <w:r>
        <w:t>See the Ada Quality and Style Guide.</w:t>
      </w:r>
    </w:p>
    <w:p w14:paraId="2FFC40CA" w14:textId="77777777" w:rsidR="004C770C" w:rsidRDefault="00726AF3" w:rsidP="004C770C">
      <w:pPr>
        <w:pStyle w:val="Heading2"/>
      </w:pPr>
      <w:bookmarkStart w:id="1400" w:name="_Toc358896503"/>
      <w:bookmarkStart w:id="1401" w:name="_Toc497902484"/>
      <w:r>
        <w:t>6</w:t>
      </w:r>
      <w:r w:rsidR="009E501C">
        <w:t>.</w:t>
      </w:r>
      <w:r w:rsidR="003427F7">
        <w:t>1</w:t>
      </w:r>
      <w:r w:rsidR="00015334">
        <w:t>8</w:t>
      </w:r>
      <w:r w:rsidR="00074057">
        <w:t xml:space="preserve"> </w:t>
      </w:r>
      <w:r w:rsidR="004C770C">
        <w:t>Dead store [WXQ]</w:t>
      </w:r>
      <w:bookmarkEnd w:id="1400"/>
      <w:bookmarkEnd w:id="1401"/>
      <w:r w:rsidR="000961FA">
        <w:fldChar w:fldCharType="begin"/>
      </w:r>
      <w:r w:rsidR="008A3818">
        <w:instrText xml:space="preserve"> XE "</w:instrText>
      </w:r>
      <w:r w:rsidR="008A3818" w:rsidRPr="009F6736">
        <w:instrText>WXQ</w:instrText>
      </w:r>
      <w:r w:rsidR="00EB0723">
        <w:instrText xml:space="preserve"> </w:instrText>
      </w:r>
      <w:r w:rsidR="008A3818">
        <w:instrText>–</w:instrText>
      </w:r>
      <w:r w:rsidR="008A3818" w:rsidRPr="009F6736">
        <w:instrText xml:space="preserve"> Dead store</w:instrText>
      </w:r>
      <w:r w:rsidR="008A3818">
        <w:instrText xml:space="preserve">" </w:instrText>
      </w:r>
      <w:r w:rsidR="000961FA">
        <w:fldChar w:fldCharType="end"/>
      </w:r>
      <w:r w:rsidR="000961FA">
        <w:fldChar w:fldCharType="begin"/>
      </w:r>
      <w:r w:rsidR="008A3818">
        <w:instrText xml:space="preserve"> XE "</w:instrText>
      </w:r>
      <w:r w:rsidR="008A3818" w:rsidRPr="00BB447F">
        <w:instrText>Language Vulnerabilities:Dead store [WXQ]</w:instrText>
      </w:r>
      <w:r w:rsidR="008A3818">
        <w:instrText xml:space="preserve">" </w:instrText>
      </w:r>
      <w:r w:rsidR="000961FA">
        <w:fldChar w:fldCharType="end"/>
      </w:r>
    </w:p>
    <w:p w14:paraId="7B4E4CC9" w14:textId="77777777" w:rsidR="004C770C" w:rsidRDefault="00726AF3" w:rsidP="004C770C">
      <w:pPr>
        <w:pStyle w:val="Heading3"/>
      </w:pPr>
      <w:bookmarkStart w:id="1402" w:name="_Toc497902485"/>
      <w:r>
        <w:t>6</w:t>
      </w:r>
      <w:r w:rsidR="009E501C">
        <w:t>.</w:t>
      </w:r>
      <w:r w:rsidR="003427F7">
        <w:t>1</w:t>
      </w:r>
      <w:r w:rsidR="00015334">
        <w:t>8</w:t>
      </w:r>
      <w:r w:rsidR="004C770C" w:rsidRPr="001426B4">
        <w:t>.1</w:t>
      </w:r>
      <w:r w:rsidR="00074057">
        <w:t xml:space="preserve"> </w:t>
      </w:r>
      <w:r w:rsidR="004C770C" w:rsidRPr="001426B4">
        <w:t>Applicability to language</w:t>
      </w:r>
      <w:bookmarkEnd w:id="1402"/>
    </w:p>
    <w:p w14:paraId="05E4BF32" w14:textId="77777777" w:rsidR="004C770C" w:rsidRDefault="004C770C" w:rsidP="004C770C">
      <w:r w:rsidRPr="007739F2">
        <w:t xml:space="preserve">This vulnerability exists in Ada as described in </w:t>
      </w:r>
      <w:r w:rsidR="00CF225A">
        <w:t>TR 24772-1 S</w:t>
      </w:r>
      <w:r w:rsidRPr="007739F2">
        <w:t>ection 6.</w:t>
      </w:r>
      <w:r w:rsidR="00497346">
        <w:t>18</w:t>
      </w:r>
      <w:r w:rsidRPr="007739F2">
        <w:t xml:space="preserve">, with the exception that in Ada if a variable is read by a different thread (task) than the thread that wrote a value to the variable it is not a dead store. Simply marking a variable as being </w:t>
      </w:r>
      <w:r w:rsidRPr="007739F2">
        <w:rPr>
          <w:rFonts w:ascii="Times New Roman" w:hAnsi="Times New Roman"/>
        </w:rPr>
        <w:t>Volatile</w:t>
      </w:r>
      <w:r w:rsidR="000961FA">
        <w:rPr>
          <w:rFonts w:ascii="Times New Roman" w:hAnsi="Times New Roman"/>
        </w:rPr>
        <w:fldChar w:fldCharType="begin"/>
      </w:r>
      <w:r w:rsidR="009E1287">
        <w:instrText xml:space="preserve"> XE "</w:instrText>
      </w:r>
      <w:r w:rsidR="00017A66" w:rsidRPr="00017A66">
        <w:instrText>Volatile</w:instrText>
      </w:r>
      <w:r w:rsidR="009E1287">
        <w:instrText xml:space="preserve">" </w:instrText>
      </w:r>
      <w:r w:rsidR="000961FA">
        <w:rPr>
          <w:rFonts w:ascii="Times New Roman" w:hAnsi="Times New Roman"/>
        </w:rPr>
        <w:fldChar w:fldCharType="end"/>
      </w:r>
      <w:r w:rsidRPr="007739F2">
        <w:t xml:space="preserve"> is usually considered to be too </w:t>
      </w:r>
      <w:r w:rsidR="00AD5842" w:rsidRPr="007739F2">
        <w:t>error</w:t>
      </w:r>
      <w:r w:rsidR="00AD5842">
        <w:t>-</w:t>
      </w:r>
      <w:r w:rsidRPr="007739F2">
        <w:t>prone for inter-thread (task) communication by the Ada community, and Ada has numerous facilities for safer inter thread communication.</w:t>
      </w:r>
    </w:p>
    <w:p w14:paraId="3387A487" w14:textId="77777777" w:rsidR="004C770C" w:rsidRDefault="004C770C" w:rsidP="004C770C">
      <w:r w:rsidRPr="007739F2">
        <w:t>Ada compilers do exist that detect and generate compiler warnings for dead stores.</w:t>
      </w:r>
    </w:p>
    <w:p w14:paraId="75BF8DD4" w14:textId="77777777" w:rsidR="004C770C" w:rsidRDefault="004C770C" w:rsidP="004C770C">
      <w:r w:rsidRPr="007739F2">
        <w:t xml:space="preserve">The error in </w:t>
      </w:r>
      <w:r w:rsidR="00CF225A">
        <w:t xml:space="preserve">TR 24772-1 Section </w:t>
      </w:r>
      <w:r w:rsidRPr="007739F2">
        <w:t>6.</w:t>
      </w:r>
      <w:r w:rsidR="00497346">
        <w:t>18</w:t>
      </w:r>
      <w:r w:rsidRPr="007739F2">
        <w:t>.3 that the planned reader misspells the name of the store is possible but highly unlikely in Ada since all objects must be declared and typed and the existence of two objects with almost identical names and compatible types (for assignment) in the same scope would be readily detectable.</w:t>
      </w:r>
    </w:p>
    <w:p w14:paraId="50B10676" w14:textId="77777777" w:rsidR="004C770C" w:rsidRDefault="00726AF3" w:rsidP="004C770C">
      <w:pPr>
        <w:pStyle w:val="Heading3"/>
      </w:pPr>
      <w:bookmarkStart w:id="1403" w:name="_Toc497902486"/>
      <w:r>
        <w:t>6</w:t>
      </w:r>
      <w:r w:rsidR="009E501C">
        <w:t>.</w:t>
      </w:r>
      <w:r w:rsidR="003427F7">
        <w:t>1</w:t>
      </w:r>
      <w:r w:rsidR="00015334">
        <w:t>8</w:t>
      </w:r>
      <w:r w:rsidR="004C770C" w:rsidRPr="00F445B8">
        <w:t>.</w:t>
      </w:r>
      <w:r w:rsidR="004C770C">
        <w:t>2</w:t>
      </w:r>
      <w:r w:rsidR="004C770C" w:rsidRPr="00F445B8">
        <w:t xml:space="preserve"> Guidance to Language Users</w:t>
      </w:r>
      <w:bookmarkEnd w:id="1403"/>
    </w:p>
    <w:p w14:paraId="3251ADDE" w14:textId="77777777" w:rsidR="00DA7747" w:rsidRDefault="004C770C" w:rsidP="00DA7747">
      <w:pPr>
        <w:numPr>
          <w:ilvl w:val="0"/>
          <w:numId w:val="336"/>
        </w:numPr>
        <w:spacing w:before="120" w:after="120" w:line="240" w:lineRule="auto"/>
      </w:pPr>
      <w:r>
        <w:t xml:space="preserve">Use Ada compilers that detect and generate compiler warnings for </w:t>
      </w:r>
      <w:r w:rsidR="00DA7747">
        <w:t>dead stores.</w:t>
      </w:r>
    </w:p>
    <w:p w14:paraId="0287DEB1" w14:textId="77777777" w:rsidR="004C770C" w:rsidRDefault="00DA7747" w:rsidP="00DA7747">
      <w:pPr>
        <w:numPr>
          <w:ilvl w:val="0"/>
          <w:numId w:val="336"/>
        </w:numPr>
        <w:spacing w:before="120" w:after="120" w:line="240" w:lineRule="auto"/>
      </w:pPr>
      <w:r>
        <w:t>U</w:t>
      </w:r>
      <w:r w:rsidR="004C770C">
        <w:t>se static analysis tools to detect such problems.</w:t>
      </w:r>
    </w:p>
    <w:p w14:paraId="3176D2E4" w14:textId="77777777" w:rsidR="004C770C" w:rsidRDefault="00726AF3" w:rsidP="004C770C">
      <w:pPr>
        <w:pStyle w:val="Heading2"/>
      </w:pPr>
      <w:bookmarkStart w:id="1404" w:name="_Ref336423432"/>
      <w:bookmarkStart w:id="1405" w:name="_Toc358896504"/>
      <w:bookmarkStart w:id="1406" w:name="_Toc497902487"/>
      <w:r>
        <w:t>6</w:t>
      </w:r>
      <w:r w:rsidR="009E501C">
        <w:t>.</w:t>
      </w:r>
      <w:r w:rsidR="00015334">
        <w:t>19</w:t>
      </w:r>
      <w:r w:rsidR="00074057">
        <w:t xml:space="preserve"> </w:t>
      </w:r>
      <w:r w:rsidR="004C770C">
        <w:t>Unused Variable [YZS]</w:t>
      </w:r>
      <w:bookmarkEnd w:id="1404"/>
      <w:bookmarkEnd w:id="1405"/>
      <w:bookmarkEnd w:id="1406"/>
      <w:r w:rsidR="000961FA">
        <w:fldChar w:fldCharType="begin"/>
      </w:r>
      <w:r w:rsidR="008A3818">
        <w:instrText xml:space="preserve"> XE "</w:instrText>
      </w:r>
      <w:r w:rsidR="008A3818" w:rsidRPr="00CD6BF4">
        <w:instrText>YZS</w:instrText>
      </w:r>
      <w:r w:rsidR="00EB0723">
        <w:instrText xml:space="preserve"> </w:instrText>
      </w:r>
      <w:r w:rsidR="008A3818" w:rsidRPr="008A3818">
        <w:instrText xml:space="preserve"> </w:instrText>
      </w:r>
      <w:r w:rsidR="008A3818">
        <w:instrText>–</w:instrText>
      </w:r>
      <w:r w:rsidR="008A3818" w:rsidRPr="00CD6BF4">
        <w:instrText xml:space="preserve"> Unused Variable</w:instrText>
      </w:r>
      <w:r w:rsidR="008A3818">
        <w:instrText xml:space="preserve">" </w:instrText>
      </w:r>
      <w:r w:rsidR="000961FA">
        <w:fldChar w:fldCharType="end"/>
      </w:r>
      <w:r w:rsidR="000961FA">
        <w:fldChar w:fldCharType="begin"/>
      </w:r>
      <w:r w:rsidR="008A3818">
        <w:instrText xml:space="preserve"> XE "</w:instrText>
      </w:r>
      <w:r w:rsidR="008A3818" w:rsidRPr="00CB7827">
        <w:instrText>Language Vulnerabilities:Unused Variable [YZS]</w:instrText>
      </w:r>
      <w:r w:rsidR="008A3818">
        <w:instrText xml:space="preserve">" </w:instrText>
      </w:r>
      <w:r w:rsidR="000961FA">
        <w:fldChar w:fldCharType="end"/>
      </w:r>
    </w:p>
    <w:p w14:paraId="36853D36" w14:textId="77777777" w:rsidR="004C770C" w:rsidRDefault="00726AF3" w:rsidP="004C770C">
      <w:pPr>
        <w:pStyle w:val="Heading3"/>
      </w:pPr>
      <w:bookmarkStart w:id="1407" w:name="_Toc497902488"/>
      <w:r>
        <w:t>6</w:t>
      </w:r>
      <w:r w:rsidR="009E501C">
        <w:t>.</w:t>
      </w:r>
      <w:r w:rsidR="00015334">
        <w:t>19</w:t>
      </w:r>
      <w:r w:rsidR="004C770C">
        <w:t>.1</w:t>
      </w:r>
      <w:r w:rsidR="00074057">
        <w:t xml:space="preserve"> </w:t>
      </w:r>
      <w:r w:rsidR="004C770C">
        <w:t>Applicability to language</w:t>
      </w:r>
      <w:bookmarkEnd w:id="1407"/>
    </w:p>
    <w:p w14:paraId="308A1CEE" w14:textId="77777777" w:rsidR="004C770C" w:rsidRDefault="004C770C" w:rsidP="004C770C">
      <w:r w:rsidRPr="00721278">
        <w:t xml:space="preserve">This vulnerability exists in Ada as described in </w:t>
      </w:r>
      <w:r w:rsidR="00CF225A">
        <w:t>S</w:t>
      </w:r>
      <w:r w:rsidRPr="00721278">
        <w:t>ection 6.</w:t>
      </w:r>
      <w:r w:rsidR="00497346">
        <w:t>19</w:t>
      </w:r>
      <w:r w:rsidR="00CF225A">
        <w:t xml:space="preserve"> of TR 24772-1</w:t>
      </w:r>
      <w:r w:rsidRPr="00721278">
        <w:t>, although Ada compilers do exist that detect and generate compiler warnings for unused variables.</w:t>
      </w:r>
    </w:p>
    <w:p w14:paraId="3D84A7E9" w14:textId="77777777" w:rsidR="004C770C" w:rsidRDefault="00726AF3" w:rsidP="004C770C">
      <w:pPr>
        <w:pStyle w:val="Heading3"/>
        <w:widowControl w:val="0"/>
        <w:numPr>
          <w:ilvl w:val="2"/>
          <w:numId w:val="0"/>
        </w:numPr>
        <w:tabs>
          <w:tab w:val="num" w:pos="0"/>
        </w:tabs>
        <w:suppressAutoHyphens/>
        <w:spacing w:after="120"/>
        <w:rPr>
          <w:kern w:val="32"/>
        </w:rPr>
      </w:pPr>
      <w:bookmarkStart w:id="1408" w:name="_Toc497902489"/>
      <w:r>
        <w:rPr>
          <w:kern w:val="32"/>
        </w:rPr>
        <w:t>6</w:t>
      </w:r>
      <w:r w:rsidR="009E501C">
        <w:rPr>
          <w:kern w:val="32"/>
        </w:rPr>
        <w:t>.</w:t>
      </w:r>
      <w:r w:rsidR="00015334">
        <w:rPr>
          <w:kern w:val="32"/>
        </w:rPr>
        <w:t>19</w:t>
      </w:r>
      <w:r w:rsidR="004C770C">
        <w:rPr>
          <w:kern w:val="32"/>
        </w:rPr>
        <w:t>.2</w:t>
      </w:r>
      <w:r w:rsidR="00074057">
        <w:rPr>
          <w:kern w:val="32"/>
        </w:rPr>
        <w:t xml:space="preserve"> </w:t>
      </w:r>
      <w:r w:rsidR="004C770C">
        <w:rPr>
          <w:kern w:val="32"/>
        </w:rPr>
        <w:t>Guidance to language users</w:t>
      </w:r>
      <w:bookmarkEnd w:id="1408"/>
    </w:p>
    <w:p w14:paraId="252A5A22" w14:textId="77777777" w:rsidR="004C770C" w:rsidRDefault="004C770C" w:rsidP="00DA7747">
      <w:pPr>
        <w:pStyle w:val="ListParagraph"/>
        <w:numPr>
          <w:ilvl w:val="0"/>
          <w:numId w:val="328"/>
        </w:numPr>
        <w:spacing w:before="120" w:after="120" w:line="240" w:lineRule="auto"/>
      </w:pPr>
      <w:r>
        <w:t xml:space="preserve">Do not declare variables of the same type with similar names. Use distinctive identifiers and the strong typing of Ada (for example through declaring specific types such as </w:t>
      </w:r>
      <w:r w:rsidRPr="00552FE8">
        <w:rPr>
          <w:rFonts w:ascii="Times New Roman" w:hAnsi="Times New Roman"/>
        </w:rPr>
        <w:t xml:space="preserve">Pig_Counter </w:t>
      </w:r>
      <w:r w:rsidRPr="00552FE8">
        <w:rPr>
          <w:rFonts w:ascii="Times New Roman" w:hAnsi="Times New Roman"/>
          <w:b/>
          <w:bCs/>
        </w:rPr>
        <w:t>is range</w:t>
      </w:r>
      <w:r w:rsidRPr="00552FE8">
        <w:rPr>
          <w:rFonts w:ascii="Times New Roman" w:hAnsi="Times New Roman"/>
        </w:rPr>
        <w:t xml:space="preserve"> 0 .. 1000;</w:t>
      </w:r>
      <w:r>
        <w:t xml:space="preserve"> rather than just </w:t>
      </w:r>
      <w:r w:rsidRPr="00552FE8">
        <w:rPr>
          <w:rFonts w:ascii="Times New Roman" w:hAnsi="Times New Roman"/>
        </w:rPr>
        <w:t>Pig: Integer;</w:t>
      </w:r>
      <w:r>
        <w:t>) to reduce the number of variables of the same type.</w:t>
      </w:r>
    </w:p>
    <w:p w14:paraId="64D07E93" w14:textId="77777777" w:rsidR="004C770C" w:rsidRDefault="004C770C" w:rsidP="00DA7747">
      <w:pPr>
        <w:pStyle w:val="ListParagraph"/>
        <w:numPr>
          <w:ilvl w:val="0"/>
          <w:numId w:val="328"/>
        </w:numPr>
        <w:spacing w:before="120" w:after="120" w:line="240" w:lineRule="auto"/>
      </w:pPr>
      <w:r w:rsidRPr="00721278">
        <w:t xml:space="preserve">Use Ada compilers that detect and generate compiler warnings for </w:t>
      </w:r>
      <w:r w:rsidR="00BC33B5">
        <w:t>unused variables</w:t>
      </w:r>
      <w:r>
        <w:t>.</w:t>
      </w:r>
    </w:p>
    <w:p w14:paraId="2D94BE65" w14:textId="77777777" w:rsidR="004C770C" w:rsidRDefault="004C770C" w:rsidP="00DA7747">
      <w:pPr>
        <w:pStyle w:val="ListParagraph"/>
        <w:numPr>
          <w:ilvl w:val="0"/>
          <w:numId w:val="328"/>
        </w:numPr>
        <w:spacing w:before="120" w:after="120" w:line="240" w:lineRule="auto"/>
      </w:pPr>
      <w:r>
        <w:t>U</w:t>
      </w:r>
      <w:r w:rsidRPr="00721278">
        <w:t>se static analysis tools to detect</w:t>
      </w:r>
      <w:ins w:id="1409" w:author="Joyce L Tokar" w:date="2017-10-11T10:56:00Z">
        <w:r w:rsidR="005D4B08">
          <w:t xml:space="preserve"> </w:t>
        </w:r>
      </w:ins>
      <w:r w:rsidR="00123433">
        <w:t>unused variables</w:t>
      </w:r>
      <w:r w:rsidRPr="00721278">
        <w:t>.</w:t>
      </w:r>
      <w:r>
        <w:t xml:space="preserve"> </w:t>
      </w:r>
    </w:p>
    <w:p w14:paraId="3E58FF3C" w14:textId="77777777" w:rsidR="004C770C" w:rsidRDefault="00726AF3" w:rsidP="004C770C">
      <w:pPr>
        <w:pStyle w:val="Heading2"/>
      </w:pPr>
      <w:bookmarkStart w:id="1410" w:name="_Ref336414331"/>
      <w:bookmarkStart w:id="1411" w:name="_Toc358896505"/>
      <w:bookmarkStart w:id="1412" w:name="_Toc497902490"/>
      <w:r>
        <w:t>6</w:t>
      </w:r>
      <w:r w:rsidR="009E501C">
        <w:t>.</w:t>
      </w:r>
      <w:r w:rsidR="004C770C">
        <w:t>2</w:t>
      </w:r>
      <w:r w:rsidR="00015334">
        <w:t>0</w:t>
      </w:r>
      <w:r w:rsidR="00074057">
        <w:t xml:space="preserve"> </w:t>
      </w:r>
      <w:r w:rsidR="004C770C">
        <w:t>Identifier Name Reuse [YOW]</w:t>
      </w:r>
      <w:bookmarkEnd w:id="1410"/>
      <w:bookmarkEnd w:id="1411"/>
      <w:bookmarkEnd w:id="1412"/>
      <w:r w:rsidR="000961FA">
        <w:fldChar w:fldCharType="begin"/>
      </w:r>
      <w:r w:rsidR="008A3818">
        <w:instrText xml:space="preserve"> XE "</w:instrText>
      </w:r>
      <w:r w:rsidR="008A3818" w:rsidRPr="00B95329">
        <w:instrText>YOW</w:instrText>
      </w:r>
      <w:r w:rsidR="00EB0723">
        <w:instrText xml:space="preserve"> </w:instrText>
      </w:r>
      <w:r w:rsidR="008A3818">
        <w:instrText>–</w:instrText>
      </w:r>
      <w:r w:rsidR="008A3818" w:rsidRPr="00B95329">
        <w:instrText xml:space="preserve"> Identifier Name Reuse</w:instrText>
      </w:r>
      <w:r w:rsidR="008A3818">
        <w:instrText xml:space="preserve">" </w:instrText>
      </w:r>
      <w:r w:rsidR="000961FA">
        <w:fldChar w:fldCharType="end"/>
      </w:r>
      <w:r w:rsidR="000961FA">
        <w:fldChar w:fldCharType="begin"/>
      </w:r>
      <w:r w:rsidR="008A3818">
        <w:instrText xml:space="preserve"> XE "</w:instrText>
      </w:r>
      <w:r w:rsidR="008A3818" w:rsidRPr="0037227D">
        <w:instrText>Language Vulnerabilities:Identifier Name Reuse [YOW]</w:instrText>
      </w:r>
      <w:r w:rsidR="008A3818">
        <w:instrText xml:space="preserve">" </w:instrText>
      </w:r>
      <w:r w:rsidR="000961FA">
        <w:fldChar w:fldCharType="end"/>
      </w:r>
    </w:p>
    <w:p w14:paraId="774472C4" w14:textId="77777777" w:rsidR="004C770C" w:rsidRDefault="00726AF3" w:rsidP="004C770C">
      <w:pPr>
        <w:pStyle w:val="Heading3"/>
        <w:widowControl w:val="0"/>
        <w:numPr>
          <w:ilvl w:val="2"/>
          <w:numId w:val="0"/>
        </w:numPr>
        <w:tabs>
          <w:tab w:val="left" w:pos="0"/>
        </w:tabs>
        <w:suppressAutoHyphens/>
        <w:spacing w:after="120"/>
      </w:pPr>
      <w:bookmarkStart w:id="1413" w:name="_Toc497902491"/>
      <w:r>
        <w:t>6</w:t>
      </w:r>
      <w:r w:rsidR="009E501C">
        <w:t>.</w:t>
      </w:r>
      <w:r w:rsidR="004C770C">
        <w:t>2</w:t>
      </w:r>
      <w:r w:rsidR="00015334">
        <w:t>0</w:t>
      </w:r>
      <w:r w:rsidR="004C770C">
        <w:t>.1</w:t>
      </w:r>
      <w:r w:rsidR="00074057">
        <w:t xml:space="preserve"> </w:t>
      </w:r>
      <w:r w:rsidR="004C770C">
        <w:t>Applicability to language</w:t>
      </w:r>
      <w:bookmarkEnd w:id="1413"/>
    </w:p>
    <w:p w14:paraId="17F3BE78" w14:textId="77777777" w:rsidR="004C770C" w:rsidRDefault="004C770C" w:rsidP="004C770C">
      <w:r>
        <w:t>Ada is a language that permits local scope, and names within nested scopes can hide identical names declared in an outer scope.  As such it is susceptible to the vulnerability.  For subprograms and other overloaded entities the problem is reduced by the fact that hiding also takes the signatures of the entities into account.  Entities with different signatures, therefore, do not hide each other.</w:t>
      </w:r>
    </w:p>
    <w:p w14:paraId="7CDEBF68" w14:textId="77777777" w:rsidR="004C770C" w:rsidRDefault="004C770C" w:rsidP="004C770C">
      <w:r>
        <w:t>Name collisions with keywords cannot happen in Ada because keywords are reserved.</w:t>
      </w:r>
    </w:p>
    <w:p w14:paraId="0861F35E" w14:textId="77777777" w:rsidR="004C770C" w:rsidRDefault="004C770C" w:rsidP="004C770C">
      <w:r w:rsidRPr="00A60295">
        <w:t xml:space="preserve">The mechanism of failure identified in </w:t>
      </w:r>
      <w:r w:rsidR="00CF225A">
        <w:t>TR 24772-1 S</w:t>
      </w:r>
      <w:r w:rsidRPr="00A60295">
        <w:t>ection 6.2</w:t>
      </w:r>
      <w:r w:rsidR="00497346">
        <w:t>0</w:t>
      </w:r>
      <w:r w:rsidRPr="00A60295">
        <w:t>.3 regarding the declaration of non-unique identifiers in the same scope cannot occur in Ada because all characters in an identifier are significant.</w:t>
      </w:r>
    </w:p>
    <w:p w14:paraId="30C216EB" w14:textId="77777777" w:rsidR="004C770C" w:rsidRDefault="00726AF3" w:rsidP="004C770C">
      <w:pPr>
        <w:pStyle w:val="Heading3"/>
        <w:widowControl w:val="0"/>
        <w:numPr>
          <w:ilvl w:val="2"/>
          <w:numId w:val="0"/>
        </w:numPr>
        <w:tabs>
          <w:tab w:val="left" w:pos="0"/>
        </w:tabs>
        <w:suppressAutoHyphens/>
        <w:spacing w:after="120"/>
      </w:pPr>
      <w:bookmarkStart w:id="1414" w:name="_Toc497902492"/>
      <w:r>
        <w:t>6</w:t>
      </w:r>
      <w:r w:rsidR="009E501C">
        <w:t>.</w:t>
      </w:r>
      <w:r w:rsidR="004C770C">
        <w:t>2</w:t>
      </w:r>
      <w:r w:rsidR="00015334">
        <w:t>0</w:t>
      </w:r>
      <w:r w:rsidR="004C770C">
        <w:t>.2</w:t>
      </w:r>
      <w:r w:rsidR="00074057">
        <w:t xml:space="preserve"> </w:t>
      </w:r>
      <w:r w:rsidR="004C770C">
        <w:t>Guidance to language users</w:t>
      </w:r>
      <w:bookmarkEnd w:id="1414"/>
    </w:p>
    <w:p w14:paraId="20F610F0" w14:textId="77777777" w:rsidR="004C770C" w:rsidRDefault="004C770C" w:rsidP="00E862CA">
      <w:pPr>
        <w:numPr>
          <w:ilvl w:val="0"/>
          <w:numId w:val="337"/>
        </w:numPr>
        <w:spacing w:before="120" w:after="0" w:line="240" w:lineRule="auto"/>
      </w:pPr>
      <w:r>
        <w:t xml:space="preserve">Use </w:t>
      </w:r>
      <w:r w:rsidRPr="00E862CA">
        <w:rPr>
          <w:i/>
          <w:iCs/>
        </w:rPr>
        <w:t>expanded names</w:t>
      </w:r>
      <w:r>
        <w:t xml:space="preserve"> whenever confusion may arise</w:t>
      </w:r>
      <w:r>
        <w:rPr>
          <w:i/>
          <w:iCs/>
        </w:rPr>
        <w:t>.</w:t>
      </w:r>
      <w:r>
        <w:t xml:space="preserve"> </w:t>
      </w:r>
    </w:p>
    <w:p w14:paraId="1AF47951" w14:textId="77777777" w:rsidR="004C770C" w:rsidRDefault="004C770C" w:rsidP="00CF225A">
      <w:pPr>
        <w:numPr>
          <w:ilvl w:val="0"/>
          <w:numId w:val="337"/>
        </w:numPr>
        <w:spacing w:before="120" w:after="120" w:line="240" w:lineRule="auto"/>
      </w:pPr>
      <w:r w:rsidRPr="00D56E55">
        <w:t>Use Ada compilers that generate compile time warnings for declarations in inner scopes that hi</w:t>
      </w:r>
      <w:r>
        <w:t>de declarations in outer scopes.</w:t>
      </w:r>
    </w:p>
    <w:p w14:paraId="2FDEDFC2" w14:textId="77777777" w:rsidR="004C770C" w:rsidRDefault="004C770C" w:rsidP="00CF225A">
      <w:pPr>
        <w:numPr>
          <w:ilvl w:val="0"/>
          <w:numId w:val="337"/>
        </w:numPr>
        <w:spacing w:before="120" w:after="120" w:line="240" w:lineRule="auto"/>
      </w:pPr>
      <w:r>
        <w:t>U</w:t>
      </w:r>
      <w:r w:rsidRPr="00D56E55">
        <w:t>se static analysis tools that detect the same problem.</w:t>
      </w:r>
    </w:p>
    <w:p w14:paraId="143AEC52" w14:textId="77777777" w:rsidR="004C770C" w:rsidRDefault="00726AF3" w:rsidP="004C770C">
      <w:pPr>
        <w:pStyle w:val="Heading2"/>
      </w:pPr>
      <w:bookmarkStart w:id="1415" w:name="_Ref336423347"/>
      <w:bookmarkStart w:id="1416" w:name="_Toc358896506"/>
      <w:bookmarkStart w:id="1417" w:name="_Toc497902493"/>
      <w:r>
        <w:t>6</w:t>
      </w:r>
      <w:r w:rsidR="009E501C">
        <w:t>.</w:t>
      </w:r>
      <w:r w:rsidR="004C770C">
        <w:t>2</w:t>
      </w:r>
      <w:r w:rsidR="00015334">
        <w:t>1</w:t>
      </w:r>
      <w:r w:rsidR="00074057">
        <w:t xml:space="preserve"> </w:t>
      </w:r>
      <w:r w:rsidR="004C770C">
        <w:t>Namespace Issues [BJL]</w:t>
      </w:r>
      <w:bookmarkEnd w:id="1415"/>
      <w:bookmarkEnd w:id="1416"/>
      <w:bookmarkEnd w:id="1417"/>
      <w:r w:rsidR="000961FA">
        <w:fldChar w:fldCharType="begin"/>
      </w:r>
      <w:r w:rsidR="008A3818">
        <w:instrText xml:space="preserve"> XE "</w:instrText>
      </w:r>
      <w:r w:rsidR="008A3818" w:rsidRPr="00FC4446">
        <w:instrText>BJL</w:instrText>
      </w:r>
      <w:r w:rsidR="00EB0723">
        <w:instrText xml:space="preserve"> </w:instrText>
      </w:r>
      <w:r w:rsidR="008A3818">
        <w:instrText>–</w:instrText>
      </w:r>
      <w:r w:rsidR="008A3818" w:rsidRPr="00FC4446">
        <w:instrText xml:space="preserve"> Namespace Issues</w:instrText>
      </w:r>
      <w:r w:rsidR="008A3818">
        <w:instrText xml:space="preserve">" </w:instrText>
      </w:r>
      <w:r w:rsidR="000961FA">
        <w:fldChar w:fldCharType="end"/>
      </w:r>
      <w:r w:rsidR="000961FA">
        <w:fldChar w:fldCharType="begin"/>
      </w:r>
      <w:r w:rsidR="008A3818">
        <w:instrText xml:space="preserve"> XE "</w:instrText>
      </w:r>
      <w:r w:rsidR="008A3818" w:rsidRPr="004278C2">
        <w:instrText>Language Vulnerabilities:Namespace Issues [BJL]</w:instrText>
      </w:r>
      <w:r w:rsidR="008A3818">
        <w:instrText xml:space="preserve">" </w:instrText>
      </w:r>
      <w:r w:rsidR="000961FA">
        <w:fldChar w:fldCharType="end"/>
      </w:r>
    </w:p>
    <w:p w14:paraId="3388CD46" w14:textId="77777777" w:rsidR="004C770C" w:rsidRPr="00771775" w:rsidRDefault="004C770C" w:rsidP="004C770C">
      <w:r>
        <w:t xml:space="preserve">This vulnerability is not applicable to Ada because Ada does not attempt to disambiguate conflicting names imported from different packages. Instead, use of a name with conflicting imported declarations causes a compile time error. The programmer can disambiguate the name usage by using a </w:t>
      </w:r>
      <w:r w:rsidR="00DA7747">
        <w:t>expanded</w:t>
      </w:r>
      <w:r>
        <w:t xml:space="preserve"> name that identifies the exporting package.</w:t>
      </w:r>
    </w:p>
    <w:p w14:paraId="2237B4D9" w14:textId="77777777" w:rsidR="004C770C" w:rsidRDefault="00726AF3" w:rsidP="004C770C">
      <w:pPr>
        <w:pStyle w:val="Heading2"/>
      </w:pPr>
      <w:bookmarkStart w:id="1418" w:name="_6.22_Initialization_of"/>
      <w:bookmarkStart w:id="1419" w:name="_Ref336414149"/>
      <w:bookmarkStart w:id="1420" w:name="_Toc358896507"/>
      <w:bookmarkStart w:id="1421" w:name="_Toc497902494"/>
      <w:bookmarkEnd w:id="1418"/>
      <w:r>
        <w:t>6</w:t>
      </w:r>
      <w:r w:rsidR="009E501C">
        <w:t>.</w:t>
      </w:r>
      <w:r w:rsidR="004C770C">
        <w:t>2</w:t>
      </w:r>
      <w:r w:rsidR="00015334">
        <w:t>2</w:t>
      </w:r>
      <w:r w:rsidR="00074057">
        <w:t xml:space="preserve"> </w:t>
      </w:r>
      <w:r w:rsidR="004C770C">
        <w:t>Initialization of Variables [LAV]</w:t>
      </w:r>
      <w:bookmarkEnd w:id="1419"/>
      <w:bookmarkEnd w:id="1420"/>
      <w:bookmarkEnd w:id="1421"/>
      <w:r w:rsidR="000961FA">
        <w:fldChar w:fldCharType="begin"/>
      </w:r>
      <w:r w:rsidR="008A3818">
        <w:instrText xml:space="preserve"> XE "</w:instrText>
      </w:r>
      <w:r w:rsidR="008A3818" w:rsidRPr="006352E1">
        <w:instrText>LAV</w:instrText>
      </w:r>
      <w:r w:rsidR="00EB0723">
        <w:instrText xml:space="preserve"> </w:instrText>
      </w:r>
      <w:r w:rsidR="008A3818">
        <w:instrText>–</w:instrText>
      </w:r>
      <w:r w:rsidR="008A3818" w:rsidRPr="006352E1">
        <w:instrText xml:space="preserve"> Initialization of Variables</w:instrText>
      </w:r>
      <w:r w:rsidR="008A3818">
        <w:instrText xml:space="preserve">" </w:instrText>
      </w:r>
      <w:r w:rsidR="000961FA">
        <w:fldChar w:fldCharType="end"/>
      </w:r>
      <w:r w:rsidR="000961FA">
        <w:fldChar w:fldCharType="begin"/>
      </w:r>
      <w:r w:rsidR="008A3818">
        <w:instrText xml:space="preserve"> XE "</w:instrText>
      </w:r>
      <w:r w:rsidR="008A3818" w:rsidRPr="00EF71A2">
        <w:instrText>Language Vulnerabilities:Initialization of Variables [LAV]</w:instrText>
      </w:r>
      <w:r w:rsidR="008A3818">
        <w:instrText xml:space="preserve">" </w:instrText>
      </w:r>
      <w:r w:rsidR="000961FA">
        <w:fldChar w:fldCharType="end"/>
      </w:r>
    </w:p>
    <w:p w14:paraId="4E21A812" w14:textId="77777777" w:rsidR="004C770C" w:rsidRDefault="00726AF3" w:rsidP="004C770C">
      <w:pPr>
        <w:pStyle w:val="Heading3"/>
      </w:pPr>
      <w:bookmarkStart w:id="1422" w:name="_Toc497902495"/>
      <w:r>
        <w:t>6</w:t>
      </w:r>
      <w:r w:rsidR="009E501C">
        <w:t>.</w:t>
      </w:r>
      <w:r w:rsidR="004C770C">
        <w:t>2</w:t>
      </w:r>
      <w:r w:rsidR="00015334">
        <w:t>2</w:t>
      </w:r>
      <w:r w:rsidR="004C770C">
        <w:t>.1</w:t>
      </w:r>
      <w:r w:rsidR="00074057">
        <w:t xml:space="preserve"> </w:t>
      </w:r>
      <w:r w:rsidR="004C770C">
        <w:t>Applicability to language</w:t>
      </w:r>
      <w:bookmarkEnd w:id="1422"/>
    </w:p>
    <w:p w14:paraId="7C39A010" w14:textId="77777777" w:rsidR="004C770C" w:rsidRDefault="004C770C" w:rsidP="004C770C">
      <w:pPr>
        <w:rPr>
          <w:kern w:val="32"/>
          <w:lang w:val="en-GB"/>
        </w:rPr>
      </w:pPr>
      <w:r>
        <w:rPr>
          <w:kern w:val="32"/>
        </w:rPr>
        <w:t>As in</w:t>
      </w:r>
      <w:r>
        <w:rPr>
          <w:kern w:val="32"/>
          <w:lang w:val="en-GB"/>
        </w:rPr>
        <w:t xml:space="preserve"> many languages, it is possible in Ada to make the mistake of using the value of an uninitialized variable. However, as described below, Ada prevents some of the most harmful possible effects of using the value.</w:t>
      </w:r>
    </w:p>
    <w:p w14:paraId="49BE8ABC" w14:textId="77777777" w:rsidR="004C770C" w:rsidRPr="0005414D" w:rsidRDefault="004C770C" w:rsidP="004C770C">
      <w:pPr>
        <w:rPr>
          <w:kern w:val="32"/>
          <w:lang w:val="en-GB"/>
        </w:rPr>
      </w:pPr>
      <w:r>
        <w:rPr>
          <w:kern w:val="32"/>
          <w:lang w:val="en-GB"/>
        </w:rPr>
        <w:t>The vulnerability does not exist for pointer variables (or constants). Pointer</w:t>
      </w:r>
      <w:r w:rsidR="000961FA">
        <w:rPr>
          <w:kern w:val="32"/>
          <w:lang w:val="en-GB"/>
        </w:rPr>
        <w:fldChar w:fldCharType="begin"/>
      </w:r>
      <w:r w:rsidR="002A55F1">
        <w:instrText xml:space="preserve"> XE "</w:instrText>
      </w:r>
      <w:r w:rsidR="002A55F1" w:rsidRPr="009926EF">
        <w:rPr>
          <w:rFonts w:cs="Arial"/>
          <w:kern w:val="32"/>
          <w:szCs w:val="20"/>
          <w:u w:val="single"/>
        </w:rPr>
        <w:instrText>Pointer</w:instrText>
      </w:r>
      <w:r w:rsidR="002A55F1">
        <w:instrText xml:space="preserve">" </w:instrText>
      </w:r>
      <w:r w:rsidR="000961FA">
        <w:rPr>
          <w:kern w:val="32"/>
          <w:lang w:val="en-GB"/>
        </w:rPr>
        <w:fldChar w:fldCharType="end"/>
      </w:r>
      <w:r>
        <w:rPr>
          <w:kern w:val="32"/>
          <w:lang w:val="en-GB"/>
        </w:rPr>
        <w:t xml:space="preserve"> variables are initialized to </w:t>
      </w:r>
      <w:r w:rsidR="00CA779F" w:rsidRPr="00CA779F">
        <w:rPr>
          <w:rFonts w:ascii="Times New Roman" w:hAnsi="Times New Roman" w:cs="Times New Roman"/>
          <w:b/>
          <w:kern w:val="32"/>
          <w:lang w:val="en-GB"/>
        </w:rPr>
        <w:t xml:space="preserve">null </w:t>
      </w:r>
      <w:r>
        <w:rPr>
          <w:kern w:val="32"/>
          <w:lang w:val="en-GB"/>
        </w:rPr>
        <w:t xml:space="preserve">by default, and every dereference of a pointer </w:t>
      </w:r>
      <w:r w:rsidR="00D97764">
        <w:rPr>
          <w:kern w:val="32"/>
          <w:lang w:val="en-GB"/>
        </w:rPr>
        <w:t xml:space="preserve">that is not null-excluding </w:t>
      </w:r>
      <w:r>
        <w:rPr>
          <w:kern w:val="32"/>
          <w:lang w:val="en-GB"/>
        </w:rPr>
        <w:t xml:space="preserve">is checked for a </w:t>
      </w:r>
      <w:r w:rsidR="00CA779F" w:rsidRPr="00CA779F">
        <w:rPr>
          <w:rFonts w:cstheme="minorHAnsi"/>
          <w:bCs/>
          <w:kern w:val="32"/>
          <w:lang w:val="en-GB"/>
        </w:rPr>
        <w:t>null</w:t>
      </w:r>
      <w:r>
        <w:rPr>
          <w:kern w:val="32"/>
          <w:lang w:val="en-GB"/>
        </w:rPr>
        <w:t xml:space="preserve"> value. </w:t>
      </w:r>
    </w:p>
    <w:p w14:paraId="2DDD3121" w14:textId="77777777" w:rsidR="004C770C" w:rsidRDefault="004C770C" w:rsidP="004C770C">
      <w:pPr>
        <w:rPr>
          <w:kern w:val="32"/>
          <w:lang w:val="en-GB"/>
        </w:rPr>
      </w:pPr>
      <w:r>
        <w:rPr>
          <w:kern w:val="32"/>
          <w:lang w:val="en-GB"/>
        </w:rPr>
        <w:t>The checks mandated by the type system apply to the use of uninitialized variables as well. Use of an out-of-bounds value in relevant contexts causes an exception</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Pr>
          <w:kern w:val="32"/>
          <w:lang w:val="en-GB"/>
        </w:rPr>
        <w:t xml:space="preserve">, regardless of the origin of the faulty value. </w:t>
      </w:r>
      <w:r w:rsidR="00017A66" w:rsidRPr="00017A66">
        <w:rPr>
          <w:kern w:val="32"/>
          <w:lang w:val="de-DE"/>
        </w:rPr>
        <w:t>(See</w:t>
      </w:r>
      <w:r w:rsidR="00497346">
        <w:rPr>
          <w:kern w:val="32"/>
          <w:lang w:val="de-DE"/>
        </w:rPr>
        <w:t xml:space="preserve"> </w:t>
      </w:r>
      <w:hyperlink w:anchor="_6.36_Ignored_Error" w:history="1">
        <w:r w:rsidR="00497346" w:rsidRPr="00497346">
          <w:rPr>
            <w:rStyle w:val="Hyperlink"/>
            <w:kern w:val="32"/>
            <w:lang w:val="de-DE"/>
          </w:rPr>
          <w:t>6.36 Ignored Error Status and Unhandled Exceptions [OYB]</w:t>
        </w:r>
      </w:hyperlink>
      <w:r w:rsidR="00017A66" w:rsidRPr="00017A66">
        <w:rPr>
          <w:kern w:val="32"/>
          <w:lang w:val="de-DE"/>
        </w:rPr>
        <w:t xml:space="preserve"> regarding exception handling.) </w:t>
      </w:r>
      <w:r>
        <w:rPr>
          <w:kern w:val="32"/>
          <w:lang w:val="en-GB"/>
        </w:rPr>
        <w:t xml:space="preserve">Thus, the only remaining vulnerability is the potential use of a faulty but subtype-conformant value of an uninitialized variable, since it is technically indistinguishable from a value legitimately computed by the application. </w:t>
      </w:r>
    </w:p>
    <w:p w14:paraId="19B288DF" w14:textId="77777777" w:rsidR="00FB7519" w:rsidRDefault="00FB7519" w:rsidP="004C770C">
      <w:pPr>
        <w:rPr>
          <w:kern w:val="32"/>
          <w:lang w:val="en-GB"/>
        </w:rPr>
      </w:pPr>
      <w:r>
        <w:rPr>
          <w:kern w:val="32"/>
          <w:lang w:val="en-GB"/>
        </w:rPr>
        <w:t xml:space="preserve">For scalar types, the </w:t>
      </w:r>
      <w:r w:rsidR="00017A66" w:rsidRPr="00017A66">
        <w:rPr>
          <w:rFonts w:ascii="Times New Roman" w:hAnsi="Times New Roman" w:cs="Times New Roman"/>
          <w:kern w:val="32"/>
          <w:lang w:val="en-GB"/>
        </w:rPr>
        <w:t>Default_Value</w:t>
      </w:r>
      <w:r>
        <w:rPr>
          <w:kern w:val="32"/>
          <w:lang w:val="en-GB"/>
        </w:rPr>
        <w:t xml:space="preserve"> aspect may be specified to provide a default initial value for otherwise uninitialized objects of the type.</w:t>
      </w:r>
    </w:p>
    <w:p w14:paraId="71398A3B" w14:textId="77777777" w:rsidR="0027227A" w:rsidRDefault="004C770C" w:rsidP="004C770C">
      <w:pPr>
        <w:rPr>
          <w:kern w:val="32"/>
          <w:lang w:val="en-GB"/>
        </w:rPr>
      </w:pPr>
      <w:r>
        <w:rPr>
          <w:kern w:val="32"/>
          <w:lang w:val="en-GB"/>
        </w:rPr>
        <w:t>For record types, default initializations may be specified as part of the type definition.</w:t>
      </w:r>
      <w:r w:rsidR="0027227A">
        <w:rPr>
          <w:kern w:val="32"/>
          <w:lang w:val="en-GB"/>
        </w:rPr>
        <w:t xml:space="preserve"> For record types, aggregate values may be used to initialize an object to ensure that all components of the object have been initialized with a value.</w:t>
      </w:r>
    </w:p>
    <w:p w14:paraId="4778F49E" w14:textId="77777777" w:rsidR="004C770C" w:rsidRDefault="004C770C" w:rsidP="004C770C">
      <w:pPr>
        <w:rPr>
          <w:kern w:val="32"/>
          <w:lang w:val="en-GB"/>
        </w:rPr>
      </w:pPr>
      <w:r>
        <w:rPr>
          <w:kern w:val="32"/>
          <w:lang w:val="en-GB"/>
        </w:rPr>
        <w:t xml:space="preserve">For controlled types (those descended from the language-defined type </w:t>
      </w:r>
      <w:r w:rsidR="00017A66" w:rsidRPr="00017A66">
        <w:rPr>
          <w:rFonts w:ascii="Times New Roman" w:hAnsi="Times New Roman" w:cs="Times New Roman"/>
          <w:kern w:val="32"/>
          <w:lang w:val="en-GB"/>
        </w:rPr>
        <w:t>Controlled</w:t>
      </w:r>
      <w:r>
        <w:rPr>
          <w:kern w:val="32"/>
          <w:lang w:val="en-GB"/>
        </w:rPr>
        <w:t xml:space="preserve"> or </w:t>
      </w:r>
      <w:r w:rsidR="00017A66" w:rsidRPr="00017A66">
        <w:rPr>
          <w:rFonts w:ascii="Times New Roman" w:hAnsi="Times New Roman" w:cs="Times New Roman"/>
          <w:kern w:val="32"/>
          <w:lang w:val="en-GB"/>
        </w:rPr>
        <w:t>Limited_Controlled</w:t>
      </w:r>
      <w:r>
        <w:rPr>
          <w:kern w:val="32"/>
          <w:lang w:val="en-GB"/>
        </w:rPr>
        <w:t>), the user may also specify an Initialize procedure which is invoked on all default-initialized objects of the type.</w:t>
      </w:r>
    </w:p>
    <w:p w14:paraId="064D1C8E" w14:textId="77777777" w:rsidR="004C770C" w:rsidRDefault="004C770C" w:rsidP="004C770C">
      <w:pPr>
        <w:rPr>
          <w:lang w:val="en-GB"/>
        </w:rPr>
      </w:pPr>
      <w:r>
        <w:rPr>
          <w:lang w:val="en-GB"/>
        </w:rPr>
        <w:t xml:space="preserve">The </w:t>
      </w:r>
      <w:r w:rsidR="00017A66" w:rsidRPr="00017A66">
        <w:rPr>
          <w:rFonts w:ascii="Times New Roman" w:hAnsi="Times New Roman" w:cs="Times New Roman"/>
          <w:b/>
          <w:bCs/>
          <w:lang w:val="en-GB"/>
        </w:rPr>
        <w:t>pragma</w:t>
      </w:r>
      <w:r w:rsidR="00017A66" w:rsidRPr="00017A66">
        <w:rPr>
          <w:rFonts w:ascii="Times New Roman" w:hAnsi="Times New Roman" w:cs="Times New Roman"/>
          <w:lang w:val="en-GB"/>
        </w:rPr>
        <w:t xml:space="preserve"> Normalize_Scalars</w:t>
      </w:r>
      <w:r w:rsidR="000961FA">
        <w:rPr>
          <w:rFonts w:ascii="Times New Roman" w:hAnsi="Times New Roman" w:cs="Times New Roman"/>
          <w:lang w:val="en-GB"/>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0961FA">
        <w:rPr>
          <w:rFonts w:ascii="Times New Roman" w:hAnsi="Times New Roman" w:cs="Times New Roman"/>
          <w:lang w:val="en-GB"/>
        </w:rPr>
        <w:fldChar w:fldCharType="end"/>
      </w:r>
      <w:r>
        <w:rPr>
          <w:lang w:val="en-GB"/>
        </w:rPr>
        <w:t xml:space="preserve"> can be used to ensure that scalar variables are always initialized by the compiler in a repeatable fashion. This </w:t>
      </w:r>
      <w:r w:rsidR="00017A66" w:rsidRPr="00017A66">
        <w:rPr>
          <w:rFonts w:ascii="Times New Roman" w:hAnsi="Times New Roman" w:cs="Times New Roman"/>
          <w:b/>
          <w:bCs/>
          <w:lang w:val="en-GB"/>
        </w:rPr>
        <w:t>pragma</w:t>
      </w:r>
      <w:r>
        <w:rPr>
          <w:lang w:val="en-GB"/>
        </w:rPr>
        <w:t xml:space="preserve"> is designed to initialize variables to an out-of-range value if there is one, to avoid hiding errors.</w:t>
      </w:r>
    </w:p>
    <w:p w14:paraId="574D2E2E" w14:textId="77777777" w:rsidR="004C770C" w:rsidRDefault="004C770C" w:rsidP="004C770C">
      <w:pPr>
        <w:rPr>
          <w:kern w:val="32"/>
          <w:lang w:val="en-GB"/>
        </w:rPr>
      </w:pPr>
      <w:r>
        <w:rPr>
          <w:kern w:val="32"/>
          <w:lang w:val="en-GB"/>
        </w:rPr>
        <w:t xml:space="preserve">Lastly, the user can query the validity of a given value. The expression </w:t>
      </w:r>
      <w:r w:rsidR="00017A66" w:rsidRPr="00017A66">
        <w:rPr>
          <w:rFonts w:ascii="Times New Roman" w:hAnsi="Times New Roman" w:cs="Times New Roman"/>
          <w:kern w:val="32"/>
          <w:lang w:val="en-GB"/>
        </w:rPr>
        <w:t>X’Valid</w:t>
      </w:r>
      <w:r w:rsidR="000961FA">
        <w:rPr>
          <w:rFonts w:ascii="Times New Roman" w:hAnsi="Times New Roman" w:cs="Times New Roman"/>
          <w:kern w:val="32"/>
          <w:lang w:val="en-GB"/>
        </w:rPr>
        <w:fldChar w:fldCharType="begin"/>
      </w:r>
      <w:r w:rsidR="0013647A">
        <w:instrText xml:space="preserve"> XE "</w:instrText>
      </w:r>
      <w:r w:rsidR="0013647A" w:rsidRPr="00521B91">
        <w:rPr>
          <w:rFonts w:ascii="Times New Roman" w:hAnsi="Times New Roman" w:cs="Times New Roman"/>
          <w:kern w:val="32"/>
          <w:lang w:val="en-GB"/>
        </w:rPr>
        <w:instrText>Attribute:</w:instrText>
      </w:r>
      <w:r w:rsidR="0013647A" w:rsidRPr="00521B91">
        <w:instrText>’Valid</w:instrText>
      </w:r>
      <w:r w:rsidR="0013647A">
        <w:instrText xml:space="preserve">" </w:instrText>
      </w:r>
      <w:r w:rsidR="000961FA">
        <w:rPr>
          <w:rFonts w:ascii="Times New Roman" w:hAnsi="Times New Roman" w:cs="Times New Roman"/>
          <w:kern w:val="32"/>
          <w:lang w:val="en-GB"/>
        </w:rPr>
        <w:fldChar w:fldCharType="end"/>
      </w:r>
      <w:r w:rsidR="00017A66" w:rsidRPr="00017A66">
        <w:rPr>
          <w:rFonts w:ascii="Times New Roman" w:hAnsi="Times New Roman" w:cs="Times New Roman"/>
          <w:kern w:val="32"/>
          <w:lang w:val="en-GB"/>
        </w:rPr>
        <w:t xml:space="preserve"> </w:t>
      </w:r>
      <w:r>
        <w:rPr>
          <w:kern w:val="32"/>
          <w:lang w:val="en-GB"/>
        </w:rPr>
        <w:t xml:space="preserve">yields true if the value of the scalar variable </w:t>
      </w:r>
      <w:r w:rsidR="00017A66" w:rsidRPr="00017A66">
        <w:rPr>
          <w:rFonts w:ascii="Times New Roman" w:hAnsi="Times New Roman" w:cs="Times New Roman"/>
          <w:kern w:val="32"/>
          <w:lang w:val="en-GB"/>
        </w:rPr>
        <w:t>X</w:t>
      </w:r>
      <w:r>
        <w:rPr>
          <w:kern w:val="32"/>
          <w:lang w:val="en-GB"/>
        </w:rPr>
        <w:t xml:space="preserve"> conforms to the subtype of </w:t>
      </w:r>
      <w:r w:rsidR="00017A66" w:rsidRPr="00017A66">
        <w:rPr>
          <w:rFonts w:ascii="Times New Roman" w:hAnsi="Times New Roman" w:cs="Times New Roman"/>
          <w:kern w:val="32"/>
          <w:lang w:val="en-GB"/>
        </w:rPr>
        <w:t>X</w:t>
      </w:r>
      <w:r>
        <w:rPr>
          <w:kern w:val="32"/>
          <w:lang w:val="en-GB"/>
        </w:rPr>
        <w:t xml:space="preserve"> and false otherwise. Thus, the user can protect against the use of out-of-bounds uninitialized or otherwise corrupted scalar values.</w:t>
      </w:r>
    </w:p>
    <w:p w14:paraId="46F17633" w14:textId="77777777" w:rsidR="004C770C" w:rsidRDefault="00726AF3" w:rsidP="004C770C">
      <w:pPr>
        <w:pStyle w:val="Heading3"/>
      </w:pPr>
      <w:bookmarkStart w:id="1423" w:name="_Toc497902496"/>
      <w:r>
        <w:t>6</w:t>
      </w:r>
      <w:r w:rsidR="009E501C">
        <w:t>.</w:t>
      </w:r>
      <w:r w:rsidR="004C770C">
        <w:t>2</w:t>
      </w:r>
      <w:r w:rsidR="00015334">
        <w:t>2</w:t>
      </w:r>
      <w:r w:rsidR="004C770C">
        <w:t>.2</w:t>
      </w:r>
      <w:r w:rsidR="00074057">
        <w:t xml:space="preserve"> </w:t>
      </w:r>
      <w:r w:rsidR="004C770C">
        <w:t>Guidance to language users</w:t>
      </w:r>
      <w:bookmarkEnd w:id="1423"/>
    </w:p>
    <w:p w14:paraId="3850540D" w14:textId="77777777" w:rsidR="004C770C" w:rsidRDefault="004C770C" w:rsidP="004C770C">
      <w:pPr>
        <w:rPr>
          <w:lang w:val="en-GB"/>
        </w:rPr>
      </w:pPr>
      <w:r>
        <w:rPr>
          <w:kern w:val="32"/>
          <w:lang w:val="en-GB"/>
        </w:rPr>
        <w:t>This vulnerability can be avoided or mitigated in Ada in the following ways:</w:t>
      </w:r>
    </w:p>
    <w:p w14:paraId="7CB5422C" w14:textId="77777777" w:rsidR="004C770C" w:rsidRDefault="004C770C" w:rsidP="00CF225A">
      <w:pPr>
        <w:pStyle w:val="ListParagraph"/>
        <w:numPr>
          <w:ilvl w:val="0"/>
          <w:numId w:val="332"/>
        </w:numPr>
        <w:spacing w:before="120" w:after="120" w:line="240" w:lineRule="auto"/>
      </w:pPr>
      <w:r>
        <w:t xml:space="preserve">If the compiler has a mode that detects use before initialization, then </w:t>
      </w:r>
      <w:r w:rsidR="001574D7">
        <w:t xml:space="preserve">enable </w:t>
      </w:r>
      <w:r>
        <w:t xml:space="preserve">this mode and </w:t>
      </w:r>
      <w:r w:rsidR="001574D7">
        <w:t xml:space="preserve">treat </w:t>
      </w:r>
      <w:r>
        <w:t>any such warnings as errors.</w:t>
      </w:r>
    </w:p>
    <w:p w14:paraId="50B88ED0" w14:textId="77777777" w:rsidR="004C770C" w:rsidRDefault="004C770C" w:rsidP="00CF225A">
      <w:pPr>
        <w:pStyle w:val="ListParagraph"/>
        <w:numPr>
          <w:ilvl w:val="0"/>
          <w:numId w:val="332"/>
        </w:numPr>
        <w:spacing w:before="120" w:after="120" w:line="240" w:lineRule="auto"/>
      </w:pPr>
      <w:r>
        <w:t xml:space="preserve">Where appropriate, </w:t>
      </w:r>
      <w:r w:rsidR="001574D7">
        <w:t xml:space="preserve">specify </w:t>
      </w:r>
      <w:r>
        <w:t>explicit initializations or default initializations.</w:t>
      </w:r>
    </w:p>
    <w:p w14:paraId="534BB314"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b/>
        </w:rPr>
        <w:t>pragma</w:t>
      </w:r>
      <w:r w:rsidR="00017A66" w:rsidRPr="00017A66">
        <w:rPr>
          <w:rFonts w:ascii="Times New Roman" w:hAnsi="Times New Roman" w:cs="Times New Roman"/>
        </w:rPr>
        <w:t xml:space="preserve"> Normalize_Scalars</w:t>
      </w:r>
      <w:r w:rsidR="000961FA">
        <w:rPr>
          <w:rFonts w:ascii="Times New Roman" w:hAnsi="Times New Roman" w:cs="Times New Roman"/>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0961FA">
        <w:rPr>
          <w:rFonts w:ascii="Times New Roman" w:hAnsi="Times New Roman" w:cs="Times New Roman"/>
        </w:rPr>
        <w:fldChar w:fldCharType="end"/>
      </w:r>
      <w:r w:rsidR="004C770C">
        <w:t xml:space="preserve">  to cause out-of-range default initializations for scalar variables.</w:t>
      </w:r>
    </w:p>
    <w:p w14:paraId="1A21E73A"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rPr>
        <w:t>‘Valid</w:t>
      </w:r>
      <w:r w:rsidR="000961FA">
        <w:rPr>
          <w:rFonts w:ascii="Times New Roman" w:hAnsi="Times New Roman" w:cs="Times New Roman"/>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0961FA">
        <w:rPr>
          <w:rFonts w:ascii="Times New Roman" w:hAnsi="Times New Roman" w:cs="Times New Roman"/>
        </w:rPr>
        <w:fldChar w:fldCharType="end"/>
      </w:r>
      <w:r w:rsidR="004C770C">
        <w:t xml:space="preserve"> attribute to identify out-of-range </w:t>
      </w:r>
      <w:r w:rsidR="009F22D4">
        <w:t xml:space="preserve">scalar </w:t>
      </w:r>
      <w:r w:rsidR="004C770C">
        <w:t>values caused by the use of uninitialized variables, without incurring the raising of an exception</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sidR="004C770C">
        <w:t>.</w:t>
      </w:r>
      <w:r w:rsidR="009F22D4">
        <w:t xml:space="preserve">  Note an implementation may raise an exception for an </w:t>
      </w:r>
      <w:r w:rsidR="009F22D4">
        <w:rPr>
          <w:rFonts w:ascii="Times New Roman" w:hAnsi="Times New Roman" w:cs="Times New Roman"/>
        </w:rPr>
        <w:t>Unchecked_Conversion</w:t>
      </w:r>
      <w:r w:rsidR="009F22D4">
        <w:rPr>
          <w:rFonts w:cstheme="minorHAnsi"/>
        </w:rPr>
        <w:t xml:space="preserve"> </w:t>
      </w:r>
      <w:r w:rsidR="009F22D4" w:rsidRPr="009F22D4">
        <w:t>in this case</w:t>
      </w:r>
      <w:r w:rsidR="009F22D4">
        <w:rPr>
          <w:rFonts w:ascii="Arial" w:hAnsi="Arial" w:cs="Arial"/>
        </w:rPr>
        <w:t>.</w:t>
      </w:r>
    </w:p>
    <w:p w14:paraId="21B05132" w14:textId="77777777" w:rsidR="004C770C" w:rsidRDefault="004C770C" w:rsidP="004C770C">
      <w:pPr>
        <w:rPr>
          <w:b/>
          <w:bCs/>
          <w:lang w:val="en-GB"/>
        </w:rPr>
      </w:pPr>
      <w:r>
        <w:rPr>
          <w:kern w:val="32"/>
          <w:lang w:val="en-GB"/>
        </w:rPr>
        <w:t>Common advice that should be avoided is to perform a “junk initialization</w:t>
      </w:r>
      <w:r w:rsidR="000961FA">
        <w:rPr>
          <w:kern w:val="32"/>
          <w:lang w:val="en-GB"/>
        </w:rPr>
        <w:fldChar w:fldCharType="begin"/>
      </w:r>
      <w:r w:rsidR="0013647A">
        <w:instrText xml:space="preserve"> XE "</w:instrText>
      </w:r>
      <w:r w:rsidR="00DA45B9">
        <w:rPr>
          <w:kern w:val="32"/>
          <w:lang w:val="en-GB"/>
        </w:rPr>
        <w:instrText>J</w:instrText>
      </w:r>
      <w:r w:rsidR="00EB0723">
        <w:rPr>
          <w:kern w:val="32"/>
          <w:lang w:val="en-GB"/>
        </w:rPr>
        <w:instrText>unk initialization</w:instrText>
      </w:r>
      <w:r w:rsidR="0013647A">
        <w:instrText xml:space="preserve">" </w:instrText>
      </w:r>
      <w:r w:rsidR="000961FA">
        <w:rPr>
          <w:kern w:val="32"/>
          <w:lang w:val="en-GB"/>
        </w:rPr>
        <w:fldChar w:fldCharType="end"/>
      </w:r>
      <w:r>
        <w:rPr>
          <w:kern w:val="32"/>
          <w:lang w:val="en-GB"/>
        </w:rPr>
        <w:t xml:space="preserve">” of variables. </w:t>
      </w:r>
      <w:r>
        <w:rPr>
          <w:lang w:val="en-GB"/>
        </w:rPr>
        <w:t>Initializing a variable with an inappropriate default value such as zero can result in hiding underlying problems, because the compiler or other static analysis tools will then be unable to detect that the variable has been used prior to receiving a correctly computed value.</w:t>
      </w:r>
    </w:p>
    <w:p w14:paraId="0427BCB1" w14:textId="77777777" w:rsidR="004C770C" w:rsidRDefault="00726AF3" w:rsidP="004C770C">
      <w:pPr>
        <w:pStyle w:val="Heading2"/>
      </w:pPr>
      <w:bookmarkStart w:id="1424" w:name="_Ref336423389"/>
      <w:bookmarkStart w:id="1425" w:name="_Toc358896508"/>
      <w:bookmarkStart w:id="1426" w:name="_Toc497902497"/>
      <w:r>
        <w:t>6</w:t>
      </w:r>
      <w:r w:rsidR="009E501C">
        <w:t>.</w:t>
      </w:r>
      <w:r w:rsidR="004C770C">
        <w:t>2</w:t>
      </w:r>
      <w:r w:rsidR="00015334">
        <w:t>3</w:t>
      </w:r>
      <w:r w:rsidR="00074057">
        <w:t xml:space="preserve"> </w:t>
      </w:r>
      <w:r w:rsidR="004C770C">
        <w:t>Operator Precedence/Order of Evaluation [JCW]</w:t>
      </w:r>
      <w:bookmarkEnd w:id="1424"/>
      <w:bookmarkEnd w:id="1425"/>
      <w:bookmarkEnd w:id="1426"/>
      <w:r w:rsidR="000961FA">
        <w:fldChar w:fldCharType="begin"/>
      </w:r>
      <w:r w:rsidR="00AF6101">
        <w:instrText xml:space="preserve"> XE "</w:instrText>
      </w:r>
      <w:r w:rsidR="00AF6101" w:rsidRPr="006917D7">
        <w:instrText>JCW</w:instrText>
      </w:r>
      <w:r w:rsidR="00EB0723">
        <w:instrText xml:space="preserve"> </w:instrText>
      </w:r>
      <w:r w:rsidR="00AF6101">
        <w:instrText>–</w:instrText>
      </w:r>
      <w:r w:rsidR="00AF6101" w:rsidRPr="006917D7">
        <w:instrText xml:space="preserve"> Operator Precede</w:instrText>
      </w:r>
      <w:r w:rsidR="00EB0723">
        <w:instrText>nce/Order of Evaluation</w:instrText>
      </w:r>
      <w:r w:rsidR="00AF6101">
        <w:instrText xml:space="preserve">" </w:instrText>
      </w:r>
      <w:r w:rsidR="000961FA">
        <w:fldChar w:fldCharType="end"/>
      </w:r>
      <w:r w:rsidR="000961FA">
        <w:fldChar w:fldCharType="begin"/>
      </w:r>
      <w:r w:rsidR="00AF6101">
        <w:instrText xml:space="preserve"> XE "</w:instrText>
      </w:r>
      <w:r w:rsidR="00AF6101" w:rsidRPr="00AD5A1D">
        <w:instrText>Language Vulnerabilities:Operator Precedence/Order of Evaluation [JCW]</w:instrText>
      </w:r>
      <w:r w:rsidR="00AF6101">
        <w:instrText xml:space="preserve">" </w:instrText>
      </w:r>
      <w:r w:rsidR="000961FA">
        <w:fldChar w:fldCharType="end"/>
      </w:r>
    </w:p>
    <w:p w14:paraId="037E7765" w14:textId="77777777" w:rsidR="004C770C" w:rsidRDefault="00726AF3" w:rsidP="004C770C">
      <w:pPr>
        <w:pStyle w:val="Heading3"/>
      </w:pPr>
      <w:bookmarkStart w:id="1427" w:name="_Toc497902498"/>
      <w:r>
        <w:t>6</w:t>
      </w:r>
      <w:r w:rsidR="009E501C">
        <w:t>.</w:t>
      </w:r>
      <w:r w:rsidR="004C770C">
        <w:t>2</w:t>
      </w:r>
      <w:r w:rsidR="00015334">
        <w:t>3</w:t>
      </w:r>
      <w:r w:rsidR="004C770C">
        <w:t>.1</w:t>
      </w:r>
      <w:r w:rsidR="00074057">
        <w:t xml:space="preserve"> </w:t>
      </w:r>
      <w:r w:rsidR="004C770C">
        <w:t>Applicability to language</w:t>
      </w:r>
      <w:bookmarkEnd w:id="1427"/>
    </w:p>
    <w:p w14:paraId="25B70DCC" w14:textId="77777777" w:rsidR="004C770C" w:rsidRDefault="004C770C" w:rsidP="004C770C">
      <w:r>
        <w:t>Since this vulnerability is about "incorrect beliefs" of programmers, there is no way to establish a limit to how far incorrect beliefs can go. However, Ada is less susceptible to that vulnerability than many other languages, since</w:t>
      </w:r>
    </w:p>
    <w:p w14:paraId="7A99161C" w14:textId="77777777" w:rsidR="004C770C" w:rsidRDefault="004C770C" w:rsidP="00CF225A">
      <w:pPr>
        <w:pStyle w:val="ListParagraph"/>
        <w:numPr>
          <w:ilvl w:val="0"/>
          <w:numId w:val="317"/>
        </w:numPr>
        <w:spacing w:before="120" w:after="120" w:line="240" w:lineRule="auto"/>
      </w:pPr>
      <w:r>
        <w:t xml:space="preserve">Ada only has six levels of precedence and associativity is closer to common expectations. For example, an expression like </w:t>
      </w:r>
      <w:r w:rsidRPr="00B57447">
        <w:rPr>
          <w:rFonts w:ascii="Times New Roman" w:hAnsi="Times New Roman"/>
        </w:rPr>
        <w:t>A = B or C = D</w:t>
      </w:r>
      <w:r>
        <w:t xml:space="preserve"> will be parsed as expected, </w:t>
      </w:r>
      <w:r w:rsidR="00901B24">
        <w:t>as</w:t>
      </w:r>
      <w:r>
        <w:t xml:space="preserve"> </w:t>
      </w:r>
      <w:r w:rsidRPr="00B57447">
        <w:rPr>
          <w:rFonts w:ascii="Times New Roman" w:hAnsi="Times New Roman"/>
        </w:rPr>
        <w:t>(A = B) or (C = D).</w:t>
      </w:r>
    </w:p>
    <w:p w14:paraId="5DF2298E" w14:textId="77777777" w:rsidR="004C770C" w:rsidRDefault="004C770C" w:rsidP="00CF225A">
      <w:pPr>
        <w:pStyle w:val="ListParagraph"/>
        <w:numPr>
          <w:ilvl w:val="0"/>
          <w:numId w:val="317"/>
        </w:numPr>
        <w:spacing w:before="120" w:after="120" w:line="240" w:lineRule="auto"/>
      </w:pPr>
      <w:r>
        <w:t xml:space="preserve">Mixed logical operators are not allowed without parentheses, </w:t>
      </w:r>
      <w:r w:rsidR="00901B24">
        <w:t>for example</w:t>
      </w:r>
      <w:r>
        <w:t>, "</w:t>
      </w:r>
      <w:r w:rsidRPr="00B57447">
        <w:rPr>
          <w:rFonts w:ascii="Times New Roman" w:hAnsi="Times New Roman"/>
        </w:rPr>
        <w:t>A or B or C</w:t>
      </w:r>
      <w:r>
        <w:t>" is valid, as well as "</w:t>
      </w:r>
      <w:r w:rsidRPr="00B57447">
        <w:rPr>
          <w:rFonts w:ascii="Times New Roman" w:hAnsi="Times New Roman"/>
        </w:rPr>
        <w:t>A and B and C</w:t>
      </w:r>
      <w:r>
        <w:t>", but "</w:t>
      </w:r>
      <w:r w:rsidRPr="00B57447">
        <w:rPr>
          <w:rFonts w:ascii="Times New Roman" w:hAnsi="Times New Roman"/>
        </w:rPr>
        <w:t>A and B or C</w:t>
      </w:r>
      <w:r>
        <w:t>" is not</w:t>
      </w:r>
      <w:r w:rsidR="006D2531">
        <w:t>;</w:t>
      </w:r>
      <w:r>
        <w:t xml:space="preserve"> </w:t>
      </w:r>
      <w:r w:rsidR="00A26B3D">
        <w:t xml:space="preserve">the user </w:t>
      </w:r>
      <w:r>
        <w:t>must write "</w:t>
      </w:r>
      <w:r w:rsidR="00017A66" w:rsidRPr="00017A66">
        <w:rPr>
          <w:rFonts w:ascii="Times New Roman" w:hAnsi="Times New Roman" w:cs="Times New Roman"/>
        </w:rPr>
        <w:t>(A and B) or C</w:t>
      </w:r>
      <w:r>
        <w:t>" or "</w:t>
      </w:r>
      <w:r w:rsidR="00017A66" w:rsidRPr="00017A66">
        <w:rPr>
          <w:rFonts w:ascii="Times New Roman" w:hAnsi="Times New Roman" w:cs="Times New Roman"/>
        </w:rPr>
        <w:t>A and (B or C)</w:t>
      </w:r>
      <w:r>
        <w:t>".</w:t>
      </w:r>
    </w:p>
    <w:p w14:paraId="2E311051" w14:textId="77777777" w:rsidR="004C770C" w:rsidRDefault="004C770C" w:rsidP="00CF225A">
      <w:pPr>
        <w:pStyle w:val="ListParagraph"/>
        <w:numPr>
          <w:ilvl w:val="0"/>
          <w:numId w:val="317"/>
        </w:numPr>
        <w:spacing w:before="120" w:after="120" w:line="240" w:lineRule="auto"/>
      </w:pPr>
      <w:r>
        <w:t>Assignment is not an operator in Ada.</w:t>
      </w:r>
    </w:p>
    <w:p w14:paraId="2B4BC433" w14:textId="77777777" w:rsidR="004C770C" w:rsidRDefault="00726AF3" w:rsidP="004C770C">
      <w:pPr>
        <w:pStyle w:val="Heading3"/>
      </w:pPr>
      <w:bookmarkStart w:id="1428" w:name="_Toc497902499"/>
      <w:r>
        <w:t>6</w:t>
      </w:r>
      <w:r w:rsidR="009E501C">
        <w:t>.</w:t>
      </w:r>
      <w:r w:rsidR="004C770C">
        <w:t>2</w:t>
      </w:r>
      <w:r w:rsidR="00015334">
        <w:t>3</w:t>
      </w:r>
      <w:r w:rsidR="004C770C">
        <w:t>.2</w:t>
      </w:r>
      <w:r w:rsidR="00074057">
        <w:t xml:space="preserve"> </w:t>
      </w:r>
      <w:r w:rsidR="004C770C">
        <w:t>Guidance to language users</w:t>
      </w:r>
      <w:bookmarkEnd w:id="1428"/>
    </w:p>
    <w:p w14:paraId="14B2AB07" w14:textId="77777777" w:rsidR="004C770C" w:rsidRDefault="001574D7" w:rsidP="004C770C">
      <w:r>
        <w:t>Apply t</w:t>
      </w:r>
      <w:r w:rsidR="004C770C">
        <w:t xml:space="preserve">he general mitigation measures </w:t>
      </w:r>
      <w:r>
        <w:t xml:space="preserve">in </w:t>
      </w:r>
      <w:r w:rsidR="004C770C">
        <w:t xml:space="preserve">Ada like </w:t>
      </w:r>
      <w:r>
        <w:t xml:space="preserve">in </w:t>
      </w:r>
      <w:r w:rsidR="004C770C">
        <w:t>any other language.</w:t>
      </w:r>
    </w:p>
    <w:p w14:paraId="2557DE7F" w14:textId="77777777" w:rsidR="004C770C" w:rsidRDefault="00726AF3" w:rsidP="004C770C">
      <w:pPr>
        <w:pStyle w:val="Heading2"/>
      </w:pPr>
      <w:bookmarkStart w:id="1429" w:name="_6.24_Side-effects_and"/>
      <w:bookmarkStart w:id="1430" w:name="_Ref336414351"/>
      <w:bookmarkStart w:id="1431" w:name="_Toc358896509"/>
      <w:bookmarkStart w:id="1432" w:name="_Toc497902500"/>
      <w:bookmarkEnd w:id="1429"/>
      <w:r>
        <w:t>6</w:t>
      </w:r>
      <w:r w:rsidR="009E501C">
        <w:t>.</w:t>
      </w:r>
      <w:r w:rsidR="004C770C">
        <w:t>2</w:t>
      </w:r>
      <w:r w:rsidR="00015334">
        <w:t>4</w:t>
      </w:r>
      <w:r w:rsidR="00074057">
        <w:t xml:space="preserve"> </w:t>
      </w:r>
      <w:r w:rsidR="004C770C">
        <w:t>Side-effects and Order of Evaluation [SAM]</w:t>
      </w:r>
      <w:bookmarkEnd w:id="1430"/>
      <w:bookmarkEnd w:id="1431"/>
      <w:bookmarkEnd w:id="1432"/>
      <w:r w:rsidR="000961FA">
        <w:fldChar w:fldCharType="begin"/>
      </w:r>
      <w:r w:rsidR="00AF6101">
        <w:instrText xml:space="preserve"> XE "</w:instrText>
      </w:r>
      <w:r w:rsidR="00AF6101" w:rsidRPr="00916D5B">
        <w:instrText>SAM</w:instrText>
      </w:r>
      <w:r w:rsidR="00EB0723">
        <w:instrText xml:space="preserve"> </w:instrText>
      </w:r>
      <w:r w:rsidR="00AF6101">
        <w:instrText>–</w:instrText>
      </w:r>
      <w:r w:rsidR="00AF6101" w:rsidRPr="00916D5B">
        <w:instrText xml:space="preserve"> Side-effects and Order of Evaluation</w:instrText>
      </w:r>
      <w:r w:rsidR="00AF6101">
        <w:instrText xml:space="preserve">" </w:instrText>
      </w:r>
      <w:r w:rsidR="000961FA">
        <w:fldChar w:fldCharType="end"/>
      </w:r>
      <w:r w:rsidR="000961FA">
        <w:fldChar w:fldCharType="begin"/>
      </w:r>
      <w:r w:rsidR="00AF6101">
        <w:instrText xml:space="preserve"> XE "</w:instrText>
      </w:r>
      <w:r w:rsidR="00AF6101" w:rsidRPr="00F3145D">
        <w:instrText>Language Vulnerabilities:Side-effects and Order of Evaluation [SAM]</w:instrText>
      </w:r>
      <w:r w:rsidR="00AF6101">
        <w:instrText xml:space="preserve">" </w:instrText>
      </w:r>
      <w:r w:rsidR="000961FA">
        <w:fldChar w:fldCharType="end"/>
      </w:r>
    </w:p>
    <w:p w14:paraId="36FF7565" w14:textId="77777777" w:rsidR="004C770C" w:rsidRDefault="00726AF3" w:rsidP="004C770C">
      <w:pPr>
        <w:pStyle w:val="Heading3"/>
      </w:pPr>
      <w:bookmarkStart w:id="1433" w:name="_Toc497902501"/>
      <w:r>
        <w:t>6</w:t>
      </w:r>
      <w:r w:rsidR="009E501C">
        <w:t>.</w:t>
      </w:r>
      <w:r w:rsidR="004C770C">
        <w:t>2</w:t>
      </w:r>
      <w:r w:rsidR="00015334">
        <w:t>4</w:t>
      </w:r>
      <w:r w:rsidR="004C770C">
        <w:t>.1</w:t>
      </w:r>
      <w:r w:rsidR="00074057">
        <w:t xml:space="preserve"> </w:t>
      </w:r>
      <w:r w:rsidR="004C770C">
        <w:t>Applicability to language</w:t>
      </w:r>
      <w:bookmarkEnd w:id="1433"/>
    </w:p>
    <w:p w14:paraId="01477392" w14:textId="77777777" w:rsidR="004C770C" w:rsidRDefault="004C770C" w:rsidP="004C770C">
      <w:r>
        <w:t>There are no operators in Ada with direct side effects on their operands using the language-defined operations, especially not the increment and decrement operation. Ada does not permit multiple assignments in a single expression or statement.</w:t>
      </w:r>
    </w:p>
    <w:p w14:paraId="2D294D48" w14:textId="77777777" w:rsidR="004C770C" w:rsidRDefault="004C770C" w:rsidP="004C770C">
      <w:r>
        <w:t xml:space="preserve">There is the possibility though to have side effects through function calls in expressions where the function modifies globally visible variables </w:t>
      </w:r>
      <w:r w:rsidR="00100109">
        <w:t>or “</w:t>
      </w:r>
      <w:r w:rsidR="00017A66" w:rsidRPr="00017A66">
        <w:rPr>
          <w:rFonts w:ascii="Times New Roman" w:hAnsi="Times New Roman" w:cs="Times New Roman"/>
          <w:b/>
        </w:rPr>
        <w:t>in out</w:t>
      </w:r>
      <w:r w:rsidR="00017A66" w:rsidRPr="00017A66">
        <w:rPr>
          <w:rFonts w:ascii="Times New Roman" w:hAnsi="Times New Roman" w:cs="Times New Roman"/>
        </w:rPr>
        <w:t>”</w:t>
      </w:r>
      <w:r w:rsidR="00100109">
        <w:t xml:space="preserve"> or “</w:t>
      </w:r>
      <w:r w:rsidR="00017A66" w:rsidRPr="00017A66">
        <w:rPr>
          <w:rFonts w:ascii="Times New Roman" w:hAnsi="Times New Roman" w:cs="Times New Roman"/>
          <w:b/>
        </w:rPr>
        <w:t>out</w:t>
      </w:r>
      <w:r w:rsidR="00100109">
        <w:t>” parameters. Ada disallows multiple uses of the same variable within a single expression if one or more of the uses are as “</w:t>
      </w:r>
      <w:r w:rsidR="00017A66" w:rsidRPr="00017A66">
        <w:rPr>
          <w:rFonts w:ascii="Times New Roman" w:hAnsi="Times New Roman" w:cs="Times New Roman"/>
          <w:b/>
        </w:rPr>
        <w:t>in out</w:t>
      </w:r>
      <w:r w:rsidR="00100109">
        <w:t xml:space="preserve">” or </w:t>
      </w:r>
      <w:r w:rsidR="00100109">
        <w:rPr>
          <w:b/>
        </w:rPr>
        <w:t>“</w:t>
      </w:r>
      <w:r w:rsidR="00017A66" w:rsidRPr="00017A66">
        <w:rPr>
          <w:rFonts w:ascii="Times New Roman" w:hAnsi="Times New Roman" w:cs="Times New Roman"/>
          <w:b/>
        </w:rPr>
        <w:t>out</w:t>
      </w:r>
      <w:r w:rsidR="00100109">
        <w:t xml:space="preserve">” parameters. </w:t>
      </w:r>
      <w:r>
        <w:t xml:space="preserve"> Operators in Ada are functions</w:t>
      </w:r>
      <w:r w:rsidR="00100109">
        <w:t xml:space="preserve"> with only “</w:t>
      </w:r>
      <w:r w:rsidR="00017A66" w:rsidRPr="00017A66">
        <w:rPr>
          <w:rFonts w:ascii="Times New Roman" w:hAnsi="Times New Roman" w:cs="Times New Roman"/>
          <w:b/>
        </w:rPr>
        <w:t>in</w:t>
      </w:r>
      <w:r w:rsidR="00100109">
        <w:rPr>
          <w:b/>
        </w:rPr>
        <w:t>”</w:t>
      </w:r>
      <w:r w:rsidR="00100109">
        <w:t xml:space="preserve"> parameters</w:t>
      </w:r>
      <w:r>
        <w:t>, so, when defined by the user, although they cannot modify their own operands, they may modify global state and therefore have side effects.</w:t>
      </w:r>
    </w:p>
    <w:p w14:paraId="24868133" w14:textId="77777777" w:rsidR="004C770C" w:rsidRDefault="004C770C" w:rsidP="004C770C">
      <w:r>
        <w:t>Ada allows the implementation to choose the order of evaluation of expressions with operands of the same precedence level, the order of association is left-to-right.  The operands of a binary operation are also evaluated in an arbitrary order, as happens for the parameters of any function call. In the case of user-defined operators with side effects</w:t>
      </w:r>
      <w:r w:rsidR="00100109">
        <w:t xml:space="preserve"> on global state</w:t>
      </w:r>
      <w:r>
        <w:t xml:space="preserve">, this implementation dependency can cause unpredictability of the side effects. </w:t>
      </w:r>
    </w:p>
    <w:p w14:paraId="57174FCA" w14:textId="77777777" w:rsidR="004C770C" w:rsidRDefault="00726AF3" w:rsidP="004C770C">
      <w:pPr>
        <w:pStyle w:val="Heading3"/>
      </w:pPr>
      <w:bookmarkStart w:id="1434" w:name="_Toc497902502"/>
      <w:r>
        <w:t>6</w:t>
      </w:r>
      <w:r w:rsidR="009E501C">
        <w:t>.</w:t>
      </w:r>
      <w:r w:rsidR="004C770C">
        <w:t>2</w:t>
      </w:r>
      <w:r w:rsidR="00015334">
        <w:t>4</w:t>
      </w:r>
      <w:r w:rsidR="004C770C">
        <w:t>.2</w:t>
      </w:r>
      <w:r w:rsidR="00074057">
        <w:t xml:space="preserve"> </w:t>
      </w:r>
      <w:r w:rsidR="004C770C">
        <w:t>Guidance to language users</w:t>
      </w:r>
      <w:bookmarkEnd w:id="1434"/>
    </w:p>
    <w:p w14:paraId="345CDACD" w14:textId="77777777" w:rsidR="00100109" w:rsidRDefault="004C770C" w:rsidP="003B5D87">
      <w:pPr>
        <w:pStyle w:val="ListParagraph"/>
        <w:numPr>
          <w:ilvl w:val="0"/>
          <w:numId w:val="318"/>
        </w:numPr>
        <w:spacing w:before="120" w:after="120" w:line="240" w:lineRule="auto"/>
      </w:pPr>
      <w:r>
        <w:t>Make use of one or more programming guidelines which prohibit functions that modify global state, and can be enforced by static analysis.</w:t>
      </w:r>
      <w:r w:rsidR="00100109" w:rsidRPr="00100109">
        <w:t xml:space="preserve"> </w:t>
      </w:r>
    </w:p>
    <w:p w14:paraId="6942C788" w14:textId="77777777" w:rsidR="004C770C" w:rsidRDefault="00100109" w:rsidP="003B5D87">
      <w:pPr>
        <w:pStyle w:val="ListParagraph"/>
        <w:numPr>
          <w:ilvl w:val="0"/>
          <w:numId w:val="318"/>
        </w:numPr>
        <w:spacing w:before="120" w:after="120" w:line="240" w:lineRule="auto"/>
      </w:pPr>
      <w:r>
        <w:t>Minimize use of “</w:t>
      </w:r>
      <w:r w:rsidR="00017A66" w:rsidRPr="00017A66">
        <w:rPr>
          <w:rFonts w:ascii="Times New Roman" w:hAnsi="Times New Roman" w:cs="Times New Roman"/>
          <w:b/>
        </w:rPr>
        <w:t>in out</w:t>
      </w:r>
      <w:r>
        <w:t>” and “</w:t>
      </w:r>
      <w:r w:rsidR="00017A66" w:rsidRPr="00017A66">
        <w:rPr>
          <w:rFonts w:ascii="Times New Roman" w:hAnsi="Times New Roman" w:cs="Times New Roman"/>
          <w:b/>
        </w:rPr>
        <w:t>out</w:t>
      </w:r>
      <w:r>
        <w:t>” parameters for functions.</w:t>
      </w:r>
    </w:p>
    <w:p w14:paraId="41ED9D2C" w14:textId="77777777" w:rsidR="004C770C" w:rsidRDefault="004C770C" w:rsidP="003B5D87">
      <w:pPr>
        <w:pStyle w:val="ListParagraph"/>
        <w:numPr>
          <w:ilvl w:val="0"/>
          <w:numId w:val="318"/>
        </w:numPr>
        <w:spacing w:before="120" w:after="120" w:line="240" w:lineRule="auto"/>
      </w:pPr>
      <w:r>
        <w:t>Keep expressions simple. Complicated code is prone to error and difficult to maintain.</w:t>
      </w:r>
    </w:p>
    <w:p w14:paraId="53B388FC" w14:textId="77777777" w:rsidR="004C770C" w:rsidRDefault="004C770C" w:rsidP="003B5D87">
      <w:pPr>
        <w:pStyle w:val="ListParagraph"/>
        <w:numPr>
          <w:ilvl w:val="0"/>
          <w:numId w:val="318"/>
        </w:numPr>
        <w:spacing w:before="120" w:after="120" w:line="240" w:lineRule="auto"/>
      </w:pPr>
      <w:r>
        <w:t xml:space="preserve">Always use brackets to indicate order of evaluation of operators of the same precedence level. </w:t>
      </w:r>
    </w:p>
    <w:p w14:paraId="299B09E2" w14:textId="77777777" w:rsidR="004C770C" w:rsidRDefault="00726AF3" w:rsidP="004C770C">
      <w:pPr>
        <w:pStyle w:val="Heading2"/>
      </w:pPr>
      <w:bookmarkStart w:id="1435" w:name="_Ref336424769"/>
      <w:bookmarkStart w:id="1436" w:name="_Toc358896510"/>
      <w:bookmarkStart w:id="1437" w:name="_Toc497902503"/>
      <w:r>
        <w:t>6</w:t>
      </w:r>
      <w:r w:rsidR="009E501C">
        <w:t>.</w:t>
      </w:r>
      <w:r w:rsidR="004C770C">
        <w:t>2</w:t>
      </w:r>
      <w:r w:rsidR="00015334">
        <w:t>5</w:t>
      </w:r>
      <w:r w:rsidR="00074057">
        <w:t xml:space="preserve"> </w:t>
      </w:r>
      <w:r w:rsidR="004C770C">
        <w:t>Likely Incorrect Expression [KOA]</w:t>
      </w:r>
      <w:bookmarkEnd w:id="1435"/>
      <w:bookmarkEnd w:id="1436"/>
      <w:bookmarkEnd w:id="1437"/>
      <w:r w:rsidR="000961FA">
        <w:fldChar w:fldCharType="begin"/>
      </w:r>
      <w:r w:rsidR="00AF6101">
        <w:instrText xml:space="preserve"> XE "</w:instrText>
      </w:r>
      <w:r w:rsidR="00AF6101" w:rsidRPr="006B7DA6">
        <w:instrText>KOA</w:instrText>
      </w:r>
      <w:r w:rsidR="00EB0723">
        <w:instrText xml:space="preserve"> </w:instrText>
      </w:r>
      <w:r w:rsidR="00AF6101">
        <w:instrText>–</w:instrText>
      </w:r>
      <w:r w:rsidR="00AF6101" w:rsidRPr="006B7DA6">
        <w:instrText xml:space="preserve"> Likely Incorrect Expression</w:instrText>
      </w:r>
      <w:r w:rsidR="00AF6101">
        <w:instrText xml:space="preserve">" </w:instrText>
      </w:r>
      <w:r w:rsidR="000961FA">
        <w:fldChar w:fldCharType="end"/>
      </w:r>
      <w:r w:rsidR="000961FA">
        <w:fldChar w:fldCharType="begin"/>
      </w:r>
      <w:r w:rsidR="00AF6101">
        <w:instrText xml:space="preserve"> XE "</w:instrText>
      </w:r>
      <w:r w:rsidR="00AF6101" w:rsidRPr="00815F6F">
        <w:instrText>Language Vulnerabilities:Likely Incorrect Expression [KOA]</w:instrText>
      </w:r>
      <w:r w:rsidR="00AF6101">
        <w:instrText xml:space="preserve">" </w:instrText>
      </w:r>
      <w:r w:rsidR="000961FA">
        <w:fldChar w:fldCharType="end"/>
      </w:r>
    </w:p>
    <w:p w14:paraId="3BD6F0E1" w14:textId="77777777" w:rsidR="004C770C" w:rsidRDefault="00726AF3" w:rsidP="004C770C">
      <w:pPr>
        <w:pStyle w:val="Heading3"/>
      </w:pPr>
      <w:bookmarkStart w:id="1438" w:name="_Toc497902504"/>
      <w:r>
        <w:t>6</w:t>
      </w:r>
      <w:r w:rsidR="009E501C">
        <w:t>.</w:t>
      </w:r>
      <w:r w:rsidR="004C770C">
        <w:t>2</w:t>
      </w:r>
      <w:r w:rsidR="00015334">
        <w:t>5</w:t>
      </w:r>
      <w:r w:rsidR="004C770C">
        <w:t>.1</w:t>
      </w:r>
      <w:r w:rsidR="00074057">
        <w:t xml:space="preserve"> </w:t>
      </w:r>
      <w:r w:rsidR="004C770C">
        <w:t>Applicability to language</w:t>
      </w:r>
      <w:bookmarkEnd w:id="1438"/>
    </w:p>
    <w:p w14:paraId="3FE3B00B" w14:textId="77777777" w:rsidR="004C770C" w:rsidRDefault="004C770C" w:rsidP="004C770C">
      <w:r>
        <w:t>An instance of this vulnerability consists of two syntactically similar constructs such that the inadvertent substitution of one for the other may result in a program which is accepted by the compiler but does not reflect the intent of the author.</w:t>
      </w:r>
    </w:p>
    <w:p w14:paraId="1CE57AB4" w14:textId="77777777" w:rsidR="004C770C" w:rsidRDefault="004C770C" w:rsidP="004C770C">
      <w:r>
        <w:t xml:space="preserve">The examples given in </w:t>
      </w:r>
      <w:r w:rsidR="003B5D87">
        <w:t xml:space="preserve">TR 24772-1 Section </w:t>
      </w:r>
      <w:r>
        <w:t>6.2</w:t>
      </w:r>
      <w:r w:rsidR="003B5D87">
        <w:t>5</w:t>
      </w:r>
      <w:r>
        <w:t xml:space="preserve"> are not problems in Ada because of Ada's strong typing and because an assignment is not an expression in Ada.</w:t>
      </w:r>
    </w:p>
    <w:p w14:paraId="2AA103AA" w14:textId="77777777" w:rsidR="004C770C" w:rsidRDefault="004C770C" w:rsidP="004C770C">
      <w:r>
        <w:t xml:space="preserve">In Ada, a </w:t>
      </w:r>
      <w:r w:rsidR="00915EE8">
        <w:t>type-</w:t>
      </w:r>
      <w:r>
        <w:t>conversion and a qualified expression are syntactically similar, differing only in the presence or absence of a single character:</w:t>
      </w:r>
    </w:p>
    <w:p w14:paraId="7E16540A" w14:textId="77777777" w:rsidR="004C770C" w:rsidRPr="00291046" w:rsidRDefault="004C770C" w:rsidP="004C770C">
      <w:pPr>
        <w:ind w:left="720"/>
        <w:rPr>
          <w:rFonts w:ascii="Times New Roman" w:hAnsi="Times New Roman"/>
        </w:rPr>
      </w:pPr>
      <w:r>
        <w:rPr>
          <w:rFonts w:ascii="Times New Roman" w:hAnsi="Times New Roman"/>
        </w:rPr>
        <w:t xml:space="preserve"> </w:t>
      </w:r>
      <w:r w:rsidRPr="00291046">
        <w:rPr>
          <w:rFonts w:ascii="Times New Roman" w:hAnsi="Times New Roman"/>
        </w:rPr>
        <w:t xml:space="preserve">Type_Name (Expression) -- a </w:t>
      </w:r>
      <w:r w:rsidR="00915EE8" w:rsidRPr="00291046">
        <w:rPr>
          <w:rFonts w:ascii="Times New Roman" w:hAnsi="Times New Roman"/>
        </w:rPr>
        <w:t>type</w:t>
      </w:r>
      <w:r w:rsidR="00915EE8">
        <w:rPr>
          <w:rFonts w:ascii="Times New Roman" w:hAnsi="Times New Roman"/>
        </w:rPr>
        <w:t>-</w:t>
      </w:r>
      <w:r w:rsidRPr="00291046">
        <w:rPr>
          <w:rFonts w:ascii="Times New Roman" w:hAnsi="Times New Roman"/>
        </w:rPr>
        <w:t>conversion</w:t>
      </w:r>
    </w:p>
    <w:p w14:paraId="39A3082F" w14:textId="77777777" w:rsidR="004C770C" w:rsidRDefault="004C770C" w:rsidP="004C770C">
      <w:pPr>
        <w:ind w:left="720"/>
      </w:pPr>
      <w:r>
        <w:t>vs.</w:t>
      </w:r>
    </w:p>
    <w:p w14:paraId="3E7DB2FD" w14:textId="77777777" w:rsidR="004C770C" w:rsidRPr="00291046" w:rsidRDefault="004C770C" w:rsidP="004C770C">
      <w:pPr>
        <w:ind w:left="720"/>
        <w:rPr>
          <w:rFonts w:ascii="Times New Roman" w:hAnsi="Times New Roman"/>
        </w:rPr>
      </w:pPr>
      <w:r>
        <w:t xml:space="preserve"> </w:t>
      </w:r>
      <w:r w:rsidRPr="00291046">
        <w:rPr>
          <w:rFonts w:ascii="Times New Roman" w:hAnsi="Times New Roman"/>
        </w:rPr>
        <w:t>Type_Name'(Expression) -- a qualified expression</w:t>
      </w:r>
    </w:p>
    <w:p w14:paraId="77486B6C" w14:textId="77777777" w:rsidR="004C770C" w:rsidRDefault="004C770C" w:rsidP="004C770C">
      <w:r>
        <w:t>Typically, the inadvertent substitution of one for the other results in either a semantically incorrect program which is rejected by the compiler or in a program which behaves in the same way as if the intended construct had been written. In the case of a constrained array subtype, the two constructs differ in their treatment of sliding (conversion of an array value with bounds 100 .. 103 to a subtype with bounds 200 .. 203 will succeed; qualification will fail a run-time check).</w:t>
      </w:r>
    </w:p>
    <w:p w14:paraId="304E146F" w14:textId="77777777" w:rsidR="004C770C" w:rsidRDefault="004C770C" w:rsidP="004C770C">
      <w:r>
        <w:t xml:space="preserve">Similarly, a timed entry call and a conditional entry call with an else-part that happens to begin with a </w:t>
      </w:r>
      <w:r w:rsidRPr="00291046">
        <w:rPr>
          <w:rFonts w:ascii="Times New Roman" w:hAnsi="Times New Roman"/>
          <w:b/>
          <w:bCs/>
        </w:rPr>
        <w:t>delay</w:t>
      </w:r>
      <w:r>
        <w:t xml:space="preserve"> statement differ only in the use of "</w:t>
      </w:r>
      <w:r w:rsidRPr="00291046">
        <w:rPr>
          <w:rFonts w:ascii="Times New Roman" w:hAnsi="Times New Roman"/>
          <w:b/>
          <w:bCs/>
        </w:rPr>
        <w:t>else</w:t>
      </w:r>
      <w:r>
        <w:t>" vs. "</w:t>
      </w:r>
      <w:r w:rsidRPr="00291046">
        <w:rPr>
          <w:rFonts w:ascii="Times New Roman" w:hAnsi="Times New Roman"/>
          <w:b/>
          <w:bCs/>
        </w:rPr>
        <w:t>or</w:t>
      </w:r>
      <w:r>
        <w:t>" (or even "</w:t>
      </w:r>
      <w:r w:rsidRPr="00291046">
        <w:rPr>
          <w:rFonts w:ascii="Times New Roman" w:hAnsi="Times New Roman"/>
          <w:b/>
          <w:bCs/>
        </w:rPr>
        <w:t>then abort</w:t>
      </w:r>
      <w:r w:rsidR="000961FA">
        <w:rPr>
          <w:rFonts w:ascii="Times New Roman" w:hAnsi="Times New Roman"/>
          <w:b/>
          <w:bCs/>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rPr>
          <w:rFonts w:ascii="Times New Roman" w:hAnsi="Times New Roman"/>
          <w:b/>
          <w:bCs/>
        </w:rPr>
        <w:fldChar w:fldCharType="end"/>
      </w:r>
      <w:r>
        <w:t>" in the case of a</w:t>
      </w:r>
      <w:r w:rsidR="00006274">
        <w:t>n</w:t>
      </w:r>
      <w:r>
        <w:rPr>
          <w:rFonts w:ascii="Times New Roman" w:hAnsi="Times New Roman"/>
        </w:rPr>
        <w:t xml:space="preserve"> </w:t>
      </w:r>
      <w:r w:rsidRPr="00291046">
        <w:rPr>
          <w:rFonts w:ascii="Times New Roman" w:hAnsi="Times New Roman"/>
        </w:rPr>
        <w:t>asynchronous_select</w:t>
      </w:r>
      <w:r>
        <w:t xml:space="preserve"> statement). </w:t>
      </w:r>
    </w:p>
    <w:p w14:paraId="3E72A617" w14:textId="77777777" w:rsidR="004C770C" w:rsidRDefault="004C770C" w:rsidP="004C770C">
      <w:r>
        <w:t>Probably the most common correctness problem resulting from the use of one kind of expression where a syntactically similar expression should have been used has to do with the use of short-circuit vs. non-short-circuit Boolean-valued operations (</w:t>
      </w:r>
      <w:r w:rsidR="00901B24">
        <w:t>for example</w:t>
      </w:r>
      <w:r>
        <w:t>, "</w:t>
      </w:r>
      <w:r w:rsidRPr="00291046">
        <w:rPr>
          <w:rFonts w:ascii="Times New Roman" w:hAnsi="Times New Roman"/>
          <w:b/>
          <w:bCs/>
        </w:rPr>
        <w:t>and then</w:t>
      </w:r>
      <w:r>
        <w:t>" and "</w:t>
      </w:r>
      <w:r w:rsidRPr="00291046">
        <w:rPr>
          <w:rFonts w:ascii="Times New Roman" w:hAnsi="Times New Roman"/>
          <w:b/>
          <w:bCs/>
        </w:rPr>
        <w:t>or else</w:t>
      </w:r>
      <w:r>
        <w:t>" vs. "</w:t>
      </w:r>
      <w:r w:rsidRPr="00291046">
        <w:rPr>
          <w:rFonts w:ascii="Times New Roman" w:hAnsi="Times New Roman"/>
          <w:b/>
          <w:bCs/>
        </w:rPr>
        <w:t>and</w:t>
      </w:r>
      <w:r>
        <w:t>" and "</w:t>
      </w:r>
      <w:r w:rsidRPr="00291046">
        <w:rPr>
          <w:rFonts w:ascii="Times New Roman" w:hAnsi="Times New Roman"/>
          <w:b/>
          <w:bCs/>
        </w:rPr>
        <w:t>or</w:t>
      </w:r>
      <w:r>
        <w:t>"), as in</w:t>
      </w:r>
    </w:p>
    <w:p w14:paraId="4F5A89EF" w14:textId="77777777" w:rsidR="004C770C" w:rsidRPr="00291046" w:rsidRDefault="004C770C" w:rsidP="004C770C">
      <w:pPr>
        <w:ind w:left="720"/>
        <w:rPr>
          <w:rFonts w:ascii="Times New Roman" w:hAnsi="Times New Roman"/>
        </w:rPr>
      </w:pPr>
      <w:r w:rsidRPr="00291046">
        <w:rPr>
          <w:rFonts w:ascii="Times New Roman" w:hAnsi="Times New Roman"/>
          <w:b/>
          <w:bCs/>
        </w:rPr>
        <w:t>if</w:t>
      </w:r>
      <w:r w:rsidRPr="00291046">
        <w:rPr>
          <w:rFonts w:ascii="Times New Roman" w:hAnsi="Times New Roman"/>
        </w:rPr>
        <w:t xml:space="preserve"> (Ptr /= </w:t>
      </w:r>
      <w:r w:rsidRPr="00291046">
        <w:rPr>
          <w:rFonts w:ascii="Times New Roman" w:hAnsi="Times New Roman"/>
          <w:b/>
          <w:bCs/>
        </w:rPr>
        <w:t>null</w:t>
      </w:r>
      <w:r w:rsidRPr="00291046">
        <w:rPr>
          <w:rFonts w:ascii="Times New Roman" w:hAnsi="Times New Roman"/>
        </w:rPr>
        <w:t xml:space="preserve">) </w:t>
      </w:r>
      <w:r w:rsidRPr="00291046">
        <w:rPr>
          <w:rFonts w:ascii="Times New Roman" w:hAnsi="Times New Roman"/>
          <w:b/>
          <w:bCs/>
        </w:rPr>
        <w:t>and</w:t>
      </w:r>
      <w:r w:rsidRPr="00291046">
        <w:rPr>
          <w:rFonts w:ascii="Times New Roman" w:hAnsi="Times New Roman"/>
        </w:rPr>
        <w:t xml:space="preserve"> (Ptr.all.Count &gt; 0) </w:t>
      </w:r>
      <w:r w:rsidRPr="00291046">
        <w:rPr>
          <w:rFonts w:ascii="Times New Roman" w:hAnsi="Times New Roman"/>
          <w:b/>
          <w:bCs/>
        </w:rPr>
        <w:t>then</w:t>
      </w:r>
      <w:r w:rsidRPr="00291046">
        <w:rPr>
          <w:rFonts w:ascii="Times New Roman" w:hAnsi="Times New Roman"/>
        </w:rPr>
        <w:t xml:space="preserve"> ... </w:t>
      </w:r>
      <w:r w:rsidRPr="00291046">
        <w:rPr>
          <w:rFonts w:ascii="Times New Roman" w:hAnsi="Times New Roman"/>
          <w:b/>
          <w:bCs/>
        </w:rPr>
        <w:t>end if</w:t>
      </w:r>
      <w:r w:rsidRPr="00291046">
        <w:rPr>
          <w:rFonts w:ascii="Times New Roman" w:hAnsi="Times New Roman"/>
        </w:rPr>
        <w:t>;</w:t>
      </w:r>
    </w:p>
    <w:p w14:paraId="5F6A7DE6" w14:textId="77777777" w:rsidR="004C770C" w:rsidRDefault="004C770C" w:rsidP="004C770C">
      <w:pPr>
        <w:ind w:left="720"/>
      </w:pPr>
      <w:r w:rsidRPr="00291046">
        <w:rPr>
          <w:rFonts w:ascii="Times New Roman" w:hAnsi="Times New Roman"/>
        </w:rPr>
        <w:t>-- should have used "</w:t>
      </w:r>
      <w:r w:rsidRPr="00291046">
        <w:rPr>
          <w:rFonts w:ascii="Times New Roman" w:hAnsi="Times New Roman"/>
          <w:b/>
          <w:bCs/>
        </w:rPr>
        <w:t>and then</w:t>
      </w:r>
      <w:r w:rsidRPr="00291046">
        <w:rPr>
          <w:rFonts w:ascii="Times New Roman" w:hAnsi="Times New Roman"/>
        </w:rPr>
        <w:t>" to avoid dereferencing null</w:t>
      </w:r>
    </w:p>
    <w:p w14:paraId="136CC5DC" w14:textId="77777777" w:rsidR="004C770C" w:rsidRDefault="00726AF3" w:rsidP="004C770C">
      <w:pPr>
        <w:pStyle w:val="Heading3"/>
      </w:pPr>
      <w:bookmarkStart w:id="1439" w:name="_Toc497902505"/>
      <w:r>
        <w:t>6</w:t>
      </w:r>
      <w:r w:rsidR="009E501C">
        <w:t>.</w:t>
      </w:r>
      <w:r w:rsidR="004C770C">
        <w:t>2</w:t>
      </w:r>
      <w:r w:rsidR="00015334">
        <w:t>5</w:t>
      </w:r>
      <w:r w:rsidR="004C770C">
        <w:t>.2</w:t>
      </w:r>
      <w:r w:rsidR="00074057">
        <w:t xml:space="preserve"> </w:t>
      </w:r>
      <w:r w:rsidR="004C770C">
        <w:t>Guidance to language users</w:t>
      </w:r>
      <w:bookmarkEnd w:id="1439"/>
    </w:p>
    <w:p w14:paraId="4EEF5293" w14:textId="77777777" w:rsidR="004C770C" w:rsidRDefault="004C770C" w:rsidP="003B5D87">
      <w:pPr>
        <w:pStyle w:val="ListParagraph"/>
        <w:numPr>
          <w:ilvl w:val="0"/>
          <w:numId w:val="301"/>
        </w:numPr>
        <w:spacing w:before="120" w:after="120" w:line="240" w:lineRule="auto"/>
      </w:pPr>
      <w:r>
        <w:t>Compilers and other static analysis tools can detect some cases (such as the preceding example).</w:t>
      </w:r>
      <w:r w:rsidR="001574D7">
        <w:t xml:space="preserve"> Use these capabilities.</w:t>
      </w:r>
    </w:p>
    <w:p w14:paraId="4E3FC072" w14:textId="77777777" w:rsidR="004C770C" w:rsidRDefault="00CF591C" w:rsidP="003B5D87">
      <w:pPr>
        <w:pStyle w:val="ListParagraph"/>
        <w:numPr>
          <w:ilvl w:val="0"/>
          <w:numId w:val="301"/>
        </w:numPr>
        <w:spacing w:before="120" w:after="120" w:line="240" w:lineRule="auto"/>
      </w:pPr>
      <w:r>
        <w:t>Consider</w:t>
      </w:r>
      <w:r w:rsidR="004C770C">
        <w:t xml:space="preserve"> us</w:t>
      </w:r>
      <w:r w:rsidR="007667EB">
        <w:t>ing</w:t>
      </w:r>
      <w:r w:rsidR="004C770C">
        <w:t xml:space="preserve"> short-circuit forms by default (errors resulting from the incorrect use of short-circuit forms are much less common), </w:t>
      </w:r>
      <w:r w:rsidR="00106226">
        <w:t xml:space="preserve">thought </w:t>
      </w:r>
      <w:r w:rsidR="004C770C">
        <w:t xml:space="preserve">this </w:t>
      </w:r>
      <w:r w:rsidR="00106226">
        <w:t xml:space="preserve">can </w:t>
      </w:r>
      <w:r w:rsidR="004C770C">
        <w:t>make it more difficult to express the distinction between the cases where short-circuited evaluation is known to be needed (either for correctness or for performance) and those where it is not.</w:t>
      </w:r>
    </w:p>
    <w:p w14:paraId="7EC6B698" w14:textId="77777777" w:rsidR="004C770C" w:rsidRDefault="00726AF3" w:rsidP="004C770C">
      <w:pPr>
        <w:pStyle w:val="Heading2"/>
      </w:pPr>
      <w:bookmarkStart w:id="1440" w:name="_Ref336424817"/>
      <w:bookmarkStart w:id="1441" w:name="_Toc358896511"/>
      <w:bookmarkStart w:id="1442" w:name="_Toc497902506"/>
      <w:r>
        <w:t>6</w:t>
      </w:r>
      <w:r w:rsidR="009E501C">
        <w:t>.</w:t>
      </w:r>
      <w:r w:rsidR="004C770C">
        <w:t>2</w:t>
      </w:r>
      <w:r w:rsidR="00015334">
        <w:t>6</w:t>
      </w:r>
      <w:r w:rsidR="00074057">
        <w:t xml:space="preserve"> </w:t>
      </w:r>
      <w:r w:rsidR="004C770C">
        <w:t>Dead and Deactivated Code [XYQ]</w:t>
      </w:r>
      <w:bookmarkEnd w:id="1440"/>
      <w:bookmarkEnd w:id="1441"/>
      <w:bookmarkEnd w:id="1442"/>
      <w:r w:rsidR="000961FA">
        <w:fldChar w:fldCharType="begin"/>
      </w:r>
      <w:r w:rsidR="00AF6101">
        <w:instrText xml:space="preserve"> XE "</w:instrText>
      </w:r>
      <w:r w:rsidR="00AF6101" w:rsidRPr="0000190E">
        <w:instrText>XYQ</w:instrText>
      </w:r>
      <w:r w:rsidR="00EB0723">
        <w:instrText xml:space="preserve"> </w:instrText>
      </w:r>
      <w:r w:rsidR="00AF6101">
        <w:instrText>–</w:instrText>
      </w:r>
      <w:r w:rsidR="00AF6101" w:rsidRPr="0000190E">
        <w:instrText xml:space="preserve"> Dead and Deactivated Code</w:instrText>
      </w:r>
      <w:r w:rsidR="00AF6101">
        <w:instrText xml:space="preserve">" </w:instrText>
      </w:r>
      <w:r w:rsidR="000961FA">
        <w:fldChar w:fldCharType="end"/>
      </w:r>
      <w:r w:rsidR="000961FA">
        <w:fldChar w:fldCharType="begin"/>
      </w:r>
      <w:r w:rsidR="00AF6101">
        <w:instrText xml:space="preserve"> XE "</w:instrText>
      </w:r>
      <w:r w:rsidR="00AF6101" w:rsidRPr="00EE2177">
        <w:instrText>Language Vulnerabilities:Dead and Deactivated Code [XYQ]</w:instrText>
      </w:r>
      <w:r w:rsidR="00AF6101">
        <w:instrText xml:space="preserve">" </w:instrText>
      </w:r>
      <w:r w:rsidR="000961FA">
        <w:fldChar w:fldCharType="end"/>
      </w:r>
    </w:p>
    <w:p w14:paraId="2857D59D" w14:textId="77777777" w:rsidR="004C770C" w:rsidRDefault="00726AF3" w:rsidP="004C770C">
      <w:pPr>
        <w:pStyle w:val="Heading3"/>
      </w:pPr>
      <w:bookmarkStart w:id="1443" w:name="_Toc497902507"/>
      <w:r>
        <w:t>6</w:t>
      </w:r>
      <w:r w:rsidR="009E501C">
        <w:t>.</w:t>
      </w:r>
      <w:r w:rsidR="004C770C">
        <w:t>2</w:t>
      </w:r>
      <w:r w:rsidR="00015334">
        <w:t>6</w:t>
      </w:r>
      <w:r w:rsidR="004C770C">
        <w:t>.1</w:t>
      </w:r>
      <w:r w:rsidR="00074057">
        <w:t xml:space="preserve"> </w:t>
      </w:r>
      <w:r w:rsidR="004C770C">
        <w:t>Applicability to language</w:t>
      </w:r>
      <w:bookmarkEnd w:id="1443"/>
    </w:p>
    <w:p w14:paraId="4CAAAD32" w14:textId="77777777" w:rsidR="004C770C" w:rsidRDefault="004C770C" w:rsidP="004C770C">
      <w:r>
        <w:t xml:space="preserve">Ada allows the usual sources of dead code (described in </w:t>
      </w:r>
      <w:r w:rsidR="003B5D87">
        <w:t xml:space="preserve">TR 24772-1 Section </w:t>
      </w:r>
      <w:r>
        <w:t>6.2</w:t>
      </w:r>
      <w:r w:rsidR="00015334">
        <w:t>6</w:t>
      </w:r>
      <w:r>
        <w:t>) that are common to most conventional programming languages.</w:t>
      </w:r>
    </w:p>
    <w:p w14:paraId="4AC323BE" w14:textId="77777777" w:rsidR="004C770C" w:rsidRDefault="00726AF3" w:rsidP="004C770C">
      <w:pPr>
        <w:pStyle w:val="Heading3"/>
      </w:pPr>
      <w:bookmarkStart w:id="1444" w:name="_Toc497902508"/>
      <w:r>
        <w:t>6</w:t>
      </w:r>
      <w:r w:rsidR="009E501C">
        <w:t>.</w:t>
      </w:r>
      <w:r w:rsidR="004C770C">
        <w:t>2</w:t>
      </w:r>
      <w:r w:rsidR="00015334">
        <w:t>6</w:t>
      </w:r>
      <w:r w:rsidR="004C770C">
        <w:t>.2</w:t>
      </w:r>
      <w:r w:rsidR="00074057">
        <w:t xml:space="preserve"> </w:t>
      </w:r>
      <w:r w:rsidR="004C770C">
        <w:t>Guidance to language users</w:t>
      </w:r>
      <w:bookmarkEnd w:id="1444"/>
    </w:p>
    <w:p w14:paraId="3B3EFBED" w14:textId="77777777" w:rsidR="004C770C" w:rsidRDefault="001574D7" w:rsidP="004C770C">
      <w:r>
        <w:t>Use i</w:t>
      </w:r>
      <w:r w:rsidR="004C770C">
        <w:t>mplementation</w:t>
      </w:r>
      <w:r>
        <w:t>-</w:t>
      </w:r>
      <w:r w:rsidR="004C770C">
        <w:t>specific mechanisms</w:t>
      </w:r>
      <w:r>
        <w:t xml:space="preserve">, if </w:t>
      </w:r>
      <w:r w:rsidR="007667EB">
        <w:t>provided</w:t>
      </w:r>
      <w:r>
        <w:t xml:space="preserve">, </w:t>
      </w:r>
      <w:r w:rsidR="004C770C">
        <w:t xml:space="preserve">  to support the elimination of dead code. In some cases, </w:t>
      </w:r>
      <w:r>
        <w:t xml:space="preserve">use </w:t>
      </w:r>
      <w:r w:rsidR="004C770C" w:rsidRPr="00DE559F">
        <w:rPr>
          <w:rFonts w:ascii="Times New Roman" w:hAnsi="Times New Roman"/>
          <w:b/>
          <w:bCs/>
        </w:rPr>
        <w:t>pragma</w:t>
      </w:r>
      <w:r w:rsidR="004C770C">
        <w:t xml:space="preserve">s such as </w:t>
      </w:r>
      <w:r w:rsidR="004C770C" w:rsidRPr="00DE559F">
        <w:rPr>
          <w:rFonts w:ascii="Times New Roman" w:hAnsi="Times New Roman"/>
        </w:rPr>
        <w:t>Restrictions</w:t>
      </w:r>
      <w:r w:rsidR="004C770C">
        <w:t xml:space="preserve">, </w:t>
      </w:r>
      <w:r w:rsidR="004C770C" w:rsidRPr="00DE559F">
        <w:rPr>
          <w:rFonts w:ascii="Times New Roman" w:hAnsi="Times New Roman"/>
        </w:rPr>
        <w:t>Suppress</w:t>
      </w:r>
      <w:r w:rsidR="004C770C">
        <w:t xml:space="preserve">, or </w:t>
      </w:r>
      <w:r w:rsidR="004C770C" w:rsidRPr="00DE559F">
        <w:rPr>
          <w:rFonts w:ascii="Times New Roman" w:hAnsi="Times New Roman"/>
        </w:rPr>
        <w:t>Discard_Names</w:t>
      </w:r>
      <w:r w:rsidR="004C770C">
        <w:t xml:space="preserve">  to inform the compiler that some code whose generation would normally be required for certain constructs would be dead because of properties of the overall system, and that therefore the code need not be generated.  </w:t>
      </w:r>
      <w:r w:rsidR="00006274">
        <w:t>F</w:t>
      </w:r>
      <w:r w:rsidR="004C770C">
        <w:t>or example:</w:t>
      </w:r>
    </w:p>
    <w:p w14:paraId="7A538D02" w14:textId="77777777" w:rsidR="004C770C" w:rsidRPr="00020376" w:rsidRDefault="004C770C" w:rsidP="00B13ECD">
      <w:pPr>
        <w:spacing w:after="0"/>
        <w:ind w:left="720"/>
        <w:rPr>
          <w:rFonts w:ascii="Times New Roman" w:hAnsi="Times New Roman"/>
        </w:rPr>
      </w:pPr>
      <w:r w:rsidRPr="00020376">
        <w:rPr>
          <w:rFonts w:ascii="Times New Roman" w:hAnsi="Times New Roman"/>
          <w:b/>
        </w:rPr>
        <w:t>package</w:t>
      </w:r>
      <w:r w:rsidRPr="00020376">
        <w:rPr>
          <w:rFonts w:ascii="Times New Roman" w:hAnsi="Times New Roman"/>
        </w:rPr>
        <w:t xml:space="preserve"> Pkg </w:t>
      </w:r>
      <w:r w:rsidRPr="00020376">
        <w:rPr>
          <w:rFonts w:ascii="Times New Roman" w:hAnsi="Times New Roman"/>
          <w:b/>
        </w:rPr>
        <w:t>is</w:t>
      </w:r>
    </w:p>
    <w:p w14:paraId="725584BA" w14:textId="77777777" w:rsidR="004C770C" w:rsidRDefault="004C770C" w:rsidP="00B13ECD">
      <w:pPr>
        <w:spacing w:after="0"/>
        <w:ind w:left="720" w:firstLine="86"/>
        <w:rPr>
          <w:rFonts w:ascii="Times New Roman" w:hAnsi="Times New Roman"/>
        </w:rPr>
      </w:pPr>
      <w:r w:rsidRPr="00020376">
        <w:rPr>
          <w:rFonts w:ascii="Times New Roman" w:hAnsi="Times New Roman"/>
          <w:b/>
        </w:rPr>
        <w:t xml:space="preserve">type </w:t>
      </w:r>
      <w:r w:rsidRPr="00020376">
        <w:rPr>
          <w:rFonts w:ascii="Times New Roman" w:hAnsi="Times New Roman"/>
        </w:rPr>
        <w:t xml:space="preserve">Enum </w:t>
      </w:r>
      <w:r w:rsidRPr="00020376">
        <w:rPr>
          <w:rFonts w:ascii="Times New Roman" w:hAnsi="Times New Roman"/>
          <w:b/>
        </w:rPr>
        <w:t>is</w:t>
      </w:r>
      <w:r w:rsidRPr="00020376">
        <w:rPr>
          <w:rFonts w:ascii="Times New Roman" w:hAnsi="Times New Roman"/>
        </w:rPr>
        <w:t xml:space="preserve"> (Aaa, Bbb, Ccc);</w:t>
      </w:r>
    </w:p>
    <w:p w14:paraId="55D1CF47" w14:textId="77777777" w:rsidR="004C770C" w:rsidRDefault="004C770C" w:rsidP="00B13ECD">
      <w:pPr>
        <w:spacing w:after="0"/>
        <w:ind w:left="720" w:firstLine="86"/>
        <w:rPr>
          <w:rFonts w:ascii="Times New Roman" w:hAnsi="Times New Roman"/>
        </w:rPr>
      </w:pPr>
      <w:r w:rsidRPr="00020376">
        <w:rPr>
          <w:rFonts w:ascii="Times New Roman" w:hAnsi="Times New Roman"/>
          <w:b/>
        </w:rPr>
        <w:t>pragma</w:t>
      </w:r>
      <w:r w:rsidRPr="00020376">
        <w:rPr>
          <w:rFonts w:ascii="Times New Roman" w:hAnsi="Times New Roman"/>
        </w:rPr>
        <w:t xml:space="preserve"> Discard_Names( Enum );</w:t>
      </w:r>
    </w:p>
    <w:p w14:paraId="6D09AC6F" w14:textId="77777777" w:rsidR="004C770C" w:rsidRPr="00020376" w:rsidRDefault="004C770C" w:rsidP="004C770C">
      <w:pPr>
        <w:ind w:left="720"/>
        <w:rPr>
          <w:rFonts w:ascii="Times New Roman" w:hAnsi="Times New Roman"/>
        </w:rPr>
      </w:pPr>
      <w:r w:rsidRPr="00020376">
        <w:rPr>
          <w:rFonts w:ascii="Times New Roman" w:hAnsi="Times New Roman"/>
          <w:b/>
        </w:rPr>
        <w:t>end</w:t>
      </w:r>
      <w:r w:rsidRPr="00020376">
        <w:rPr>
          <w:rFonts w:ascii="Times New Roman" w:hAnsi="Times New Roman"/>
        </w:rPr>
        <w:t xml:space="preserve"> Pkg;</w:t>
      </w:r>
    </w:p>
    <w:p w14:paraId="27290FC4" w14:textId="77777777" w:rsidR="004C770C" w:rsidRPr="00020376" w:rsidRDefault="004C770C" w:rsidP="004C770C">
      <w:r>
        <w:t xml:space="preserve">If </w:t>
      </w:r>
      <w:r w:rsidRPr="00020376">
        <w:rPr>
          <w:rFonts w:ascii="Times New Roman" w:hAnsi="Times New Roman"/>
        </w:rPr>
        <w:t>Pkg.Enum'Image</w:t>
      </w:r>
      <w:r w:rsidR="000961FA">
        <w:rPr>
          <w:rFonts w:ascii="Times New Roman" w:hAnsi="Times New Roman"/>
        </w:rPr>
        <w:fldChar w:fldCharType="begin"/>
      </w:r>
      <w:r w:rsidR="0013647A">
        <w:instrText xml:space="preserve"> XE "</w:instrText>
      </w:r>
      <w:r w:rsidR="0013647A" w:rsidRPr="00DA1B68">
        <w:rPr>
          <w:rFonts w:ascii="Times New Roman" w:hAnsi="Times New Roman"/>
        </w:rPr>
        <w:instrText>Attribute:</w:instrText>
      </w:r>
      <w:r w:rsidR="0013647A" w:rsidRPr="00DA1B68">
        <w:instrText>'Image</w:instrText>
      </w:r>
      <w:r w:rsidR="0013647A">
        <w:instrText xml:space="preserve">" </w:instrText>
      </w:r>
      <w:r w:rsidR="000961FA">
        <w:rPr>
          <w:rFonts w:ascii="Times New Roman" w:hAnsi="Times New Roman"/>
        </w:rPr>
        <w:fldChar w:fldCharType="end"/>
      </w:r>
      <w:r>
        <w:t xml:space="preserve"> and related attributes (</w:t>
      </w:r>
      <w:r w:rsidR="00006274">
        <w:t>e.g.</w:t>
      </w:r>
      <w:r>
        <w:t xml:space="preserve">, </w:t>
      </w:r>
      <w:r w:rsidRPr="00020376">
        <w:rPr>
          <w:rFonts w:ascii="Times New Roman" w:hAnsi="Times New Roman"/>
        </w:rPr>
        <w:t>Value, Wide_Image</w:t>
      </w:r>
      <w:r>
        <w:t xml:space="preserve">) of the type </w:t>
      </w:r>
      <w:r w:rsidR="007667EB">
        <w:t xml:space="preserve">Enum </w:t>
      </w:r>
      <w:r>
        <w:t>are never used, and if the implementation normally builds a table</w:t>
      </w:r>
      <w:r w:rsidR="007667EB">
        <w:t xml:space="preserve"> of the enumeration literals</w:t>
      </w:r>
      <w:r>
        <w:t xml:space="preserve">, then the </w:t>
      </w:r>
      <w:r w:rsidRPr="00020376">
        <w:rPr>
          <w:rFonts w:ascii="Times New Roman" w:hAnsi="Times New Roman"/>
          <w:b/>
        </w:rPr>
        <w:t>pragma</w:t>
      </w:r>
      <w:r>
        <w:t xml:space="preserve"> allows the elimination of the table.</w:t>
      </w:r>
    </w:p>
    <w:p w14:paraId="6D4EAC57" w14:textId="77777777" w:rsidR="004C770C" w:rsidRDefault="00726AF3" w:rsidP="004C770C">
      <w:pPr>
        <w:pStyle w:val="Heading2"/>
      </w:pPr>
      <w:bookmarkStart w:id="1445" w:name="_Ref336424846"/>
      <w:bookmarkStart w:id="1446" w:name="_Toc358896512"/>
      <w:bookmarkStart w:id="1447" w:name="_Toc497902509"/>
      <w:r>
        <w:t>6</w:t>
      </w:r>
      <w:r w:rsidR="009E501C">
        <w:t>.</w:t>
      </w:r>
      <w:r w:rsidR="004C770C">
        <w:t>2</w:t>
      </w:r>
      <w:r w:rsidR="00015334">
        <w:t>7</w:t>
      </w:r>
      <w:r w:rsidR="00074057">
        <w:t xml:space="preserve"> </w:t>
      </w:r>
      <w:r w:rsidR="004C770C">
        <w:t>Switch Statements and Static Analysis [CLL]</w:t>
      </w:r>
      <w:bookmarkEnd w:id="1445"/>
      <w:bookmarkEnd w:id="1446"/>
      <w:bookmarkEnd w:id="1447"/>
      <w:r w:rsidR="000961FA">
        <w:fldChar w:fldCharType="begin"/>
      </w:r>
      <w:r w:rsidR="00AF6101">
        <w:instrText xml:space="preserve"> XE "</w:instrText>
      </w:r>
      <w:r w:rsidR="00AF6101" w:rsidRPr="00FB6959">
        <w:instrText>CL</w:instrText>
      </w:r>
      <w:r w:rsidR="00EB0723">
        <w:instrText xml:space="preserve">L </w:instrText>
      </w:r>
      <w:r w:rsidR="00AF6101">
        <w:instrText>–</w:instrText>
      </w:r>
      <w:r w:rsidR="00AF6101" w:rsidRPr="00FB6959">
        <w:instrText xml:space="preserve"> Switch Statements and Static Analysis</w:instrText>
      </w:r>
      <w:r w:rsidR="00AF6101">
        <w:instrText xml:space="preserve">" </w:instrText>
      </w:r>
      <w:r w:rsidR="000961FA">
        <w:fldChar w:fldCharType="end"/>
      </w:r>
      <w:r w:rsidR="000961FA">
        <w:fldChar w:fldCharType="begin"/>
      </w:r>
      <w:r w:rsidR="00AF6101">
        <w:instrText xml:space="preserve"> XE "</w:instrText>
      </w:r>
      <w:r w:rsidR="00AF6101" w:rsidRPr="00DA0F4E">
        <w:instrText>Language Vulnerabilities:Switch Statements and Static Analysis [CLL]</w:instrText>
      </w:r>
      <w:r w:rsidR="00AF6101">
        <w:instrText xml:space="preserve">" </w:instrText>
      </w:r>
      <w:r w:rsidR="000961FA">
        <w:fldChar w:fldCharType="end"/>
      </w:r>
    </w:p>
    <w:p w14:paraId="7E367326" w14:textId="77777777" w:rsidR="004C770C" w:rsidRDefault="00726AF3" w:rsidP="004C770C">
      <w:pPr>
        <w:pStyle w:val="Heading3"/>
      </w:pPr>
      <w:bookmarkStart w:id="1448" w:name="_Toc497902510"/>
      <w:r>
        <w:t>6</w:t>
      </w:r>
      <w:r w:rsidR="009E501C">
        <w:t>.</w:t>
      </w:r>
      <w:r w:rsidR="004C770C">
        <w:t>2</w:t>
      </w:r>
      <w:r w:rsidR="00015334">
        <w:t>7</w:t>
      </w:r>
      <w:r w:rsidR="004C770C">
        <w:t>.1</w:t>
      </w:r>
      <w:r w:rsidR="00074057">
        <w:t xml:space="preserve"> </w:t>
      </w:r>
      <w:r w:rsidR="004C770C">
        <w:t>Applicability to language</w:t>
      </w:r>
      <w:bookmarkEnd w:id="1448"/>
    </w:p>
    <w:p w14:paraId="09EC683A" w14:textId="77777777" w:rsidR="004C770C" w:rsidRDefault="004C770C" w:rsidP="004C770C">
      <w:pPr>
        <w:rPr>
          <w:lang w:val="en-GB"/>
        </w:rPr>
      </w:pPr>
      <w:r>
        <w:rPr>
          <w:lang w:val="en-GB"/>
        </w:rPr>
        <w:t>With the exception of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006274">
        <w:rPr>
          <w:lang w:val="en-GB"/>
        </w:rPr>
        <w:t>)</w:t>
      </w:r>
      <w:r w:rsidRPr="00262A7C">
        <w:rPr>
          <w:lang w:val="en-GB"/>
        </w:rPr>
        <w:t xml:space="preserve"> and the use of default cases,</w:t>
      </w:r>
      <w:r>
        <w:rPr>
          <w:lang w:val="en-GB"/>
        </w:rPr>
        <w:t xml:space="preserve"> this vulnerability is not applicable to Ada as Ada ensures that a case statement provides exactly one alternative for each value of the expression's subtype.  </w:t>
      </w:r>
      <w:r>
        <w:rPr>
          <w:szCs w:val="20"/>
          <w:lang w:val="en-GB"/>
        </w:rPr>
        <w:t xml:space="preserve">This restriction is enforced at compile time.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may be used as the last choice of a case statement to capture any remaining values of the case expression type that are not covered by the preceding case choices.  </w:t>
      </w:r>
      <w:r>
        <w:rPr>
          <w:lang w:val="en-GB"/>
        </w:rPr>
        <w:t>If the value of the expression is outside of the range of this subtype (</w:t>
      </w:r>
      <w:r w:rsidR="00006274">
        <w:rPr>
          <w:lang w:val="en-GB"/>
        </w:rPr>
        <w:t>e.g.</w:t>
      </w:r>
      <w:r>
        <w:rPr>
          <w:lang w:val="en-GB"/>
        </w:rPr>
        <w:t>, due to an uninitialized variable), then the resulting behaviour is well-defined (</w:t>
      </w:r>
      <w:r w:rsidR="00017A66" w:rsidRPr="00017A66">
        <w:rPr>
          <w:rFonts w:ascii="Times New Roman" w:hAnsi="Times New Roman" w:cs="Times New Roman"/>
          <w:lang w:val="en-GB"/>
        </w:rPr>
        <w:t>Constraint_Error</w:t>
      </w:r>
      <w:r w:rsidR="000961FA">
        <w:rPr>
          <w:rFonts w:ascii="Times New Roman" w:hAnsi="Times New Roman" w:cs="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0961FA">
        <w:rPr>
          <w:rFonts w:ascii="Times New Roman" w:hAnsi="Times New Roman" w:cs="Times New Roman"/>
          <w:lang w:val="en-GB"/>
        </w:rPr>
        <w:fldChar w:fldCharType="end"/>
      </w:r>
      <w:r>
        <w:rPr>
          <w:lang w:val="en-GB"/>
        </w:rPr>
        <w:t xml:space="preserve"> is raised).  Control does not flow from one alternative to the next. Upon reaching the end of an alternative, control is transferred to the end of the </w:t>
      </w:r>
      <w:r w:rsidR="00017A66" w:rsidRPr="00017A66">
        <w:rPr>
          <w:rFonts w:ascii="Times New Roman" w:hAnsi="Times New Roman" w:cs="Times New Roman"/>
          <w:b/>
          <w:bCs/>
          <w:lang w:val="en-GB"/>
        </w:rPr>
        <w:t>case</w:t>
      </w:r>
      <w:r>
        <w:rPr>
          <w:lang w:val="en-GB"/>
        </w:rPr>
        <w:t xml:space="preserve"> statement</w:t>
      </w:r>
      <w:r w:rsidR="000961FA">
        <w:rPr>
          <w:u w:val="single"/>
        </w:rPr>
        <w:fldChar w:fldCharType="begin"/>
      </w:r>
      <w:r w:rsidR="00080388">
        <w:instrText xml:space="preserve"> XE "</w:instrText>
      </w:r>
      <w:r w:rsidR="00080388" w:rsidRPr="004E4AEC">
        <w:instrText>Case statement</w:instrText>
      </w:r>
      <w:r w:rsidR="00080388">
        <w:instrText xml:space="preserve">" </w:instrText>
      </w:r>
      <w:r w:rsidR="000961FA">
        <w:rPr>
          <w:u w:val="single"/>
        </w:rPr>
        <w:fldChar w:fldCharType="end"/>
      </w:r>
      <w:r>
        <w:rPr>
          <w:lang w:val="en-GB"/>
        </w:rPr>
        <w:t xml:space="preserve">. </w:t>
      </w:r>
    </w:p>
    <w:p w14:paraId="4D673071" w14:textId="77777777" w:rsidR="004C770C" w:rsidRDefault="004C770C" w:rsidP="004C770C">
      <w:pPr>
        <w:rPr>
          <w:szCs w:val="19"/>
          <w:lang w:val="en-GB"/>
        </w:rPr>
      </w:pPr>
      <w:r>
        <w:rPr>
          <w:szCs w:val="20"/>
          <w:lang w:val="en-GB"/>
        </w:rPr>
        <w:t xml:space="preserve">The remaining vulnerability is that unexpected values are captured by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or a subrange as case choice.  For example, when the range of the type </w:t>
      </w:r>
      <w:r w:rsidR="00017A66" w:rsidRPr="00017A66">
        <w:rPr>
          <w:rFonts w:ascii="Times New Roman" w:hAnsi="Times New Roman" w:cs="Times New Roman"/>
          <w:szCs w:val="20"/>
          <w:lang w:val="en-GB"/>
        </w:rPr>
        <w:t>Character</w:t>
      </w:r>
      <w:r>
        <w:rPr>
          <w:szCs w:val="20"/>
          <w:lang w:val="en-GB"/>
        </w:rPr>
        <w:t xml:space="preserve"> was extended from 128 characters to the 256 characters in the Latin-1 character type, an </w:t>
      </w:r>
      <w:r w:rsidR="00017A66" w:rsidRPr="00017A66">
        <w:rPr>
          <w:rFonts w:ascii="Times New Roman" w:hAnsi="Times New Roman" w:cs="Times New Roman"/>
          <w:b/>
          <w:bCs/>
          <w:szCs w:val="20"/>
          <w:lang w:val="en-GB"/>
        </w:rPr>
        <w:t>others</w:t>
      </w:r>
      <w:r>
        <w:rPr>
          <w:szCs w:val="20"/>
          <w:lang w:val="en-GB"/>
        </w:rPr>
        <w:t xml:space="preserve"> clause for a </w:t>
      </w:r>
      <w:r w:rsidR="00017A66" w:rsidRPr="00017A66">
        <w:rPr>
          <w:rFonts w:ascii="Times New Roman" w:hAnsi="Times New Roman" w:cs="Times New Roman"/>
          <w:b/>
          <w:bCs/>
          <w:szCs w:val="20"/>
          <w:lang w:val="en-GB"/>
        </w:rPr>
        <w:t>case</w:t>
      </w:r>
      <w:r>
        <w:rPr>
          <w:szCs w:val="20"/>
          <w:lang w:val="en-GB"/>
        </w:rPr>
        <w:t xml:space="preserve"> statement with a </w:t>
      </w:r>
      <w:r w:rsidR="00017A66" w:rsidRPr="00017A66">
        <w:rPr>
          <w:rFonts w:ascii="Times New Roman" w:hAnsi="Times New Roman" w:cs="Times New Roman"/>
          <w:szCs w:val="20"/>
          <w:lang w:val="en-GB"/>
        </w:rPr>
        <w:t>Character</w:t>
      </w:r>
      <w:r>
        <w:rPr>
          <w:szCs w:val="20"/>
          <w:lang w:val="en-GB"/>
        </w:rPr>
        <w:t xml:space="preserve"> type case expression originally written to capture cases associated with the 128 characters type now </w:t>
      </w:r>
      <w:r w:rsidR="00DA7747">
        <w:rPr>
          <w:szCs w:val="20"/>
          <w:lang w:val="en-GB"/>
        </w:rPr>
        <w:t xml:space="preserve">also </w:t>
      </w:r>
      <w:r>
        <w:rPr>
          <w:szCs w:val="20"/>
          <w:lang w:val="en-GB"/>
        </w:rPr>
        <w:t xml:space="preserve">captures the 128 additional cases introduced by the extension of the type </w:t>
      </w:r>
      <w:r w:rsidR="00017A66" w:rsidRPr="00017A66">
        <w:rPr>
          <w:rFonts w:ascii="Times New Roman" w:hAnsi="Times New Roman" w:cs="Times New Roman"/>
          <w:szCs w:val="20"/>
          <w:lang w:val="en-GB"/>
        </w:rPr>
        <w:t>Character</w:t>
      </w:r>
      <w:r>
        <w:rPr>
          <w:szCs w:val="20"/>
          <w:lang w:val="en-GB"/>
        </w:rPr>
        <w:t>.  Some of the new characters may have needed to be covered by the existing case choices</w:t>
      </w:r>
      <w:r>
        <w:rPr>
          <w:szCs w:val="19"/>
          <w:lang w:val="en-GB"/>
        </w:rPr>
        <w:t xml:space="preserve"> </w:t>
      </w:r>
      <w:r>
        <w:rPr>
          <w:szCs w:val="20"/>
          <w:lang w:val="en-GB"/>
        </w:rPr>
        <w:t>or new case choices</w:t>
      </w:r>
      <w:r>
        <w:rPr>
          <w:szCs w:val="19"/>
          <w:lang w:val="en-GB"/>
        </w:rPr>
        <w:t xml:space="preserve">. </w:t>
      </w:r>
    </w:p>
    <w:p w14:paraId="0ABA41CF" w14:textId="77777777" w:rsidR="004C770C" w:rsidRDefault="00726AF3" w:rsidP="004C770C">
      <w:pPr>
        <w:pStyle w:val="Heading3"/>
      </w:pPr>
      <w:bookmarkStart w:id="1449" w:name="_Toc497902511"/>
      <w:r>
        <w:t>6</w:t>
      </w:r>
      <w:r w:rsidR="009E501C">
        <w:t>.</w:t>
      </w:r>
      <w:r w:rsidR="004C770C">
        <w:t>2</w:t>
      </w:r>
      <w:r w:rsidR="00015334">
        <w:t>7</w:t>
      </w:r>
      <w:r w:rsidR="004C770C">
        <w:t>.2</w:t>
      </w:r>
      <w:r w:rsidR="00074057">
        <w:t xml:space="preserve"> </w:t>
      </w:r>
      <w:r w:rsidR="004C770C">
        <w:t>Guidance to language users</w:t>
      </w:r>
      <w:bookmarkEnd w:id="1449"/>
    </w:p>
    <w:p w14:paraId="267B651D" w14:textId="77777777" w:rsidR="004C770C" w:rsidRDefault="004C770C" w:rsidP="003B5D87">
      <w:pPr>
        <w:pStyle w:val="ListParagraph"/>
        <w:numPr>
          <w:ilvl w:val="0"/>
          <w:numId w:val="334"/>
        </w:numPr>
        <w:spacing w:before="120" w:after="120" w:line="240" w:lineRule="auto"/>
        <w:rPr>
          <w:kern w:val="32"/>
          <w:lang w:val="en-GB"/>
        </w:rPr>
      </w:pPr>
      <w:r>
        <w:rPr>
          <w:kern w:val="32"/>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avoid the use of the </w:t>
      </w:r>
      <w:r w:rsidR="00017A66" w:rsidRPr="00017A66">
        <w:rPr>
          <w:rFonts w:ascii="Times New Roman" w:hAnsi="Times New Roman" w:cs="Times New Roman"/>
          <w:b/>
          <w:bCs/>
          <w:lang w:val="en-GB"/>
        </w:rPr>
        <w:t>others</w:t>
      </w:r>
      <w:r>
        <w:rPr>
          <w:lang w:val="en-GB"/>
        </w:rPr>
        <w:t xml:space="preserve"> choice.</w:t>
      </w:r>
    </w:p>
    <w:p w14:paraId="66E2C4E0" w14:textId="77777777" w:rsidR="004C770C" w:rsidRDefault="004C770C" w:rsidP="003B5D87">
      <w:pPr>
        <w:pStyle w:val="ListParagraph"/>
        <w:numPr>
          <w:ilvl w:val="0"/>
          <w:numId w:val="334"/>
        </w:numPr>
        <w:autoSpaceDE w:val="0"/>
        <w:spacing w:before="120" w:after="120" w:line="240" w:lineRule="auto"/>
        <w:rPr>
          <w:kern w:val="32"/>
          <w:lang w:val="en-GB"/>
        </w:rPr>
      </w:pPr>
      <w:r>
        <w:rPr>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mistrust subranges as choices after enumeration literals have been added anywhere but the beginning or the end of the enumeration type definition.</w:t>
      </w:r>
      <w:r>
        <w:rPr>
          <w:rFonts w:ascii="ZWAdobeF" w:hAnsi="ZWAdobeF" w:cs="ZWAdobeF"/>
          <w:kern w:val="32"/>
          <w:sz w:val="2"/>
          <w:szCs w:val="2"/>
          <w:lang w:val="en-GB"/>
        </w:rPr>
        <w:t>15F</w:t>
      </w:r>
      <w:r>
        <w:rPr>
          <w:rStyle w:val="FootnoteReference"/>
          <w:rFonts w:ascii="Arial" w:hAnsi="Arial" w:cs="Arial"/>
          <w:kern w:val="32"/>
          <w:szCs w:val="20"/>
          <w:lang w:val="en-GB"/>
        </w:rPr>
        <w:footnoteReference w:id="1"/>
      </w:r>
    </w:p>
    <w:p w14:paraId="24A7C02F" w14:textId="77777777" w:rsidR="004C770C" w:rsidRDefault="00726AF3" w:rsidP="004C770C">
      <w:pPr>
        <w:pStyle w:val="Heading2"/>
      </w:pPr>
      <w:bookmarkStart w:id="1450" w:name="_Ref336424940"/>
      <w:bookmarkStart w:id="1451" w:name="_Toc358896513"/>
      <w:bookmarkStart w:id="1452" w:name="_Toc497902512"/>
      <w:r>
        <w:t>6</w:t>
      </w:r>
      <w:r w:rsidR="009E501C">
        <w:t>.</w:t>
      </w:r>
      <w:r w:rsidR="003427F7">
        <w:t>2</w:t>
      </w:r>
      <w:r w:rsidR="00015334">
        <w:t>8</w:t>
      </w:r>
      <w:r w:rsidR="00074057">
        <w:t xml:space="preserve"> </w:t>
      </w:r>
      <w:r w:rsidR="004C770C">
        <w:t>Demarcation of Control Flow [EOJ]</w:t>
      </w:r>
      <w:bookmarkEnd w:id="1450"/>
      <w:bookmarkEnd w:id="1451"/>
      <w:bookmarkEnd w:id="1452"/>
      <w:r w:rsidR="000961FA">
        <w:fldChar w:fldCharType="begin"/>
      </w:r>
      <w:r w:rsidR="00AF6101">
        <w:instrText xml:space="preserve"> XE "</w:instrText>
      </w:r>
      <w:r w:rsidR="00AF6101" w:rsidRPr="00857BFF">
        <w:instrText>EOJ</w:instrText>
      </w:r>
      <w:r w:rsidR="00EB0723">
        <w:instrText xml:space="preserve"> </w:instrText>
      </w:r>
      <w:r w:rsidR="00AF6101">
        <w:instrText>–</w:instrText>
      </w:r>
      <w:r w:rsidR="00AF6101" w:rsidRPr="00857BFF">
        <w:instrText xml:space="preserve"> Demarcation of Control Flow</w:instrText>
      </w:r>
      <w:r w:rsidR="00AF6101">
        <w:instrText xml:space="preserve">" </w:instrText>
      </w:r>
      <w:r w:rsidR="000961FA">
        <w:fldChar w:fldCharType="end"/>
      </w:r>
      <w:r w:rsidR="000961FA">
        <w:fldChar w:fldCharType="begin"/>
      </w:r>
      <w:r w:rsidR="00AF6101">
        <w:instrText xml:space="preserve"> XE "</w:instrText>
      </w:r>
      <w:r w:rsidR="00AF6101" w:rsidRPr="007E4398">
        <w:instrText>Language Vulnerabilities:Demarcation of Control Flow [EOJ]</w:instrText>
      </w:r>
      <w:r w:rsidR="00AF6101">
        <w:instrText xml:space="preserve">" </w:instrText>
      </w:r>
      <w:r w:rsidR="000961FA">
        <w:fldChar w:fldCharType="end"/>
      </w:r>
    </w:p>
    <w:p w14:paraId="528499C0" w14:textId="77777777" w:rsidR="004C770C" w:rsidRDefault="00675793" w:rsidP="004C770C">
      <w:r>
        <w:rPr>
          <w:lang w:val="en-GB"/>
        </w:rPr>
        <w:t>T</w:t>
      </w:r>
      <w:r w:rsidR="004C770C">
        <w:t xml:space="preserve">his vulnerability is not applicable to Ada as the Ada syntax describes several types of compound statements that are associated with control flow including </w:t>
      </w:r>
      <w:r w:rsidR="004C770C" w:rsidRPr="00D03E22">
        <w:rPr>
          <w:rFonts w:ascii="Times New Roman" w:hAnsi="Times New Roman"/>
          <w:b/>
          <w:bCs/>
        </w:rPr>
        <w:t>if</w:t>
      </w:r>
      <w:r w:rsidR="004C770C">
        <w:t xml:space="preserve"> statements, </w:t>
      </w:r>
      <w:r w:rsidR="004C770C" w:rsidRPr="00D03E22">
        <w:rPr>
          <w:rFonts w:ascii="Times New Roman" w:hAnsi="Times New Roman"/>
          <w:b/>
          <w:bCs/>
        </w:rPr>
        <w:t>loop</w:t>
      </w:r>
      <w:r w:rsidR="004C770C">
        <w:t xml:space="preserve"> statements, </w:t>
      </w:r>
      <w:r w:rsidR="004C770C" w:rsidRPr="00D03E22">
        <w:rPr>
          <w:rFonts w:ascii="Times New Roman" w:hAnsi="Times New Roman"/>
          <w:b/>
          <w:bCs/>
        </w:rPr>
        <w:t>case</w:t>
      </w:r>
      <w:r w:rsidR="004C770C">
        <w:t xml:space="preserve"> statements, </w:t>
      </w:r>
      <w:r w:rsidR="004C770C" w:rsidRPr="00D03E22">
        <w:rPr>
          <w:rFonts w:ascii="Times New Roman" w:hAnsi="Times New Roman"/>
          <w:b/>
          <w:bCs/>
        </w:rPr>
        <w:t>select</w:t>
      </w:r>
      <w:r w:rsidR="004C770C">
        <w:t xml:space="preserve"> statements, and extended </w:t>
      </w:r>
      <w:r w:rsidR="004C770C" w:rsidRPr="00D03E22">
        <w:rPr>
          <w:rFonts w:ascii="Times New Roman" w:hAnsi="Times New Roman"/>
          <w:b/>
          <w:bCs/>
        </w:rPr>
        <w:t>return</w:t>
      </w:r>
      <w:r w:rsidR="004C770C">
        <w:t xml:space="preserve"> statements. Each of these forms of compound statements require unique syntax that marks the end of the compound statement.</w:t>
      </w:r>
    </w:p>
    <w:p w14:paraId="440B29F3" w14:textId="77777777" w:rsidR="004C770C" w:rsidRDefault="00726AF3" w:rsidP="004C770C">
      <w:pPr>
        <w:pStyle w:val="Heading2"/>
        <w:rPr>
          <w:lang w:val="es-ES"/>
        </w:rPr>
      </w:pPr>
      <w:bookmarkStart w:id="1453" w:name="_Ref336424963"/>
      <w:bookmarkStart w:id="1454" w:name="_Toc358896514"/>
      <w:bookmarkStart w:id="1455" w:name="_Toc497902513"/>
      <w:r>
        <w:rPr>
          <w:lang w:val="es-ES"/>
        </w:rPr>
        <w:t>6</w:t>
      </w:r>
      <w:r w:rsidR="009E501C">
        <w:rPr>
          <w:lang w:val="es-ES"/>
        </w:rPr>
        <w:t>.</w:t>
      </w:r>
      <w:r w:rsidR="00015334">
        <w:rPr>
          <w:lang w:val="es-ES"/>
        </w:rPr>
        <w:t>29</w:t>
      </w:r>
      <w:r w:rsidR="00074057">
        <w:rPr>
          <w:lang w:val="es-ES"/>
        </w:rPr>
        <w:t xml:space="preserve"> </w:t>
      </w:r>
      <w:r w:rsidR="004C770C" w:rsidRPr="00496E6E">
        <w:rPr>
          <w:lang w:val="es-ES"/>
        </w:rPr>
        <w:t>Loop Control Variables [TEX]</w:t>
      </w:r>
      <w:bookmarkEnd w:id="1453"/>
      <w:bookmarkEnd w:id="1454"/>
      <w:bookmarkEnd w:id="1455"/>
      <w:r w:rsidR="000961FA">
        <w:rPr>
          <w:lang w:val="es-ES"/>
        </w:rPr>
        <w:fldChar w:fldCharType="begin"/>
      </w:r>
      <w:r w:rsidR="00AF6101">
        <w:instrText xml:space="preserve"> XE "</w:instrText>
      </w:r>
      <w:r w:rsidR="00AF6101" w:rsidRPr="00155792">
        <w:rPr>
          <w:lang w:val="es-ES"/>
        </w:rPr>
        <w:instrText>TEX</w:instrText>
      </w:r>
      <w:r w:rsidR="00EB0723">
        <w:rPr>
          <w:lang w:val="es-ES"/>
        </w:rPr>
        <w:instrText xml:space="preserve"> </w:instrText>
      </w:r>
      <w:r w:rsidR="00AF6101">
        <w:instrText>–</w:instrText>
      </w:r>
      <w:r w:rsidR="00AF6101" w:rsidRPr="00155792">
        <w:rPr>
          <w:lang w:val="es-ES"/>
        </w:rPr>
        <w:instrText xml:space="preserve"> Loop Control Variables</w:instrText>
      </w:r>
      <w:r w:rsidR="00AF6101">
        <w:instrText xml:space="preserve">" </w:instrText>
      </w:r>
      <w:r w:rsidR="000961FA">
        <w:rPr>
          <w:lang w:val="es-ES"/>
        </w:rPr>
        <w:fldChar w:fldCharType="end"/>
      </w:r>
      <w:r w:rsidR="000961FA">
        <w:rPr>
          <w:lang w:val="es-ES"/>
        </w:rPr>
        <w:fldChar w:fldCharType="begin"/>
      </w:r>
      <w:r w:rsidR="00AF6101">
        <w:instrText xml:space="preserve"> XE "</w:instrText>
      </w:r>
      <w:r w:rsidR="00AF6101" w:rsidRPr="009C2E79">
        <w:rPr>
          <w:lang w:val="es-ES"/>
        </w:rPr>
        <w:instrText>Language Vulnerabilities:</w:instrText>
      </w:r>
      <w:r w:rsidR="00AF6101" w:rsidRPr="009C2E79">
        <w:instrText>Loop Control Variables [TEX]</w:instrText>
      </w:r>
      <w:r w:rsidR="00AF6101">
        <w:instrText xml:space="preserve">" </w:instrText>
      </w:r>
      <w:r w:rsidR="000961FA">
        <w:rPr>
          <w:lang w:val="es-ES"/>
        </w:rPr>
        <w:fldChar w:fldCharType="end"/>
      </w:r>
    </w:p>
    <w:p w14:paraId="7B5528E3" w14:textId="77777777" w:rsidR="004C770C" w:rsidRDefault="004C770C" w:rsidP="004C770C">
      <w:r>
        <w:rPr>
          <w:lang w:val="en-GB"/>
        </w:rPr>
        <w:t>With the exception of unsafe programming</w:t>
      </w:r>
      <w:r w:rsidR="000961FA">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0961FA">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006274">
        <w:rPr>
          <w:lang w:val="en-GB"/>
        </w:rPr>
        <w:t>)</w:t>
      </w:r>
      <w:r w:rsidRPr="00262A7C">
        <w:rPr>
          <w:lang w:val="en-GB"/>
        </w:rPr>
        <w:t>,</w:t>
      </w:r>
      <w:r>
        <w:t xml:space="preserve"> this vulnerability is not applicable to Ada as Ada defines a </w:t>
      </w:r>
      <w:r w:rsidRPr="00A869C3">
        <w:rPr>
          <w:rFonts w:ascii="Times New Roman" w:hAnsi="Times New Roman"/>
          <w:b/>
          <w:bCs/>
        </w:rPr>
        <w:t>for loop</w:t>
      </w:r>
      <w:r>
        <w:t xml:space="preserve"> where the number of iterations is controlled by a loop control variable (called a loop parameter). This value has a constant view and cannot be updated within the sequence of statements of the body of the loop.</w:t>
      </w:r>
    </w:p>
    <w:p w14:paraId="0D0E95F6" w14:textId="77777777" w:rsidR="004C770C" w:rsidRDefault="00726AF3" w:rsidP="004C770C">
      <w:pPr>
        <w:pStyle w:val="Heading2"/>
      </w:pPr>
      <w:bookmarkStart w:id="1456" w:name="_Ref336424988"/>
      <w:bookmarkStart w:id="1457" w:name="_Toc358896515"/>
      <w:bookmarkStart w:id="1458" w:name="_Toc497902514"/>
      <w:r>
        <w:t>6</w:t>
      </w:r>
      <w:r w:rsidR="009E501C">
        <w:t>.</w:t>
      </w:r>
      <w:r w:rsidR="004C770C">
        <w:t>3</w:t>
      </w:r>
      <w:r w:rsidR="00015334">
        <w:t>0</w:t>
      </w:r>
      <w:r w:rsidR="00074057">
        <w:t xml:space="preserve"> </w:t>
      </w:r>
      <w:r w:rsidR="004C770C">
        <w:t>Off-by-one Error [XZH]</w:t>
      </w:r>
      <w:bookmarkEnd w:id="1456"/>
      <w:bookmarkEnd w:id="1457"/>
      <w:bookmarkEnd w:id="1458"/>
      <w:r w:rsidR="000961FA">
        <w:fldChar w:fldCharType="begin"/>
      </w:r>
      <w:r w:rsidR="00AF6101">
        <w:instrText xml:space="preserve"> XE "</w:instrText>
      </w:r>
      <w:r w:rsidR="00AF6101" w:rsidRPr="00121CB4">
        <w:instrText>XZH</w:instrText>
      </w:r>
      <w:r w:rsidR="00EB0723">
        <w:instrText xml:space="preserve"> </w:instrText>
      </w:r>
      <w:r w:rsidR="00AF6101">
        <w:instrText>–</w:instrText>
      </w:r>
      <w:r w:rsidR="00AF6101" w:rsidRPr="00121CB4">
        <w:instrText xml:space="preserve"> Off-by-one Error</w:instrText>
      </w:r>
      <w:r w:rsidR="00AF6101">
        <w:instrText xml:space="preserve">" </w:instrText>
      </w:r>
      <w:r w:rsidR="000961FA">
        <w:fldChar w:fldCharType="end"/>
      </w:r>
      <w:r w:rsidR="000961FA">
        <w:fldChar w:fldCharType="begin"/>
      </w:r>
      <w:r w:rsidR="00AF6101">
        <w:instrText xml:space="preserve"> XE "</w:instrText>
      </w:r>
      <w:r w:rsidR="00AF6101" w:rsidRPr="00A771B5">
        <w:instrText>Language Vulnerabilities:Off-by-one Error [XZH]</w:instrText>
      </w:r>
      <w:r w:rsidR="00AF6101">
        <w:instrText xml:space="preserve">" </w:instrText>
      </w:r>
      <w:r w:rsidR="000961FA">
        <w:fldChar w:fldCharType="end"/>
      </w:r>
    </w:p>
    <w:p w14:paraId="039BBDD6" w14:textId="77777777" w:rsidR="004C770C" w:rsidRDefault="00726AF3" w:rsidP="004C770C">
      <w:pPr>
        <w:pStyle w:val="Heading3"/>
      </w:pPr>
      <w:bookmarkStart w:id="1459" w:name="_Toc497902515"/>
      <w:r>
        <w:t>6</w:t>
      </w:r>
      <w:r w:rsidR="009E501C">
        <w:t>.</w:t>
      </w:r>
      <w:r w:rsidR="004C770C">
        <w:t>3</w:t>
      </w:r>
      <w:r w:rsidR="00015334">
        <w:t>0</w:t>
      </w:r>
      <w:r w:rsidR="004C770C">
        <w:t>.1</w:t>
      </w:r>
      <w:r w:rsidR="00074057">
        <w:t xml:space="preserve"> </w:t>
      </w:r>
      <w:r w:rsidR="004C770C">
        <w:t>Applicability to language</w:t>
      </w:r>
      <w:bookmarkEnd w:id="1459"/>
    </w:p>
    <w:p w14:paraId="08CE6874" w14:textId="77777777" w:rsidR="004C770C" w:rsidRDefault="004C770C" w:rsidP="004C770C">
      <w:pPr>
        <w:pStyle w:val="Heading4"/>
        <w:ind w:left="403"/>
        <w:rPr>
          <w:rFonts w:ascii="Arial" w:hAnsi="Arial"/>
          <w:sz w:val="22"/>
          <w:szCs w:val="22"/>
        </w:rPr>
      </w:pPr>
      <w:r w:rsidRPr="001C5025">
        <w:rPr>
          <w:rFonts w:ascii="Arial" w:hAnsi="Arial"/>
          <w:sz w:val="22"/>
          <w:szCs w:val="22"/>
        </w:rPr>
        <w:t xml:space="preserve">Confusion between the need for </w:t>
      </w:r>
      <w:r w:rsidR="00017A66" w:rsidRPr="00017A66">
        <w:rPr>
          <w:rFonts w:ascii="Times New Roman" w:hAnsi="Times New Roman" w:cs="Times New Roman"/>
          <w:sz w:val="22"/>
          <w:szCs w:val="22"/>
        </w:rPr>
        <w:t>&lt;</w:t>
      </w:r>
      <w:r w:rsidRPr="001C5025">
        <w:rPr>
          <w:rFonts w:ascii="Arial" w:hAnsi="Arial"/>
          <w:sz w:val="22"/>
          <w:szCs w:val="22"/>
        </w:rPr>
        <w:t xml:space="preserve"> and </w:t>
      </w:r>
      <w:r w:rsidR="00017A66" w:rsidRPr="00017A66">
        <w:rPr>
          <w:rFonts w:ascii="Times New Roman" w:hAnsi="Times New Roman" w:cs="Times New Roman"/>
          <w:sz w:val="22"/>
          <w:szCs w:val="22"/>
        </w:rPr>
        <w:t>&lt;=</w:t>
      </w:r>
      <w:r w:rsidRPr="001C5025">
        <w:rPr>
          <w:rFonts w:ascii="Arial" w:hAnsi="Arial"/>
          <w:sz w:val="22"/>
          <w:szCs w:val="22"/>
        </w:rPr>
        <w:t xml:space="preserve"> or </w:t>
      </w:r>
      <w:r w:rsidR="00017A66" w:rsidRPr="00017A66">
        <w:rPr>
          <w:rFonts w:ascii="Times New Roman" w:hAnsi="Times New Roman" w:cs="Times New Roman"/>
          <w:sz w:val="22"/>
          <w:szCs w:val="22"/>
        </w:rPr>
        <w:t>&gt;</w:t>
      </w:r>
      <w:r w:rsidRPr="001C5025">
        <w:rPr>
          <w:rFonts w:ascii="Arial" w:hAnsi="Arial"/>
          <w:sz w:val="22"/>
          <w:szCs w:val="22"/>
        </w:rPr>
        <w:t xml:space="preserve"> and </w:t>
      </w:r>
      <w:r w:rsidR="00017A66" w:rsidRPr="00017A66">
        <w:rPr>
          <w:rFonts w:ascii="Times New Roman" w:hAnsi="Times New Roman" w:cs="Times New Roman"/>
          <w:sz w:val="22"/>
          <w:szCs w:val="22"/>
        </w:rPr>
        <w:t>&gt;=</w:t>
      </w:r>
      <w:r w:rsidRPr="001C5025">
        <w:rPr>
          <w:rFonts w:ascii="Arial" w:hAnsi="Arial"/>
          <w:sz w:val="22"/>
          <w:szCs w:val="22"/>
        </w:rPr>
        <w:t xml:space="preserve"> in a test.</w:t>
      </w:r>
    </w:p>
    <w:p w14:paraId="7189D5F9" w14:textId="77777777" w:rsidR="004C770C" w:rsidRDefault="004C770C" w:rsidP="004C770C">
      <w:pPr>
        <w:ind w:left="806"/>
      </w:pPr>
      <w:r>
        <w:t xml:space="preserve">A </w:t>
      </w:r>
      <w:r w:rsidRPr="001C5025">
        <w:rPr>
          <w:rFonts w:ascii="Times New Roman" w:hAnsi="Times New Roman"/>
          <w:b/>
          <w:bCs/>
        </w:rPr>
        <w:t>for loop</w:t>
      </w:r>
      <w:r>
        <w:t xml:space="preserve"> in Ada does not require the programmer to specify a conditional test for loop termination. Instead, the starting and ending value of the loop are specified which eliminates this source of off-by-one errors. </w:t>
      </w:r>
      <w:del w:id="1460" w:author="Joyce L Tokar" w:date="2017-09-14T12:06:00Z">
        <w:r w:rsidDel="00214410">
          <w:delText xml:space="preserve">A </w:delText>
        </w:r>
        <w:r w:rsidRPr="001C5025" w:rsidDel="00214410">
          <w:rPr>
            <w:rFonts w:ascii="Times New Roman" w:hAnsi="Times New Roman"/>
            <w:b/>
            <w:bCs/>
          </w:rPr>
          <w:delText>while loop</w:delText>
        </w:r>
        <w:r w:rsidDel="00214410">
          <w:delText xml:space="preserve"> however, lets the programmer specify the loop termination expression, which could be susceptible to an off-by-one error.</w:delText>
        </w:r>
        <w:r w:rsidR="00106226" w:rsidDel="00214410">
          <w:delText xml:space="preserve"> </w:delText>
        </w:r>
      </w:del>
      <w:r w:rsidR="00106226">
        <w:t xml:space="preserve">There are also special </w:t>
      </w:r>
      <w:r w:rsidR="00017A66" w:rsidRPr="00017A66">
        <w:rPr>
          <w:rFonts w:ascii="Times New Roman" w:hAnsi="Times New Roman" w:cs="Times New Roman"/>
          <w:b/>
        </w:rPr>
        <w:t>for loop</w:t>
      </w:r>
      <w:r w:rsidR="00DA7747">
        <w:rPr>
          <w:rFonts w:ascii="Times New Roman" w:hAnsi="Times New Roman" w:cs="Times New Roman"/>
          <w:b/>
        </w:rPr>
        <w:t xml:space="preserve"> </w:t>
      </w:r>
      <w:r w:rsidR="00DA7747">
        <w:rPr>
          <w:rFonts w:ascii="Times New Roman" w:hAnsi="Times New Roman" w:cs="Times New Roman"/>
        </w:rPr>
        <w:t>structures</w:t>
      </w:r>
      <w:r w:rsidR="00106226">
        <w:t xml:space="preserve"> that iterate through an entire array or container.  These avoid the need to specify any bounds for the iteration.</w:t>
      </w:r>
      <w:ins w:id="1461" w:author="Joyce L Tokar" w:date="2017-09-14T12:06:00Z">
        <w:r w:rsidR="00214410">
          <w:t xml:space="preserve"> A </w:t>
        </w:r>
        <w:r w:rsidR="00214410" w:rsidRPr="001C5025">
          <w:rPr>
            <w:rFonts w:ascii="Times New Roman" w:hAnsi="Times New Roman"/>
            <w:b/>
            <w:bCs/>
          </w:rPr>
          <w:t>while loop</w:t>
        </w:r>
        <w:r w:rsidR="00214410">
          <w:t xml:space="preserve"> however, lets the programmer specify the loop termination expression, which could be susceptible to an off-by-one error.</w:t>
        </w:r>
      </w:ins>
    </w:p>
    <w:p w14:paraId="4FE29543" w14:textId="77777777" w:rsidR="004C770C" w:rsidRDefault="004C770C" w:rsidP="004C770C">
      <w:pPr>
        <w:pStyle w:val="Heading4"/>
        <w:ind w:left="403"/>
        <w:rPr>
          <w:rFonts w:ascii="Arial" w:hAnsi="Arial"/>
          <w:sz w:val="22"/>
          <w:szCs w:val="22"/>
        </w:rPr>
      </w:pPr>
      <w:r w:rsidRPr="001C5025">
        <w:rPr>
          <w:rFonts w:ascii="Arial" w:hAnsi="Arial"/>
          <w:sz w:val="22"/>
          <w:szCs w:val="22"/>
        </w:rPr>
        <w:t>Confusion as to the index range of an algorithm.</w:t>
      </w:r>
    </w:p>
    <w:p w14:paraId="42850315" w14:textId="77777777" w:rsidR="004C770C" w:rsidRDefault="004C770C" w:rsidP="004C770C">
      <w:pPr>
        <w:ind w:left="806"/>
      </w:pPr>
      <w:r>
        <w:t>Although there are language defined attributes to symbolically reference the start and end values for a loop iteration, the language does allow the use of explicit values and loop termination tests. Off-by-one errors can result in these circumstances.</w:t>
      </w:r>
    </w:p>
    <w:p w14:paraId="03D40B02" w14:textId="77777777" w:rsidR="004C770C" w:rsidRDefault="004C770C" w:rsidP="004C770C">
      <w:pPr>
        <w:ind w:left="806"/>
      </w:pPr>
      <w:r>
        <w:t xml:space="preserve">Care should be taken when using the </w:t>
      </w:r>
      <w:r w:rsidRPr="00964ADF">
        <w:rPr>
          <w:rFonts w:ascii="Times New Roman" w:hAnsi="Times New Roman"/>
        </w:rPr>
        <w:t>'Length</w:t>
      </w:r>
      <w:r w:rsidR="000961FA">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0961FA">
        <w:rPr>
          <w:rFonts w:ascii="Times New Roman" w:hAnsi="Times New Roman"/>
        </w:rPr>
        <w:fldChar w:fldCharType="end"/>
      </w:r>
      <w:r>
        <w:t xml:space="preserve"> attribute in the loop termination expression. The expression should generally be relative to the </w:t>
      </w:r>
      <w:r w:rsidRPr="00964ADF">
        <w:rPr>
          <w:rFonts w:ascii="Times New Roman" w:hAnsi="Times New Roman"/>
        </w:rPr>
        <w:t>'First</w:t>
      </w:r>
      <w:r w:rsidR="000961FA">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0961FA">
        <w:rPr>
          <w:rFonts w:ascii="Times New Roman" w:hAnsi="Times New Roman"/>
        </w:rPr>
        <w:fldChar w:fldCharType="end"/>
      </w:r>
      <w:r>
        <w:t xml:space="preserve"> value.</w:t>
      </w:r>
    </w:p>
    <w:p w14:paraId="78B6FF0D" w14:textId="77777777" w:rsidR="004C770C" w:rsidRDefault="004C770C" w:rsidP="004C770C">
      <w:pPr>
        <w:ind w:left="806"/>
      </w:pPr>
      <w:r>
        <w:t>The strong typing of Ada eliminates the potential for buffer overflow associated with this vulnerability. If the error is not statically caught at compile time, then a run-time check generates an exception</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t xml:space="preserve"> if an attempt is made to access an element outside the bounds of an array.</w:t>
      </w:r>
    </w:p>
    <w:p w14:paraId="1F637FD3" w14:textId="77777777" w:rsidR="004C770C" w:rsidRDefault="004C770C" w:rsidP="004C770C">
      <w:pPr>
        <w:pStyle w:val="Heading4"/>
        <w:ind w:left="403"/>
        <w:rPr>
          <w:rFonts w:ascii="Arial" w:hAnsi="Arial"/>
          <w:sz w:val="22"/>
          <w:szCs w:val="22"/>
        </w:rPr>
      </w:pPr>
      <w:r w:rsidRPr="00964ADF">
        <w:rPr>
          <w:rFonts w:ascii="Arial" w:hAnsi="Arial"/>
          <w:sz w:val="22"/>
          <w:szCs w:val="22"/>
        </w:rPr>
        <w:t>Failing to allow for storage of a sentinel value.</w:t>
      </w:r>
    </w:p>
    <w:p w14:paraId="472B7CEC" w14:textId="77777777" w:rsidR="004C770C" w:rsidRDefault="004C770C" w:rsidP="004C770C">
      <w:pPr>
        <w:ind w:left="806"/>
      </w:pPr>
      <w:r>
        <w:t>Ada does not use sentinel values to terminate arrays. There is no need to account for the storage of a sentinel value, therefore this particular vulnerability concern does not apply to Ada.</w:t>
      </w:r>
    </w:p>
    <w:p w14:paraId="6A643735" w14:textId="77777777" w:rsidR="004C770C" w:rsidRDefault="00726AF3" w:rsidP="004C770C">
      <w:pPr>
        <w:pStyle w:val="Heading3"/>
      </w:pPr>
      <w:bookmarkStart w:id="1462" w:name="_Toc497902516"/>
      <w:r>
        <w:t>6</w:t>
      </w:r>
      <w:r w:rsidR="009E501C">
        <w:t>.</w:t>
      </w:r>
      <w:r w:rsidR="004C770C">
        <w:t>3</w:t>
      </w:r>
      <w:r w:rsidR="00015334">
        <w:t>0</w:t>
      </w:r>
      <w:r w:rsidR="004C770C">
        <w:t>.2</w:t>
      </w:r>
      <w:r w:rsidR="00074057">
        <w:t xml:space="preserve"> </w:t>
      </w:r>
      <w:r w:rsidR="004C770C">
        <w:t>Guidance to language users</w:t>
      </w:r>
      <w:bookmarkEnd w:id="1462"/>
    </w:p>
    <w:p w14:paraId="21A6E56A" w14:textId="77777777" w:rsidR="004C770C" w:rsidRDefault="004C770C" w:rsidP="003B5D87">
      <w:pPr>
        <w:pStyle w:val="ListParagraph"/>
        <w:numPr>
          <w:ilvl w:val="0"/>
          <w:numId w:val="302"/>
        </w:numPr>
        <w:spacing w:before="120" w:after="120" w:line="240" w:lineRule="auto"/>
      </w:pPr>
      <w:r>
        <w:t xml:space="preserve">Whenever possible, </w:t>
      </w:r>
      <w:r w:rsidR="00CF591C">
        <w:t xml:space="preserve">use </w:t>
      </w:r>
      <w:r>
        <w:t xml:space="preserve">a </w:t>
      </w:r>
      <w:r w:rsidRPr="00804BB2">
        <w:rPr>
          <w:rFonts w:ascii="Times New Roman" w:hAnsi="Times New Roman"/>
          <w:b/>
          <w:bCs/>
        </w:rPr>
        <w:t>for loop</w:t>
      </w:r>
      <w:r>
        <w:t xml:space="preserve"> instead of a </w:t>
      </w:r>
      <w:r w:rsidRPr="00804BB2">
        <w:rPr>
          <w:rFonts w:ascii="Times New Roman" w:hAnsi="Times New Roman"/>
          <w:b/>
          <w:bCs/>
        </w:rPr>
        <w:t>while loop</w:t>
      </w:r>
      <w:r>
        <w:t>.</w:t>
      </w:r>
    </w:p>
    <w:p w14:paraId="1ABBE256" w14:textId="77777777" w:rsidR="00A44331" w:rsidRDefault="004C770C" w:rsidP="003B5D87">
      <w:pPr>
        <w:pStyle w:val="ListParagraph"/>
        <w:numPr>
          <w:ilvl w:val="0"/>
          <w:numId w:val="302"/>
        </w:numPr>
        <w:spacing w:before="120" w:after="120" w:line="240" w:lineRule="auto"/>
      </w:pPr>
      <w:r>
        <w:t xml:space="preserve">Whenever possible, </w:t>
      </w:r>
      <w:r w:rsidR="00A44331">
        <w:t xml:space="preserve">use the form of iteration that takes the name of the array or container and nothing more.  </w:t>
      </w:r>
    </w:p>
    <w:p w14:paraId="34E6B404" w14:textId="77777777" w:rsidR="00A44331" w:rsidRDefault="00A44331" w:rsidP="003B5D87">
      <w:pPr>
        <w:pStyle w:val="ListParagraph"/>
        <w:numPr>
          <w:ilvl w:val="0"/>
          <w:numId w:val="302"/>
        </w:numPr>
        <w:spacing w:before="120" w:after="120" w:line="240" w:lineRule="auto"/>
      </w:pPr>
      <w:r>
        <w:t>When indices are necessary,</w:t>
      </w:r>
      <w:r w:rsidR="001F178D">
        <w:t xml:space="preserve"> </w:t>
      </w:r>
      <w:r w:rsidR="00CF591C">
        <w:t xml:space="preserve">use </w:t>
      </w:r>
      <w:r w:rsidR="004C770C">
        <w:t xml:space="preserve">the </w:t>
      </w:r>
      <w:r w:rsidR="004C770C" w:rsidRPr="00804BB2">
        <w:rPr>
          <w:rFonts w:ascii="Times New Roman" w:hAnsi="Times New Roman"/>
        </w:rPr>
        <w:t>'First</w:t>
      </w:r>
      <w:r w:rsidR="000961FA">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0961FA">
        <w:rPr>
          <w:rFonts w:ascii="Times New Roman" w:hAnsi="Times New Roman"/>
        </w:rPr>
        <w:fldChar w:fldCharType="end"/>
      </w:r>
      <w:r w:rsidR="004C770C">
        <w:t xml:space="preserve">, </w:t>
      </w:r>
      <w:r w:rsidR="004C770C" w:rsidRPr="00804BB2">
        <w:rPr>
          <w:rFonts w:ascii="Times New Roman" w:hAnsi="Times New Roman"/>
        </w:rPr>
        <w:t>'Last</w:t>
      </w:r>
      <w:r w:rsidR="000961FA">
        <w:rPr>
          <w:rFonts w:ascii="Times New Roman" w:hAnsi="Times New Roman"/>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0961FA">
        <w:rPr>
          <w:rFonts w:ascii="Times New Roman" w:hAnsi="Times New Roman"/>
        </w:rPr>
        <w:fldChar w:fldCharType="end"/>
      </w:r>
      <w:r w:rsidR="004C770C">
        <w:t xml:space="preserve">, and </w:t>
      </w:r>
      <w:r w:rsidR="004C770C" w:rsidRPr="00804BB2">
        <w:rPr>
          <w:rFonts w:ascii="Times New Roman" w:hAnsi="Times New Roman"/>
        </w:rPr>
        <w:t>'Range</w:t>
      </w:r>
      <w:r w:rsidR="000961FA">
        <w:rPr>
          <w:rFonts w:ascii="Times New Roman" w:hAnsi="Times New Roman"/>
        </w:rPr>
        <w:fldChar w:fldCharType="begin"/>
      </w:r>
      <w:r w:rsidR="0013647A">
        <w:instrText xml:space="preserve"> XE "</w:instrText>
      </w:r>
      <w:r w:rsidR="0013647A" w:rsidRPr="00282941">
        <w:rPr>
          <w:rFonts w:ascii="Times New Roman" w:hAnsi="Times New Roman"/>
        </w:rPr>
        <w:instrText>Attribute:</w:instrText>
      </w:r>
      <w:r w:rsidR="0013647A" w:rsidRPr="00282941">
        <w:instrText>'Range</w:instrText>
      </w:r>
      <w:r w:rsidR="0013647A">
        <w:instrText xml:space="preserve">" </w:instrText>
      </w:r>
      <w:r w:rsidR="000961FA">
        <w:rPr>
          <w:rFonts w:ascii="Times New Roman" w:hAnsi="Times New Roman"/>
        </w:rPr>
        <w:fldChar w:fldCharType="end"/>
      </w:r>
      <w:r w:rsidR="004C770C">
        <w:t xml:space="preserve"> attributes for loop termination</w:t>
      </w:r>
      <w:r w:rsidR="00CF591C">
        <w:t xml:space="preserve">, e.g. </w:t>
      </w:r>
      <w:r>
        <w:t xml:space="preserve"> </w:t>
      </w:r>
      <w:r w:rsidR="00017A66" w:rsidRPr="00017A66">
        <w:rPr>
          <w:rFonts w:ascii="Times New Roman" w:hAnsi="Times New Roman" w:cs="Times New Roman"/>
          <w:b/>
        </w:rPr>
        <w:t xml:space="preserve">for </w:t>
      </w:r>
      <w:r w:rsidR="00017A66" w:rsidRPr="00017A66">
        <w:rPr>
          <w:rFonts w:ascii="Times New Roman" w:hAnsi="Times New Roman" w:cs="Times New Roman"/>
        </w:rPr>
        <w:t xml:space="preserve">I </w:t>
      </w:r>
      <w:r w:rsidR="00017A66" w:rsidRPr="00017A66">
        <w:rPr>
          <w:rFonts w:ascii="Times New Roman" w:hAnsi="Times New Roman" w:cs="Times New Roman"/>
          <w:b/>
        </w:rPr>
        <w:t xml:space="preserve">in </w:t>
      </w:r>
      <w:r w:rsidR="00677DE9">
        <w:rPr>
          <w:rFonts w:ascii="Times New Roman" w:hAnsi="Times New Roman" w:cs="Times New Roman"/>
        </w:rPr>
        <w:t>MyArray</w:t>
      </w:r>
      <w:r w:rsidR="00677DE9" w:rsidRPr="00804BB2">
        <w:rPr>
          <w:rFonts w:ascii="Times New Roman" w:hAnsi="Times New Roman"/>
        </w:rPr>
        <w:t>'</w:t>
      </w:r>
      <w:r w:rsidR="00677DE9">
        <w:rPr>
          <w:rFonts w:ascii="Times New Roman" w:hAnsi="Times New Roman" w:cs="Times New Roman"/>
        </w:rPr>
        <w:t>Range</w:t>
      </w:r>
      <w:r w:rsidR="00017A66" w:rsidRPr="00017A66">
        <w:rPr>
          <w:rFonts w:ascii="Times New Roman" w:hAnsi="Times New Roman" w:cs="Times New Roman"/>
        </w:rPr>
        <w:t xml:space="preserve"> </w:t>
      </w:r>
      <w:r w:rsidR="00017A66" w:rsidRPr="00017A66">
        <w:rPr>
          <w:rFonts w:ascii="Times New Roman" w:hAnsi="Times New Roman" w:cs="Times New Roman"/>
          <w:b/>
        </w:rPr>
        <w:t>loop</w:t>
      </w:r>
      <w:r w:rsidR="00CF591C" w:rsidRPr="00CF591C">
        <w:t>…</w:t>
      </w:r>
      <w:r w:rsidR="004C770C">
        <w:t xml:space="preserve">. </w:t>
      </w:r>
    </w:p>
    <w:p w14:paraId="1194CED4" w14:textId="77777777" w:rsidR="004C770C" w:rsidRDefault="004C770C" w:rsidP="003B5D87">
      <w:pPr>
        <w:pStyle w:val="ListParagraph"/>
        <w:numPr>
          <w:ilvl w:val="0"/>
          <w:numId w:val="302"/>
        </w:numPr>
        <w:spacing w:before="120" w:after="120" w:line="240" w:lineRule="auto"/>
      </w:pPr>
      <w:r>
        <w:t xml:space="preserve">If the </w:t>
      </w:r>
      <w:r w:rsidRPr="00804BB2">
        <w:rPr>
          <w:rFonts w:ascii="Times New Roman" w:hAnsi="Times New Roman"/>
        </w:rPr>
        <w:t>'Length</w:t>
      </w:r>
      <w:r w:rsidR="000961FA">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0961FA">
        <w:rPr>
          <w:rFonts w:ascii="Times New Roman" w:hAnsi="Times New Roman"/>
        </w:rPr>
        <w:fldChar w:fldCharType="end"/>
      </w:r>
      <w:r>
        <w:t xml:space="preserve"> attribute must be used, </w:t>
      </w:r>
      <w:r w:rsidR="00CF591C">
        <w:t xml:space="preserve">take </w:t>
      </w:r>
      <w:r>
        <w:t xml:space="preserve">extra care to ensure that the </w:t>
      </w:r>
      <w:r w:rsidR="00A44331">
        <w:t>index</w:t>
      </w:r>
      <w:r>
        <w:t xml:space="preserve"> </w:t>
      </w:r>
      <w:r w:rsidR="00A44331">
        <w:t>computation</w:t>
      </w:r>
      <w:r>
        <w:t xml:space="preserve"> considers the starting index value for the array.</w:t>
      </w:r>
    </w:p>
    <w:p w14:paraId="14CF5889" w14:textId="77777777" w:rsidR="004C770C" w:rsidRDefault="00726AF3" w:rsidP="004C770C">
      <w:pPr>
        <w:pStyle w:val="Heading2"/>
      </w:pPr>
      <w:bookmarkStart w:id="1463" w:name="_Ref336414195"/>
      <w:bookmarkStart w:id="1464" w:name="_Toc358896516"/>
      <w:bookmarkStart w:id="1465" w:name="_Toc497902517"/>
      <w:r>
        <w:t>6</w:t>
      </w:r>
      <w:r w:rsidR="009E501C">
        <w:t>.</w:t>
      </w:r>
      <w:r w:rsidR="004C770C">
        <w:t>3</w:t>
      </w:r>
      <w:r w:rsidR="00015334">
        <w:t>1</w:t>
      </w:r>
      <w:r w:rsidR="00074057">
        <w:t xml:space="preserve"> </w:t>
      </w:r>
      <w:r w:rsidR="004C770C">
        <w:t>Structured Programming [EWD]</w:t>
      </w:r>
      <w:bookmarkEnd w:id="1463"/>
      <w:bookmarkEnd w:id="1464"/>
      <w:bookmarkEnd w:id="1465"/>
      <w:r w:rsidR="000961FA">
        <w:fldChar w:fldCharType="begin"/>
      </w:r>
      <w:r w:rsidR="00AF6101">
        <w:instrText xml:space="preserve"> XE "</w:instrText>
      </w:r>
      <w:r w:rsidR="00AF6101" w:rsidRPr="00B07FC2">
        <w:instrText>EWD</w:instrText>
      </w:r>
      <w:r w:rsidR="00EB0723">
        <w:instrText xml:space="preserve"> </w:instrText>
      </w:r>
      <w:r w:rsidR="00AF6101">
        <w:instrText>–</w:instrText>
      </w:r>
      <w:r w:rsidR="00AF6101" w:rsidRPr="00B07FC2">
        <w:instrText xml:space="preserve"> Structured Programming</w:instrText>
      </w:r>
      <w:r w:rsidR="00AF6101">
        <w:instrText xml:space="preserve">" </w:instrText>
      </w:r>
      <w:r w:rsidR="000961FA">
        <w:fldChar w:fldCharType="end"/>
      </w:r>
      <w:r w:rsidR="000961FA">
        <w:fldChar w:fldCharType="begin"/>
      </w:r>
      <w:r w:rsidR="00AF6101">
        <w:instrText xml:space="preserve"> XE "</w:instrText>
      </w:r>
      <w:r w:rsidR="00AF6101" w:rsidRPr="00625588">
        <w:instrText>Language Vulnerabilities:Structured Programming [EWD]</w:instrText>
      </w:r>
      <w:r w:rsidR="00AF6101">
        <w:instrText xml:space="preserve">" </w:instrText>
      </w:r>
      <w:r w:rsidR="000961FA">
        <w:fldChar w:fldCharType="end"/>
      </w:r>
    </w:p>
    <w:p w14:paraId="7184381D" w14:textId="77777777" w:rsidR="004C770C" w:rsidRDefault="00726AF3" w:rsidP="004C770C">
      <w:pPr>
        <w:pStyle w:val="Heading3"/>
      </w:pPr>
      <w:bookmarkStart w:id="1466" w:name="_Toc497902518"/>
      <w:r>
        <w:t>6</w:t>
      </w:r>
      <w:r w:rsidR="009E501C">
        <w:t>.</w:t>
      </w:r>
      <w:r w:rsidR="004C770C">
        <w:t>3</w:t>
      </w:r>
      <w:r w:rsidR="00015334">
        <w:t>1</w:t>
      </w:r>
      <w:r w:rsidR="004C770C">
        <w:t>.1</w:t>
      </w:r>
      <w:r w:rsidR="00074057">
        <w:t xml:space="preserve"> </w:t>
      </w:r>
      <w:r w:rsidR="004C770C">
        <w:t>Applicability to language</w:t>
      </w:r>
      <w:bookmarkEnd w:id="1466"/>
    </w:p>
    <w:p w14:paraId="7869A126" w14:textId="77777777" w:rsidR="004C770C" w:rsidRDefault="004C770C" w:rsidP="004C770C">
      <w:r>
        <w:t xml:space="preserve">Ada programs can exhibit many of the vulnerabilities noted in </w:t>
      </w:r>
      <w:r w:rsidR="003B5D87">
        <w:t xml:space="preserve">TR 24772-1 Section </w:t>
      </w:r>
      <w:r w:rsidR="00AC10CB">
        <w:t>6.3</w:t>
      </w:r>
      <w:r w:rsidR="00015334">
        <w:t>1</w:t>
      </w:r>
      <w:r>
        <w:t xml:space="preserve">: leaving a </w:t>
      </w:r>
      <w:r w:rsidRPr="00BB0808">
        <w:rPr>
          <w:rFonts w:ascii="Times New Roman" w:hAnsi="Times New Roman"/>
          <w:b/>
          <w:bCs/>
        </w:rPr>
        <w:t>loop</w:t>
      </w:r>
      <w:r>
        <w:t xml:space="preserve"> at an arbitrary point, local jumps (</w:t>
      </w:r>
      <w:r w:rsidRPr="00BB0808">
        <w:rPr>
          <w:rFonts w:ascii="Times New Roman" w:hAnsi="Times New Roman"/>
          <w:b/>
          <w:bCs/>
        </w:rPr>
        <w:t>goto</w:t>
      </w:r>
      <w:r>
        <w:t>), and multiple exit points from subprograms.</w:t>
      </w:r>
    </w:p>
    <w:p w14:paraId="07582F4F" w14:textId="77777777" w:rsidR="004C770C" w:rsidRDefault="004C770C" w:rsidP="004C770C">
      <w:r>
        <w:t>Ada however does not suffer from non-local jumps and multiple entries to subprograms.</w:t>
      </w:r>
    </w:p>
    <w:p w14:paraId="5D1BB0F4" w14:textId="77777777" w:rsidR="004C770C" w:rsidRDefault="00726AF3" w:rsidP="004C770C">
      <w:pPr>
        <w:pStyle w:val="Heading3"/>
      </w:pPr>
      <w:bookmarkStart w:id="1467" w:name="_Toc497902519"/>
      <w:r>
        <w:t>6</w:t>
      </w:r>
      <w:r w:rsidR="009E501C">
        <w:t>.</w:t>
      </w:r>
      <w:r w:rsidR="004C770C">
        <w:t>3</w:t>
      </w:r>
      <w:r w:rsidR="00015334">
        <w:t>1</w:t>
      </w:r>
      <w:r w:rsidR="004C770C">
        <w:t>.2</w:t>
      </w:r>
      <w:r w:rsidR="00074057">
        <w:t xml:space="preserve"> </w:t>
      </w:r>
      <w:r w:rsidR="004C770C">
        <w:t>Guidance to language users</w:t>
      </w:r>
      <w:bookmarkEnd w:id="1467"/>
    </w:p>
    <w:p w14:paraId="0A6076E2" w14:textId="77777777" w:rsidR="004C770C" w:rsidRPr="0080299B" w:rsidRDefault="00A44331" w:rsidP="004C770C">
      <w:pPr>
        <w:rPr>
          <w:szCs w:val="20"/>
        </w:rPr>
      </w:pPr>
      <w:r>
        <w:t>Minimize</w:t>
      </w:r>
      <w:r w:rsidR="00006274">
        <w:t xml:space="preserve"> </w:t>
      </w:r>
      <w:r w:rsidR="004C770C">
        <w:t xml:space="preserve">the use of </w:t>
      </w:r>
      <w:r w:rsidR="004C770C" w:rsidRPr="00564968">
        <w:rPr>
          <w:rFonts w:ascii="Times New Roman" w:hAnsi="Times New Roman"/>
          <w:b/>
        </w:rPr>
        <w:t>goto</w:t>
      </w:r>
      <w:r w:rsidR="004C770C">
        <w:t xml:space="preserve">, </w:t>
      </w:r>
      <w:r w:rsidR="004C770C" w:rsidRPr="00BB0808">
        <w:rPr>
          <w:rFonts w:ascii="Times New Roman" w:hAnsi="Times New Roman"/>
          <w:b/>
          <w:bCs/>
        </w:rPr>
        <w:t>loop exit</w:t>
      </w:r>
      <w:r w:rsidR="004C770C">
        <w:t xml:space="preserve"> statements, </w:t>
      </w:r>
      <w:r w:rsidR="004C770C" w:rsidRPr="00BB0808">
        <w:rPr>
          <w:rFonts w:ascii="Times New Roman" w:hAnsi="Times New Roman"/>
          <w:b/>
          <w:bCs/>
        </w:rPr>
        <w:t>return</w:t>
      </w:r>
      <w:r w:rsidR="004C770C">
        <w:t xml:space="preserve"> statements in </w:t>
      </w:r>
      <w:r w:rsidR="004C770C" w:rsidRPr="00BB0808">
        <w:rPr>
          <w:rFonts w:ascii="Times New Roman" w:hAnsi="Times New Roman"/>
          <w:b/>
          <w:bCs/>
        </w:rPr>
        <w:t>procedure</w:t>
      </w:r>
      <w:r w:rsidR="004C770C">
        <w:t xml:space="preserve">s and more than one </w:t>
      </w:r>
      <w:r w:rsidR="004C770C" w:rsidRPr="00BB0808">
        <w:rPr>
          <w:rFonts w:ascii="Times New Roman" w:hAnsi="Times New Roman"/>
          <w:b/>
          <w:bCs/>
        </w:rPr>
        <w:t>return</w:t>
      </w:r>
      <w:r w:rsidR="004C770C">
        <w:t xml:space="preserve"> statement in a </w:t>
      </w:r>
      <w:r w:rsidR="004C770C" w:rsidRPr="00BB0808">
        <w:rPr>
          <w:rFonts w:ascii="Times New Roman" w:hAnsi="Times New Roman"/>
          <w:b/>
          <w:bCs/>
        </w:rPr>
        <w:t>function</w:t>
      </w:r>
      <w:r w:rsidR="007667EB">
        <w:rPr>
          <w:rFonts w:ascii="Times New Roman" w:hAnsi="Times New Roman"/>
          <w:b/>
          <w:bCs/>
        </w:rPr>
        <w:t>.</w:t>
      </w:r>
      <w:r w:rsidR="004C770C">
        <w:t xml:space="preserve">  </w:t>
      </w:r>
      <w:r>
        <w:rPr>
          <w:szCs w:val="20"/>
          <w:lang w:val="en-GB"/>
        </w:rPr>
        <w:t>Use multiple exit points only if it makes</w:t>
      </w:r>
      <w:r w:rsidR="004C770C" w:rsidRPr="0080299B">
        <w:rPr>
          <w:szCs w:val="20"/>
          <w:lang w:val="en-GB"/>
        </w:rPr>
        <w:t xml:space="preserve"> the code </w:t>
      </w:r>
      <w:r>
        <w:rPr>
          <w:szCs w:val="20"/>
          <w:lang w:val="en-GB"/>
        </w:rPr>
        <w:t xml:space="preserve">of the exited construct significantly </w:t>
      </w:r>
      <w:r w:rsidR="004C770C" w:rsidRPr="0080299B">
        <w:rPr>
          <w:szCs w:val="20"/>
          <w:lang w:val="en-GB"/>
        </w:rPr>
        <w:t>clearer.</w:t>
      </w:r>
    </w:p>
    <w:p w14:paraId="31BD6158" w14:textId="77777777" w:rsidR="004C770C" w:rsidRDefault="00726AF3" w:rsidP="004C770C">
      <w:pPr>
        <w:pStyle w:val="Heading2"/>
      </w:pPr>
      <w:bookmarkStart w:id="1468" w:name="_Toc358896517"/>
      <w:bookmarkStart w:id="1469" w:name="_Toc497902520"/>
      <w:r>
        <w:t>6</w:t>
      </w:r>
      <w:r w:rsidR="009E501C">
        <w:t>.</w:t>
      </w:r>
      <w:r w:rsidR="004C770C">
        <w:t>3</w:t>
      </w:r>
      <w:r w:rsidR="00015334">
        <w:t>2</w:t>
      </w:r>
      <w:r w:rsidR="00074057">
        <w:t xml:space="preserve"> </w:t>
      </w:r>
      <w:r w:rsidR="004C770C">
        <w:t>Passing Parameters and Return Values [CSJ]</w:t>
      </w:r>
      <w:bookmarkEnd w:id="1468"/>
      <w:bookmarkEnd w:id="1469"/>
      <w:r w:rsidR="000961FA">
        <w:fldChar w:fldCharType="begin"/>
      </w:r>
      <w:r w:rsidR="005324E3">
        <w:instrText xml:space="preserve"> XE "</w:instrText>
      </w:r>
      <w:r w:rsidR="005324E3" w:rsidRPr="001E00D4">
        <w:instrText>CSJ</w:instrText>
      </w:r>
      <w:r w:rsidR="00EB0723">
        <w:instrText xml:space="preserve"> </w:instrText>
      </w:r>
      <w:r w:rsidR="005324E3">
        <w:instrText>–</w:instrText>
      </w:r>
      <w:r w:rsidR="005324E3" w:rsidRPr="001E00D4">
        <w:instrText xml:space="preserve"> Passing Parameters and Return Values</w:instrText>
      </w:r>
      <w:r w:rsidR="005324E3">
        <w:instrText xml:space="preserve">" </w:instrText>
      </w:r>
      <w:r w:rsidR="000961FA">
        <w:fldChar w:fldCharType="end"/>
      </w:r>
      <w:r w:rsidR="000961FA">
        <w:fldChar w:fldCharType="begin"/>
      </w:r>
      <w:r w:rsidR="005324E3">
        <w:instrText xml:space="preserve"> XE "</w:instrText>
      </w:r>
      <w:r w:rsidR="005324E3" w:rsidRPr="00703140">
        <w:instrText>Language Vulnerabilities:Passing Parameters and Return Values [CSJ]</w:instrText>
      </w:r>
      <w:r w:rsidR="005324E3">
        <w:instrText xml:space="preserve">" </w:instrText>
      </w:r>
      <w:r w:rsidR="000961FA">
        <w:fldChar w:fldCharType="end"/>
      </w:r>
    </w:p>
    <w:p w14:paraId="494C2B02" w14:textId="77777777" w:rsidR="004C770C" w:rsidRDefault="00726AF3" w:rsidP="004C770C">
      <w:pPr>
        <w:pStyle w:val="Heading3"/>
      </w:pPr>
      <w:bookmarkStart w:id="1470" w:name="_Toc497902521"/>
      <w:r>
        <w:t>6</w:t>
      </w:r>
      <w:r w:rsidR="009E501C">
        <w:t>.</w:t>
      </w:r>
      <w:r w:rsidR="004C770C">
        <w:t>3</w:t>
      </w:r>
      <w:r w:rsidR="00015334">
        <w:t>2</w:t>
      </w:r>
      <w:r w:rsidR="004C770C">
        <w:t>.1</w:t>
      </w:r>
      <w:r w:rsidR="00074057">
        <w:t xml:space="preserve"> </w:t>
      </w:r>
      <w:r w:rsidR="004C770C">
        <w:t>Applicability to language</w:t>
      </w:r>
      <w:bookmarkEnd w:id="1470"/>
    </w:p>
    <w:p w14:paraId="0A1AD4DB" w14:textId="77777777" w:rsidR="004C770C" w:rsidRDefault="004C770C" w:rsidP="004C770C">
      <w:r>
        <w:t>Ada employs the mechanisms (</w:t>
      </w:r>
      <w:r w:rsidR="00142871">
        <w:t>for example</w:t>
      </w:r>
      <w:r>
        <w:t xml:space="preserve">, modes </w:t>
      </w:r>
      <w:r w:rsidRPr="00ED5F0E">
        <w:rPr>
          <w:rFonts w:ascii="Times New Roman" w:hAnsi="Times New Roman"/>
          <w:b/>
          <w:bCs/>
        </w:rPr>
        <w:t>in</w:t>
      </w:r>
      <w:r>
        <w:t xml:space="preserve">, </w:t>
      </w:r>
      <w:r w:rsidRPr="00ED5F0E">
        <w:rPr>
          <w:rFonts w:ascii="Times New Roman" w:hAnsi="Times New Roman"/>
          <w:b/>
          <w:bCs/>
        </w:rPr>
        <w:t>out</w:t>
      </w:r>
      <w:r>
        <w:t xml:space="preserve"> and </w:t>
      </w:r>
      <w:r w:rsidRPr="00ED5F0E">
        <w:rPr>
          <w:rFonts w:ascii="Times New Roman" w:hAnsi="Times New Roman"/>
          <w:b/>
          <w:bCs/>
        </w:rPr>
        <w:t>in out</w:t>
      </w:r>
      <w:r>
        <w:t>) that are recommended in Section 6.3</w:t>
      </w:r>
      <w:r w:rsidR="00006274">
        <w:t>2</w:t>
      </w:r>
      <w:r w:rsidR="003B5D87">
        <w:t xml:space="preserve"> of TR 24772-1</w:t>
      </w:r>
      <w:r>
        <w:t xml:space="preserve">. These mode definitions are not optional, mode </w:t>
      </w:r>
      <w:r w:rsidRPr="00ED5F0E">
        <w:rPr>
          <w:rFonts w:ascii="Times New Roman" w:hAnsi="Times New Roman"/>
          <w:b/>
          <w:bCs/>
        </w:rPr>
        <w:t>in</w:t>
      </w:r>
      <w:r>
        <w:t xml:space="preserve"> being the default. The remaining vulnerability is aliasing when a large object is passed by reference.</w:t>
      </w:r>
      <w:r w:rsidR="00427D4E">
        <w:t xml:space="preserve"> </w:t>
      </w:r>
      <w:r w:rsidR="00C23BFA">
        <w:t xml:space="preserve">In addition, in Ada, a function result </w:t>
      </w:r>
      <w:r w:rsidR="00427D4E">
        <w:t xml:space="preserve">type </w:t>
      </w:r>
      <w:r w:rsidR="00C23BFA">
        <w:t>must be specified</w:t>
      </w:r>
      <w:r w:rsidR="00427D4E">
        <w:t xml:space="preserve"> and the return value should be assigned to </w:t>
      </w:r>
      <w:r w:rsidR="00C23BFA">
        <w:t xml:space="preserve">the </w:t>
      </w:r>
      <w:r w:rsidR="00427D4E">
        <w:t>same type</w:t>
      </w:r>
      <w:r w:rsidR="00C23BFA">
        <w:t xml:space="preserve"> variable, making it much more obvious to the reader if a function result is not being used.</w:t>
      </w:r>
    </w:p>
    <w:p w14:paraId="426482F7" w14:textId="77777777" w:rsidR="004C770C" w:rsidRDefault="00726AF3" w:rsidP="004C770C">
      <w:pPr>
        <w:pStyle w:val="Heading3"/>
      </w:pPr>
      <w:bookmarkStart w:id="1471" w:name="_Toc497902522"/>
      <w:r>
        <w:t>6</w:t>
      </w:r>
      <w:r w:rsidR="009E501C">
        <w:t>.</w:t>
      </w:r>
      <w:r w:rsidR="004C770C">
        <w:t>3</w:t>
      </w:r>
      <w:r w:rsidR="00015334">
        <w:t>2</w:t>
      </w:r>
      <w:r w:rsidR="004C770C">
        <w:t>.2</w:t>
      </w:r>
      <w:r w:rsidR="00074057">
        <w:t xml:space="preserve"> </w:t>
      </w:r>
      <w:r w:rsidR="004C770C">
        <w:t>Guidance to language users</w:t>
      </w:r>
      <w:bookmarkEnd w:id="1471"/>
    </w:p>
    <w:p w14:paraId="25011A6B" w14:textId="6E20A89C" w:rsidR="004C770C" w:rsidRDefault="004C770C" w:rsidP="0027227A">
      <w:pPr>
        <w:numPr>
          <w:ilvl w:val="0"/>
          <w:numId w:val="294"/>
        </w:numPr>
        <w:spacing w:after="0" w:line="240" w:lineRule="auto"/>
      </w:pPr>
      <w:r>
        <w:t xml:space="preserve">Follow avoidance advice in </w:t>
      </w:r>
      <w:r w:rsidR="003B5D87">
        <w:t xml:space="preserve">TR 24772-1 </w:t>
      </w:r>
      <w:del w:id="1472" w:author="Stephen Michell" w:date="2018-01-22T17:33:00Z">
        <w:r w:rsidDel="00C410E0">
          <w:delText xml:space="preserve">Section </w:delText>
        </w:r>
      </w:del>
      <w:ins w:id="1473" w:author="Stephen Michell" w:date="2018-01-22T17:33:00Z">
        <w:r w:rsidR="00C410E0">
          <w:t xml:space="preserve">clause </w:t>
        </w:r>
      </w:ins>
      <w:r>
        <w:t>6.</w:t>
      </w:r>
      <w:r w:rsidR="00912094">
        <w:t>32</w:t>
      </w:r>
      <w:r>
        <w:t>.</w:t>
      </w:r>
    </w:p>
    <w:p w14:paraId="365F48CC" w14:textId="77777777" w:rsidR="004C770C" w:rsidRDefault="00726AF3" w:rsidP="004C770C">
      <w:pPr>
        <w:pStyle w:val="Heading2"/>
      </w:pPr>
      <w:bookmarkStart w:id="1474" w:name="_Ref336414367"/>
      <w:bookmarkStart w:id="1475" w:name="_Toc358896518"/>
      <w:bookmarkStart w:id="1476" w:name="_Toc497902523"/>
      <w:r>
        <w:t>6</w:t>
      </w:r>
      <w:r w:rsidR="009E501C">
        <w:t>.</w:t>
      </w:r>
      <w:r w:rsidR="004C770C">
        <w:t>3</w:t>
      </w:r>
      <w:r w:rsidR="00015334">
        <w:t>3</w:t>
      </w:r>
      <w:r w:rsidR="00074057">
        <w:t xml:space="preserve"> </w:t>
      </w:r>
      <w:r w:rsidR="004C770C">
        <w:t>Dangling References to Stack Frames [DCM]</w:t>
      </w:r>
      <w:bookmarkEnd w:id="1474"/>
      <w:bookmarkEnd w:id="1475"/>
      <w:bookmarkEnd w:id="1476"/>
      <w:r w:rsidR="000961FA">
        <w:fldChar w:fldCharType="begin"/>
      </w:r>
      <w:r w:rsidR="005324E3">
        <w:instrText xml:space="preserve"> XE "</w:instrText>
      </w:r>
      <w:r w:rsidR="005324E3" w:rsidRPr="00DE45B1">
        <w:instrText>DCM</w:instrText>
      </w:r>
      <w:r w:rsidR="00EB0723">
        <w:instrText xml:space="preserve"> </w:instrText>
      </w:r>
      <w:r w:rsidR="005324E3">
        <w:instrText>–</w:instrText>
      </w:r>
      <w:r w:rsidR="005324E3" w:rsidRPr="00DE45B1">
        <w:instrText xml:space="preserve"> Dangling References to Stack </w:instrText>
      </w:r>
      <w:r w:rsidR="00EB0723">
        <w:instrText>Frames</w:instrText>
      </w:r>
      <w:r w:rsidR="005324E3">
        <w:instrText xml:space="preserve">" </w:instrText>
      </w:r>
      <w:r w:rsidR="000961FA">
        <w:fldChar w:fldCharType="end"/>
      </w:r>
      <w:r w:rsidR="000961FA">
        <w:fldChar w:fldCharType="begin"/>
      </w:r>
      <w:r w:rsidR="005324E3">
        <w:instrText xml:space="preserve"> XE "</w:instrText>
      </w:r>
      <w:r w:rsidR="005324E3" w:rsidRPr="00485A02">
        <w:instrText>Language Vulnerabilities:Dangling References to Stack Frames [DCM]</w:instrText>
      </w:r>
      <w:r w:rsidR="005324E3">
        <w:instrText xml:space="preserve">" </w:instrText>
      </w:r>
      <w:r w:rsidR="000961FA">
        <w:fldChar w:fldCharType="end"/>
      </w:r>
    </w:p>
    <w:p w14:paraId="0078905B" w14:textId="77777777" w:rsidR="004C770C" w:rsidRDefault="00726AF3" w:rsidP="004C770C">
      <w:pPr>
        <w:pStyle w:val="Heading3"/>
      </w:pPr>
      <w:bookmarkStart w:id="1477" w:name="_Toc497902524"/>
      <w:r>
        <w:t>6</w:t>
      </w:r>
      <w:r w:rsidR="009E501C">
        <w:t>.</w:t>
      </w:r>
      <w:r w:rsidR="004C770C">
        <w:t>3</w:t>
      </w:r>
      <w:r w:rsidR="00015334">
        <w:t>3</w:t>
      </w:r>
      <w:r w:rsidR="004C770C">
        <w:t>.1</w:t>
      </w:r>
      <w:r w:rsidR="00074057">
        <w:t xml:space="preserve"> </w:t>
      </w:r>
      <w:r w:rsidR="004C770C">
        <w:t>Applicability to language</w:t>
      </w:r>
      <w:bookmarkEnd w:id="1477"/>
    </w:p>
    <w:p w14:paraId="2C46A929" w14:textId="77777777" w:rsidR="004C770C" w:rsidRPr="00804BB2" w:rsidRDefault="004C770C" w:rsidP="004C770C">
      <w:r w:rsidRPr="009233EA">
        <w:t xml:space="preserve">In Ada, the attribute </w:t>
      </w:r>
      <w:r w:rsidRPr="009233EA">
        <w:rPr>
          <w:rFonts w:ascii="Times New Roman" w:hAnsi="Times New Roman"/>
        </w:rPr>
        <w:t>'Address</w:t>
      </w:r>
      <w:r w:rsidR="000961FA">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rPr>
          <w:rFonts w:ascii="Times New Roman" w:hAnsi="Times New Roman"/>
        </w:rPr>
        <w:fldChar w:fldCharType="end"/>
      </w:r>
      <w:r w:rsidRPr="009233EA">
        <w:t xml:space="preserve"> yields a value of some system-specific type that is not equivalent to a pointer. The attribute </w:t>
      </w:r>
      <w:r w:rsidRPr="009233EA">
        <w:rPr>
          <w:rFonts w:ascii="Times New Roman" w:hAnsi="Times New Roman"/>
        </w:rPr>
        <w:t>'Access</w:t>
      </w:r>
      <w:r w:rsidR="000961FA">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0961FA">
        <w:rPr>
          <w:rFonts w:ascii="Times New Roman" w:hAnsi="Times New Roman"/>
        </w:rPr>
        <w:fldChar w:fldCharType="end"/>
      </w:r>
      <w:r w:rsidRPr="009233EA">
        <w:t xml:space="preserve"> provides an access value (what other languages call a pointer).</w:t>
      </w:r>
      <w:r>
        <w:t xml:space="preserve"> </w:t>
      </w:r>
      <w:r w:rsidRPr="009233EA">
        <w:t>Addresses and access values are not automatically convertible, although a predefined set of generic functions can be used to convert one into the other. Access values are typed, that is to say</w:t>
      </w:r>
      <w:r>
        <w:t>,</w:t>
      </w:r>
      <w:r w:rsidRPr="009233EA">
        <w:t xml:space="preserve"> </w:t>
      </w:r>
      <w:r>
        <w:t xml:space="preserve">they </w:t>
      </w:r>
      <w:r w:rsidRPr="009233EA">
        <w:t xml:space="preserve">can only designate objects of a particular type or class of types. </w:t>
      </w:r>
    </w:p>
    <w:p w14:paraId="2DD442EB" w14:textId="77777777" w:rsidR="004C770C" w:rsidRDefault="004C770C" w:rsidP="004C770C">
      <w:r>
        <w:t xml:space="preserve">As in other languages, it is possible to apply the </w:t>
      </w:r>
      <w:r w:rsidRPr="009233EA">
        <w:rPr>
          <w:rFonts w:ascii="Times New Roman" w:hAnsi="Times New Roman"/>
        </w:rPr>
        <w:t>'Address</w:t>
      </w:r>
      <w:r w:rsidR="000961FA">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rPr>
          <w:rFonts w:ascii="Times New Roman" w:hAnsi="Times New Roman"/>
        </w:rPr>
        <w:fldChar w:fldCharType="end"/>
      </w:r>
      <w:r>
        <w:t xml:space="preserve"> attribute to a local variable, and to make use of the resulting value outside of the lifetime of the variable. However, </w:t>
      </w:r>
      <w:r w:rsidRPr="009233EA">
        <w:rPr>
          <w:rFonts w:ascii="Times New Roman" w:hAnsi="Times New Roman"/>
        </w:rPr>
        <w:t>'Address</w:t>
      </w:r>
      <w:r w:rsidR="000961FA">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rPr>
          <w:rFonts w:ascii="Times New Roman" w:hAnsi="Times New Roman"/>
        </w:rPr>
        <w:fldChar w:fldCharType="end"/>
      </w:r>
      <w:r>
        <w:t xml:space="preserve"> is very rarely used in this fashion in Ada. Most commonly, programs use </w:t>
      </w:r>
      <w:r w:rsidRPr="009233EA">
        <w:rPr>
          <w:rFonts w:ascii="Times New Roman" w:hAnsi="Times New Roman"/>
        </w:rPr>
        <w:t>'Access</w:t>
      </w:r>
      <w:r w:rsidR="000961FA">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0961FA">
        <w:rPr>
          <w:rFonts w:ascii="Times New Roman" w:hAnsi="Times New Roman"/>
        </w:rPr>
        <w:fldChar w:fldCharType="end"/>
      </w:r>
      <w:r>
        <w:t xml:space="preserve"> to </w:t>
      </w:r>
      <w:r w:rsidR="00A645F9">
        <w:t>designate</w:t>
      </w:r>
      <w:r>
        <w:t xml:space="preserve"> objects and subprograms, and the language enforces accessibility checks whenever code attempts to use this attribute to provide access to a local object outside of its scope. These accessibility checks eliminate the possibility of dangling references.</w:t>
      </w:r>
    </w:p>
    <w:p w14:paraId="4317F91D" w14:textId="77777777" w:rsidR="004C770C" w:rsidRDefault="004C770C" w:rsidP="004C770C">
      <w:r>
        <w:t xml:space="preserve">As for all other language-defined checks, accessibility checks can be disabled over any portion of a program by using the </w:t>
      </w:r>
      <w:r w:rsidRPr="009233EA">
        <w:rPr>
          <w:rFonts w:ascii="Times New Roman" w:hAnsi="Times New Roman"/>
        </w:rPr>
        <w:t xml:space="preserve">Suppress </w:t>
      </w:r>
      <w:r w:rsidRPr="009233EA">
        <w:rPr>
          <w:rFonts w:ascii="Times New Roman" w:hAnsi="Times New Roman"/>
          <w:b/>
          <w:bCs/>
        </w:rPr>
        <w:t>pragma</w:t>
      </w:r>
      <w:r>
        <w:t xml:space="preserve">. The attribute </w:t>
      </w:r>
      <w:r w:rsidRPr="009233EA">
        <w:rPr>
          <w:rFonts w:ascii="Times New Roman" w:hAnsi="Times New Roman"/>
        </w:rPr>
        <w:t>Unchecked_Access</w:t>
      </w:r>
      <w:r w:rsidR="000961FA">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0961FA">
        <w:rPr>
          <w:rFonts w:ascii="Times New Roman" w:hAnsi="Times New Roman"/>
        </w:rPr>
        <w:fldChar w:fldCharType="end"/>
      </w:r>
      <w:r>
        <w:t xml:space="preserve"> produces values that are exempt from accessibility checks.</w:t>
      </w:r>
    </w:p>
    <w:p w14:paraId="09BCB786" w14:textId="77777777" w:rsidR="004C770C" w:rsidRDefault="00726AF3" w:rsidP="004C770C">
      <w:pPr>
        <w:pStyle w:val="Heading3"/>
      </w:pPr>
      <w:bookmarkStart w:id="1478" w:name="_Toc497902525"/>
      <w:r>
        <w:t>6</w:t>
      </w:r>
      <w:r w:rsidR="009E501C">
        <w:t>.</w:t>
      </w:r>
      <w:r w:rsidR="004C770C">
        <w:t>3</w:t>
      </w:r>
      <w:r w:rsidR="00015334">
        <w:t>3</w:t>
      </w:r>
      <w:r w:rsidR="004C770C">
        <w:t>.2</w:t>
      </w:r>
      <w:r w:rsidR="00074057">
        <w:t xml:space="preserve"> </w:t>
      </w:r>
      <w:r w:rsidR="004C770C">
        <w:t>Guidance to language users</w:t>
      </w:r>
      <w:bookmarkEnd w:id="1478"/>
    </w:p>
    <w:p w14:paraId="27D953B7" w14:textId="77777777" w:rsidR="004C770C" w:rsidRDefault="004C770C" w:rsidP="003B5D87">
      <w:pPr>
        <w:pStyle w:val="ListParagraph"/>
        <w:numPr>
          <w:ilvl w:val="0"/>
          <w:numId w:val="303"/>
        </w:numPr>
        <w:spacing w:before="120" w:after="120" w:line="240" w:lineRule="auto"/>
      </w:pPr>
      <w:r w:rsidRPr="009233EA">
        <w:t>Only use</w:t>
      </w:r>
      <w:r w:rsidR="00A2277D">
        <w:t xml:space="preserve"> the</w:t>
      </w:r>
      <w:r w:rsidRPr="009233EA">
        <w:t xml:space="preserve"> </w:t>
      </w:r>
      <w:r w:rsidRPr="00804BB2">
        <w:rPr>
          <w:rFonts w:ascii="Times New Roman" w:hAnsi="Times New Roman"/>
        </w:rPr>
        <w:t>'Address</w:t>
      </w:r>
      <w:r w:rsidR="000961FA">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rPr>
          <w:rFonts w:ascii="Times New Roman" w:hAnsi="Times New Roman"/>
        </w:rPr>
        <w:fldChar w:fldCharType="end"/>
      </w:r>
      <w:r>
        <w:t xml:space="preserve"> attribut</w:t>
      </w:r>
      <w:r w:rsidRPr="009233EA">
        <w:t>e on static objects (</w:t>
      </w:r>
      <w:r w:rsidR="00142871">
        <w:t>for example</w:t>
      </w:r>
      <w:r>
        <w:t>,</w:t>
      </w:r>
      <w:r w:rsidRPr="009233EA">
        <w:t xml:space="preserve"> a register address). </w:t>
      </w:r>
    </w:p>
    <w:p w14:paraId="576D6A9F" w14:textId="77777777" w:rsidR="004C770C" w:rsidRDefault="004C770C" w:rsidP="003B5D87">
      <w:pPr>
        <w:pStyle w:val="ListParagraph"/>
        <w:numPr>
          <w:ilvl w:val="0"/>
          <w:numId w:val="303"/>
        </w:numPr>
        <w:spacing w:before="120" w:after="120" w:line="240" w:lineRule="auto"/>
      </w:pPr>
      <w:r w:rsidRPr="009233EA">
        <w:t xml:space="preserve">Do not use </w:t>
      </w:r>
      <w:r w:rsidRPr="00804BB2">
        <w:rPr>
          <w:rFonts w:ascii="Times New Roman" w:hAnsi="Times New Roman"/>
        </w:rPr>
        <w:t>'Address</w:t>
      </w:r>
      <w:r w:rsidR="000961FA">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rPr>
          <w:rFonts w:ascii="Times New Roman" w:hAnsi="Times New Roman"/>
        </w:rPr>
        <w:fldChar w:fldCharType="end"/>
      </w:r>
      <w:r w:rsidRPr="009233EA">
        <w:t xml:space="preserve"> to provide indirect untyped access to an object. </w:t>
      </w:r>
    </w:p>
    <w:p w14:paraId="1BA0391F" w14:textId="77777777" w:rsidR="004C770C" w:rsidRDefault="004C770C" w:rsidP="003B5D87">
      <w:pPr>
        <w:pStyle w:val="ListParagraph"/>
        <w:numPr>
          <w:ilvl w:val="0"/>
          <w:numId w:val="303"/>
        </w:numPr>
        <w:spacing w:before="120" w:after="120" w:line="240" w:lineRule="auto"/>
      </w:pPr>
      <w:r w:rsidRPr="009233EA">
        <w:t>Do not conver</w:t>
      </w:r>
      <w:r w:rsidR="00A2277D">
        <w:t>t</w:t>
      </w:r>
      <w:r w:rsidRPr="009233EA">
        <w:t xml:space="preserve"> between</w:t>
      </w:r>
      <w:r w:rsidR="00A2277D" w:rsidRPr="009233EA">
        <w:t xml:space="preserve"> </w:t>
      </w:r>
      <w:r w:rsidR="00A2277D" w:rsidRPr="00804BB2">
        <w:rPr>
          <w:rFonts w:ascii="Times New Roman" w:hAnsi="Times New Roman"/>
        </w:rPr>
        <w:t>'</w:t>
      </w:r>
      <w:r w:rsidRPr="00804BB2">
        <w:rPr>
          <w:rFonts w:ascii="Times New Roman" w:hAnsi="Times New Roman"/>
        </w:rPr>
        <w:t>Address</w:t>
      </w:r>
      <w:r w:rsidR="000961FA">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rPr>
          <w:rFonts w:ascii="Times New Roman" w:hAnsi="Times New Roman"/>
        </w:rPr>
        <w:fldChar w:fldCharType="end"/>
      </w:r>
      <w:r w:rsidRPr="009233EA">
        <w:t xml:space="preserve"> and access types. </w:t>
      </w:r>
    </w:p>
    <w:p w14:paraId="6CBC0831" w14:textId="77777777" w:rsidR="004C770C" w:rsidRDefault="004C770C" w:rsidP="003B5D87">
      <w:pPr>
        <w:pStyle w:val="ListParagraph"/>
        <w:numPr>
          <w:ilvl w:val="0"/>
          <w:numId w:val="303"/>
        </w:numPr>
        <w:spacing w:before="120" w:after="120" w:line="240" w:lineRule="auto"/>
      </w:pPr>
      <w:r w:rsidRPr="009233EA">
        <w:t xml:space="preserve">Use access types in all circumstances when indirect access is needed. </w:t>
      </w:r>
    </w:p>
    <w:p w14:paraId="049326E8" w14:textId="77777777" w:rsidR="004C770C" w:rsidRDefault="004C770C" w:rsidP="003B5D87">
      <w:pPr>
        <w:pStyle w:val="ListParagraph"/>
        <w:numPr>
          <w:ilvl w:val="0"/>
          <w:numId w:val="303"/>
        </w:numPr>
        <w:spacing w:before="120" w:after="120" w:line="240" w:lineRule="auto"/>
      </w:pPr>
      <w:r w:rsidRPr="009233EA">
        <w:t xml:space="preserve">Do not suppress accessibility </w:t>
      </w:r>
      <w:r>
        <w:t xml:space="preserve">checks. </w:t>
      </w:r>
    </w:p>
    <w:p w14:paraId="1C48435D" w14:textId="77777777" w:rsidR="004C770C" w:rsidRDefault="004C770C" w:rsidP="003B5D87">
      <w:pPr>
        <w:pStyle w:val="ListParagraph"/>
        <w:numPr>
          <w:ilvl w:val="0"/>
          <w:numId w:val="303"/>
        </w:numPr>
        <w:spacing w:before="120" w:after="120" w:line="240" w:lineRule="auto"/>
      </w:pPr>
      <w:r w:rsidRPr="009233EA">
        <w:t xml:space="preserve">Avoid use of the attribute </w:t>
      </w:r>
      <w:r w:rsidRPr="00804BB2">
        <w:rPr>
          <w:rFonts w:ascii="Times New Roman" w:hAnsi="Times New Roman"/>
        </w:rPr>
        <w:t>Unchecked_Access</w:t>
      </w:r>
      <w:r w:rsidR="000961FA">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0961FA">
        <w:rPr>
          <w:rFonts w:ascii="Times New Roman" w:hAnsi="Times New Roman"/>
        </w:rPr>
        <w:fldChar w:fldCharType="end"/>
      </w:r>
      <w:r w:rsidRPr="009233EA">
        <w:t>.</w:t>
      </w:r>
    </w:p>
    <w:p w14:paraId="1B4CF94A" w14:textId="77777777" w:rsidR="003B5D87" w:rsidRDefault="004C770C" w:rsidP="003B5D87">
      <w:pPr>
        <w:pStyle w:val="ListParagraph"/>
        <w:numPr>
          <w:ilvl w:val="0"/>
          <w:numId w:val="303"/>
        </w:numPr>
        <w:spacing w:before="120" w:after="120" w:line="240" w:lineRule="auto"/>
      </w:pPr>
      <w:r>
        <w:t>Use ‘Access</w:t>
      </w:r>
      <w:r w:rsidR="000961FA">
        <w:fldChar w:fldCharType="begin"/>
      </w:r>
      <w:r w:rsidR="0013647A">
        <w:instrText xml:space="preserve"> XE "</w:instrText>
      </w:r>
      <w:r w:rsidR="0013647A" w:rsidRPr="00AE50F3">
        <w:rPr>
          <w:rFonts w:ascii="Times New Roman" w:hAnsi="Times New Roman"/>
        </w:rPr>
        <w:instrText>Attribute:</w:instrText>
      </w:r>
      <w:r w:rsidR="0013647A" w:rsidRPr="00AE50F3">
        <w:instrText>‘Access</w:instrText>
      </w:r>
      <w:r w:rsidR="0013647A">
        <w:instrText xml:space="preserve">" </w:instrText>
      </w:r>
      <w:r w:rsidR="000961FA">
        <w:fldChar w:fldCharType="end"/>
      </w:r>
      <w:r>
        <w:t xml:space="preserve"> attribute in preference to </w:t>
      </w:r>
      <w:r w:rsidR="00C23BFA" w:rsidRPr="00804BB2">
        <w:rPr>
          <w:rFonts w:ascii="Times New Roman" w:hAnsi="Times New Roman"/>
        </w:rPr>
        <w:t>'</w:t>
      </w:r>
      <w:r w:rsidRPr="00C23BFA">
        <w:rPr>
          <w:rFonts w:ascii="Times New Roman" w:hAnsi="Times New Roman" w:cs="Times New Roman"/>
        </w:rPr>
        <w:t>Address</w:t>
      </w:r>
      <w:r w:rsidR="000961FA">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fldChar w:fldCharType="end"/>
      </w:r>
      <w:r>
        <w:t>.</w:t>
      </w:r>
    </w:p>
    <w:p w14:paraId="73044FB1" w14:textId="77777777" w:rsidR="003B5D87"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No_Use_Of_Attribute(Address)</w:t>
      </w:r>
      <w:r w:rsidRPr="003B5D87">
        <w:rPr>
          <w:rFonts w:cstheme="minorHAnsi"/>
        </w:rPr>
        <w:t xml:space="preserve"> to enforce that </w:t>
      </w:r>
      <w:r w:rsidRPr="003B5D87">
        <w:rPr>
          <w:rFonts w:ascii="Times New Roman" w:hAnsi="Times New Roman"/>
        </w:rPr>
        <w:t>'Address</w:t>
      </w:r>
      <w:r>
        <w:t xml:space="preserve"> is not used.</w:t>
      </w:r>
    </w:p>
    <w:p w14:paraId="077221E8" w14:textId="77777777" w:rsidR="0027227A"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No_Unchecked_Access</w:t>
      </w:r>
      <w:r w:rsidRPr="003B5D87">
        <w:rPr>
          <w:rFonts w:cstheme="minorHAnsi"/>
        </w:rPr>
        <w:t xml:space="preserve"> to enforce that </w:t>
      </w:r>
      <w:r w:rsidRPr="003B5D87">
        <w:rPr>
          <w:rFonts w:ascii="Times New Roman" w:hAnsi="Times New Roman" w:cs="Times New Roman"/>
        </w:rPr>
        <w:t>Unchecked_Access</w:t>
      </w:r>
      <w:r w:rsidRPr="003B5D87">
        <w:rPr>
          <w:rFonts w:cstheme="minorHAnsi"/>
        </w:rPr>
        <w:t xml:space="preserve"> is not used.</w:t>
      </w:r>
    </w:p>
    <w:p w14:paraId="408B6446" w14:textId="77777777" w:rsidR="004C770C" w:rsidRDefault="00726AF3" w:rsidP="004C770C">
      <w:pPr>
        <w:pStyle w:val="Heading2"/>
      </w:pPr>
      <w:bookmarkStart w:id="1479" w:name="_Ref336425045"/>
      <w:bookmarkStart w:id="1480" w:name="_Toc358896519"/>
      <w:bookmarkStart w:id="1481" w:name="_Toc497902526"/>
      <w:r>
        <w:t>6</w:t>
      </w:r>
      <w:r w:rsidR="009E501C">
        <w:t>.</w:t>
      </w:r>
      <w:r w:rsidR="004C770C">
        <w:t>3</w:t>
      </w:r>
      <w:r w:rsidR="00015334">
        <w:t>4</w:t>
      </w:r>
      <w:r w:rsidR="00074057">
        <w:t xml:space="preserve"> </w:t>
      </w:r>
      <w:r w:rsidR="004C770C">
        <w:t>Subprogram Signature Mismatch [OTR]</w:t>
      </w:r>
      <w:bookmarkEnd w:id="1479"/>
      <w:bookmarkEnd w:id="1480"/>
      <w:bookmarkEnd w:id="1481"/>
      <w:r w:rsidR="000961FA">
        <w:fldChar w:fldCharType="begin"/>
      </w:r>
      <w:r w:rsidR="005324E3">
        <w:instrText xml:space="preserve"> XE "</w:instrText>
      </w:r>
      <w:r w:rsidR="005324E3" w:rsidRPr="005B5DE3">
        <w:instrText>OTR</w:instrText>
      </w:r>
      <w:r w:rsidR="00EB0723">
        <w:instrText xml:space="preserve"> </w:instrText>
      </w:r>
      <w:r w:rsidR="005324E3">
        <w:instrText>–</w:instrText>
      </w:r>
      <w:r w:rsidR="005324E3" w:rsidRPr="005B5DE3">
        <w:instrText xml:space="preserve"> Subprogram Signature Mismatch</w:instrText>
      </w:r>
      <w:r w:rsidR="005324E3">
        <w:instrText xml:space="preserve">" </w:instrText>
      </w:r>
      <w:r w:rsidR="000961FA">
        <w:fldChar w:fldCharType="end"/>
      </w:r>
      <w:r w:rsidR="000961FA">
        <w:fldChar w:fldCharType="begin"/>
      </w:r>
      <w:r w:rsidR="005324E3">
        <w:instrText xml:space="preserve"> XE "</w:instrText>
      </w:r>
      <w:r w:rsidR="005324E3" w:rsidRPr="00914100">
        <w:instrText>Language Vulnerabilities:Subprogram Signature Mismatch [OTR]</w:instrText>
      </w:r>
      <w:r w:rsidR="005324E3">
        <w:instrText xml:space="preserve">" </w:instrText>
      </w:r>
      <w:r w:rsidR="000961FA">
        <w:fldChar w:fldCharType="end"/>
      </w:r>
    </w:p>
    <w:p w14:paraId="3E92A49A" w14:textId="77777777" w:rsidR="004C770C" w:rsidRDefault="00726AF3" w:rsidP="004C770C">
      <w:pPr>
        <w:pStyle w:val="Heading3"/>
      </w:pPr>
      <w:bookmarkStart w:id="1482" w:name="_Toc497902527"/>
      <w:r>
        <w:t>6</w:t>
      </w:r>
      <w:r w:rsidR="009E501C">
        <w:t>.</w:t>
      </w:r>
      <w:r w:rsidR="004C770C">
        <w:t>3</w:t>
      </w:r>
      <w:r w:rsidR="00015334">
        <w:t>4</w:t>
      </w:r>
      <w:r w:rsidR="004C770C">
        <w:t>.1</w:t>
      </w:r>
      <w:r w:rsidR="00074057">
        <w:t xml:space="preserve"> </w:t>
      </w:r>
      <w:r w:rsidR="004C770C">
        <w:t>Applicability to language</w:t>
      </w:r>
      <w:bookmarkEnd w:id="1482"/>
    </w:p>
    <w:p w14:paraId="1AC17340" w14:textId="77777777" w:rsidR="004C770C" w:rsidRDefault="004C770C" w:rsidP="004C770C">
      <w:r>
        <w:t>There are two concerns identified with this vulnerability. The first is the corruption of the execution stack due to the incorrect number or type of actual parameters. The second is the corruption of the execution stack due to calls to externally compiled modules.</w:t>
      </w:r>
      <w:r w:rsidR="006A4E26">
        <w:t xml:space="preserve">  Ada does not support variadic subprograms, which eliminates a common source for this vulnerability.</w:t>
      </w:r>
    </w:p>
    <w:p w14:paraId="0A6F26C9" w14:textId="77777777" w:rsidR="004C770C" w:rsidRDefault="004C770C" w:rsidP="004C770C">
      <w:r>
        <w:t xml:space="preserve">In Ada, at compilation time, the parameter association is checked to ensure that the type of each actual parameter matches the type of the corresponding formal parameter. In addition, the formal parameter specification may include default expressions for a parameter. Hence, the procedure may be called with some actual parameters missing. In this case, if there is a default expression for the missing parameter, then the call will be compiled without any errors. If default expressions are not specified, then the procedure call with insufficient actual parameters will be flagged as an error at compilation time. </w:t>
      </w:r>
    </w:p>
    <w:p w14:paraId="652F99E6" w14:textId="77777777" w:rsidR="004C770C" w:rsidRDefault="004C770C" w:rsidP="004C770C">
      <w:r>
        <w:t>Caution must be used when specifying default expressions for formal parameters, as their use may result in successful compilation of subprogram calls with an incorrect signature.</w:t>
      </w:r>
      <w:r w:rsidRPr="002F1EEA">
        <w:t xml:space="preserve"> </w:t>
      </w:r>
      <w:r>
        <w:t>The execution stack will not be corrupted in this event but the program may be executing with unexpected values.</w:t>
      </w:r>
      <w:r w:rsidR="00A44331" w:rsidRPr="00A44331">
        <w:t xml:space="preserve"> </w:t>
      </w:r>
      <w:r w:rsidR="00A44331">
        <w:t>The most appropriate use of default expressions is when, without them, there would end up being an overloading of the same name with fewer parameters that performed essentially the same operation.</w:t>
      </w:r>
      <w:r w:rsidR="00006274">
        <w:t xml:space="preserve"> </w:t>
      </w:r>
      <w:r>
        <w:t xml:space="preserve">When calling externally compiled modules that are Ada program units, the type matching and subprogram interface signatures are monitored and checked as part of the compilation and linking of the full application. When calling externally compiled modules in other programming languages, additional steps are needed to ensure that the number and types of the parameters for these external modules are correct. </w:t>
      </w:r>
    </w:p>
    <w:p w14:paraId="6E300530" w14:textId="77777777" w:rsidR="004C770C" w:rsidRDefault="00726AF3" w:rsidP="004C770C">
      <w:pPr>
        <w:pStyle w:val="Heading3"/>
        <w:widowControl w:val="0"/>
        <w:numPr>
          <w:ilvl w:val="2"/>
          <w:numId w:val="0"/>
        </w:numPr>
        <w:tabs>
          <w:tab w:val="num" w:pos="0"/>
        </w:tabs>
        <w:suppressAutoHyphens/>
        <w:spacing w:after="120"/>
        <w:rPr>
          <w:kern w:val="32"/>
        </w:rPr>
      </w:pPr>
      <w:bookmarkStart w:id="1483" w:name="_Toc497902528"/>
      <w:r>
        <w:rPr>
          <w:kern w:val="32"/>
        </w:rPr>
        <w:t>6</w:t>
      </w:r>
      <w:r w:rsidR="009E501C">
        <w:rPr>
          <w:kern w:val="32"/>
        </w:rPr>
        <w:t>.</w:t>
      </w:r>
      <w:r w:rsidR="004C770C">
        <w:rPr>
          <w:kern w:val="32"/>
        </w:rPr>
        <w:t>3</w:t>
      </w:r>
      <w:r w:rsidR="00015334">
        <w:rPr>
          <w:kern w:val="32"/>
        </w:rPr>
        <w:t>4</w:t>
      </w:r>
      <w:r w:rsidR="004C770C">
        <w:rPr>
          <w:kern w:val="32"/>
        </w:rPr>
        <w:t>.2</w:t>
      </w:r>
      <w:r w:rsidR="00074057">
        <w:rPr>
          <w:kern w:val="32"/>
        </w:rPr>
        <w:t xml:space="preserve"> </w:t>
      </w:r>
      <w:r w:rsidR="004C770C">
        <w:rPr>
          <w:kern w:val="32"/>
        </w:rPr>
        <w:t>Guidance to language users</w:t>
      </w:r>
      <w:bookmarkEnd w:id="1483"/>
    </w:p>
    <w:p w14:paraId="4343ED36" w14:textId="77777777" w:rsidR="004C770C" w:rsidRDefault="00A44331" w:rsidP="003B5D87">
      <w:pPr>
        <w:pStyle w:val="ListParagraph"/>
        <w:numPr>
          <w:ilvl w:val="0"/>
          <w:numId w:val="304"/>
        </w:numPr>
        <w:spacing w:before="120" w:after="120" w:line="240" w:lineRule="auto"/>
      </w:pPr>
      <w:r>
        <w:t>Minimize the use of</w:t>
      </w:r>
      <w:r w:rsidR="004C770C">
        <w:t xml:space="preserve"> default expressions for formal parameters.</w:t>
      </w:r>
    </w:p>
    <w:p w14:paraId="1FF00450" w14:textId="77777777" w:rsidR="004C770C" w:rsidRDefault="00CF591C" w:rsidP="003B5D87">
      <w:pPr>
        <w:pStyle w:val="ListParagraph"/>
        <w:numPr>
          <w:ilvl w:val="0"/>
          <w:numId w:val="304"/>
        </w:numPr>
        <w:spacing w:before="120" w:after="120" w:line="240" w:lineRule="auto"/>
        <w:rPr>
          <w:rFonts w:cs="Arial"/>
        </w:rPr>
      </w:pPr>
      <w:r>
        <w:t>Manage i</w:t>
      </w:r>
      <w:r w:rsidR="004C770C">
        <w:t xml:space="preserve">nterfaces between Ada program units and program units in other languages </w:t>
      </w:r>
      <w:r>
        <w:t xml:space="preserve">by </w:t>
      </w:r>
      <w:r w:rsidR="004C770C">
        <w:t xml:space="preserve">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0961FA">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0961FA">
        <w:rPr>
          <w:rFonts w:ascii="Times New Roman" w:hAnsi="Times New Roman"/>
          <w:kern w:val="32"/>
        </w:rPr>
        <w:fldChar w:fldCharType="end"/>
      </w:r>
      <w:r w:rsidR="004C770C">
        <w:t xml:space="preserve"> to specify subprograms that are defined externally and </w:t>
      </w:r>
      <w:r w:rsidR="004C770C" w:rsidRPr="00804BB2">
        <w:rPr>
          <w:rFonts w:ascii="Times New Roman" w:hAnsi="Times New Roman"/>
          <w:b/>
        </w:rPr>
        <w:t xml:space="preserve">pragma </w:t>
      </w:r>
      <w:r w:rsidR="004C770C" w:rsidRPr="00804BB2">
        <w:rPr>
          <w:rFonts w:ascii="Times New Roman" w:hAnsi="Times New Roman"/>
        </w:rPr>
        <w:t>Export</w:t>
      </w:r>
      <w:r w:rsidR="000961FA">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0961FA">
        <w:rPr>
          <w:rFonts w:ascii="Times New Roman" w:hAnsi="Times New Roman"/>
        </w:rPr>
        <w:fldChar w:fldCharType="end"/>
      </w:r>
      <w:r w:rsidR="004C770C">
        <w:t xml:space="preserve"> to specify subprograms that are used externally. These </w:t>
      </w:r>
      <w:r w:rsidR="004C770C" w:rsidRPr="00804BB2">
        <w:rPr>
          <w:rFonts w:ascii="Times New Roman" w:hAnsi="Times New Roman"/>
          <w:b/>
        </w:rPr>
        <w:t>pragma</w:t>
      </w:r>
      <w:r w:rsidR="004C770C" w:rsidRPr="00804BB2">
        <w:rPr>
          <w:rFonts w:cs="Arial"/>
        </w:rPr>
        <w:t xml:space="preserve">s specify the imported and exported aspects of the subprograms, this includes the calling convention. </w:t>
      </w:r>
      <w:r>
        <w:rPr>
          <w:rFonts w:cs="Arial"/>
        </w:rPr>
        <w:t>A</w:t>
      </w:r>
      <w:r w:rsidR="004C770C" w:rsidRPr="00804BB2">
        <w:rPr>
          <w:rFonts w:cs="Arial"/>
        </w:rPr>
        <w:t xml:space="preserve">ll parameters need to be specified when 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0961FA">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0961FA">
        <w:rPr>
          <w:rFonts w:ascii="Times New Roman" w:hAnsi="Times New Roman"/>
          <w:kern w:val="32"/>
        </w:rPr>
        <w:fldChar w:fldCharType="end"/>
      </w:r>
      <w:r w:rsidR="004C770C" w:rsidRPr="00804BB2">
        <w:rPr>
          <w:rFonts w:ascii="Times New Roman" w:hAnsi="Times New Roman"/>
          <w:kern w:val="32"/>
        </w:rPr>
        <w:t xml:space="preserve"> </w:t>
      </w:r>
      <w:r w:rsidR="004C770C" w:rsidRPr="00804BB2">
        <w:rPr>
          <w:rFonts w:cs="Arial"/>
          <w:kern w:val="32"/>
        </w:rPr>
        <w:t xml:space="preserve">and </w:t>
      </w:r>
      <w:r w:rsidR="004C770C" w:rsidRPr="00804BB2">
        <w:rPr>
          <w:rFonts w:ascii="Times New Roman" w:hAnsi="Times New Roman"/>
          <w:b/>
        </w:rPr>
        <w:t xml:space="preserve">pragma </w:t>
      </w:r>
      <w:r w:rsidR="004C770C" w:rsidRPr="00804BB2">
        <w:rPr>
          <w:rFonts w:ascii="Times New Roman" w:hAnsi="Times New Roman"/>
        </w:rPr>
        <w:t>Export</w:t>
      </w:r>
      <w:r w:rsidR="000961FA">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0961FA">
        <w:rPr>
          <w:rFonts w:ascii="Times New Roman" w:hAnsi="Times New Roman"/>
        </w:rPr>
        <w:fldChar w:fldCharType="end"/>
      </w:r>
      <w:r w:rsidR="004C770C" w:rsidRPr="00804BB2">
        <w:rPr>
          <w:rFonts w:ascii="Times New Roman" w:hAnsi="Times New Roman"/>
        </w:rPr>
        <w:t>.</w:t>
      </w:r>
    </w:p>
    <w:p w14:paraId="55E246C8" w14:textId="77777777" w:rsidR="004C770C" w:rsidRDefault="00CF591C" w:rsidP="003B5D87">
      <w:pPr>
        <w:pStyle w:val="ListParagraph"/>
        <w:numPr>
          <w:ilvl w:val="0"/>
          <w:numId w:val="304"/>
        </w:numPr>
        <w:spacing w:before="120" w:after="120" w:line="240" w:lineRule="auto"/>
        <w:rPr>
          <w:rFonts w:cs="Arial"/>
        </w:rPr>
      </w:pPr>
      <w:r>
        <w:rPr>
          <w:rFonts w:cs="Arial"/>
        </w:rPr>
        <w:t>Use t</w:t>
      </w:r>
      <w:r w:rsidR="004C770C" w:rsidRPr="00804BB2">
        <w:rPr>
          <w:rFonts w:cs="Arial"/>
        </w:rPr>
        <w:t xml:space="preserve">he </w:t>
      </w:r>
      <w:r w:rsidR="004C770C" w:rsidRPr="00804BB2">
        <w:rPr>
          <w:rFonts w:ascii="Times New Roman" w:hAnsi="Times New Roman"/>
          <w:b/>
        </w:rPr>
        <w:t xml:space="preserve">pragma </w:t>
      </w:r>
      <w:r w:rsidR="004C770C" w:rsidRPr="00804BB2">
        <w:rPr>
          <w:rFonts w:ascii="Times New Roman" w:hAnsi="Times New Roman"/>
        </w:rPr>
        <w:t>Convention</w:t>
      </w:r>
      <w:r w:rsidR="000961FA">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0961FA">
        <w:rPr>
          <w:rFonts w:ascii="Times New Roman" w:hAnsi="Times New Roman"/>
        </w:rPr>
        <w:fldChar w:fldCharType="end"/>
      </w:r>
      <w:r w:rsidR="004C770C" w:rsidRPr="00804BB2">
        <w:rPr>
          <w:rFonts w:cs="Arial"/>
        </w:rPr>
        <w:t xml:space="preserve">  to identify when an Ada entity should use the calling conventions of a different programming language facilitating the correct usage of the execution stack when interfacing with other programming languages. </w:t>
      </w:r>
    </w:p>
    <w:p w14:paraId="64C238B3" w14:textId="77777777" w:rsidR="004C770C" w:rsidRDefault="00CF591C" w:rsidP="003B5D87">
      <w:pPr>
        <w:pStyle w:val="ListParagraph"/>
        <w:numPr>
          <w:ilvl w:val="0"/>
          <w:numId w:val="304"/>
        </w:numPr>
        <w:spacing w:before="120" w:after="120" w:line="240" w:lineRule="auto"/>
        <w:rPr>
          <w:rFonts w:cs="Arial"/>
        </w:rPr>
      </w:pPr>
      <w:r>
        <w:rPr>
          <w:rFonts w:cs="Arial"/>
        </w:rPr>
        <w:t xml:space="preserve">Use </w:t>
      </w:r>
      <w:r w:rsidR="004C770C" w:rsidRPr="00804BB2">
        <w:rPr>
          <w:rFonts w:cs="Arial"/>
        </w:rPr>
        <w:t xml:space="preserve">the </w:t>
      </w:r>
      <w:r w:rsidR="004C770C" w:rsidRPr="00804BB2">
        <w:rPr>
          <w:rFonts w:ascii="Times New Roman" w:hAnsi="Times New Roman"/>
        </w:rPr>
        <w:t>Valid</w:t>
      </w:r>
      <w:r w:rsidR="004C770C" w:rsidRPr="00804BB2">
        <w:rPr>
          <w:rFonts w:cs="Arial"/>
        </w:rPr>
        <w:t xml:space="preserve"> attribute to check if an object that is part of an interface with another language has a valid value </w:t>
      </w:r>
      <w:r>
        <w:rPr>
          <w:rFonts w:cs="Arial"/>
        </w:rPr>
        <w:t>for its</w:t>
      </w:r>
      <w:r w:rsidR="004C770C" w:rsidRPr="00804BB2">
        <w:rPr>
          <w:rFonts w:cs="Arial"/>
        </w:rPr>
        <w:t xml:space="preserve"> type.</w:t>
      </w:r>
    </w:p>
    <w:p w14:paraId="0A062743" w14:textId="77777777" w:rsidR="004C770C" w:rsidRDefault="00726AF3" w:rsidP="004C770C">
      <w:pPr>
        <w:pStyle w:val="Heading2"/>
      </w:pPr>
      <w:bookmarkStart w:id="1484" w:name="_Toc358896520"/>
      <w:bookmarkStart w:id="1485" w:name="_Toc497902529"/>
      <w:r>
        <w:t>6</w:t>
      </w:r>
      <w:r w:rsidR="009E501C">
        <w:t>.</w:t>
      </w:r>
      <w:r w:rsidR="004C770C">
        <w:t>3</w:t>
      </w:r>
      <w:r w:rsidR="00015334">
        <w:t>5</w:t>
      </w:r>
      <w:r w:rsidR="00074057">
        <w:t xml:space="preserve"> </w:t>
      </w:r>
      <w:r w:rsidR="004C770C">
        <w:t>Recursion [GDL]</w:t>
      </w:r>
      <w:bookmarkEnd w:id="1484"/>
      <w:bookmarkEnd w:id="1485"/>
      <w:r w:rsidR="000961FA">
        <w:fldChar w:fldCharType="begin"/>
      </w:r>
      <w:r w:rsidR="005324E3">
        <w:instrText xml:space="preserve"> XE "</w:instrText>
      </w:r>
      <w:r w:rsidR="005324E3" w:rsidRPr="00533D68">
        <w:instrText>GDL</w:instrText>
      </w:r>
      <w:r w:rsidR="00EB0723">
        <w:instrText xml:space="preserve"> </w:instrText>
      </w:r>
      <w:r w:rsidR="005324E3">
        <w:instrText>–</w:instrText>
      </w:r>
      <w:r w:rsidR="005324E3" w:rsidRPr="00533D68">
        <w:instrText xml:space="preserve"> Recursion</w:instrText>
      </w:r>
      <w:r w:rsidR="005324E3">
        <w:instrText xml:space="preserve">" </w:instrText>
      </w:r>
      <w:r w:rsidR="000961FA">
        <w:fldChar w:fldCharType="end"/>
      </w:r>
      <w:r w:rsidR="000961FA">
        <w:fldChar w:fldCharType="begin"/>
      </w:r>
      <w:r w:rsidR="005324E3">
        <w:instrText xml:space="preserve"> XE "</w:instrText>
      </w:r>
      <w:r w:rsidR="005324E3" w:rsidRPr="00B22606">
        <w:instrText>Language Vulnerabilities:Recursion [GDL]</w:instrText>
      </w:r>
      <w:r w:rsidR="005324E3">
        <w:instrText xml:space="preserve">" </w:instrText>
      </w:r>
      <w:r w:rsidR="000961FA">
        <w:fldChar w:fldCharType="end"/>
      </w:r>
    </w:p>
    <w:p w14:paraId="291CEEF6" w14:textId="77777777" w:rsidR="004C770C" w:rsidRDefault="00726AF3" w:rsidP="004C770C">
      <w:pPr>
        <w:pStyle w:val="Heading3"/>
      </w:pPr>
      <w:bookmarkStart w:id="1486" w:name="_Toc497902530"/>
      <w:r>
        <w:t>6</w:t>
      </w:r>
      <w:r w:rsidR="009E501C">
        <w:t>.</w:t>
      </w:r>
      <w:r w:rsidR="004C770C">
        <w:t>3</w:t>
      </w:r>
      <w:r w:rsidR="00015334">
        <w:t>5</w:t>
      </w:r>
      <w:r w:rsidR="004C770C">
        <w:t>.1</w:t>
      </w:r>
      <w:r w:rsidR="00074057">
        <w:t xml:space="preserve"> </w:t>
      </w:r>
      <w:r w:rsidR="004C770C">
        <w:t>Applicability to language</w:t>
      </w:r>
      <w:bookmarkEnd w:id="1486"/>
    </w:p>
    <w:p w14:paraId="560820FE" w14:textId="77777777" w:rsidR="004C770C" w:rsidRPr="00D305E1" w:rsidRDefault="004C770C" w:rsidP="004C770C">
      <w:pPr>
        <w:rPr>
          <w:rFonts w:cs="Arial"/>
        </w:rPr>
      </w:pPr>
      <w:r>
        <w:t xml:space="preserve">Ada permits recursion. The exception </w:t>
      </w:r>
      <w:r>
        <w:rPr>
          <w:rFonts w:ascii="Times New Roman" w:hAnsi="Times New Roman"/>
        </w:rPr>
        <w:t>Storage_Error</w:t>
      </w:r>
      <w:r w:rsidR="000961FA">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0961FA">
        <w:rPr>
          <w:rFonts w:ascii="Times New Roman" w:hAnsi="Times New Roman"/>
        </w:rPr>
        <w:fldChar w:fldCharType="end"/>
      </w:r>
      <w:r>
        <w:rPr>
          <w:rFonts w:cs="Arial"/>
        </w:rPr>
        <w:t xml:space="preserve"> is raised when the recurring execution results in insufficient storage.</w:t>
      </w:r>
    </w:p>
    <w:p w14:paraId="10E69102" w14:textId="77777777" w:rsidR="004C770C" w:rsidRDefault="00726AF3" w:rsidP="004C770C">
      <w:pPr>
        <w:pStyle w:val="Heading3"/>
        <w:rPr>
          <w:kern w:val="32"/>
        </w:rPr>
      </w:pPr>
      <w:bookmarkStart w:id="1487" w:name="_Toc497902531"/>
      <w:r>
        <w:rPr>
          <w:kern w:val="32"/>
        </w:rPr>
        <w:t>6</w:t>
      </w:r>
      <w:r w:rsidR="009E501C">
        <w:rPr>
          <w:kern w:val="32"/>
        </w:rPr>
        <w:t>.</w:t>
      </w:r>
      <w:r w:rsidR="004C770C">
        <w:rPr>
          <w:kern w:val="32"/>
        </w:rPr>
        <w:t>3</w:t>
      </w:r>
      <w:r w:rsidR="00015334">
        <w:rPr>
          <w:kern w:val="32"/>
        </w:rPr>
        <w:t>5</w:t>
      </w:r>
      <w:r w:rsidR="004C770C">
        <w:rPr>
          <w:kern w:val="32"/>
        </w:rPr>
        <w:t>.2</w:t>
      </w:r>
      <w:r w:rsidR="00074057">
        <w:rPr>
          <w:kern w:val="32"/>
        </w:rPr>
        <w:t xml:space="preserve"> </w:t>
      </w:r>
      <w:r w:rsidR="004C770C">
        <w:rPr>
          <w:kern w:val="32"/>
        </w:rPr>
        <w:t>Guidance to language users</w:t>
      </w:r>
      <w:bookmarkEnd w:id="1487"/>
    </w:p>
    <w:p w14:paraId="7855C04E" w14:textId="77777777" w:rsidR="004C770C" w:rsidRDefault="004C770C" w:rsidP="003B5D87">
      <w:pPr>
        <w:pStyle w:val="ListParagraph"/>
        <w:numPr>
          <w:ilvl w:val="0"/>
          <w:numId w:val="320"/>
        </w:numPr>
        <w:spacing w:before="120" w:after="120" w:line="240" w:lineRule="auto"/>
      </w:pPr>
      <w:r>
        <w:t xml:space="preserve">If recursion is used, then </w:t>
      </w:r>
      <w:r w:rsidR="004E446E">
        <w:t xml:space="preserve">use </w:t>
      </w:r>
      <w:r>
        <w:t xml:space="preserve">a </w:t>
      </w:r>
      <w:r w:rsidRPr="00B57447">
        <w:rPr>
          <w:rFonts w:ascii="Times New Roman" w:hAnsi="Times New Roman"/>
        </w:rPr>
        <w:t>Storage_Error</w:t>
      </w:r>
      <w:r w:rsidR="000961FA">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0961FA">
        <w:rPr>
          <w:rFonts w:ascii="Times New Roman" w:hAnsi="Times New Roman"/>
        </w:rPr>
        <w:fldChar w:fldCharType="end"/>
      </w:r>
      <w:r>
        <w:t xml:space="preserve"> exception handler to handle insufficient storage due to recurring execution. </w:t>
      </w:r>
    </w:p>
    <w:p w14:paraId="0CBF7496" w14:textId="77777777" w:rsidR="004C770C" w:rsidRDefault="0027227A" w:rsidP="003B5D87">
      <w:pPr>
        <w:pStyle w:val="ListParagraph"/>
        <w:numPr>
          <w:ilvl w:val="0"/>
          <w:numId w:val="320"/>
        </w:numPr>
        <w:spacing w:before="120" w:after="120" w:line="240" w:lineRule="auto"/>
      </w:pPr>
      <w:r>
        <w:t>U</w:t>
      </w:r>
      <w:r w:rsidR="004E446E">
        <w:t xml:space="preserve">se </w:t>
      </w:r>
      <w:r w:rsidR="004C770C">
        <w:t xml:space="preserve">the asynchronous control construct to time the execution of a recurring call and to terminate the call if the time limit is exceeded. </w:t>
      </w:r>
    </w:p>
    <w:p w14:paraId="27E868E6" w14:textId="77777777" w:rsidR="0027227A" w:rsidRDefault="0027227A" w:rsidP="003B5D87">
      <w:pPr>
        <w:pStyle w:val="ListParagraph"/>
        <w:numPr>
          <w:ilvl w:val="0"/>
          <w:numId w:val="320"/>
        </w:numPr>
        <w:spacing w:before="120" w:after="120" w:line="240" w:lineRule="auto"/>
      </w:pPr>
      <w:r>
        <w:t>Alternatively, monitor the depth of the recursion such as by passing a recursion depth value that is incremented for each level of recursion, and use a subtype constraint or explicit comparison against a maximum depth limit to trigger handling of the situation.</w:t>
      </w:r>
    </w:p>
    <w:p w14:paraId="1A0D0132" w14:textId="77777777" w:rsidR="003564AC" w:rsidRDefault="003564AC" w:rsidP="003B5D87">
      <w:pPr>
        <w:pStyle w:val="ListParagraph"/>
        <w:numPr>
          <w:ilvl w:val="0"/>
          <w:numId w:val="320"/>
        </w:numPr>
        <w:spacing w:before="120" w:after="120" w:line="240" w:lineRule="auto"/>
      </w:pPr>
      <w:r>
        <w:t xml:space="preserve">Consider applying the restriction </w:t>
      </w:r>
      <w:r w:rsidR="00CA779F" w:rsidRPr="00CA779F">
        <w:rPr>
          <w:rFonts w:ascii="Times New Roman" w:hAnsi="Times New Roman" w:cs="Times New Roman"/>
        </w:rPr>
        <w:t>No_Recursion</w:t>
      </w:r>
      <w:r>
        <w:t xml:space="preserve"> or </w:t>
      </w:r>
      <w:r w:rsidR="00CA779F" w:rsidRPr="00CA779F">
        <w:rPr>
          <w:rFonts w:ascii="Times New Roman" w:hAnsi="Times New Roman" w:cs="Times New Roman"/>
        </w:rPr>
        <w:t>No_Reentrancy</w:t>
      </w:r>
      <w:r>
        <w:t xml:space="preserve"> to eliminate this vulnerability.</w:t>
      </w:r>
    </w:p>
    <w:p w14:paraId="7FF39322" w14:textId="77777777" w:rsidR="004C770C" w:rsidRDefault="00726AF3" w:rsidP="004C770C">
      <w:pPr>
        <w:pStyle w:val="Heading2"/>
      </w:pPr>
      <w:bookmarkStart w:id="1488" w:name="_6.36_Ignored_Error"/>
      <w:bookmarkStart w:id="1489" w:name="_Toc358896521"/>
      <w:bookmarkStart w:id="1490" w:name="_Ref447978130"/>
      <w:bookmarkStart w:id="1491" w:name="_Toc497902532"/>
      <w:bookmarkEnd w:id="1488"/>
      <w:r>
        <w:t>6</w:t>
      </w:r>
      <w:r w:rsidR="009E501C">
        <w:t>.</w:t>
      </w:r>
      <w:r w:rsidR="004C770C">
        <w:t>3</w:t>
      </w:r>
      <w:r w:rsidR="00015334">
        <w:t>6</w:t>
      </w:r>
      <w:r w:rsidR="00074057">
        <w:t xml:space="preserve"> </w:t>
      </w:r>
      <w:r w:rsidR="004C770C">
        <w:t>Ignored Error Status and Unhandled Exceptions</w:t>
      </w:r>
      <w:r w:rsidR="00074057">
        <w:t xml:space="preserve"> </w:t>
      </w:r>
      <w:r w:rsidR="004C770C">
        <w:t>[OYB]</w:t>
      </w:r>
      <w:bookmarkEnd w:id="1489"/>
      <w:bookmarkEnd w:id="1490"/>
      <w:bookmarkEnd w:id="1491"/>
      <w:r w:rsidR="000961FA">
        <w:fldChar w:fldCharType="begin"/>
      </w:r>
      <w:r w:rsidR="005324E3">
        <w:instrText xml:space="preserve"> XE "</w:instrText>
      </w:r>
      <w:r w:rsidR="005324E3" w:rsidRPr="00412E80">
        <w:instrText>OYB</w:instrText>
      </w:r>
      <w:r w:rsidR="00EB0723">
        <w:instrText xml:space="preserve"> </w:instrText>
      </w:r>
      <w:r w:rsidR="005324E3">
        <w:instrText>–</w:instrText>
      </w:r>
      <w:r w:rsidR="005324E3" w:rsidRPr="00412E80">
        <w:instrText xml:space="preserve"> Ignored Error Status and Unhandled Exceptions</w:instrText>
      </w:r>
      <w:r w:rsidR="005324E3">
        <w:instrText xml:space="preserve">" </w:instrText>
      </w:r>
      <w:r w:rsidR="000961FA">
        <w:fldChar w:fldCharType="end"/>
      </w:r>
      <w:r w:rsidR="000961FA">
        <w:fldChar w:fldCharType="begin"/>
      </w:r>
      <w:r w:rsidR="005324E3">
        <w:instrText xml:space="preserve"> XE "</w:instrText>
      </w:r>
      <w:r w:rsidR="005324E3" w:rsidRPr="009414CD">
        <w:instrText>Language Vulnerabilities:Ignored Error Status and Unhandled Exceptions [OYB]</w:instrText>
      </w:r>
      <w:r w:rsidR="005324E3">
        <w:instrText xml:space="preserve">" </w:instrText>
      </w:r>
      <w:r w:rsidR="000961FA">
        <w:fldChar w:fldCharType="end"/>
      </w:r>
    </w:p>
    <w:p w14:paraId="3E60737E" w14:textId="77777777" w:rsidR="004C770C" w:rsidRDefault="00726AF3" w:rsidP="004C770C">
      <w:pPr>
        <w:pStyle w:val="Heading3"/>
      </w:pPr>
      <w:bookmarkStart w:id="1492" w:name="_Toc497902533"/>
      <w:r>
        <w:t>6</w:t>
      </w:r>
      <w:r w:rsidR="009E501C">
        <w:t>.</w:t>
      </w:r>
      <w:r w:rsidR="004C770C">
        <w:t>3</w:t>
      </w:r>
      <w:r w:rsidR="00015334">
        <w:t>6</w:t>
      </w:r>
      <w:r w:rsidR="004C770C">
        <w:t>.1</w:t>
      </w:r>
      <w:r w:rsidR="00074057">
        <w:t xml:space="preserve"> </w:t>
      </w:r>
      <w:r w:rsidR="004C770C">
        <w:t>Applicability to language</w:t>
      </w:r>
      <w:bookmarkEnd w:id="1492"/>
    </w:p>
    <w:p w14:paraId="153B713B" w14:textId="77777777" w:rsidR="004C770C" w:rsidRDefault="004C770C" w:rsidP="004C770C">
      <w:r>
        <w:t>Ada offers a set of predefined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t xml:space="preserve"> for error conditions that may be detected by checks that are compiled into a program. In addition, the programmer may define exceptions that are appropriate for their application. These exceptions are handled using an exception handler. Exceptions may be handled in the environment where the exception occurs or may be propagated out to an enclosing scope. </w:t>
      </w:r>
    </w:p>
    <w:p w14:paraId="2473B0B6" w14:textId="77777777" w:rsidR="004C770C" w:rsidRDefault="00726AF3" w:rsidP="004C770C">
      <w:pPr>
        <w:pStyle w:val="Heading3"/>
        <w:widowControl w:val="0"/>
        <w:numPr>
          <w:ilvl w:val="2"/>
          <w:numId w:val="0"/>
        </w:numPr>
        <w:tabs>
          <w:tab w:val="num" w:pos="0"/>
        </w:tabs>
        <w:suppressAutoHyphens/>
        <w:spacing w:after="120"/>
        <w:rPr>
          <w:kern w:val="32"/>
        </w:rPr>
      </w:pPr>
      <w:bookmarkStart w:id="1493" w:name="_Ref336425085"/>
      <w:bookmarkStart w:id="1494" w:name="_Toc497902534"/>
      <w:r>
        <w:rPr>
          <w:kern w:val="32"/>
        </w:rPr>
        <w:t>6</w:t>
      </w:r>
      <w:r w:rsidR="009E501C">
        <w:rPr>
          <w:kern w:val="32"/>
        </w:rPr>
        <w:t>.</w:t>
      </w:r>
      <w:r w:rsidR="004C770C">
        <w:rPr>
          <w:kern w:val="32"/>
        </w:rPr>
        <w:t>3</w:t>
      </w:r>
      <w:r w:rsidR="00015334">
        <w:rPr>
          <w:kern w:val="32"/>
        </w:rPr>
        <w:t>6</w:t>
      </w:r>
      <w:r w:rsidR="004C770C">
        <w:rPr>
          <w:kern w:val="32"/>
        </w:rPr>
        <w:t>.2</w:t>
      </w:r>
      <w:r w:rsidR="00074057">
        <w:rPr>
          <w:kern w:val="32"/>
        </w:rPr>
        <w:t xml:space="preserve"> </w:t>
      </w:r>
      <w:r w:rsidR="004C770C">
        <w:rPr>
          <w:kern w:val="32"/>
        </w:rPr>
        <w:t>Guidance to language users</w:t>
      </w:r>
      <w:bookmarkEnd w:id="1493"/>
      <w:bookmarkEnd w:id="1494"/>
    </w:p>
    <w:p w14:paraId="054F0C83" w14:textId="77777777" w:rsidR="004C770C" w:rsidRDefault="004C770C" w:rsidP="004C770C">
      <w:pPr>
        <w:pStyle w:val="ListParagraph"/>
        <w:numPr>
          <w:ilvl w:val="0"/>
          <w:numId w:val="319"/>
        </w:numPr>
        <w:spacing w:before="120" w:after="120" w:line="240" w:lineRule="auto"/>
      </w:pPr>
      <w:r>
        <w:t xml:space="preserve">In addition to the mitigations defined in </w:t>
      </w:r>
      <w:r w:rsidR="00F26340">
        <w:t>TR 24772-1</w:t>
      </w:r>
      <w:r>
        <w:t xml:space="preserve">, values delivered to an Ada program from an external device may be checked for validity prior to being used. </w:t>
      </w:r>
      <w:r w:rsidR="004E446E">
        <w:t xml:space="preserve">Use the result of </w:t>
      </w:r>
      <w:r>
        <w:t xml:space="preserve">the </w:t>
      </w:r>
      <w:r w:rsidRPr="00B57447">
        <w:rPr>
          <w:rFonts w:ascii="Times New Roman" w:hAnsi="Times New Roman"/>
        </w:rPr>
        <w:t>Valid</w:t>
      </w:r>
      <w:r>
        <w:t xml:space="preserve"> attribute</w:t>
      </w:r>
      <w:r w:rsidR="004E446E">
        <w:t xml:space="preserve"> for this purpose</w:t>
      </w:r>
      <w:r>
        <w:t xml:space="preserve">. </w:t>
      </w:r>
    </w:p>
    <w:p w14:paraId="449FC1A0" w14:textId="77777777" w:rsidR="00A1048F" w:rsidRDefault="00A1048F" w:rsidP="004C770C">
      <w:pPr>
        <w:pStyle w:val="ListParagraph"/>
        <w:numPr>
          <w:ilvl w:val="0"/>
          <w:numId w:val="319"/>
        </w:numPr>
        <w:spacing w:before="120" w:after="120" w:line="240" w:lineRule="auto"/>
      </w:pPr>
      <w:r>
        <w:t>Consider using the call Ada.Task_Termination.Set_Dependents_Fallback_Handler to install a handler that will be invoked whenever a task terminates.</w:t>
      </w:r>
    </w:p>
    <w:p w14:paraId="3FD3EE44" w14:textId="77777777" w:rsidR="004C770C" w:rsidDel="007C6E67" w:rsidRDefault="00726AF3" w:rsidP="004C770C">
      <w:pPr>
        <w:pStyle w:val="Heading2"/>
        <w:rPr>
          <w:del w:id="1495" w:author="Joyce L Tokar" w:date="2017-06-19T03:00:00Z"/>
          <w:lang w:val="it-IT"/>
        </w:rPr>
      </w:pPr>
      <w:bookmarkStart w:id="1496" w:name="_Toc358896522"/>
      <w:del w:id="1497" w:author="Joyce L Tokar" w:date="2017-06-19T03:00:00Z">
        <w:r w:rsidDel="007C6E67">
          <w:rPr>
            <w:lang w:val="it-IT"/>
          </w:rPr>
          <w:delText>6</w:delText>
        </w:r>
        <w:r w:rsidR="009E501C" w:rsidDel="007C6E67">
          <w:rPr>
            <w:lang w:val="it-IT"/>
          </w:rPr>
          <w:delText>.</w:delText>
        </w:r>
        <w:r w:rsidR="004C770C" w:rsidDel="007C6E67">
          <w:rPr>
            <w:lang w:val="it-IT"/>
          </w:rPr>
          <w:delText>3</w:delText>
        </w:r>
        <w:r w:rsidR="00015334" w:rsidDel="007C6E67">
          <w:rPr>
            <w:lang w:val="it-IT"/>
          </w:rPr>
          <w:delText>7</w:delText>
        </w:r>
        <w:r w:rsidR="00074057" w:rsidDel="007C6E67">
          <w:rPr>
            <w:lang w:val="it-IT"/>
          </w:rPr>
          <w:delText xml:space="preserve"> </w:delText>
        </w:r>
        <w:r w:rsidR="00365064" w:rsidDel="007C6E67">
          <w:delText>Fault Tolerance and Failure</w:delText>
        </w:r>
        <w:r w:rsidR="00365064" w:rsidRPr="001362A6" w:rsidDel="007C6E67">
          <w:delText xml:space="preserve"> Strateg</w:delText>
        </w:r>
        <w:r w:rsidR="00365064" w:rsidDel="007C6E67">
          <w:delText xml:space="preserve">ies </w:delText>
        </w:r>
        <w:r w:rsidR="00365064" w:rsidRPr="001362A6" w:rsidDel="007C6E67">
          <w:delText>[RE</w:delText>
        </w:r>
      </w:del>
      <w:del w:id="1498" w:author="Joyce L Tokar" w:date="2017-06-07T13:32:00Z">
        <w:r w:rsidR="00365064" w:rsidDel="00C6764B">
          <w:delText>W</w:delText>
        </w:r>
      </w:del>
      <w:del w:id="1499" w:author="Joyce L Tokar" w:date="2017-06-19T03:00:00Z">
        <w:r w:rsidR="005324E3" w:rsidDel="007C6E67">
          <w:delText>]</w:delText>
        </w:r>
        <w:r w:rsidR="000961FA" w:rsidDel="007C6E67">
          <w:rPr>
            <w:b w:val="0"/>
          </w:rPr>
          <w:fldChar w:fldCharType="begin"/>
        </w:r>
        <w:r w:rsidR="005324E3" w:rsidDel="007C6E67">
          <w:delInstrText xml:space="preserve"> XE "</w:delInstrText>
        </w:r>
        <w:r w:rsidR="005324E3" w:rsidRPr="0001294A" w:rsidDel="007C6E67">
          <w:delInstrText>REW</w:delInstrText>
        </w:r>
        <w:r w:rsidR="00EB0723" w:rsidDel="007C6E67">
          <w:delInstrText xml:space="preserve"> </w:delInstrText>
        </w:r>
        <w:r w:rsidR="005324E3" w:rsidDel="007C6E67">
          <w:delInstrText>–</w:delInstrText>
        </w:r>
        <w:r w:rsidR="005324E3" w:rsidRPr="0001294A" w:rsidDel="007C6E67">
          <w:delInstrText xml:space="preserve"> Fault Tolerance and Failu</w:delInstrText>
        </w:r>
        <w:r w:rsidR="00EB0723" w:rsidDel="007C6E67">
          <w:delInstrText>re Strategies</w:delInstrText>
        </w:r>
        <w:r w:rsidR="005324E3" w:rsidDel="007C6E67">
          <w:delInstrText xml:space="preserve">" </w:delInstrText>
        </w:r>
        <w:r w:rsidR="000961FA" w:rsidDel="007C6E67">
          <w:rPr>
            <w:b w:val="0"/>
          </w:rPr>
          <w:fldChar w:fldCharType="end"/>
        </w:r>
        <w:r w:rsidR="000961FA" w:rsidDel="007C6E67">
          <w:rPr>
            <w:b w:val="0"/>
          </w:rPr>
          <w:fldChar w:fldCharType="begin"/>
        </w:r>
        <w:r w:rsidR="005324E3" w:rsidDel="007C6E67">
          <w:delInstrText xml:space="preserve"> XE "</w:delInstrText>
        </w:r>
        <w:r w:rsidR="005324E3" w:rsidRPr="00F6015B" w:rsidDel="007C6E67">
          <w:delInstrText>Language Vulnerabilities:Fault Tolerance and Failure Strategies [REW]</w:delInstrText>
        </w:r>
        <w:r w:rsidR="005324E3" w:rsidDel="007C6E67">
          <w:delInstrText xml:space="preserve">" </w:delInstrText>
        </w:r>
        <w:r w:rsidR="000961FA" w:rsidDel="007C6E67">
          <w:rPr>
            <w:b w:val="0"/>
          </w:rPr>
          <w:fldChar w:fldCharType="end"/>
        </w:r>
        <w:r w:rsidR="000961FA" w:rsidDel="007C6E67">
          <w:rPr>
            <w:b w:val="0"/>
          </w:rPr>
          <w:fldChar w:fldCharType="begin"/>
        </w:r>
        <w:r w:rsidR="00365064" w:rsidDel="007C6E67">
          <w:delInstrText xml:space="preserve"> XE "</w:delInstrText>
        </w:r>
        <w:r w:rsidR="00365064" w:rsidRPr="008855DA" w:rsidDel="007C6E67">
          <w:delInstrText>REU</w:delInstrText>
        </w:r>
        <w:r w:rsidR="00365064" w:rsidDel="007C6E67">
          <w:delInstrText xml:space="preserve"> – Termination Strategy" </w:delInstrText>
        </w:r>
        <w:r w:rsidR="000961FA" w:rsidDel="007C6E67">
          <w:rPr>
            <w:b w:val="0"/>
          </w:rPr>
          <w:fldChar w:fldCharType="end"/>
        </w:r>
        <w:bookmarkEnd w:id="1496"/>
      </w:del>
    </w:p>
    <w:p w14:paraId="40688A0F" w14:textId="77777777" w:rsidR="004C770C" w:rsidDel="007C6E67" w:rsidRDefault="00726AF3" w:rsidP="004C770C">
      <w:pPr>
        <w:pStyle w:val="Heading3"/>
        <w:rPr>
          <w:del w:id="1500" w:author="Joyce L Tokar" w:date="2017-06-19T03:00:00Z"/>
        </w:rPr>
      </w:pPr>
      <w:del w:id="1501" w:author="Joyce L Tokar" w:date="2017-06-19T03:00:00Z">
        <w:r w:rsidDel="007C6E67">
          <w:delText>6</w:delText>
        </w:r>
        <w:r w:rsidR="009E501C" w:rsidDel="007C6E67">
          <w:delText>.</w:delText>
        </w:r>
        <w:r w:rsidR="004C770C" w:rsidDel="007C6E67">
          <w:delText>3</w:delText>
        </w:r>
        <w:r w:rsidR="00015334" w:rsidDel="007C6E67">
          <w:delText>7</w:delText>
        </w:r>
        <w:r w:rsidR="004C770C" w:rsidDel="007C6E67">
          <w:delText>.1</w:delText>
        </w:r>
        <w:r w:rsidR="00074057" w:rsidDel="007C6E67">
          <w:delText xml:space="preserve"> </w:delText>
        </w:r>
        <w:r w:rsidR="004C770C" w:rsidDel="007C6E67">
          <w:delText>Applicability to language</w:delText>
        </w:r>
      </w:del>
    </w:p>
    <w:p w14:paraId="058535BF" w14:textId="77777777" w:rsidR="004C770C" w:rsidDel="007C6E67" w:rsidRDefault="004C770C" w:rsidP="004C770C">
      <w:pPr>
        <w:rPr>
          <w:del w:id="1502" w:author="Joyce L Tokar" w:date="2017-06-19T03:00:00Z"/>
        </w:rPr>
      </w:pPr>
      <w:del w:id="1503" w:author="Joyce L Tokar" w:date="2017-06-19T03:00:00Z">
        <w:r w:rsidDel="007C6E67">
          <w:delText>An Ada system that consists of multiple tasks is subject to the same hazards as multithreaded systems in other languages. A task that fails, for example, because its execution violates a language-defined check, terminates quietly</w:delText>
        </w:r>
        <w:r w:rsidR="00A44331" w:rsidDel="007C6E67">
          <w:delText xml:space="preserve">, unless a </w:delText>
        </w:r>
        <w:r w:rsidR="00017A66" w:rsidRPr="00017A66" w:rsidDel="007C6E67">
          <w:rPr>
            <w:rFonts w:ascii="Times New Roman" w:hAnsi="Times New Roman" w:cs="Times New Roman"/>
          </w:rPr>
          <w:delText>Termination</w:delText>
        </w:r>
        <w:r w:rsidR="00A44331" w:rsidDel="007C6E67">
          <w:delText xml:space="preserve"> handler has been established using the </w:delText>
        </w:r>
        <w:r w:rsidR="00017A66" w:rsidRPr="00017A66" w:rsidDel="007C6E67">
          <w:rPr>
            <w:rFonts w:ascii="Times New Roman" w:hAnsi="Times New Roman" w:cs="Times New Roman"/>
          </w:rPr>
          <w:delText>Ada.Task</w:delText>
        </w:r>
        <w:r w:rsidR="000961FA" w:rsidDel="007C6E67">
          <w:rPr>
            <w:rFonts w:ascii="Times New Roman" w:hAnsi="Times New Roman" w:cs="Times New Roman"/>
          </w:rPr>
          <w:fldChar w:fldCharType="begin"/>
        </w:r>
        <w:r w:rsidR="00986C8B" w:rsidDel="007C6E67">
          <w:delInstrText xml:space="preserve"> XE "</w:delInstrText>
        </w:r>
        <w:r w:rsidR="00986C8B" w:rsidRPr="0008466F" w:rsidDel="007C6E67">
          <w:rPr>
            <w:u w:val="single"/>
            <w:lang w:val="en-GB"/>
          </w:rPr>
          <w:delInstrText>Task</w:delInstrText>
        </w:r>
        <w:r w:rsidR="00986C8B" w:rsidDel="007C6E67">
          <w:delInstrText xml:space="preserve">" </w:delInstrText>
        </w:r>
        <w:r w:rsidR="000961FA" w:rsidDel="007C6E67">
          <w:rPr>
            <w:rFonts w:ascii="Times New Roman" w:hAnsi="Times New Roman" w:cs="Times New Roman"/>
          </w:rPr>
          <w:fldChar w:fldCharType="end"/>
        </w:r>
        <w:r w:rsidR="00017A66" w:rsidRPr="00017A66" w:rsidDel="007C6E67">
          <w:rPr>
            <w:rFonts w:ascii="Times New Roman" w:hAnsi="Times New Roman" w:cs="Times New Roman"/>
          </w:rPr>
          <w:delText>_Termination</w:delText>
        </w:r>
        <w:r w:rsidR="00A44331" w:rsidDel="007C6E67">
          <w:delText xml:space="preserve"> package.</w:delText>
        </w:r>
      </w:del>
    </w:p>
    <w:p w14:paraId="626BA11F" w14:textId="77777777" w:rsidR="004C770C" w:rsidDel="007C6E67" w:rsidRDefault="004C770C" w:rsidP="004C770C">
      <w:pPr>
        <w:rPr>
          <w:del w:id="1504" w:author="Joyce L Tokar" w:date="2017-06-19T03:00:00Z"/>
        </w:rPr>
      </w:pPr>
      <w:del w:id="1505" w:author="Joyce L Tokar" w:date="2017-06-19T03:00:00Z">
        <w:r w:rsidDel="007C6E67">
          <w:delText xml:space="preserve">Any other task that attempts to communicate with a terminated task will receive the exception </w:delText>
        </w:r>
        <w:r w:rsidRPr="00785C63" w:rsidDel="007C6E67">
          <w:rPr>
            <w:rFonts w:ascii="Times New Roman" w:hAnsi="Times New Roman"/>
          </w:rPr>
          <w:delText>Tasking_Error</w:delText>
        </w:r>
        <w:r w:rsidR="000961FA" w:rsidDel="007C6E67">
          <w:rPr>
            <w:rFonts w:ascii="Times New Roman" w:hAnsi="Times New Roman"/>
          </w:rPr>
          <w:fldChar w:fldCharType="begin"/>
        </w:r>
        <w:r w:rsidR="00986C8B" w:rsidDel="007C6E67">
          <w:delInstrText xml:space="preserve"> XE "</w:delInstrText>
        </w:r>
        <w:r w:rsidR="00986C8B" w:rsidRPr="00516E77" w:rsidDel="007C6E67">
          <w:rPr>
            <w:rFonts w:ascii="Times New Roman" w:hAnsi="Times New Roman"/>
          </w:rPr>
          <w:delInstrText>Exception:</w:delInstrText>
        </w:r>
        <w:r w:rsidR="00986C8B" w:rsidRPr="00516E77" w:rsidDel="007C6E67">
          <w:delInstrText>Tasking_Error</w:delInstrText>
        </w:r>
        <w:r w:rsidR="00986C8B" w:rsidDel="007C6E67">
          <w:delInstrText xml:space="preserve">" </w:delInstrText>
        </w:r>
        <w:r w:rsidR="000961FA" w:rsidDel="007C6E67">
          <w:rPr>
            <w:rFonts w:ascii="Times New Roman" w:hAnsi="Times New Roman"/>
          </w:rPr>
          <w:fldChar w:fldCharType="end"/>
        </w:r>
        <w:r w:rsidDel="007C6E67">
          <w:delText xml:space="preserve">. The undisciplined use of the </w:delText>
        </w:r>
        <w:r w:rsidRPr="00785C63" w:rsidDel="007C6E67">
          <w:rPr>
            <w:rFonts w:ascii="Times New Roman" w:hAnsi="Times New Roman"/>
            <w:b/>
            <w:bCs/>
          </w:rPr>
          <w:delText>abort</w:delText>
        </w:r>
        <w:r w:rsidR="000961FA" w:rsidDel="007C6E67">
          <w:rPr>
            <w:rFonts w:ascii="Times New Roman" w:hAnsi="Times New Roman"/>
            <w:b/>
            <w:bCs/>
          </w:rPr>
          <w:fldChar w:fldCharType="begin"/>
        </w:r>
        <w:r w:rsidR="00466177" w:rsidDel="007C6E67">
          <w:delInstrText xml:space="preserve"> XE "</w:delInstrText>
        </w:r>
        <w:r w:rsidR="00017A66" w:rsidRPr="00017A66" w:rsidDel="007C6E67">
          <w:rPr>
            <w:rFonts w:ascii="Times New Roman" w:hAnsi="Times New Roman" w:cs="Times New Roman"/>
            <w:b/>
          </w:rPr>
          <w:delInstrText>abort</w:delInstrText>
        </w:r>
        <w:r w:rsidR="00466177" w:rsidDel="007C6E67">
          <w:delInstrText xml:space="preserve">" </w:delInstrText>
        </w:r>
        <w:r w:rsidR="000961FA" w:rsidDel="007C6E67">
          <w:rPr>
            <w:rFonts w:ascii="Times New Roman" w:hAnsi="Times New Roman"/>
            <w:b/>
            <w:bCs/>
          </w:rPr>
          <w:fldChar w:fldCharType="end"/>
        </w:r>
        <w:r w:rsidDel="007C6E67">
          <w:delText xml:space="preserve"> statement or the asynchronous transfer of control feature may destroy the functionality of a multitasking program.</w:delText>
        </w:r>
      </w:del>
    </w:p>
    <w:p w14:paraId="56112011" w14:textId="77777777" w:rsidR="004C770C" w:rsidDel="007C6E67" w:rsidRDefault="00726AF3" w:rsidP="004C770C">
      <w:pPr>
        <w:pStyle w:val="Heading3"/>
        <w:rPr>
          <w:del w:id="1506" w:author="Joyce L Tokar" w:date="2017-06-19T03:00:00Z"/>
        </w:rPr>
      </w:pPr>
      <w:del w:id="1507" w:author="Joyce L Tokar" w:date="2017-06-19T03:00:00Z">
        <w:r w:rsidDel="007C6E67">
          <w:delText>6</w:delText>
        </w:r>
        <w:r w:rsidR="009E501C" w:rsidDel="007C6E67">
          <w:delText>.</w:delText>
        </w:r>
        <w:r w:rsidR="004C770C" w:rsidDel="007C6E67">
          <w:delText>3</w:delText>
        </w:r>
        <w:r w:rsidR="00015334" w:rsidDel="007C6E67">
          <w:delText>7</w:delText>
        </w:r>
        <w:r w:rsidR="004C770C" w:rsidDel="007C6E67">
          <w:delText>.2</w:delText>
        </w:r>
        <w:r w:rsidR="00074057" w:rsidDel="007C6E67">
          <w:delText xml:space="preserve"> </w:delText>
        </w:r>
        <w:r w:rsidR="004C770C" w:rsidDel="007C6E67">
          <w:delText>Guidance to language users</w:delText>
        </w:r>
      </w:del>
    </w:p>
    <w:p w14:paraId="6A08050A" w14:textId="77777777" w:rsidR="004C770C" w:rsidDel="007C6E67" w:rsidRDefault="004C770C" w:rsidP="003B5D87">
      <w:pPr>
        <w:pStyle w:val="ListParagraph"/>
        <w:numPr>
          <w:ilvl w:val="0"/>
          <w:numId w:val="305"/>
        </w:numPr>
        <w:spacing w:before="120" w:after="120" w:line="240" w:lineRule="auto"/>
        <w:rPr>
          <w:del w:id="1508" w:author="Joyce L Tokar" w:date="2017-06-19T03:00:00Z"/>
        </w:rPr>
      </w:pPr>
      <w:del w:id="1509" w:author="Joyce L Tokar" w:date="2017-06-19T03:00:00Z">
        <w:r w:rsidDel="007C6E67">
          <w:delText>Include exception</w:delText>
        </w:r>
        <w:r w:rsidR="000961FA" w:rsidDel="007C6E67">
          <w:rPr>
            <w:u w:val="single"/>
          </w:rPr>
          <w:fldChar w:fldCharType="begin"/>
        </w:r>
        <w:r w:rsidR="00983B57" w:rsidDel="007C6E67">
          <w:delInstrText xml:space="preserve"> XE "</w:delInstrText>
        </w:r>
        <w:r w:rsidR="00983B57" w:rsidRPr="00CC1C63" w:rsidDel="007C6E67">
          <w:delInstrText>Exception</w:delInstrText>
        </w:r>
        <w:r w:rsidR="00983B57" w:rsidDel="007C6E67">
          <w:delInstrText xml:space="preserve">" </w:delInstrText>
        </w:r>
        <w:r w:rsidR="000961FA" w:rsidDel="007C6E67">
          <w:rPr>
            <w:u w:val="single"/>
          </w:rPr>
          <w:fldChar w:fldCharType="end"/>
        </w:r>
        <w:r w:rsidDel="007C6E67">
          <w:delText xml:space="preserve"> handlers for every task, so that their unexpected termination can be handled and possibly communicated to the execution environment</w:delText>
        </w:r>
        <w:r w:rsidR="00A44331" w:rsidDel="007C6E67">
          <w:delText xml:space="preserve">, or establish a </w:delText>
        </w:r>
        <w:r w:rsidR="00017A66" w:rsidRPr="00017A66" w:rsidDel="007C6E67">
          <w:rPr>
            <w:rFonts w:ascii="Times New Roman" w:hAnsi="Times New Roman" w:cs="Times New Roman"/>
          </w:rPr>
          <w:delText>Termination</w:delText>
        </w:r>
        <w:r w:rsidR="00A44331" w:rsidDel="007C6E67">
          <w:delText xml:space="preserve"> handler for all tasks</w:delText>
        </w:r>
        <w:r w:rsidDel="007C6E67">
          <w:delText>.</w:delText>
        </w:r>
        <w:r w:rsidR="00E470B3" w:rsidDel="007C6E67">
          <w:delText xml:space="preserve"> For high-integrity systems, exception handling is </w:delText>
        </w:r>
        <w:r w:rsidR="00A44331" w:rsidDel="007C6E67">
          <w:delText>often</w:delText>
        </w:r>
        <w:r w:rsidR="00E470B3" w:rsidDel="007C6E67">
          <w:delText xml:space="preserve"> forbidden. However, a top-level exception handler </w:delText>
        </w:r>
        <w:r w:rsidR="007C7F65" w:rsidDel="007C6E67">
          <w:delText xml:space="preserve">or </w:delText>
        </w:r>
        <w:r w:rsidR="00017A66" w:rsidRPr="00017A66" w:rsidDel="007C6E67">
          <w:rPr>
            <w:rFonts w:ascii="Times New Roman" w:hAnsi="Times New Roman" w:cs="Times New Roman"/>
          </w:rPr>
          <w:delText>Termination</w:delText>
        </w:r>
        <w:r w:rsidR="007C7F65" w:rsidDel="007C6E67">
          <w:delText xml:space="preserve"> handler </w:delText>
        </w:r>
        <w:r w:rsidR="00E470B3" w:rsidDel="007C6E67">
          <w:delText>can be used to restore the overall system to a coherent state.</w:delText>
        </w:r>
        <w:r w:rsidR="006D7C82" w:rsidDel="007C6E67">
          <w:delText xml:space="preserve"> </w:delText>
        </w:r>
        <w:r w:rsidDel="007C6E67">
          <w:delText>Use objects of controlled types to ensure that resources are properly released if a task terminates unexpectedly.</w:delText>
        </w:r>
      </w:del>
    </w:p>
    <w:p w14:paraId="50B63ACE" w14:textId="77777777" w:rsidR="006B5DE8" w:rsidDel="007C6E67" w:rsidRDefault="00E470B3" w:rsidP="003B5D87">
      <w:pPr>
        <w:pStyle w:val="ListParagraph"/>
        <w:numPr>
          <w:ilvl w:val="0"/>
          <w:numId w:val="305"/>
        </w:numPr>
        <w:spacing w:before="120" w:after="120" w:line="240" w:lineRule="auto"/>
        <w:rPr>
          <w:del w:id="1510" w:author="Joyce L Tokar" w:date="2017-06-19T03:00:00Z"/>
        </w:rPr>
      </w:pPr>
      <w:del w:id="1511" w:author="Joyce L Tokar" w:date="2017-06-19T03:00:00Z">
        <w:r w:rsidDel="007C6E67">
          <w:delText>Use t</w:delText>
        </w:r>
        <w:r w:rsidR="004C770C" w:rsidDel="007C6E67">
          <w:delText xml:space="preserve">he </w:delText>
        </w:r>
        <w:r w:rsidR="004C770C" w:rsidRPr="00804BB2" w:rsidDel="007C6E67">
          <w:rPr>
            <w:rFonts w:ascii="Times New Roman" w:hAnsi="Times New Roman"/>
            <w:b/>
            <w:bCs/>
          </w:rPr>
          <w:delText>abort</w:delText>
        </w:r>
        <w:r w:rsidR="000961FA" w:rsidDel="007C6E67">
          <w:rPr>
            <w:rFonts w:ascii="Times New Roman" w:hAnsi="Times New Roman"/>
            <w:b/>
            <w:bCs/>
          </w:rPr>
          <w:fldChar w:fldCharType="begin"/>
        </w:r>
        <w:r w:rsidR="00466177" w:rsidDel="007C6E67">
          <w:delInstrText xml:space="preserve"> XE "</w:delInstrText>
        </w:r>
        <w:r w:rsidR="00017A66" w:rsidRPr="00017A66" w:rsidDel="007C6E67">
          <w:rPr>
            <w:rFonts w:ascii="Times New Roman" w:hAnsi="Times New Roman" w:cs="Times New Roman"/>
            <w:b/>
          </w:rPr>
          <w:delInstrText>abort</w:delInstrText>
        </w:r>
        <w:r w:rsidR="00466177" w:rsidDel="007C6E67">
          <w:delInstrText xml:space="preserve">" </w:delInstrText>
        </w:r>
        <w:r w:rsidR="000961FA" w:rsidDel="007C6E67">
          <w:rPr>
            <w:rFonts w:ascii="Times New Roman" w:hAnsi="Times New Roman"/>
            <w:b/>
            <w:bCs/>
          </w:rPr>
          <w:fldChar w:fldCharType="end"/>
        </w:r>
        <w:r w:rsidR="004C770C" w:rsidDel="007C6E67">
          <w:delText xml:space="preserve"> statement sparingly, if at all.</w:delText>
        </w:r>
        <w:r w:rsidR="006B5DE8" w:rsidDel="007C6E67">
          <w:delText xml:space="preserve"> </w:delText>
        </w:r>
      </w:del>
    </w:p>
    <w:p w14:paraId="79FAD96F" w14:textId="77777777" w:rsidR="004C770C" w:rsidDel="007C6E67" w:rsidRDefault="004C770C" w:rsidP="003B5D87">
      <w:pPr>
        <w:pStyle w:val="ListParagraph"/>
        <w:numPr>
          <w:ilvl w:val="0"/>
          <w:numId w:val="305"/>
        </w:numPr>
        <w:spacing w:before="120" w:after="120" w:line="240" w:lineRule="auto"/>
        <w:rPr>
          <w:del w:id="1512" w:author="Joyce L Tokar" w:date="2017-06-19T03:00:00Z"/>
        </w:rPr>
      </w:pPr>
      <w:del w:id="1513" w:author="Joyce L Tokar" w:date="2017-06-19T03:00:00Z">
        <w:r w:rsidDel="007C6E67">
          <w:delText>Define interrupt handlers to handle signals that come from the hardware or the operating system. This mechanism can also be used to add robustness to a concurrent program.</w:delText>
        </w:r>
      </w:del>
    </w:p>
    <w:p w14:paraId="2774670B" w14:textId="77777777" w:rsidR="004C770C" w:rsidDel="007C6E67" w:rsidRDefault="007C7F65" w:rsidP="003B5D87">
      <w:pPr>
        <w:pStyle w:val="ListParagraph"/>
        <w:numPr>
          <w:ilvl w:val="0"/>
          <w:numId w:val="305"/>
        </w:numPr>
        <w:spacing w:before="120" w:after="120" w:line="240" w:lineRule="auto"/>
        <w:rPr>
          <w:del w:id="1514" w:author="Joyce L Tokar" w:date="2017-06-19T03:00:00Z"/>
        </w:rPr>
      </w:pPr>
      <w:del w:id="1515" w:author="Joyce L Tokar" w:date="2017-06-19T03:00:00Z">
        <w:r w:rsidDel="007C6E67">
          <w:delText xml:space="preserve">Make use of the </w:delText>
        </w:r>
        <w:r w:rsidR="00017A66" w:rsidRPr="00017A66" w:rsidDel="007C6E67">
          <w:rPr>
            <w:rFonts w:ascii="Times New Roman" w:hAnsi="Times New Roman" w:cs="Times New Roman"/>
          </w:rPr>
          <w:delText>Ada.Task</w:delText>
        </w:r>
        <w:r w:rsidR="000961FA" w:rsidDel="007C6E67">
          <w:rPr>
            <w:rFonts w:ascii="Times New Roman" w:hAnsi="Times New Roman" w:cs="Times New Roman"/>
          </w:rPr>
          <w:fldChar w:fldCharType="begin"/>
        </w:r>
        <w:r w:rsidR="00986C8B" w:rsidDel="007C6E67">
          <w:delInstrText xml:space="preserve"> XE "</w:delInstrText>
        </w:r>
        <w:r w:rsidR="00986C8B" w:rsidRPr="0008466F" w:rsidDel="007C6E67">
          <w:rPr>
            <w:u w:val="single"/>
            <w:lang w:val="en-GB"/>
          </w:rPr>
          <w:delInstrText>Task</w:delInstrText>
        </w:r>
        <w:r w:rsidR="00986C8B" w:rsidDel="007C6E67">
          <w:delInstrText xml:space="preserve">" </w:delInstrText>
        </w:r>
        <w:r w:rsidR="000961FA" w:rsidDel="007C6E67">
          <w:rPr>
            <w:rFonts w:ascii="Times New Roman" w:hAnsi="Times New Roman" w:cs="Times New Roman"/>
          </w:rPr>
          <w:fldChar w:fldCharType="end"/>
        </w:r>
        <w:r w:rsidR="00017A66" w:rsidRPr="00017A66" w:rsidDel="007C6E67">
          <w:rPr>
            <w:rFonts w:ascii="Times New Roman" w:hAnsi="Times New Roman" w:cs="Times New Roman"/>
          </w:rPr>
          <w:delText>_Termination</w:delText>
        </w:r>
        <w:r w:rsidDel="007C6E67">
          <w:delText xml:space="preserve"> package (defined in the Systems Programming </w:delText>
        </w:r>
        <w:r w:rsidR="004C770C" w:rsidDel="007C6E67">
          <w:delText>Annex of the Ada Reference Manual</w:delText>
        </w:r>
        <w:r w:rsidR="00E35ABE" w:rsidDel="007C6E67">
          <w:delText>)</w:delText>
        </w:r>
        <w:r w:rsidR="004C770C" w:rsidDel="007C6E67">
          <w:delText xml:space="preserve"> to monitor task termination and its causes.</w:delText>
        </w:r>
      </w:del>
    </w:p>
    <w:p w14:paraId="37A1E43E" w14:textId="77777777" w:rsidR="004C770C" w:rsidDel="007C6E67" w:rsidRDefault="007C7F65" w:rsidP="003B5D87">
      <w:pPr>
        <w:pStyle w:val="ListParagraph"/>
        <w:numPr>
          <w:ilvl w:val="0"/>
          <w:numId w:val="305"/>
        </w:numPr>
        <w:spacing w:before="120" w:after="120" w:line="240" w:lineRule="auto"/>
        <w:rPr>
          <w:del w:id="1516" w:author="Joyce L Tokar" w:date="2017-06-19T03:00:00Z"/>
        </w:rPr>
      </w:pPr>
      <w:del w:id="1517" w:author="Joyce L Tokar" w:date="2017-06-19T03:00:00Z">
        <w:r w:rsidDel="007C6E67">
          <w:delText xml:space="preserve">Make use of the various </w:delText>
        </w:r>
        <w:r w:rsidR="00017A66" w:rsidRPr="00017A66" w:rsidDel="007C6E67">
          <w:rPr>
            <w:rFonts w:ascii="Times New Roman" w:hAnsi="Times New Roman" w:cs="Times New Roman"/>
            <w:b/>
          </w:rPr>
          <w:delText>pragma</w:delText>
        </w:r>
        <w:r w:rsidDel="007C6E67">
          <w:rPr>
            <w:b/>
          </w:rPr>
          <w:delText>s,</w:delText>
        </w:r>
        <w:r w:rsidDel="007C6E67">
          <w:delText xml:space="preserve"> restrictions, and other language features defined in the High Integrity Systems </w:delText>
        </w:r>
        <w:r w:rsidR="004C770C" w:rsidDel="007C6E67">
          <w:delText xml:space="preserve">Annex of the Ada Reference Manual when writing systems for high-reliability applications. For example, the </w:delText>
        </w:r>
        <w:r w:rsidR="004C770C" w:rsidRPr="00804BB2" w:rsidDel="007C6E67">
          <w:rPr>
            <w:rFonts w:ascii="Times New Roman" w:hAnsi="Times New Roman"/>
            <w:b/>
            <w:bCs/>
          </w:rPr>
          <w:delText>pragma</w:delText>
        </w:r>
        <w:r w:rsidR="004C770C" w:rsidRPr="00804BB2" w:rsidDel="007C6E67">
          <w:rPr>
            <w:rFonts w:ascii="Times New Roman" w:hAnsi="Times New Roman"/>
          </w:rPr>
          <w:delText xml:space="preserve"> Detect_Blocking</w:delText>
        </w:r>
        <w:r w:rsidR="004C770C" w:rsidDel="007C6E67">
          <w:delText xml:space="preserve"> </w:delText>
        </w:r>
        <w:r w:rsidDel="007C6E67">
          <w:delText>can be used</w:delText>
        </w:r>
        <w:r w:rsidR="004C770C" w:rsidDel="007C6E67">
          <w:delText xml:space="preserve"> to </w:delText>
        </w:r>
        <w:r w:rsidDel="007C6E67">
          <w:delText xml:space="preserve">ensure </w:delText>
        </w:r>
        <w:r w:rsidR="004C770C" w:rsidDel="007C6E67">
          <w:delText>detect</w:delText>
        </w:r>
        <w:r w:rsidDel="007C6E67">
          <w:delText>ion of</w:delText>
        </w:r>
        <w:r w:rsidR="004C770C" w:rsidDel="007C6E67">
          <w:delText xml:space="preserve"> a potentially blocking operation </w:delText>
        </w:r>
        <w:r w:rsidDel="007C6E67">
          <w:delText xml:space="preserve">occurring </w:delText>
        </w:r>
        <w:r w:rsidR="004C770C" w:rsidDel="007C6E67">
          <w:delText>within a protected operation, and to raise an exception in that case.</w:delText>
        </w:r>
      </w:del>
    </w:p>
    <w:p w14:paraId="58BDF0CB" w14:textId="77777777" w:rsidR="004C770C" w:rsidRDefault="00726AF3" w:rsidP="004C770C">
      <w:pPr>
        <w:pStyle w:val="Heading2"/>
      </w:pPr>
      <w:bookmarkStart w:id="1518" w:name="_Ref336413236"/>
      <w:bookmarkStart w:id="1519" w:name="_Toc358896523"/>
      <w:bookmarkStart w:id="1520" w:name="_Toc497902535"/>
      <w:r>
        <w:t>6</w:t>
      </w:r>
      <w:r w:rsidR="009E501C">
        <w:t>.</w:t>
      </w:r>
      <w:del w:id="1521" w:author="Joyce L Tokar" w:date="2017-06-19T03:00:00Z">
        <w:r w:rsidR="003427F7" w:rsidDel="007C6E67">
          <w:delText>3</w:delText>
        </w:r>
        <w:r w:rsidR="00015334" w:rsidDel="007C6E67">
          <w:delText>8</w:delText>
        </w:r>
        <w:r w:rsidR="00074057" w:rsidDel="007C6E67">
          <w:delText xml:space="preserve"> </w:delText>
        </w:r>
      </w:del>
      <w:ins w:id="1522" w:author="Joyce L Tokar" w:date="2017-06-19T03:00:00Z">
        <w:r w:rsidR="007C6E67">
          <w:t xml:space="preserve">37 </w:t>
        </w:r>
      </w:ins>
      <w:r w:rsidR="004C770C">
        <w:t>Type-breaking Reinterpretation of Data [AMV]</w:t>
      </w:r>
      <w:bookmarkEnd w:id="1518"/>
      <w:bookmarkEnd w:id="1519"/>
      <w:bookmarkEnd w:id="1520"/>
      <w:r w:rsidR="000961FA">
        <w:fldChar w:fldCharType="begin"/>
      </w:r>
      <w:r w:rsidR="005324E3">
        <w:instrText xml:space="preserve"> XE "</w:instrText>
      </w:r>
      <w:r w:rsidR="005324E3" w:rsidRPr="00C90C53">
        <w:instrText>AMV</w:instrText>
      </w:r>
      <w:r w:rsidR="00EB0723">
        <w:instrText xml:space="preserve"> </w:instrText>
      </w:r>
      <w:r w:rsidR="005324E3">
        <w:instrText>–</w:instrText>
      </w:r>
      <w:r w:rsidR="005324E3" w:rsidRPr="00C90C53">
        <w:instrText xml:space="preserve"> Type-breaking Reinterpretation of Data</w:instrText>
      </w:r>
      <w:r w:rsidR="005324E3">
        <w:instrText xml:space="preserve">" </w:instrText>
      </w:r>
      <w:r w:rsidR="000961FA">
        <w:fldChar w:fldCharType="end"/>
      </w:r>
      <w:r w:rsidR="000961FA">
        <w:fldChar w:fldCharType="begin"/>
      </w:r>
      <w:r w:rsidR="005324E3">
        <w:instrText xml:space="preserve"> XE "</w:instrText>
      </w:r>
      <w:r w:rsidR="005324E3" w:rsidRPr="00A42934">
        <w:instrText>Language Vulnerabilities:Type-breaking Reinterpretation of Data [AMV]</w:instrText>
      </w:r>
      <w:r w:rsidR="005324E3">
        <w:instrText xml:space="preserve">" </w:instrText>
      </w:r>
      <w:r w:rsidR="000961FA">
        <w:fldChar w:fldCharType="end"/>
      </w:r>
    </w:p>
    <w:p w14:paraId="09CB8686" w14:textId="77777777" w:rsidR="004C770C" w:rsidRDefault="00726AF3" w:rsidP="004C770C">
      <w:pPr>
        <w:pStyle w:val="Heading3"/>
      </w:pPr>
      <w:bookmarkStart w:id="1523" w:name="_Toc497902536"/>
      <w:r>
        <w:t>6</w:t>
      </w:r>
      <w:r w:rsidR="009E501C">
        <w:t>.</w:t>
      </w:r>
      <w:del w:id="1524" w:author="Joyce L Tokar" w:date="2017-06-19T03:00:00Z">
        <w:r w:rsidR="003427F7" w:rsidDel="007C6E67">
          <w:delText>3</w:delText>
        </w:r>
        <w:r w:rsidR="00015334" w:rsidDel="007C6E67">
          <w:delText>8</w:delText>
        </w:r>
      </w:del>
      <w:ins w:id="1525" w:author="Joyce L Tokar" w:date="2017-06-19T03:00:00Z">
        <w:r w:rsidR="007C6E67">
          <w:t>37</w:t>
        </w:r>
      </w:ins>
      <w:r w:rsidR="004C770C">
        <w:t>.1</w:t>
      </w:r>
      <w:r w:rsidR="00074057">
        <w:t xml:space="preserve"> </w:t>
      </w:r>
      <w:r w:rsidR="004C770C">
        <w:t>Applicability to language</w:t>
      </w:r>
      <w:bookmarkEnd w:id="1523"/>
    </w:p>
    <w:p w14:paraId="5FF46FEF" w14:textId="77777777" w:rsidR="00017A66" w:rsidRDefault="004C770C" w:rsidP="00017A66">
      <w:pPr>
        <w:spacing w:before="120" w:after="120" w:line="240" w:lineRule="auto"/>
      </w:pPr>
      <w:r w:rsidRPr="00E35ABE">
        <w:rPr>
          <w:rFonts w:ascii="Times New Roman" w:hAnsi="Times New Roman" w:cs="Times New Roman"/>
        </w:rPr>
        <w:t>Unchecked_Conversion</w:t>
      </w:r>
      <w:r w:rsidR="000961FA" w:rsidRPr="00E35ABE">
        <w:rPr>
          <w:rFonts w:ascii="Times New Roman" w:hAnsi="Times New Roman" w:cs="Times New Roman"/>
        </w:rPr>
        <w:fldChar w:fldCharType="begin"/>
      </w:r>
      <w:r w:rsidR="00E7056B" w:rsidRPr="00E35ABE">
        <w:rPr>
          <w:rFonts w:ascii="Times New Roman" w:hAnsi="Times New Roman" w:cs="Times New Roman"/>
        </w:rPr>
        <w:instrText xml:space="preserve"> XE "</w:instrText>
      </w:r>
      <w:r w:rsidR="00EB0723" w:rsidRPr="00E35ABE">
        <w:rPr>
          <w:rFonts w:ascii="Times New Roman" w:hAnsi="Times New Roman" w:cs="Times New Roman"/>
        </w:rPr>
        <w:instrText>Unchecked_Conversion</w:instrText>
      </w:r>
      <w:r w:rsidR="00E7056B" w:rsidRPr="00E35ABE">
        <w:rPr>
          <w:rFonts w:ascii="Times New Roman" w:hAnsi="Times New Roman" w:cs="Times New Roman"/>
        </w:rPr>
        <w:instrText xml:space="preserve">" </w:instrText>
      </w:r>
      <w:r w:rsidR="000961FA" w:rsidRPr="00E35ABE">
        <w:rPr>
          <w:rFonts w:ascii="Times New Roman" w:hAnsi="Times New Roman" w:cs="Times New Roman"/>
        </w:rPr>
        <w:fldChar w:fldCharType="end"/>
      </w:r>
      <w:r>
        <w:t xml:space="preserve"> can be used to bypass the type-checking rules, and its use is thus unsafe, as </w:t>
      </w:r>
      <w:r w:rsidR="003E5381">
        <w:t xml:space="preserve">is its equivalent </w:t>
      </w:r>
      <w:r>
        <w:t xml:space="preserve">in any other language. The same applies to the use of </w:t>
      </w:r>
      <w:r w:rsidRPr="00E35ABE">
        <w:rPr>
          <w:rFonts w:ascii="Times New Roman" w:hAnsi="Times New Roman" w:cs="Times New Roman"/>
        </w:rPr>
        <w:t>Unchecked_Union</w:t>
      </w:r>
      <w:r>
        <w:t>, even though the language specifies various inference rules that the compiler must use to catch statically detectable constraint violations.</w:t>
      </w:r>
      <w:r w:rsidR="004E446E">
        <w:t xml:space="preserve"> The fact that </w:t>
      </w:r>
      <w:r w:rsidR="004E446E" w:rsidRPr="00E35ABE">
        <w:rPr>
          <w:rFonts w:ascii="Times New Roman" w:hAnsi="Times New Roman" w:cs="Times New Roman"/>
        </w:rPr>
        <w:t>Unchecked_Conversion</w:t>
      </w:r>
      <w:r w:rsidR="004E446E">
        <w:t xml:space="preserve"> is a generic function that must be instantiated explicitly (and given a meaningful name) hinders its undisciplined use, and places a loud marker in the code wherever it is used. Well-written Ada code will have a small set of instantiations of </w:t>
      </w:r>
      <w:r w:rsidR="004E446E" w:rsidRPr="00E35ABE">
        <w:rPr>
          <w:rFonts w:ascii="Times New Roman" w:hAnsi="Times New Roman" w:cs="Times New Roman"/>
        </w:rPr>
        <w:t>Unchecked_Conversion</w:t>
      </w:r>
      <w:r w:rsidR="004E446E">
        <w:t>.</w:t>
      </w:r>
      <w:r w:rsidR="00C23BFA">
        <w:t xml:space="preserve"> </w:t>
      </w:r>
      <w:r w:rsidR="004E446E">
        <w:t xml:space="preserve">Most implementations require the source and target types to have the same size in bits, to prevent accidental truncation or </w:t>
      </w:r>
      <w:r w:rsidR="00E470B3">
        <w:t xml:space="preserve">missing </w:t>
      </w:r>
      <w:r w:rsidR="004E446E">
        <w:t>sign extension</w:t>
      </w:r>
      <w:r w:rsidR="00E470B3">
        <w:t>s</w:t>
      </w:r>
      <w:r w:rsidR="004E446E">
        <w:t xml:space="preserve">. </w:t>
      </w:r>
    </w:p>
    <w:p w14:paraId="3F7718F0" w14:textId="77777777" w:rsidR="004C770C" w:rsidRDefault="004C770C" w:rsidP="004C770C">
      <w:r>
        <w:t>Type reinterpretation is a universal programming need, and no usable programming language can exist without some mechanism that bypasses the type model. Ada provides these mechanisms with some additional safeguards, and makes their use purposely verbose, to alert the writer and the reader of a program to the presence of an unchecked operation.</w:t>
      </w:r>
    </w:p>
    <w:p w14:paraId="5704855B" w14:textId="77777777" w:rsidR="004C770C" w:rsidRDefault="00726AF3" w:rsidP="004C770C">
      <w:pPr>
        <w:pStyle w:val="Heading3"/>
      </w:pPr>
      <w:bookmarkStart w:id="1526" w:name="_Toc497902537"/>
      <w:r>
        <w:t>6</w:t>
      </w:r>
      <w:r w:rsidR="009E501C">
        <w:t>.</w:t>
      </w:r>
      <w:del w:id="1527" w:author="Joyce L Tokar" w:date="2017-06-19T03:00:00Z">
        <w:r w:rsidR="003427F7" w:rsidDel="007C6E67">
          <w:delText>3</w:delText>
        </w:r>
        <w:r w:rsidR="00015334" w:rsidDel="007C6E67">
          <w:delText>8</w:delText>
        </w:r>
      </w:del>
      <w:ins w:id="1528" w:author="Joyce L Tokar" w:date="2017-06-19T03:00:00Z">
        <w:r w:rsidR="007C6E67">
          <w:t>37</w:t>
        </w:r>
      </w:ins>
      <w:r w:rsidR="004C770C">
        <w:t>.2</w:t>
      </w:r>
      <w:r w:rsidR="00074057">
        <w:t xml:space="preserve"> </w:t>
      </w:r>
      <w:r w:rsidR="004C770C">
        <w:t>Guidance to language users</w:t>
      </w:r>
      <w:bookmarkEnd w:id="1526"/>
    </w:p>
    <w:p w14:paraId="637CC98D" w14:textId="77777777" w:rsidR="004C770C" w:rsidRDefault="004E446E" w:rsidP="003B5D87">
      <w:pPr>
        <w:pStyle w:val="ListParagraph"/>
        <w:numPr>
          <w:ilvl w:val="0"/>
          <w:numId w:val="306"/>
        </w:numPr>
        <w:spacing w:before="120" w:after="120" w:line="240" w:lineRule="auto"/>
      </w:pPr>
      <w:r w:rsidRPr="003F5624">
        <w:rPr>
          <w:rFonts w:ascii="Times New Roman" w:hAnsi="Times New Roman"/>
        </w:rPr>
        <w:t xml:space="preserve">Use </w:t>
      </w:r>
      <w:r w:rsidR="004C770C" w:rsidRPr="003F5624">
        <w:rPr>
          <w:rFonts w:ascii="Times New Roman" w:hAnsi="Times New Roman"/>
        </w:rPr>
        <w:t>Unchecked_Union</w:t>
      </w:r>
      <w:r w:rsidR="004C770C">
        <w:t xml:space="preserve"> only in multi-language programs that need to communicate data between Ada and C or C++. Otherwise the use of discriminated types prevents "punning" between values of two distinct types that happen to share storage.</w:t>
      </w:r>
    </w:p>
    <w:p w14:paraId="454D09BA" w14:textId="77777777" w:rsidR="004C770C" w:rsidRDefault="004E446E" w:rsidP="003B5D87">
      <w:pPr>
        <w:pStyle w:val="ListParagraph"/>
        <w:numPr>
          <w:ilvl w:val="0"/>
          <w:numId w:val="306"/>
        </w:numPr>
        <w:spacing w:before="120" w:after="120" w:line="240" w:lineRule="auto"/>
      </w:pPr>
      <w:r>
        <w:t>Avoid u</w:t>
      </w:r>
      <w:r w:rsidR="004C770C">
        <w:t xml:space="preserve">sing address clauses to obtain overlays. If the types of the objects are the same, then a renaming declaration is preferable. Otherwise, </w:t>
      </w:r>
      <w:r>
        <w:t xml:space="preserve">use </w:t>
      </w:r>
      <w:r w:rsidR="004C770C">
        <w:t xml:space="preserve">the </w:t>
      </w:r>
      <w:r w:rsidR="004C770C" w:rsidRPr="00804BB2">
        <w:rPr>
          <w:rFonts w:ascii="Times New Roman" w:hAnsi="Times New Roman"/>
          <w:b/>
          <w:bCs/>
        </w:rPr>
        <w:t>pragma</w:t>
      </w:r>
      <w:r w:rsidR="004C770C" w:rsidRPr="00804BB2">
        <w:rPr>
          <w:rFonts w:ascii="Times New Roman" w:hAnsi="Times New Roman"/>
        </w:rPr>
        <w:t xml:space="preserve"> Import</w:t>
      </w:r>
      <w:r w:rsidR="000961FA">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0961FA">
        <w:rPr>
          <w:rFonts w:ascii="Times New Roman" w:hAnsi="Times New Roman"/>
        </w:rPr>
        <w:fldChar w:fldCharType="end"/>
      </w:r>
      <w:r w:rsidR="004C770C">
        <w:t xml:space="preserve"> to inhibit the initialization of one of the entities so that it does not interfere with the initialization of the other one.</w:t>
      </w:r>
    </w:p>
    <w:p w14:paraId="377B06CD" w14:textId="77777777" w:rsidR="00A16896" w:rsidRDefault="00CA779F" w:rsidP="003B5D87">
      <w:pPr>
        <w:pStyle w:val="ListParagraph"/>
        <w:numPr>
          <w:ilvl w:val="0"/>
          <w:numId w:val="306"/>
        </w:numPr>
        <w:spacing w:before="120" w:after="120" w:line="240" w:lineRule="auto"/>
      </w:pPr>
      <w:r w:rsidRPr="00CA779F">
        <w:t>Con</w:t>
      </w:r>
      <w:r w:rsidR="00A16896">
        <w:t>sider applying the restrictions</w:t>
      </w:r>
      <w:r w:rsidRPr="00CA779F">
        <w:t xml:space="preserve"> </w:t>
      </w:r>
      <w:r w:rsidRPr="00CA779F">
        <w:rPr>
          <w:rFonts w:ascii="Times New Roman" w:hAnsi="Times New Roman" w:cs="Times New Roman"/>
        </w:rPr>
        <w:t>No_Use_Of_Pragma(Unchecked_Union)</w:t>
      </w:r>
      <w:r w:rsidRPr="00CA779F">
        <w:t>,</w:t>
      </w:r>
      <w:r w:rsidRPr="00CA779F">
        <w:br/>
      </w:r>
      <w:r w:rsidRPr="00CA779F">
        <w:rPr>
          <w:rFonts w:ascii="Times New Roman" w:hAnsi="Times New Roman" w:cs="Times New Roman"/>
        </w:rPr>
        <w:t>No_Use_Of_Aspect(Unchecked_Union)</w:t>
      </w:r>
      <w:r w:rsidRPr="00CA779F">
        <w:t xml:space="preserve">, </w:t>
      </w:r>
      <w:r w:rsidRPr="00CA779F">
        <w:rPr>
          <w:rFonts w:ascii="Times New Roman" w:hAnsi="Times New Roman" w:cs="Times New Roman"/>
        </w:rPr>
        <w:t>No_Use_Of_Attribute(Address)</w:t>
      </w:r>
      <w:r w:rsidRPr="00CA779F">
        <w:t>,</w:t>
      </w:r>
      <w:r w:rsidR="00A16896">
        <w:t xml:space="preserve">and </w:t>
      </w:r>
      <w:r w:rsidRPr="00CA779F">
        <w:t xml:space="preserve"> </w:t>
      </w:r>
      <w:r w:rsidRPr="00CA779F">
        <w:rPr>
          <w:rFonts w:ascii="Times New Roman" w:hAnsi="Times New Roman" w:cs="Times New Roman"/>
        </w:rPr>
        <w:t>No_Unchecked_Conversion</w:t>
      </w:r>
      <w:r w:rsidR="00A16896">
        <w:t xml:space="preserve"> </w:t>
      </w:r>
      <w:r w:rsidRPr="00CA779F">
        <w:t>to ensure this vulnerability cannot arise.</w:t>
      </w:r>
    </w:p>
    <w:p w14:paraId="05C0C556" w14:textId="77777777" w:rsidR="00150630" w:rsidRPr="009342EB" w:rsidRDefault="000961FA" w:rsidP="004C770C">
      <w:pPr>
        <w:pStyle w:val="Heading2"/>
        <w:rPr>
          <w:ins w:id="1529" w:author="Joyce L Tokar" w:date="2017-06-07T12:33:00Z"/>
        </w:rPr>
      </w:pPr>
      <w:bookmarkStart w:id="1530" w:name="_Toc497902538"/>
      <w:bookmarkStart w:id="1531" w:name="_Ref336414390"/>
      <w:bookmarkStart w:id="1532" w:name="_Toc358896524"/>
      <w:ins w:id="1533" w:author="Joyce L Tokar" w:date="2017-06-07T12:32:00Z">
        <w:r w:rsidRPr="000961FA">
          <w:rPr>
            <w:rPrChange w:id="1534" w:author="Joyce L Tokar" w:date="2017-09-12T18:10:00Z">
              <w:rPr>
                <w:color w:val="0000FF"/>
                <w:u w:val="single"/>
              </w:rPr>
            </w:rPrChange>
          </w:rPr>
          <w:t>6.3</w:t>
        </w:r>
      </w:ins>
      <w:ins w:id="1535" w:author="Joyce L Tokar" w:date="2017-06-19T03:03:00Z">
        <w:r w:rsidRPr="000961FA">
          <w:rPr>
            <w:rPrChange w:id="1536" w:author="Joyce L Tokar" w:date="2017-09-12T18:10:00Z">
              <w:rPr>
                <w:color w:val="0000FF"/>
                <w:highlight w:val="yellow"/>
                <w:u w:val="single"/>
              </w:rPr>
            </w:rPrChange>
          </w:rPr>
          <w:t>8</w:t>
        </w:r>
      </w:ins>
      <w:ins w:id="1537" w:author="Joyce L Tokar" w:date="2017-06-07T12:32:00Z">
        <w:r w:rsidRPr="000961FA">
          <w:rPr>
            <w:rPrChange w:id="1538" w:author="Joyce L Tokar" w:date="2017-09-12T18:10:00Z">
              <w:rPr>
                <w:color w:val="0000FF"/>
                <w:u w:val="single"/>
              </w:rPr>
            </w:rPrChange>
          </w:rPr>
          <w:t xml:space="preserve"> Deep vs. Shallow Copying [</w:t>
        </w:r>
      </w:ins>
      <w:ins w:id="1539" w:author="Joyce L Tokar" w:date="2017-06-07T12:33:00Z">
        <w:r w:rsidRPr="000961FA">
          <w:rPr>
            <w:rPrChange w:id="1540" w:author="Joyce L Tokar" w:date="2017-09-12T18:10:00Z">
              <w:rPr>
                <w:color w:val="0000FF"/>
                <w:u w:val="single"/>
              </w:rPr>
            </w:rPrChange>
          </w:rPr>
          <w:t>YAN]</w:t>
        </w:r>
        <w:bookmarkEnd w:id="1530"/>
      </w:ins>
    </w:p>
    <w:p w14:paraId="4F5F2612" w14:textId="77777777" w:rsidR="00150630" w:rsidRPr="009342EB" w:rsidRDefault="000961FA" w:rsidP="00150630">
      <w:pPr>
        <w:pStyle w:val="Heading3"/>
        <w:rPr>
          <w:ins w:id="1541" w:author="Joyce L Tokar" w:date="2017-06-07T12:33:00Z"/>
        </w:rPr>
      </w:pPr>
      <w:bookmarkStart w:id="1542" w:name="_Toc497902539"/>
      <w:ins w:id="1543" w:author="Joyce L Tokar" w:date="2017-06-07T12:33:00Z">
        <w:r w:rsidRPr="000961FA">
          <w:rPr>
            <w:rPrChange w:id="1544" w:author="Joyce L Tokar" w:date="2017-09-12T18:10:00Z">
              <w:rPr>
                <w:color w:val="0000FF"/>
                <w:u w:val="single"/>
              </w:rPr>
            </w:rPrChange>
          </w:rPr>
          <w:t>6.3</w:t>
        </w:r>
      </w:ins>
      <w:ins w:id="1545" w:author="Joyce L Tokar" w:date="2017-06-19T03:03:00Z">
        <w:r w:rsidRPr="000961FA">
          <w:rPr>
            <w:rPrChange w:id="1546" w:author="Joyce L Tokar" w:date="2017-09-12T18:10:00Z">
              <w:rPr>
                <w:color w:val="0000FF"/>
                <w:highlight w:val="yellow"/>
                <w:u w:val="single"/>
              </w:rPr>
            </w:rPrChange>
          </w:rPr>
          <w:t>8</w:t>
        </w:r>
      </w:ins>
      <w:ins w:id="1547" w:author="Joyce L Tokar" w:date="2017-06-07T12:33:00Z">
        <w:r w:rsidRPr="000961FA">
          <w:rPr>
            <w:rPrChange w:id="1548" w:author="Joyce L Tokar" w:date="2017-09-12T18:10:00Z">
              <w:rPr>
                <w:color w:val="0000FF"/>
                <w:u w:val="single"/>
              </w:rPr>
            </w:rPrChange>
          </w:rPr>
          <w:t>.1 Applicability to language</w:t>
        </w:r>
        <w:bookmarkEnd w:id="1542"/>
      </w:ins>
    </w:p>
    <w:p w14:paraId="1044525D" w14:textId="15D3F8A4" w:rsidR="00AA1DBA" w:rsidRPr="00123F9A" w:rsidRDefault="00AA1DBA" w:rsidP="00AA1DBA">
      <w:pPr>
        <w:rPr>
          <w:ins w:id="1549" w:author="Joyce L Tokar" w:date="2017-09-13T09:18:00Z"/>
        </w:rPr>
      </w:pPr>
      <w:ins w:id="1550" w:author="Joyce L Tokar" w:date="2017-09-13T09:18:00Z">
        <w:r w:rsidRPr="00123F9A">
          <w:t xml:space="preserve">The vulnerability described in TR 24772-1 </w:t>
        </w:r>
      </w:ins>
      <w:ins w:id="1551" w:author="Stephen Michell" w:date="2018-01-22T17:41:00Z">
        <w:r w:rsidR="00080A2D">
          <w:t>sub</w:t>
        </w:r>
      </w:ins>
      <w:ins w:id="1552" w:author="Joyce L Tokar" w:date="2017-09-13T09:18:00Z">
        <w:r w:rsidRPr="00123F9A">
          <w:t xml:space="preserve">clause 6.38 applies to Ada. It can </w:t>
        </w:r>
        <w:r>
          <w:t xml:space="preserve">be </w:t>
        </w:r>
        <w:r w:rsidRPr="00123F9A">
          <w:t>mitigated somewhat by language constructs that allow the creation of abstractions and the addition of user-defined copying operations, such that inadvertent aliasing problems can be contained within the abstraction.  The default semantics of assignment create a shallow copy, when applied to the root of a graph structure.</w:t>
        </w:r>
      </w:ins>
    </w:p>
    <w:p w14:paraId="28187AC0" w14:textId="77777777" w:rsidR="00150630" w:rsidRPr="009342EB" w:rsidRDefault="000961FA" w:rsidP="00150630">
      <w:pPr>
        <w:pStyle w:val="Heading3"/>
        <w:rPr>
          <w:ins w:id="1553" w:author="Joyce L Tokar" w:date="2017-06-07T12:34:00Z"/>
        </w:rPr>
      </w:pPr>
      <w:bookmarkStart w:id="1554" w:name="_Toc497902540"/>
      <w:ins w:id="1555" w:author="Joyce L Tokar" w:date="2017-06-07T12:34:00Z">
        <w:r w:rsidRPr="000961FA">
          <w:rPr>
            <w:rPrChange w:id="1556" w:author="Joyce L Tokar" w:date="2017-09-12T18:10:00Z">
              <w:rPr>
                <w:color w:val="0000FF"/>
                <w:u w:val="single"/>
              </w:rPr>
            </w:rPrChange>
          </w:rPr>
          <w:t>6.3</w:t>
        </w:r>
      </w:ins>
      <w:ins w:id="1557" w:author="Joyce L Tokar" w:date="2017-06-19T03:03:00Z">
        <w:r w:rsidRPr="000961FA">
          <w:rPr>
            <w:rPrChange w:id="1558" w:author="Joyce L Tokar" w:date="2017-09-12T18:10:00Z">
              <w:rPr>
                <w:color w:val="0000FF"/>
                <w:highlight w:val="yellow"/>
                <w:u w:val="single"/>
              </w:rPr>
            </w:rPrChange>
          </w:rPr>
          <w:t>8</w:t>
        </w:r>
      </w:ins>
      <w:ins w:id="1559" w:author="Joyce L Tokar" w:date="2017-06-07T12:34:00Z">
        <w:r w:rsidRPr="000961FA">
          <w:rPr>
            <w:rPrChange w:id="1560" w:author="Joyce L Tokar" w:date="2017-09-12T18:10:00Z">
              <w:rPr>
                <w:color w:val="0000FF"/>
                <w:u w:val="single"/>
              </w:rPr>
            </w:rPrChange>
          </w:rPr>
          <w:t>.2 Guidance to language users</w:t>
        </w:r>
        <w:bookmarkEnd w:id="1554"/>
      </w:ins>
    </w:p>
    <w:p w14:paraId="4E29DDBC" w14:textId="7FF67408" w:rsidR="00AA1DBA" w:rsidRPr="00123F9A" w:rsidRDefault="00AA1DBA" w:rsidP="00AA1DBA">
      <w:pPr>
        <w:rPr>
          <w:ins w:id="1561" w:author="Joyce L Tokar" w:date="2017-09-13T09:18:00Z"/>
        </w:rPr>
      </w:pPr>
      <w:ins w:id="1562" w:author="Joyce L Tokar" w:date="2017-09-13T09:18:00Z">
        <w:r w:rsidRPr="00123F9A">
          <w:t xml:space="preserve">In addition to the general advice of TR 24772-1 </w:t>
        </w:r>
      </w:ins>
      <w:ins w:id="1563" w:author="Stephen Michell" w:date="2018-01-22T17:41:00Z">
        <w:r w:rsidR="00080A2D">
          <w:t>sub</w:t>
        </w:r>
      </w:ins>
      <w:ins w:id="1564" w:author="Joyce L Tokar" w:date="2017-09-13T09:18:00Z">
        <w:r w:rsidRPr="00123F9A">
          <w:t>clause 6.</w:t>
        </w:r>
        <w:r>
          <w:t>38</w:t>
        </w:r>
        <w:r w:rsidRPr="00123F9A">
          <w:t>.5:</w:t>
        </w:r>
      </w:ins>
    </w:p>
    <w:p w14:paraId="372C41CD" w14:textId="77777777" w:rsidR="00AA1DBA" w:rsidRPr="00123F9A" w:rsidRDefault="00AA1DBA" w:rsidP="00AA1DBA">
      <w:pPr>
        <w:pStyle w:val="ListParagraph"/>
        <w:numPr>
          <w:ilvl w:val="0"/>
          <w:numId w:val="597"/>
        </w:numPr>
        <w:rPr>
          <w:ins w:id="1565" w:author="Joyce L Tokar" w:date="2017-09-13T09:18:00Z"/>
        </w:rPr>
      </w:pPr>
      <w:ins w:id="1566" w:author="Joyce L Tokar" w:date="2017-09-13T09:18:00Z">
        <w:r w:rsidRPr="00123F9A">
          <w:t xml:space="preserve">Use controlled types and appropriate redefinitions of the </w:t>
        </w:r>
        <w:r w:rsidRPr="00123F9A">
          <w:rPr>
            <w:rFonts w:ascii="Courier New" w:hAnsi="Courier New" w:cs="Courier New"/>
          </w:rPr>
          <w:t>initialize,</w:t>
        </w:r>
        <w:r w:rsidRPr="00123F9A">
          <w:t xml:space="preserve"> </w:t>
        </w:r>
        <w:r w:rsidRPr="00123F9A">
          <w:rPr>
            <w:rFonts w:ascii="Courier New" w:hAnsi="Courier New" w:cs="Courier New"/>
          </w:rPr>
          <w:t xml:space="preserve">adjust, and finalize </w:t>
        </w:r>
        <w:r w:rsidRPr="00123F9A">
          <w:t>operation to create deep copies when needed.</w:t>
        </w:r>
      </w:ins>
    </w:p>
    <w:p w14:paraId="37E51A68" w14:textId="77777777" w:rsidR="000961FA" w:rsidRDefault="000961FA">
      <w:pPr>
        <w:pStyle w:val="ListParagraph"/>
        <w:numPr>
          <w:ilvl w:val="0"/>
          <w:numId w:val="597"/>
        </w:numPr>
        <w:rPr>
          <w:ins w:id="1567" w:author="Joyce L Tokar" w:date="2017-06-16T02:43:00Z"/>
        </w:rPr>
        <w:pPrChange w:id="1568" w:author="Joyce L Tokar" w:date="2017-09-12T18:10:00Z">
          <w:pPr>
            <w:pStyle w:val="Heading2"/>
          </w:pPr>
        </w:pPrChange>
      </w:pPr>
      <w:ins w:id="1569" w:author="Joyce L Tokar" w:date="2017-06-16T02:47:00Z">
        <w:r w:rsidRPr="000961FA">
          <w:rPr>
            <w:rPrChange w:id="1570" w:author="Joyce L Tokar" w:date="2017-09-12T18:10:00Z">
              <w:rPr>
                <w:b w:val="0"/>
                <w:color w:val="0000FF"/>
                <w:u w:val="single"/>
              </w:rPr>
            </w:rPrChange>
          </w:rPr>
          <w:t>Use a pre-existing Container type</w:t>
        </w:r>
      </w:ins>
      <w:ins w:id="1571" w:author="Joyce L Tokar" w:date="2017-06-16T02:48:00Z">
        <w:r w:rsidRPr="000961FA">
          <w:rPr>
            <w:rPrChange w:id="1572" w:author="Joyce L Tokar" w:date="2017-09-12T18:10:00Z">
              <w:rPr>
                <w:b w:val="0"/>
                <w:color w:val="0000FF"/>
                <w:u w:val="single"/>
              </w:rPr>
            </w:rPrChange>
          </w:rPr>
          <w:t xml:space="preserve"> for trees.</w:t>
        </w:r>
      </w:ins>
    </w:p>
    <w:p w14:paraId="6B32E5D0" w14:textId="77777777" w:rsidR="004C770C" w:rsidRDefault="00726AF3" w:rsidP="004C770C">
      <w:pPr>
        <w:pStyle w:val="Heading2"/>
      </w:pPr>
      <w:bookmarkStart w:id="1573" w:name="_Toc497902541"/>
      <w:r>
        <w:t>6</w:t>
      </w:r>
      <w:r w:rsidR="009E501C">
        <w:t>.</w:t>
      </w:r>
      <w:ins w:id="1574" w:author="Joyce L Tokar" w:date="2017-06-19T03:03:00Z">
        <w:r w:rsidR="007C6E67">
          <w:t>39</w:t>
        </w:r>
      </w:ins>
      <w:del w:id="1575" w:author="Joyce L Tokar" w:date="2017-06-07T12:33:00Z">
        <w:r w:rsidR="00015334" w:rsidDel="00150630">
          <w:delText>39</w:delText>
        </w:r>
      </w:del>
      <w:r w:rsidR="00074057">
        <w:t xml:space="preserve"> </w:t>
      </w:r>
      <w:r w:rsidR="004C770C">
        <w:t>Memory Leak</w:t>
      </w:r>
      <w:ins w:id="1576" w:author="Joyce L Tokar" w:date="2017-06-07T12:36:00Z">
        <w:r w:rsidR="00150630">
          <w:t xml:space="preserve"> and Heap Fragmentation </w:t>
        </w:r>
      </w:ins>
      <w:r w:rsidR="004C770C">
        <w:t xml:space="preserve"> [XYL]</w:t>
      </w:r>
      <w:bookmarkEnd w:id="1531"/>
      <w:bookmarkEnd w:id="1532"/>
      <w:bookmarkEnd w:id="1573"/>
      <w:r w:rsidR="000961FA">
        <w:fldChar w:fldCharType="begin"/>
      </w:r>
      <w:r w:rsidR="005324E3">
        <w:instrText xml:space="preserve"> XE "</w:instrText>
      </w:r>
      <w:r w:rsidR="005324E3" w:rsidRPr="00C61CF6">
        <w:instrText>XYL</w:instrText>
      </w:r>
      <w:r w:rsidR="00EB0723">
        <w:instrText xml:space="preserve"> </w:instrText>
      </w:r>
      <w:r w:rsidR="005324E3">
        <w:instrText>–</w:instrText>
      </w:r>
      <w:r w:rsidR="005324E3" w:rsidRPr="00C61CF6">
        <w:instrText xml:space="preserve"> Memory Leak</w:instrText>
      </w:r>
      <w:r w:rsidR="005324E3">
        <w:instrText xml:space="preserve">" </w:instrText>
      </w:r>
      <w:r w:rsidR="000961FA">
        <w:fldChar w:fldCharType="end"/>
      </w:r>
      <w:r w:rsidR="000961FA">
        <w:fldChar w:fldCharType="begin"/>
      </w:r>
      <w:r w:rsidR="005324E3">
        <w:instrText xml:space="preserve"> XE "</w:instrText>
      </w:r>
      <w:r w:rsidR="005324E3" w:rsidRPr="009F0F49">
        <w:instrText>Language Vulnerabilities:Memory Leak [XYL]</w:instrText>
      </w:r>
      <w:r w:rsidR="005324E3">
        <w:instrText xml:space="preserve">" </w:instrText>
      </w:r>
      <w:r w:rsidR="000961FA">
        <w:fldChar w:fldCharType="end"/>
      </w:r>
    </w:p>
    <w:p w14:paraId="1AA75B32" w14:textId="77777777" w:rsidR="004C770C" w:rsidRDefault="00726AF3" w:rsidP="004C770C">
      <w:pPr>
        <w:pStyle w:val="Heading3"/>
      </w:pPr>
      <w:bookmarkStart w:id="1577" w:name="_Toc497902542"/>
      <w:r>
        <w:t>6</w:t>
      </w:r>
      <w:r w:rsidR="009E501C">
        <w:t>.</w:t>
      </w:r>
      <w:ins w:id="1578" w:author="Joyce L Tokar" w:date="2017-06-19T03:03:00Z">
        <w:r w:rsidR="007C6E67">
          <w:t>39</w:t>
        </w:r>
      </w:ins>
      <w:del w:id="1579" w:author="Joyce L Tokar" w:date="2017-06-07T12:33:00Z">
        <w:r w:rsidR="00015334" w:rsidDel="00150630">
          <w:delText>39</w:delText>
        </w:r>
      </w:del>
      <w:r w:rsidR="004C770C">
        <w:t>.1</w:t>
      </w:r>
      <w:r w:rsidR="00074057">
        <w:t xml:space="preserve"> </w:t>
      </w:r>
      <w:r w:rsidR="004C770C">
        <w:t>Applicability to language</w:t>
      </w:r>
      <w:bookmarkEnd w:id="1577"/>
    </w:p>
    <w:p w14:paraId="21623FBE" w14:textId="77777777" w:rsidR="004C770C" w:rsidRDefault="004C770C" w:rsidP="004C770C">
      <w:r>
        <w:t>For objects that are allocated from the heap without the use of reference counting, the memory leak vulnerability is possible in Ada. For objects that must allocate from a storage pool</w:t>
      </w:r>
      <w:r w:rsidR="000961FA">
        <w:rPr>
          <w:u w:val="single"/>
        </w:rPr>
        <w:fldChar w:fldCharType="begin"/>
      </w:r>
      <w:r w:rsidR="00E12E52">
        <w:instrText xml:space="preserve"> XE "Storage p</w:instrText>
      </w:r>
      <w:r w:rsidR="00E12E52" w:rsidRPr="00CC1C63">
        <w:instrText>ool</w:instrText>
      </w:r>
      <w:r w:rsidR="00E12E52">
        <w:instrText xml:space="preserve">" </w:instrText>
      </w:r>
      <w:r w:rsidR="000961FA">
        <w:rPr>
          <w:u w:val="single"/>
        </w:rPr>
        <w:fldChar w:fldCharType="end"/>
      </w:r>
      <w:r>
        <w:t xml:space="preserve">, the vulnerability </w:t>
      </w:r>
      <w:r w:rsidR="00677DE9">
        <w:t>is</w:t>
      </w:r>
      <w:r>
        <w:t xml:space="preserve"> present but is restricted to </w:t>
      </w:r>
      <w:r w:rsidR="00677DE9">
        <w:t xml:space="preserve">this </w:t>
      </w:r>
      <w:r>
        <w:t>single pool</w:t>
      </w:r>
      <w:r w:rsidR="00677DE9">
        <w:t>,</w:t>
      </w:r>
      <w:r>
        <w:t xml:space="preserve"> which makes it easier to detect </w:t>
      </w:r>
      <w:r w:rsidR="00677DE9">
        <w:t xml:space="preserve">memory leaks </w:t>
      </w:r>
      <w:r>
        <w:t xml:space="preserve">by verification. </w:t>
      </w:r>
      <w:r w:rsidR="007C7F65">
        <w:t>Subpools</w:t>
      </w:r>
      <w:r w:rsidR="000961FA">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0961FA">
        <w:rPr>
          <w:u w:val="single"/>
        </w:rPr>
        <w:fldChar w:fldCharType="end"/>
      </w:r>
      <w:r w:rsidR="007C7F65">
        <w:t xml:space="preserve"> may be used to </w:t>
      </w:r>
      <w:r w:rsidR="00677DE9">
        <w:t xml:space="preserve">further </w:t>
      </w:r>
      <w:r w:rsidR="007C7F65">
        <w:t xml:space="preserve">reduce the possibility for memory leaks.  </w:t>
      </w:r>
      <w:r>
        <w:t>For objects of a controlled type that uses referencing counting and that are not part of a cyclic reference structure, the vulnerability does not exist.</w:t>
      </w:r>
    </w:p>
    <w:p w14:paraId="513426CD" w14:textId="77777777" w:rsidR="00EA4501" w:rsidRDefault="00EA4501" w:rsidP="004C770C">
      <w:r>
        <w:t>Ada ensures that objects designated by an access type declared in a nested scope are finalized when execution leaves the nested scope</w:t>
      </w:r>
      <w:r w:rsidR="004B59A6">
        <w:t>, however, it is implementation defined whether storage is reclaimed for this case.  Associating an access type with a storage pool can ensure that the storage reclamation takes place</w:t>
      </w:r>
      <w:r>
        <w:t>.</w:t>
      </w:r>
    </w:p>
    <w:p w14:paraId="58C16AF3" w14:textId="77777777" w:rsidR="004C770C" w:rsidRDefault="004C770C" w:rsidP="004C770C">
      <w:r>
        <w:t xml:space="preserve">Ada does not mandate the use of a garbage collector, but Ada implementations are free to provide such memory reclamation. </w:t>
      </w:r>
      <w:r w:rsidR="002E5345">
        <w:t xml:space="preserve"> </w:t>
      </w:r>
      <w:r>
        <w:t>For applications that use and return memory on an implementation that provides garbage collection, the issues associated with garbage collection exist in Ada.</w:t>
      </w:r>
    </w:p>
    <w:p w14:paraId="0F30DC60" w14:textId="77777777" w:rsidR="004C770C" w:rsidRDefault="00726AF3" w:rsidP="004C770C">
      <w:pPr>
        <w:pStyle w:val="Heading3"/>
      </w:pPr>
      <w:bookmarkStart w:id="1580" w:name="_Toc497902543"/>
      <w:r>
        <w:t>6</w:t>
      </w:r>
      <w:r w:rsidR="009E501C">
        <w:t>.</w:t>
      </w:r>
      <w:ins w:id="1581" w:author="Joyce L Tokar" w:date="2017-06-19T03:03:00Z">
        <w:r w:rsidR="007C6E67">
          <w:t>39</w:t>
        </w:r>
      </w:ins>
      <w:del w:id="1582" w:author="Joyce L Tokar" w:date="2017-06-07T12:34:00Z">
        <w:r w:rsidR="00015334" w:rsidDel="00150630">
          <w:delText>39</w:delText>
        </w:r>
      </w:del>
      <w:r w:rsidR="004C770C">
        <w:t>.2</w:t>
      </w:r>
      <w:r w:rsidR="00074057">
        <w:t xml:space="preserve"> </w:t>
      </w:r>
      <w:r w:rsidR="004C770C">
        <w:t>Guidance to language users</w:t>
      </w:r>
      <w:bookmarkEnd w:id="1580"/>
    </w:p>
    <w:p w14:paraId="6082F829" w14:textId="77777777" w:rsidR="004C770C" w:rsidRDefault="004C770C" w:rsidP="003B5D87">
      <w:pPr>
        <w:pStyle w:val="ListParagraph"/>
        <w:numPr>
          <w:ilvl w:val="0"/>
          <w:numId w:val="307"/>
        </w:numPr>
        <w:spacing w:before="120" w:after="120" w:line="240" w:lineRule="auto"/>
      </w:pPr>
      <w:r w:rsidRPr="00B80466">
        <w:t>Use storage pools</w:t>
      </w:r>
      <w:r w:rsidR="000961FA">
        <w:rPr>
          <w:u w:val="single"/>
        </w:rPr>
        <w:fldChar w:fldCharType="begin"/>
      </w:r>
      <w:r w:rsidR="00E12E52">
        <w:instrText xml:space="preserve"> XE "Storage p</w:instrText>
      </w:r>
      <w:r w:rsidR="00E12E52" w:rsidRPr="00CC1C63">
        <w:instrText>ool</w:instrText>
      </w:r>
      <w:r w:rsidR="00E12E52">
        <w:instrText xml:space="preserve">" </w:instrText>
      </w:r>
      <w:r w:rsidR="000961FA">
        <w:rPr>
          <w:u w:val="single"/>
        </w:rPr>
        <w:fldChar w:fldCharType="end"/>
      </w:r>
      <w:r w:rsidRPr="00B80466">
        <w:t xml:space="preserve"> </w:t>
      </w:r>
      <w:r w:rsidR="007C7F65">
        <w:t>and subpools</w:t>
      </w:r>
      <w:r w:rsidR="000961FA">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0961FA">
        <w:rPr>
          <w:u w:val="single"/>
        </w:rPr>
        <w:fldChar w:fldCharType="end"/>
      </w:r>
      <w:r w:rsidR="007C7F65">
        <w:t xml:space="preserve"> </w:t>
      </w:r>
      <w:r w:rsidRPr="00B80466">
        <w:t>where possible.</w:t>
      </w:r>
    </w:p>
    <w:p w14:paraId="1B7719F5" w14:textId="77777777" w:rsidR="004C770C" w:rsidRDefault="004C770C" w:rsidP="003B5D87">
      <w:pPr>
        <w:pStyle w:val="ListParagraph"/>
        <w:numPr>
          <w:ilvl w:val="0"/>
          <w:numId w:val="307"/>
        </w:numPr>
        <w:spacing w:before="120" w:after="120" w:line="240" w:lineRule="auto"/>
      </w:pPr>
      <w:r>
        <w:t xml:space="preserve">Use controlled types and reference counting to implement explicit storage management systems that cannot have storage leaks. </w:t>
      </w:r>
    </w:p>
    <w:p w14:paraId="432B9668" w14:textId="77777777" w:rsidR="00EA4501" w:rsidRDefault="00EA4501" w:rsidP="003B5D87">
      <w:pPr>
        <w:pStyle w:val="ListParagraph"/>
        <w:numPr>
          <w:ilvl w:val="0"/>
          <w:numId w:val="307"/>
        </w:numPr>
        <w:spacing w:before="120" w:after="120" w:line="240" w:lineRule="auto"/>
      </w:pPr>
      <w:r>
        <w:t>Declare access types in a nested scope where possible.</w:t>
      </w:r>
    </w:p>
    <w:p w14:paraId="7A35FBC7" w14:textId="77777777" w:rsidR="004C770C" w:rsidRDefault="004C770C" w:rsidP="003B5D87">
      <w:pPr>
        <w:pStyle w:val="ListParagraph"/>
        <w:numPr>
          <w:ilvl w:val="0"/>
          <w:numId w:val="307"/>
        </w:numPr>
        <w:spacing w:before="120" w:after="120" w:line="240" w:lineRule="auto"/>
      </w:pPr>
      <w:r>
        <w:t>Use a completely static model where all storage is allocated from global memory and explicitly managed under program control.</w:t>
      </w:r>
    </w:p>
    <w:p w14:paraId="040905FF" w14:textId="77777777" w:rsidR="004C770C" w:rsidRDefault="000961FA" w:rsidP="004C770C">
      <w:pPr>
        <w:pStyle w:val="Heading2"/>
      </w:pPr>
      <w:bookmarkStart w:id="1583" w:name="_Toc358896525"/>
      <w:bookmarkStart w:id="1584" w:name="_Toc497902544"/>
      <w:r w:rsidRPr="000961FA">
        <w:rPr>
          <w:rPrChange w:id="1585" w:author="Joyce L Tokar" w:date="2017-09-13T11:31:00Z">
            <w:rPr>
              <w:color w:val="0000FF"/>
              <w:u w:val="single"/>
            </w:rPr>
          </w:rPrChange>
        </w:rPr>
        <w:t>6.</w:t>
      </w:r>
      <w:ins w:id="1586" w:author="Joyce L Tokar" w:date="2017-06-19T05:54:00Z">
        <w:r w:rsidRPr="000961FA">
          <w:rPr>
            <w:rPrChange w:id="1587" w:author="Joyce L Tokar" w:date="2017-09-13T11:31:00Z">
              <w:rPr>
                <w:color w:val="0000FF"/>
                <w:highlight w:val="yellow"/>
                <w:u w:val="single"/>
              </w:rPr>
            </w:rPrChange>
          </w:rPr>
          <w:t>40</w:t>
        </w:r>
      </w:ins>
      <w:del w:id="1588" w:author="Joyce L Tokar" w:date="2017-06-19T05:54:00Z">
        <w:r w:rsidRPr="000961FA">
          <w:rPr>
            <w:rPrChange w:id="1589" w:author="Joyce L Tokar" w:date="2017-09-13T11:31:00Z">
              <w:rPr>
                <w:color w:val="0000FF"/>
                <w:u w:val="single"/>
              </w:rPr>
            </w:rPrChange>
          </w:rPr>
          <w:delText>4</w:delText>
        </w:r>
      </w:del>
      <w:del w:id="1590" w:author="Joyce L Tokar" w:date="2017-06-07T12:33:00Z">
        <w:r w:rsidRPr="000961FA">
          <w:rPr>
            <w:rPrChange w:id="1591" w:author="Joyce L Tokar" w:date="2017-09-13T11:31:00Z">
              <w:rPr>
                <w:color w:val="0000FF"/>
                <w:u w:val="single"/>
              </w:rPr>
            </w:rPrChange>
          </w:rPr>
          <w:delText>0</w:delText>
        </w:r>
      </w:del>
      <w:r w:rsidRPr="000961FA">
        <w:rPr>
          <w:rPrChange w:id="1592" w:author="Joyce L Tokar" w:date="2017-09-13T11:31:00Z">
            <w:rPr>
              <w:color w:val="0000FF"/>
              <w:u w:val="single"/>
            </w:rPr>
          </w:rPrChange>
        </w:rPr>
        <w:t xml:space="preserve"> Templates and Generics [SYM]</w:t>
      </w:r>
      <w:bookmarkEnd w:id="1583"/>
      <w:r w:rsidRPr="000961FA">
        <w:rPr>
          <w:rPrChange w:id="1593" w:author="Joyce L Tokar" w:date="2017-09-13T11:31:00Z">
            <w:rPr>
              <w:color w:val="0000FF"/>
              <w:u w:val="single"/>
            </w:rPr>
          </w:rPrChange>
        </w:rPr>
        <w:fldChar w:fldCharType="begin"/>
      </w:r>
      <w:r w:rsidRPr="000961FA">
        <w:rPr>
          <w:rPrChange w:id="1594" w:author="Joyce L Tokar" w:date="2017-09-13T11:31:00Z">
            <w:rPr>
              <w:color w:val="0000FF"/>
              <w:u w:val="single"/>
            </w:rPr>
          </w:rPrChange>
        </w:rPr>
        <w:instrText xml:space="preserve"> XE "SYM – Templates and Generics" </w:instrText>
      </w:r>
      <w:r w:rsidRPr="000961FA">
        <w:rPr>
          <w:rPrChange w:id="1595" w:author="Joyce L Tokar" w:date="2017-09-13T11:31:00Z">
            <w:rPr>
              <w:color w:val="0000FF"/>
              <w:u w:val="single"/>
            </w:rPr>
          </w:rPrChange>
        </w:rPr>
        <w:fldChar w:fldCharType="end"/>
      </w:r>
      <w:r w:rsidRPr="000961FA">
        <w:rPr>
          <w:rPrChange w:id="1596" w:author="Joyce L Tokar" w:date="2017-09-13T11:31:00Z">
            <w:rPr>
              <w:color w:val="0000FF"/>
              <w:u w:val="single"/>
            </w:rPr>
          </w:rPrChange>
        </w:rPr>
        <w:fldChar w:fldCharType="begin"/>
      </w:r>
      <w:r w:rsidRPr="000961FA">
        <w:rPr>
          <w:rPrChange w:id="1597" w:author="Joyce L Tokar" w:date="2017-09-13T11:31:00Z">
            <w:rPr>
              <w:color w:val="0000FF"/>
              <w:u w:val="single"/>
            </w:rPr>
          </w:rPrChange>
        </w:rPr>
        <w:instrText xml:space="preserve"> XE "Language Vulnerabilities:Templates and Generics [SYM]" </w:instrText>
      </w:r>
      <w:r w:rsidRPr="000961FA">
        <w:rPr>
          <w:rPrChange w:id="1598" w:author="Joyce L Tokar" w:date="2017-09-13T11:31:00Z">
            <w:rPr>
              <w:color w:val="0000FF"/>
              <w:u w:val="single"/>
            </w:rPr>
          </w:rPrChange>
        </w:rPr>
        <w:fldChar w:fldCharType="end"/>
      </w:r>
      <w:r w:rsidR="00A11D43" w:rsidRPr="00967E8A">
        <w:rPr>
          <w:rStyle w:val="CommentReference"/>
          <w:rFonts w:asciiTheme="minorHAnsi" w:eastAsiaTheme="minorEastAsia" w:hAnsiTheme="minorHAnsi" w:cstheme="minorBidi"/>
          <w:b w:val="0"/>
        </w:rPr>
        <w:commentReference w:id="1599"/>
      </w:r>
      <w:bookmarkEnd w:id="1584"/>
    </w:p>
    <w:p w14:paraId="6937AF1F" w14:textId="77777777" w:rsidR="004C770C" w:rsidRPr="006065E7" w:rsidRDefault="004C770C" w:rsidP="004C770C">
      <w:r>
        <w:rPr>
          <w:lang w:val="en-GB"/>
        </w:rPr>
        <w:t>With the exception of unsafe programming</w:t>
      </w:r>
      <w:r w:rsidR="000961FA">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0961FA">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006274">
        <w:rPr>
          <w:lang w:val="en-GB"/>
        </w:rPr>
        <w:t>)</w:t>
      </w:r>
      <w:r w:rsidRPr="00262A7C">
        <w:rPr>
          <w:lang w:val="en-GB"/>
        </w:rPr>
        <w:t>,</w:t>
      </w:r>
      <w:r>
        <w:t xml:space="preserve"> this vulnerability is not applicable to Ada as t</w:t>
      </w:r>
      <w:r w:rsidRPr="006065E7">
        <w:t xml:space="preserve">he Ada generics model is based on imposing a contract on the structure and operations of the types that can be used for instantiation. Also, explicit instantiation of the generic is required for each particular type. </w:t>
      </w:r>
    </w:p>
    <w:p w14:paraId="18462DE7" w14:textId="77777777" w:rsidR="004C770C" w:rsidRPr="006065E7" w:rsidRDefault="004C770C" w:rsidP="004C770C">
      <w:r w:rsidRPr="006065E7">
        <w:t>Therefore, the compiler is able to check the generic body for programming errors, independently of actual instantiations. At each actual instantiation, the compiler will also check that the instantiated type meets all the requirements of the generic</w:t>
      </w:r>
      <w:r>
        <w:t xml:space="preserve"> contract.</w:t>
      </w:r>
    </w:p>
    <w:p w14:paraId="575BB123" w14:textId="77777777" w:rsidR="004C770C" w:rsidRDefault="004C770C" w:rsidP="004C770C">
      <w:r w:rsidRPr="006065E7">
        <w:t>Ada also does not allow for ‘special case’ generics for a particular type, therefore behavio</w:t>
      </w:r>
      <w:r>
        <w:t>u</w:t>
      </w:r>
      <w:r w:rsidRPr="006065E7">
        <w:t>r is consistent for all instantiations.</w:t>
      </w:r>
    </w:p>
    <w:p w14:paraId="73A76AB9" w14:textId="77777777" w:rsidR="004C770C" w:rsidRDefault="00726AF3" w:rsidP="004C770C">
      <w:pPr>
        <w:pStyle w:val="Heading2"/>
      </w:pPr>
      <w:bookmarkStart w:id="1600" w:name="_Ref336414406"/>
      <w:bookmarkStart w:id="1601" w:name="_Toc358896526"/>
      <w:bookmarkStart w:id="1602" w:name="_Toc497902545"/>
      <w:r>
        <w:t>6</w:t>
      </w:r>
      <w:r w:rsidR="009E501C">
        <w:t>.</w:t>
      </w:r>
      <w:r w:rsidR="004C770C">
        <w:t>4</w:t>
      </w:r>
      <w:ins w:id="1603" w:author="Joyce L Tokar" w:date="2017-06-19T05:55:00Z">
        <w:r w:rsidR="001E7506">
          <w:t>1</w:t>
        </w:r>
      </w:ins>
      <w:del w:id="1604" w:author="Joyce L Tokar" w:date="2017-06-07T12:40:00Z">
        <w:r w:rsidR="00015334" w:rsidDel="00150630">
          <w:delText>1</w:delText>
        </w:r>
      </w:del>
      <w:r w:rsidR="00074057">
        <w:t xml:space="preserve"> </w:t>
      </w:r>
      <w:r w:rsidR="004C770C">
        <w:t>Inheritance [RIP]</w:t>
      </w:r>
      <w:bookmarkEnd w:id="1600"/>
      <w:bookmarkEnd w:id="1601"/>
      <w:bookmarkEnd w:id="1602"/>
      <w:r w:rsidR="000961FA">
        <w:fldChar w:fldCharType="begin"/>
      </w:r>
      <w:r w:rsidR="005324E3">
        <w:instrText xml:space="preserve"> XE "</w:instrText>
      </w:r>
      <w:r w:rsidR="005324E3" w:rsidRPr="00AE61E5">
        <w:instrText>RIP</w:instrText>
      </w:r>
      <w:r w:rsidR="00EB0723">
        <w:instrText xml:space="preserve"> </w:instrText>
      </w:r>
      <w:r w:rsidR="005324E3">
        <w:instrText>–</w:instrText>
      </w:r>
      <w:r w:rsidR="005324E3" w:rsidRPr="00AE61E5">
        <w:instrText xml:space="preserve"> Inheritance</w:instrText>
      </w:r>
      <w:r w:rsidR="005324E3">
        <w:instrText xml:space="preserve">" </w:instrText>
      </w:r>
      <w:r w:rsidR="000961FA">
        <w:fldChar w:fldCharType="end"/>
      </w:r>
      <w:r w:rsidR="000961FA">
        <w:fldChar w:fldCharType="begin"/>
      </w:r>
      <w:r w:rsidR="005324E3">
        <w:instrText xml:space="preserve"> XE "</w:instrText>
      </w:r>
      <w:r w:rsidR="005324E3" w:rsidRPr="00D11EAA">
        <w:instrText>Language Vulnerabilities:Inheritance [RIP]</w:instrText>
      </w:r>
      <w:r w:rsidR="005324E3">
        <w:instrText xml:space="preserve">" </w:instrText>
      </w:r>
      <w:r w:rsidR="000961FA">
        <w:fldChar w:fldCharType="end"/>
      </w:r>
    </w:p>
    <w:p w14:paraId="78B62155" w14:textId="77777777" w:rsidR="004C770C" w:rsidRDefault="00726AF3" w:rsidP="004C770C">
      <w:pPr>
        <w:pStyle w:val="Heading3"/>
      </w:pPr>
      <w:bookmarkStart w:id="1605" w:name="_Toc497902546"/>
      <w:r>
        <w:t>6</w:t>
      </w:r>
      <w:r w:rsidR="009E501C">
        <w:t>.</w:t>
      </w:r>
      <w:r w:rsidR="004C770C">
        <w:t>4</w:t>
      </w:r>
      <w:ins w:id="1606" w:author="Joyce L Tokar" w:date="2017-06-19T05:55:00Z">
        <w:r w:rsidR="001E7506">
          <w:t>1</w:t>
        </w:r>
      </w:ins>
      <w:del w:id="1607" w:author="Joyce L Tokar" w:date="2017-06-07T12:40:00Z">
        <w:r w:rsidR="0070286D" w:rsidDel="00150630">
          <w:delText>1</w:delText>
        </w:r>
      </w:del>
      <w:r w:rsidR="004C770C">
        <w:t>.1</w:t>
      </w:r>
      <w:r w:rsidR="00074057">
        <w:t xml:space="preserve"> </w:t>
      </w:r>
      <w:r w:rsidR="004C770C">
        <w:t>Applicability to language</w:t>
      </w:r>
      <w:bookmarkEnd w:id="1605"/>
      <w:r w:rsidR="004C770C">
        <w:t xml:space="preserve"> </w:t>
      </w:r>
    </w:p>
    <w:p w14:paraId="7E29A9E5" w14:textId="77777777" w:rsidR="004C770C" w:rsidRDefault="004C770C" w:rsidP="004C770C">
      <w:r>
        <w:t xml:space="preserve">The vulnerability documented in </w:t>
      </w:r>
      <w:r w:rsidR="003B5D87">
        <w:t xml:space="preserve">TR 24772-1 </w:t>
      </w:r>
      <w:r>
        <w:t>Section 6.4</w:t>
      </w:r>
      <w:ins w:id="1608" w:author="Joyce L Tokar" w:date="2017-06-19T05:55:00Z">
        <w:r w:rsidR="001E7506">
          <w:t>1</w:t>
        </w:r>
      </w:ins>
      <w:del w:id="1609" w:author="Joyce L Tokar" w:date="2017-06-07T12:42:00Z">
        <w:r w:rsidR="00006274" w:rsidDel="00150630">
          <w:delText>1</w:delText>
        </w:r>
      </w:del>
      <w:r>
        <w:t xml:space="preserve"> applies to Ada. </w:t>
      </w:r>
    </w:p>
    <w:p w14:paraId="1F67A550" w14:textId="77777777" w:rsidR="004C770C" w:rsidRDefault="004C770C" w:rsidP="004C770C">
      <w:pPr>
        <w:rPr>
          <w:ins w:id="1610" w:author="Joyce L Tokar" w:date="2017-09-13T09:33:00Z"/>
        </w:rPr>
      </w:pPr>
      <w:r>
        <w:t xml:space="preserve">Ada allows </w:t>
      </w:r>
      <w:r w:rsidR="007C7F65">
        <w:t xml:space="preserve">only </w:t>
      </w:r>
      <w:r>
        <w:t xml:space="preserve">a restricted form of multiple inheritance, where only one of the multiple ancestors (the parent) may </w:t>
      </w:r>
      <w:r w:rsidR="00677DE9">
        <w:t xml:space="preserve">implement </w:t>
      </w:r>
      <w:r>
        <w:t>operations. All other ancestors (interfaces) can only specify the operations’ signature</w:t>
      </w:r>
      <w:ins w:id="1611" w:author="Joyce L Tokar" w:date="2017-09-13T09:33:00Z">
        <w:r w:rsidR="005F1B14">
          <w:t>, and whether the operation must be overridden, or can simply do nothing if never explicitly defined</w:t>
        </w:r>
      </w:ins>
      <w:r>
        <w:t xml:space="preserve">. Therefore, Ada does not suffer from multiple inheritance </w:t>
      </w:r>
      <w:r w:rsidR="007C7F65">
        <w:t xml:space="preserve">related </w:t>
      </w:r>
      <w:r>
        <w:t>vulnerabilities.</w:t>
      </w:r>
    </w:p>
    <w:p w14:paraId="663DAFEC" w14:textId="77777777" w:rsidR="005F1B14" w:rsidRDefault="005F1B14" w:rsidP="004C770C">
      <w:ins w:id="1612" w:author="Joyce L Tokar" w:date="2017-09-13T09:34:00Z">
        <w:r>
          <w:t>Ada has no preference rules to resolve ambiguities of calls on primitive operation</w:t>
        </w:r>
        <w:del w:id="1613" w:author="Stephen Michell" w:date="2018-01-22T17:44:00Z">
          <w:r w:rsidDel="00080A2D">
            <w:delText xml:space="preserve"> </w:delText>
          </w:r>
        </w:del>
        <w:r>
          <w:t xml:space="preserve">s of tagged types. Hence the related vulnerability documented in TR 24772-1 Section 6.41 does not apply to Ada. </w:t>
        </w:r>
      </w:ins>
    </w:p>
    <w:p w14:paraId="6792E3F9" w14:textId="77777777" w:rsidR="004C770C" w:rsidRDefault="00726AF3" w:rsidP="004C770C">
      <w:pPr>
        <w:pStyle w:val="Heading3"/>
      </w:pPr>
      <w:bookmarkStart w:id="1614" w:name="_Toc497902547"/>
      <w:r>
        <w:t>6</w:t>
      </w:r>
      <w:r w:rsidR="009E501C">
        <w:t>.</w:t>
      </w:r>
      <w:r w:rsidR="004C770C">
        <w:t>4</w:t>
      </w:r>
      <w:ins w:id="1615" w:author="Joyce L Tokar" w:date="2017-06-19T05:55:00Z">
        <w:r w:rsidR="001E7506">
          <w:t>1</w:t>
        </w:r>
      </w:ins>
      <w:del w:id="1616" w:author="Joyce L Tokar" w:date="2017-06-07T12:40:00Z">
        <w:r w:rsidR="0070286D" w:rsidDel="00150630">
          <w:delText>1</w:delText>
        </w:r>
      </w:del>
      <w:r w:rsidR="004C770C">
        <w:t>.2</w:t>
      </w:r>
      <w:r w:rsidR="00074057">
        <w:t xml:space="preserve"> </w:t>
      </w:r>
      <w:r w:rsidR="004C770C">
        <w:t>Guidance to language users</w:t>
      </w:r>
      <w:bookmarkEnd w:id="1614"/>
      <w:r w:rsidR="004C770C">
        <w:t xml:space="preserve"> </w:t>
      </w:r>
    </w:p>
    <w:p w14:paraId="0940AF3D" w14:textId="77777777" w:rsidR="004569F6" w:rsidRDefault="004C770C" w:rsidP="004569F6">
      <w:pPr>
        <w:pStyle w:val="ListParagraph"/>
        <w:numPr>
          <w:ilvl w:val="0"/>
          <w:numId w:val="308"/>
        </w:numPr>
        <w:spacing w:before="120" w:after="120" w:line="240" w:lineRule="auto"/>
        <w:rPr>
          <w:ins w:id="1617" w:author="Joyce L Tokar" w:date="2017-06-16T02:57:00Z"/>
        </w:rPr>
      </w:pPr>
      <w:r>
        <w:t xml:space="preserve">Use the overriding indicators on potentially inherited subprograms to ensure that the intended </w:t>
      </w:r>
      <w:ins w:id="1618" w:author="Joyce L Tokar" w:date="2017-09-13T09:29:00Z">
        <w:r w:rsidR="005F1B14">
          <w:t>set of operations are overridden,</w:t>
        </w:r>
      </w:ins>
      <w:del w:id="1619" w:author="Joyce L Tokar" w:date="2017-09-13T09:29:00Z">
        <w:r w:rsidDel="005F1B14">
          <w:delText>contract is obeyed</w:delText>
        </w:r>
      </w:del>
      <w:r>
        <w:t xml:space="preserve">, thus preventing the accidental redefinition or failure to redefine an operation of the parent. </w:t>
      </w:r>
    </w:p>
    <w:p w14:paraId="118F5A3B" w14:textId="77777777" w:rsidR="005F1B14" w:rsidDel="0082784D" w:rsidRDefault="005F1B14" w:rsidP="005F1B14">
      <w:pPr>
        <w:pStyle w:val="ListParagraph"/>
        <w:numPr>
          <w:ilvl w:val="0"/>
          <w:numId w:val="308"/>
        </w:numPr>
        <w:spacing w:before="120" w:after="120" w:line="240" w:lineRule="auto"/>
        <w:rPr>
          <w:ins w:id="1620" w:author="Joyce L Tokar" w:date="2017-09-13T09:29:00Z"/>
          <w:del w:id="1621" w:author="Stephen Michell" w:date="2018-01-22T18:03:00Z"/>
        </w:rPr>
      </w:pPr>
      <w:ins w:id="1622" w:author="Joyce L Tokar" w:date="2017-09-13T09:29:00Z">
        <w:r>
          <w:t>Specify Pre’Class and Post’Class aspects when a primitive operation is initially defined, to indicate the properties of inputs that any overridings must accept, and the properties of outputs that any overridings must produce.</w:t>
        </w:r>
      </w:ins>
    </w:p>
    <w:p w14:paraId="43853D36" w14:textId="43430823" w:rsidR="004569F6" w:rsidRPr="005F1B14" w:rsidRDefault="005F1B14" w:rsidP="003379E9">
      <w:pPr>
        <w:pStyle w:val="ListParagraph"/>
        <w:numPr>
          <w:ilvl w:val="0"/>
          <w:numId w:val="308"/>
        </w:numPr>
        <w:spacing w:before="120" w:after="120" w:line="240" w:lineRule="auto"/>
      </w:pPr>
      <w:ins w:id="1623" w:author="Joyce L Tokar" w:date="2017-09-13T09:29:00Z">
        <w:del w:id="1624" w:author="Stephen Michell" w:date="2018-01-22T17:53:00Z">
          <w:r w:rsidDel="0006507C">
            <w:delText xml:space="preserve">Delegate initialization of the parent’s data components by calling the initialization operation of the parent type, particularly if the parent has private data </w:delText>
          </w:r>
          <w:commentRangeStart w:id="1625"/>
          <w:r w:rsidDel="0006507C">
            <w:delText>components</w:delText>
          </w:r>
          <w:commentRangeEnd w:id="1625"/>
          <w:r w:rsidDel="0006507C">
            <w:rPr>
              <w:rStyle w:val="CommentReference"/>
            </w:rPr>
            <w:commentReference w:id="1625"/>
          </w:r>
          <w:r w:rsidDel="0006507C">
            <w:delText>.</w:delText>
          </w:r>
        </w:del>
      </w:ins>
    </w:p>
    <w:p w14:paraId="698A07CC" w14:textId="77777777" w:rsidR="004C770C" w:rsidRDefault="004C770C" w:rsidP="003B5D87">
      <w:pPr>
        <w:pStyle w:val="ListParagraph"/>
        <w:numPr>
          <w:ilvl w:val="0"/>
          <w:numId w:val="308"/>
        </w:numPr>
        <w:spacing w:before="120" w:after="120" w:line="240" w:lineRule="auto"/>
      </w:pPr>
      <w:r>
        <w:t xml:space="preserve">Use the mechanisms of mitigation described in </w:t>
      </w:r>
      <w:r w:rsidR="00F26340">
        <w:t>TR 24772-1</w:t>
      </w:r>
      <w:r>
        <w:t>.</w:t>
      </w:r>
    </w:p>
    <w:p w14:paraId="6F5A0C60" w14:textId="77777777" w:rsidR="00821DD0" w:rsidRPr="002C6DEF" w:rsidRDefault="000961FA" w:rsidP="00821DD0">
      <w:pPr>
        <w:pStyle w:val="Heading2"/>
        <w:rPr>
          <w:ins w:id="1626" w:author="Joyce L Tokar" w:date="2017-06-07T12:44:00Z"/>
        </w:rPr>
      </w:pPr>
      <w:bookmarkStart w:id="1627" w:name="_Toc497902548"/>
      <w:bookmarkStart w:id="1628" w:name="_Ref336425131"/>
      <w:bookmarkStart w:id="1629" w:name="_Toc358896527"/>
      <w:ins w:id="1630" w:author="Joyce L Tokar" w:date="2017-06-07T12:44:00Z">
        <w:r w:rsidRPr="000961FA">
          <w:rPr>
            <w:rPrChange w:id="1631" w:author="Joyce L Tokar" w:date="2017-09-13T09:37:00Z">
              <w:rPr>
                <w:color w:val="0000FF"/>
                <w:highlight w:val="yellow"/>
                <w:u w:val="single"/>
              </w:rPr>
            </w:rPrChange>
          </w:rPr>
          <w:t>6.4</w:t>
        </w:r>
      </w:ins>
      <w:ins w:id="1632" w:author="Joyce L Tokar" w:date="2017-06-19T05:56:00Z">
        <w:r w:rsidRPr="000961FA">
          <w:rPr>
            <w:rPrChange w:id="1633" w:author="Joyce L Tokar" w:date="2017-09-13T09:37:00Z">
              <w:rPr>
                <w:color w:val="0000FF"/>
                <w:highlight w:val="yellow"/>
                <w:u w:val="single"/>
              </w:rPr>
            </w:rPrChange>
          </w:rPr>
          <w:t>2</w:t>
        </w:r>
      </w:ins>
      <w:ins w:id="1634" w:author="Joyce L Tokar" w:date="2017-06-07T12:44:00Z">
        <w:r w:rsidRPr="000961FA">
          <w:rPr>
            <w:rPrChange w:id="1635" w:author="Joyce L Tokar" w:date="2017-09-13T09:37:00Z">
              <w:rPr>
                <w:color w:val="0000FF"/>
                <w:u w:val="single"/>
              </w:rPr>
            </w:rPrChange>
          </w:rPr>
          <w:t xml:space="preserve"> </w:t>
        </w:r>
      </w:ins>
      <w:ins w:id="1636" w:author="Joyce L Tokar" w:date="2017-06-07T12:46:00Z">
        <w:r w:rsidRPr="000961FA">
          <w:rPr>
            <w:rPrChange w:id="1637" w:author="Joyce L Tokar" w:date="2017-09-13T09:37:00Z">
              <w:rPr>
                <w:color w:val="0000FF"/>
                <w:u w:val="single"/>
              </w:rPr>
            </w:rPrChange>
          </w:rPr>
          <w:t>Violations of the Liskov Substitution  Principle or the Contract Model  [BLP]</w:t>
        </w:r>
      </w:ins>
      <w:bookmarkEnd w:id="1627"/>
      <w:ins w:id="1638" w:author="Joyce L Tokar" w:date="2017-06-07T12:44:00Z">
        <w:r w:rsidRPr="000961FA">
          <w:rPr>
            <w:rPrChange w:id="1639" w:author="Joyce L Tokar" w:date="2017-09-13T09:37:00Z">
              <w:rPr>
                <w:color w:val="0000FF"/>
                <w:u w:val="single"/>
              </w:rPr>
            </w:rPrChange>
          </w:rPr>
          <w:fldChar w:fldCharType="begin"/>
        </w:r>
        <w:r w:rsidRPr="000961FA">
          <w:rPr>
            <w:rPrChange w:id="1640" w:author="Joyce L Tokar" w:date="2017-09-13T09:37:00Z">
              <w:rPr>
                <w:color w:val="0000FF"/>
                <w:u w:val="single"/>
              </w:rPr>
            </w:rPrChange>
          </w:rPr>
          <w:instrText xml:space="preserve"> XE "TRJ – Argument Passing to Library Functions" </w:instrText>
        </w:r>
        <w:r w:rsidRPr="000961FA">
          <w:rPr>
            <w:rPrChange w:id="1641" w:author="Joyce L Tokar" w:date="2017-09-13T09:37:00Z">
              <w:rPr>
                <w:color w:val="0000FF"/>
                <w:u w:val="single"/>
              </w:rPr>
            </w:rPrChange>
          </w:rPr>
          <w:fldChar w:fldCharType="end"/>
        </w:r>
        <w:r w:rsidRPr="000961FA">
          <w:rPr>
            <w:rPrChange w:id="1642" w:author="Joyce L Tokar" w:date="2017-09-13T09:37:00Z">
              <w:rPr>
                <w:color w:val="0000FF"/>
                <w:u w:val="single"/>
              </w:rPr>
            </w:rPrChange>
          </w:rPr>
          <w:fldChar w:fldCharType="begin"/>
        </w:r>
        <w:r w:rsidRPr="000961FA">
          <w:rPr>
            <w:rPrChange w:id="1643" w:author="Joyce L Tokar" w:date="2017-09-13T09:37:00Z">
              <w:rPr>
                <w:color w:val="0000FF"/>
                <w:u w:val="single"/>
              </w:rPr>
            </w:rPrChange>
          </w:rPr>
          <w:instrText xml:space="preserve"> XE "Language Vulnerabilities:Argument Passing to Library Functions [TRJ]" </w:instrText>
        </w:r>
        <w:r w:rsidRPr="000961FA">
          <w:rPr>
            <w:rPrChange w:id="1644" w:author="Joyce L Tokar" w:date="2017-09-13T09:37:00Z">
              <w:rPr>
                <w:color w:val="0000FF"/>
                <w:u w:val="single"/>
              </w:rPr>
            </w:rPrChange>
          </w:rPr>
          <w:fldChar w:fldCharType="end"/>
        </w:r>
      </w:ins>
    </w:p>
    <w:p w14:paraId="6C99B4F6" w14:textId="77777777" w:rsidR="00821DD0" w:rsidRPr="002C6DEF" w:rsidRDefault="000961FA" w:rsidP="00821DD0">
      <w:pPr>
        <w:pStyle w:val="Heading3"/>
        <w:rPr>
          <w:ins w:id="1645" w:author="Joyce L Tokar" w:date="2017-06-16T02:59:00Z"/>
          <w:rPrChange w:id="1646" w:author="Joyce L Tokar" w:date="2017-09-13T09:37:00Z">
            <w:rPr>
              <w:ins w:id="1647" w:author="Joyce L Tokar" w:date="2017-06-16T02:59:00Z"/>
              <w:highlight w:val="yellow"/>
            </w:rPr>
          </w:rPrChange>
        </w:rPr>
      </w:pPr>
      <w:bookmarkStart w:id="1648" w:name="_Toc497902549"/>
      <w:ins w:id="1649" w:author="Joyce L Tokar" w:date="2017-06-07T12:44:00Z">
        <w:r w:rsidRPr="000961FA">
          <w:rPr>
            <w:rPrChange w:id="1650" w:author="Joyce L Tokar" w:date="2017-09-13T09:37:00Z">
              <w:rPr>
                <w:color w:val="0000FF"/>
                <w:u w:val="single"/>
              </w:rPr>
            </w:rPrChange>
          </w:rPr>
          <w:t>6.4</w:t>
        </w:r>
      </w:ins>
      <w:ins w:id="1651" w:author="Joyce L Tokar" w:date="2017-06-19T05:56:00Z">
        <w:r w:rsidRPr="000961FA">
          <w:rPr>
            <w:rPrChange w:id="1652" w:author="Joyce L Tokar" w:date="2017-09-13T09:37:00Z">
              <w:rPr>
                <w:color w:val="0000FF"/>
                <w:highlight w:val="yellow"/>
                <w:u w:val="single"/>
              </w:rPr>
            </w:rPrChange>
          </w:rPr>
          <w:t>2</w:t>
        </w:r>
      </w:ins>
      <w:ins w:id="1653" w:author="Joyce L Tokar" w:date="2017-06-07T12:44:00Z">
        <w:r w:rsidRPr="000961FA">
          <w:rPr>
            <w:rPrChange w:id="1654" w:author="Joyce L Tokar" w:date="2017-09-13T09:37:00Z">
              <w:rPr>
                <w:color w:val="0000FF"/>
                <w:u w:val="single"/>
              </w:rPr>
            </w:rPrChange>
          </w:rPr>
          <w:t>.1 Applicability to language</w:t>
        </w:r>
      </w:ins>
      <w:bookmarkEnd w:id="1648"/>
    </w:p>
    <w:p w14:paraId="5FC02565" w14:textId="77777777" w:rsidR="002C6DEF" w:rsidRDefault="000961FA" w:rsidP="002C6DEF">
      <w:pPr>
        <w:rPr>
          <w:ins w:id="1655" w:author="Joyce L Tokar" w:date="2017-09-13T09:37:00Z"/>
        </w:rPr>
      </w:pPr>
      <w:ins w:id="1656" w:author="Joyce L Tokar" w:date="2017-06-16T02:59:00Z">
        <w:r w:rsidRPr="000961FA">
          <w:rPr>
            <w:rPrChange w:id="1657" w:author="Joyce L Tokar" w:date="2017-09-13T09:37:00Z">
              <w:rPr>
                <w:color w:val="0000FF"/>
                <w:highlight w:val="yellow"/>
                <w:u w:val="single"/>
              </w:rPr>
            </w:rPrChange>
          </w:rPr>
          <w:t>This vulnerability</w:t>
        </w:r>
      </w:ins>
      <w:ins w:id="1658" w:author="Joyce L Tokar" w:date="2017-09-13T09:37:00Z">
        <w:r w:rsidR="002C6DEF" w:rsidRPr="002C6DEF">
          <w:t xml:space="preserve"> </w:t>
        </w:r>
        <w:r w:rsidR="002C6DEF">
          <w:t>generally</w:t>
        </w:r>
      </w:ins>
      <w:ins w:id="1659" w:author="Joyce L Tokar" w:date="2017-06-16T02:59:00Z">
        <w:r w:rsidRPr="000961FA">
          <w:rPr>
            <w:rPrChange w:id="1660" w:author="Joyce L Tokar" w:date="2017-09-13T09:37:00Z">
              <w:rPr>
                <w:color w:val="0000FF"/>
                <w:highlight w:val="yellow"/>
                <w:u w:val="single"/>
              </w:rPr>
            </w:rPrChange>
          </w:rPr>
          <w:t xml:space="preserve"> does apply to Ada</w:t>
        </w:r>
      </w:ins>
      <w:ins w:id="1661" w:author="Joyce L Tokar" w:date="2017-09-13T09:37:00Z">
        <w:r w:rsidR="002C6DEF">
          <w:t>, but is mitigated by the language concepts of specified and enforced  pre- and postconditions of methods.</w:t>
        </w:r>
      </w:ins>
    </w:p>
    <w:p w14:paraId="69678069" w14:textId="77777777" w:rsidR="000961FA" w:rsidRDefault="002C6DEF">
      <w:pPr>
        <w:rPr>
          <w:ins w:id="1662" w:author="Joyce L Tokar" w:date="2017-06-07T12:44:00Z"/>
        </w:rPr>
        <w:pPrChange w:id="1663" w:author="Joyce L Tokar" w:date="2017-06-16T02:59:00Z">
          <w:pPr>
            <w:pStyle w:val="Heading3"/>
          </w:pPr>
        </w:pPrChange>
      </w:pPr>
      <w:ins w:id="1664" w:author="Joyce L Tokar" w:date="2017-09-13T09:37:00Z">
        <w:r>
          <w:t xml:space="preserve">When defining one type as a descendant of another and overriding existing primitive operations of the ancestor type, the Liskov Substitution Principle (LSP) argues for ensuring that the important properties of the operations are preserved in the descendant types, according to the rules of </w:t>
        </w:r>
        <w:r w:rsidRPr="00652B16">
          <w:rPr>
            <w:i/>
          </w:rPr>
          <w:t>behavioral subtyping</w:t>
        </w:r>
        <w:r>
          <w:t xml:space="preserve">.  In Ada, this can be enforced by specifying these properties using the Pre’Class and Post’Class aspects when the operation is first defined, to define the relevant pre- and postconditions (respectively) which are to apply to the operations and any overridings.  Run-time checks will be provided by the Ada implementation on all calls of these operations and their overridings, to verify that the inputs provided by the caller satisfy the required preconditions, and that the outputs produced by the operation satisfy the required postconditions.  Ada allows these aspects to be refined in overridings, but only in ways that are consistent with LSP, meaning that the effective class-wide preconditions can only be relaxed in overridings, never made more stringent, and the effective class-wide postconditions can only be tightened, never made looser.  This ensures that if a caller is reaching an operation of a descendant type while being only aware of the Pre’Class and Post’Class aspects of an ancestor operation, any input that satisfies the ancestor Pre’Class will still satisfy the descendant effective Pre’Class, and any output that satisfies the descendant effective Post’Class will also satisfy the ancestor’s Post’Class. </w:t>
        </w:r>
      </w:ins>
    </w:p>
    <w:p w14:paraId="42B62B7D" w14:textId="77777777" w:rsidR="00821DD0" w:rsidRPr="002C6DEF" w:rsidRDefault="000961FA" w:rsidP="00821DD0">
      <w:pPr>
        <w:pStyle w:val="Heading2"/>
        <w:rPr>
          <w:ins w:id="1665" w:author="Joyce L Tokar" w:date="2017-06-16T03:00:00Z"/>
        </w:rPr>
      </w:pPr>
      <w:bookmarkStart w:id="1666" w:name="_Toc497902550"/>
      <w:ins w:id="1667" w:author="Joyce L Tokar" w:date="2017-06-07T12:44:00Z">
        <w:r w:rsidRPr="000961FA">
          <w:rPr>
            <w:rPrChange w:id="1668" w:author="Joyce L Tokar" w:date="2017-09-13T09:37:00Z">
              <w:rPr>
                <w:color w:val="0000FF"/>
                <w:u w:val="single"/>
              </w:rPr>
            </w:rPrChange>
          </w:rPr>
          <w:t>6.4</w:t>
        </w:r>
      </w:ins>
      <w:ins w:id="1669" w:author="Joyce L Tokar" w:date="2017-06-19T05:56:00Z">
        <w:r w:rsidRPr="000961FA">
          <w:rPr>
            <w:rPrChange w:id="1670" w:author="Joyce L Tokar" w:date="2017-09-13T09:37:00Z">
              <w:rPr>
                <w:color w:val="0000FF"/>
                <w:highlight w:val="yellow"/>
                <w:u w:val="single"/>
              </w:rPr>
            </w:rPrChange>
          </w:rPr>
          <w:t>2</w:t>
        </w:r>
      </w:ins>
      <w:ins w:id="1671" w:author="Joyce L Tokar" w:date="2017-06-07T12:44:00Z">
        <w:r w:rsidRPr="000961FA">
          <w:rPr>
            <w:rPrChange w:id="1672" w:author="Joyce L Tokar" w:date="2017-09-13T09:37:00Z">
              <w:rPr>
                <w:color w:val="0000FF"/>
                <w:u w:val="single"/>
              </w:rPr>
            </w:rPrChange>
          </w:rPr>
          <w:t>.2 Guidance to Language Users</w:t>
        </w:r>
        <w:bookmarkEnd w:id="1666"/>
        <w:r w:rsidR="00821DD0" w:rsidRPr="002C6DEF">
          <w:t xml:space="preserve"> </w:t>
        </w:r>
      </w:ins>
    </w:p>
    <w:p w14:paraId="61AF311A" w14:textId="77777777" w:rsidR="002C6DEF" w:rsidRDefault="002C6DEF" w:rsidP="002C6DEF">
      <w:pPr>
        <w:rPr>
          <w:ins w:id="1673" w:author="Joyce L Tokar" w:date="2017-09-13T09:38:00Z"/>
        </w:rPr>
      </w:pPr>
      <w:ins w:id="1674" w:author="Joyce L Tokar" w:date="2017-09-13T09:38:00Z">
        <w:r>
          <w:t>In addition to the general advice of TR 24772-1 clause 6.3.5:</w:t>
        </w:r>
      </w:ins>
    </w:p>
    <w:p w14:paraId="18FB925B" w14:textId="77777777" w:rsidR="002C6DEF" w:rsidRDefault="002C6DEF" w:rsidP="002C6DEF">
      <w:pPr>
        <w:pStyle w:val="ListParagraph"/>
        <w:numPr>
          <w:ilvl w:val="0"/>
          <w:numId w:val="599"/>
        </w:numPr>
        <w:rPr>
          <w:ins w:id="1675" w:author="Joyce L Tokar" w:date="2017-09-13T09:38:00Z"/>
        </w:rPr>
      </w:pPr>
      <w:ins w:id="1676" w:author="Joyce L Tokar" w:date="2017-09-13T09:38:00Z">
        <w:r>
          <w:t>Specify Pre’Class and ‘Post’Class for all primitive operations of tagged types.</w:t>
        </w:r>
      </w:ins>
    </w:p>
    <w:p w14:paraId="062A73B8" w14:textId="77777777" w:rsidR="00821DD0" w:rsidRPr="00B21803" w:rsidRDefault="000961FA" w:rsidP="00821DD0">
      <w:pPr>
        <w:pStyle w:val="Heading2"/>
        <w:rPr>
          <w:ins w:id="1677" w:author="Joyce L Tokar" w:date="2017-06-07T12:44:00Z"/>
        </w:rPr>
      </w:pPr>
      <w:bookmarkStart w:id="1678" w:name="_Toc497902551"/>
      <w:ins w:id="1679" w:author="Joyce L Tokar" w:date="2017-06-07T12:44:00Z">
        <w:r w:rsidRPr="000961FA">
          <w:rPr>
            <w:rPrChange w:id="1680" w:author="Joyce L Tokar" w:date="2017-09-13T09:39:00Z">
              <w:rPr>
                <w:color w:val="0000FF"/>
                <w:u w:val="single"/>
              </w:rPr>
            </w:rPrChange>
          </w:rPr>
          <w:t>6.4</w:t>
        </w:r>
      </w:ins>
      <w:ins w:id="1681" w:author="Joyce L Tokar" w:date="2017-06-19T05:56:00Z">
        <w:r w:rsidRPr="000961FA">
          <w:rPr>
            <w:rPrChange w:id="1682" w:author="Joyce L Tokar" w:date="2017-09-13T09:39:00Z">
              <w:rPr>
                <w:color w:val="0000FF"/>
                <w:highlight w:val="yellow"/>
                <w:u w:val="single"/>
              </w:rPr>
            </w:rPrChange>
          </w:rPr>
          <w:t>3</w:t>
        </w:r>
      </w:ins>
      <w:ins w:id="1683" w:author="Joyce L Tokar" w:date="2017-06-07T12:44:00Z">
        <w:r w:rsidRPr="000961FA">
          <w:rPr>
            <w:rPrChange w:id="1684" w:author="Joyce L Tokar" w:date="2017-09-13T09:39:00Z">
              <w:rPr>
                <w:color w:val="0000FF"/>
                <w:u w:val="single"/>
              </w:rPr>
            </w:rPrChange>
          </w:rPr>
          <w:t xml:space="preserve"> </w:t>
        </w:r>
      </w:ins>
      <w:ins w:id="1685" w:author="Joyce L Tokar" w:date="2017-06-07T12:48:00Z">
        <w:r w:rsidRPr="000961FA">
          <w:rPr>
            <w:rPrChange w:id="1686" w:author="Joyce L Tokar" w:date="2017-09-13T09:39:00Z">
              <w:rPr>
                <w:color w:val="0000FF"/>
                <w:u w:val="single"/>
              </w:rPr>
            </w:rPrChange>
          </w:rPr>
          <w:t>Redispatching [PPH]</w:t>
        </w:r>
      </w:ins>
      <w:bookmarkEnd w:id="1678"/>
      <w:ins w:id="1687" w:author="Joyce L Tokar" w:date="2017-06-07T12:44:00Z">
        <w:r w:rsidRPr="000961FA">
          <w:rPr>
            <w:rPrChange w:id="1688" w:author="Joyce L Tokar" w:date="2017-09-13T09:39:00Z">
              <w:rPr>
                <w:color w:val="0000FF"/>
                <w:u w:val="single"/>
              </w:rPr>
            </w:rPrChange>
          </w:rPr>
          <w:fldChar w:fldCharType="begin"/>
        </w:r>
        <w:r w:rsidRPr="000961FA">
          <w:rPr>
            <w:rPrChange w:id="1689" w:author="Joyce L Tokar" w:date="2017-09-13T09:39:00Z">
              <w:rPr>
                <w:color w:val="0000FF"/>
                <w:u w:val="single"/>
              </w:rPr>
            </w:rPrChange>
          </w:rPr>
          <w:instrText xml:space="preserve"> XE "TRJ – Argument Passing to Library Functions" </w:instrText>
        </w:r>
        <w:r w:rsidRPr="000961FA">
          <w:rPr>
            <w:rPrChange w:id="1690" w:author="Joyce L Tokar" w:date="2017-09-13T09:39:00Z">
              <w:rPr>
                <w:color w:val="0000FF"/>
                <w:u w:val="single"/>
              </w:rPr>
            </w:rPrChange>
          </w:rPr>
          <w:fldChar w:fldCharType="end"/>
        </w:r>
        <w:r w:rsidRPr="000961FA">
          <w:rPr>
            <w:rPrChange w:id="1691" w:author="Joyce L Tokar" w:date="2017-09-13T09:39:00Z">
              <w:rPr>
                <w:color w:val="0000FF"/>
                <w:u w:val="single"/>
              </w:rPr>
            </w:rPrChange>
          </w:rPr>
          <w:fldChar w:fldCharType="begin"/>
        </w:r>
        <w:r w:rsidRPr="000961FA">
          <w:rPr>
            <w:rPrChange w:id="1692" w:author="Joyce L Tokar" w:date="2017-09-13T09:39:00Z">
              <w:rPr>
                <w:color w:val="0000FF"/>
                <w:u w:val="single"/>
              </w:rPr>
            </w:rPrChange>
          </w:rPr>
          <w:instrText xml:space="preserve"> XE "Language Vulnerabilities:Argument Passing to Library Functions [TRJ]" </w:instrText>
        </w:r>
        <w:r w:rsidRPr="000961FA">
          <w:rPr>
            <w:rPrChange w:id="1693" w:author="Joyce L Tokar" w:date="2017-09-13T09:39:00Z">
              <w:rPr>
                <w:color w:val="0000FF"/>
                <w:u w:val="single"/>
              </w:rPr>
            </w:rPrChange>
          </w:rPr>
          <w:fldChar w:fldCharType="end"/>
        </w:r>
      </w:ins>
    </w:p>
    <w:p w14:paraId="25A61856" w14:textId="77777777" w:rsidR="00821DD0" w:rsidRPr="00B21803" w:rsidRDefault="000961FA" w:rsidP="00821DD0">
      <w:pPr>
        <w:pStyle w:val="Heading3"/>
        <w:rPr>
          <w:ins w:id="1694" w:author="Joyce L Tokar" w:date="2017-06-16T03:00:00Z"/>
        </w:rPr>
      </w:pPr>
      <w:bookmarkStart w:id="1695" w:name="_Toc497902552"/>
      <w:ins w:id="1696" w:author="Joyce L Tokar" w:date="2017-06-07T12:44:00Z">
        <w:r w:rsidRPr="000961FA">
          <w:rPr>
            <w:rPrChange w:id="1697" w:author="Joyce L Tokar" w:date="2017-09-13T09:39:00Z">
              <w:rPr>
                <w:color w:val="0000FF"/>
                <w:u w:val="single"/>
              </w:rPr>
            </w:rPrChange>
          </w:rPr>
          <w:t>6.43.1 Applicability to language</w:t>
        </w:r>
      </w:ins>
      <w:bookmarkEnd w:id="1695"/>
    </w:p>
    <w:p w14:paraId="70006173" w14:textId="77777777" w:rsidR="000961FA" w:rsidRDefault="000961FA">
      <w:pPr>
        <w:rPr>
          <w:ins w:id="1698" w:author="Joyce L Tokar" w:date="2017-09-13T09:43:00Z"/>
        </w:rPr>
        <w:pPrChange w:id="1699" w:author="Joyce L Tokar" w:date="2017-06-16T03:00:00Z">
          <w:pPr>
            <w:pStyle w:val="Heading3"/>
          </w:pPr>
        </w:pPrChange>
      </w:pPr>
      <w:ins w:id="1700" w:author="Joyce L Tokar" w:date="2017-06-16T03:00:00Z">
        <w:r w:rsidRPr="000961FA">
          <w:rPr>
            <w:rPrChange w:id="1701" w:author="Joyce L Tokar" w:date="2017-09-13T09:39:00Z">
              <w:rPr>
                <w:b w:val="0"/>
                <w:bCs w:val="0"/>
                <w:color w:val="0000FF"/>
                <w:u w:val="single"/>
              </w:rPr>
            </w:rPrChange>
          </w:rPr>
          <w:t xml:space="preserve">The default behavior </w:t>
        </w:r>
      </w:ins>
      <w:ins w:id="1702" w:author="Joyce L Tokar" w:date="2017-09-13T09:42:00Z">
        <w:r w:rsidR="00B21803">
          <w:t>of the relevant calls</w:t>
        </w:r>
        <w:r w:rsidR="00B21803" w:rsidRPr="00980F69">
          <w:t xml:space="preserve"> </w:t>
        </w:r>
      </w:ins>
      <w:ins w:id="1703" w:author="Joyce L Tokar" w:date="2017-06-16T03:00:00Z">
        <w:r w:rsidRPr="000961FA">
          <w:rPr>
            <w:rPrChange w:id="1704" w:author="Joyce L Tokar" w:date="2017-09-13T09:39:00Z">
              <w:rPr>
                <w:b w:val="0"/>
                <w:bCs w:val="0"/>
                <w:color w:val="0000FF"/>
                <w:u w:val="single"/>
              </w:rPr>
            </w:rPrChange>
          </w:rPr>
          <w:t>is non-dispatching</w:t>
        </w:r>
      </w:ins>
      <w:ins w:id="1705" w:author="Joyce L Tokar" w:date="2017-09-13T09:42:00Z">
        <w:r w:rsidR="00B21803">
          <w:t xml:space="preserve"> in Ada</w:t>
        </w:r>
      </w:ins>
      <w:ins w:id="1706" w:author="Joyce L Tokar" w:date="2017-06-16T03:00:00Z">
        <w:r w:rsidRPr="000961FA">
          <w:rPr>
            <w:rPrChange w:id="1707" w:author="Joyce L Tokar" w:date="2017-09-13T09:39:00Z">
              <w:rPr>
                <w:b w:val="0"/>
                <w:bCs w:val="0"/>
                <w:color w:val="0000FF"/>
                <w:u w:val="single"/>
              </w:rPr>
            </w:rPrChange>
          </w:rPr>
          <w:t>.  But,</w:t>
        </w:r>
      </w:ins>
      <w:ins w:id="1708" w:author="Joyce L Tokar" w:date="2017-09-13T09:42:00Z">
        <w:r w:rsidR="00B21803">
          <w:t xml:space="preserve"> upon explicitly coding a redispatching call,</w:t>
        </w:r>
      </w:ins>
      <w:ins w:id="1709" w:author="Joyce L Tokar" w:date="2017-06-16T03:00:00Z">
        <w:r w:rsidRPr="000961FA">
          <w:rPr>
            <w:rPrChange w:id="1710" w:author="Joyce L Tokar" w:date="2017-09-13T09:39:00Z">
              <w:rPr>
                <w:b w:val="0"/>
                <w:bCs w:val="0"/>
                <w:color w:val="0000FF"/>
                <w:u w:val="single"/>
              </w:rPr>
            </w:rPrChange>
          </w:rPr>
          <w:t xml:space="preserve"> this vulnerability may occur.</w:t>
        </w:r>
      </w:ins>
    </w:p>
    <w:p w14:paraId="59A75A2F" w14:textId="77777777" w:rsidR="00B21803" w:rsidRDefault="00B21803" w:rsidP="00B21803">
      <w:pPr>
        <w:rPr>
          <w:ins w:id="1711" w:author="Joyce L Tokar" w:date="2017-09-13T09:43:00Z"/>
        </w:rPr>
      </w:pPr>
      <w:ins w:id="1712" w:author="Joyce L Tokar" w:date="2017-09-13T09:43:00Z">
        <w:r>
          <w:t xml:space="preserve">Ada distinguishes between a specific type </w:t>
        </w:r>
        <w:r w:rsidR="000961FA" w:rsidRPr="000961FA">
          <w:rPr>
            <w:rFonts w:ascii="Times New Roman" w:hAnsi="Times New Roman" w:cs="Times New Roman"/>
            <w:rPrChange w:id="1713" w:author="Joyce L Tokar" w:date="2017-09-13T09:43:00Z">
              <w:rPr>
                <w:color w:val="0000FF"/>
                <w:u w:val="single"/>
              </w:rPr>
            </w:rPrChange>
          </w:rPr>
          <w:t xml:space="preserve">T </w:t>
        </w:r>
        <w:r>
          <w:t xml:space="preserve">and a class-wide type </w:t>
        </w:r>
        <w:r w:rsidR="000961FA" w:rsidRPr="000961FA">
          <w:rPr>
            <w:rFonts w:ascii="Times New Roman" w:hAnsi="Times New Roman" w:cs="Times New Roman"/>
            <w:rPrChange w:id="1714" w:author="Joyce L Tokar" w:date="2017-09-13T09:43:00Z">
              <w:rPr>
                <w:color w:val="0000FF"/>
                <w:u w:val="single"/>
              </w:rPr>
            </w:rPrChange>
          </w:rPr>
          <w:t>T’Class</w:t>
        </w:r>
        <w:r>
          <w:t>.  If dispatching is being performed within a routine on a particular formal parameter, it is preferable that the parameter be declared as class-wide to document this internal use of dispatching.  Ada permits an explicit conversion from a specific type to a class-wide type to perform re-dispatching, but this should be avoided when possible, and documented explicitly when necessary.</w:t>
        </w:r>
      </w:ins>
    </w:p>
    <w:p w14:paraId="043B9C03" w14:textId="77777777" w:rsidR="00821DD0" w:rsidRPr="00B21803" w:rsidRDefault="000961FA" w:rsidP="00821DD0">
      <w:pPr>
        <w:pStyle w:val="Heading2"/>
        <w:rPr>
          <w:ins w:id="1715" w:author="Joyce L Tokar" w:date="2017-06-16T03:01:00Z"/>
        </w:rPr>
      </w:pPr>
      <w:bookmarkStart w:id="1716" w:name="_Toc497902553"/>
      <w:ins w:id="1717" w:author="Joyce L Tokar" w:date="2017-06-07T12:44:00Z">
        <w:r w:rsidRPr="000961FA">
          <w:rPr>
            <w:rPrChange w:id="1718" w:author="Joyce L Tokar" w:date="2017-09-13T09:39:00Z">
              <w:rPr>
                <w:color w:val="0000FF"/>
                <w:highlight w:val="yellow"/>
                <w:u w:val="single"/>
              </w:rPr>
            </w:rPrChange>
          </w:rPr>
          <w:t>6.4</w:t>
        </w:r>
      </w:ins>
      <w:ins w:id="1719" w:author="Joyce L Tokar" w:date="2017-06-19T05:56:00Z">
        <w:r w:rsidRPr="000961FA">
          <w:rPr>
            <w:rPrChange w:id="1720" w:author="Joyce L Tokar" w:date="2017-09-13T09:39:00Z">
              <w:rPr>
                <w:color w:val="0000FF"/>
                <w:highlight w:val="yellow"/>
                <w:u w:val="single"/>
              </w:rPr>
            </w:rPrChange>
          </w:rPr>
          <w:t>3</w:t>
        </w:r>
      </w:ins>
      <w:ins w:id="1721" w:author="Joyce L Tokar" w:date="2017-06-07T12:44:00Z">
        <w:r w:rsidRPr="000961FA">
          <w:rPr>
            <w:rPrChange w:id="1722" w:author="Joyce L Tokar" w:date="2017-09-13T09:39:00Z">
              <w:rPr>
                <w:color w:val="0000FF"/>
                <w:u w:val="single"/>
              </w:rPr>
            </w:rPrChange>
          </w:rPr>
          <w:t>.2 Guidance to Language Users</w:t>
        </w:r>
        <w:bookmarkEnd w:id="1716"/>
        <w:r w:rsidR="00821DD0" w:rsidRPr="00B21803">
          <w:t xml:space="preserve"> </w:t>
        </w:r>
      </w:ins>
    </w:p>
    <w:p w14:paraId="7DDCD7E2" w14:textId="77777777" w:rsidR="00B21803" w:rsidRDefault="00B21803" w:rsidP="00B21803">
      <w:pPr>
        <w:rPr>
          <w:ins w:id="1723" w:author="Joyce L Tokar" w:date="2017-09-13T09:44:00Z"/>
        </w:rPr>
      </w:pPr>
      <w:ins w:id="1724" w:author="Joyce L Tokar" w:date="2017-09-13T09:44:00Z">
        <w:r>
          <w:t>In addition to the general advice of TR 24772-1 clause 6.43.5:</w:t>
        </w:r>
      </w:ins>
    </w:p>
    <w:p w14:paraId="1C52ED2B" w14:textId="77777777" w:rsidR="000961FA" w:rsidRDefault="00B21803">
      <w:pPr>
        <w:pStyle w:val="ListParagraph"/>
        <w:numPr>
          <w:ilvl w:val="0"/>
          <w:numId w:val="600"/>
        </w:numPr>
        <w:rPr>
          <w:ins w:id="1725" w:author="Joyce L Tokar" w:date="2017-09-13T09:44:00Z"/>
        </w:rPr>
        <w:pPrChange w:id="1726" w:author="Joyce L Tokar" w:date="2017-09-13T09:44:00Z">
          <w:pPr>
            <w:pStyle w:val="Heading2"/>
          </w:pPr>
        </w:pPrChange>
      </w:pPr>
      <w:ins w:id="1727" w:author="Joyce L Tokar" w:date="2017-09-13T09:44:00Z">
        <w:r w:rsidRPr="00CF3AB5">
          <w:t>Avoid dispatching calls in methods where possible. See upcast consequences in subclause [</w:t>
        </w:r>
        <w:commentRangeStart w:id="1728"/>
        <w:r w:rsidRPr="00CF3AB5">
          <w:t>BKK</w:t>
        </w:r>
        <w:commentRangeEnd w:id="1728"/>
        <w:r w:rsidRPr="00CF3AB5">
          <w:commentReference w:id="1728"/>
        </w:r>
        <w:r w:rsidRPr="00CF3AB5">
          <w:t>].</w:t>
        </w:r>
        <w:r>
          <w:t>\</w:t>
        </w:r>
      </w:ins>
    </w:p>
    <w:p w14:paraId="34614C09" w14:textId="77777777" w:rsidR="000961FA" w:rsidRDefault="00B21803">
      <w:pPr>
        <w:pStyle w:val="ListParagraph"/>
        <w:numPr>
          <w:ilvl w:val="0"/>
          <w:numId w:val="600"/>
        </w:numPr>
        <w:rPr>
          <w:ins w:id="1729" w:author="Joyce L Tokar" w:date="2017-09-13T09:44:00Z"/>
        </w:rPr>
        <w:pPrChange w:id="1730" w:author="Joyce L Tokar" w:date="2017-09-13T09:44:00Z">
          <w:pPr>
            <w:pStyle w:val="Heading2"/>
          </w:pPr>
        </w:pPrChange>
      </w:pPr>
      <w:ins w:id="1731" w:author="Joyce L Tokar" w:date="2017-09-13T09:44:00Z">
        <w:r w:rsidRPr="00B21803">
          <w:t>If redispatching is necessary, document the behaviour explicitly.</w:t>
        </w:r>
      </w:ins>
    </w:p>
    <w:p w14:paraId="13AEBEB4" w14:textId="77777777" w:rsidR="00821DD0" w:rsidRPr="00A57A04" w:rsidRDefault="000961FA" w:rsidP="00B21803">
      <w:pPr>
        <w:pStyle w:val="Heading2"/>
        <w:rPr>
          <w:ins w:id="1732" w:author="Joyce L Tokar" w:date="2017-06-07T12:44:00Z"/>
        </w:rPr>
      </w:pPr>
      <w:bookmarkStart w:id="1733" w:name="_Toc497902554"/>
      <w:ins w:id="1734" w:author="Joyce L Tokar" w:date="2017-06-07T12:44:00Z">
        <w:r w:rsidRPr="000961FA">
          <w:rPr>
            <w:rPrChange w:id="1735" w:author="Joyce L Tokar" w:date="2017-09-13T09:44:00Z">
              <w:rPr>
                <w:color w:val="0000FF"/>
                <w:u w:val="single"/>
              </w:rPr>
            </w:rPrChange>
          </w:rPr>
          <w:t>6.4</w:t>
        </w:r>
      </w:ins>
      <w:ins w:id="1736" w:author="Joyce L Tokar" w:date="2017-06-19T05:56:00Z">
        <w:r w:rsidRPr="000961FA">
          <w:rPr>
            <w:rPrChange w:id="1737" w:author="Joyce L Tokar" w:date="2017-09-13T09:44:00Z">
              <w:rPr>
                <w:color w:val="0000FF"/>
                <w:highlight w:val="yellow"/>
                <w:u w:val="single"/>
              </w:rPr>
            </w:rPrChange>
          </w:rPr>
          <w:t>4</w:t>
        </w:r>
      </w:ins>
      <w:ins w:id="1738" w:author="Joyce L Tokar" w:date="2017-06-07T12:44:00Z">
        <w:r w:rsidRPr="000961FA">
          <w:rPr>
            <w:rPrChange w:id="1739" w:author="Joyce L Tokar" w:date="2017-09-13T09:44:00Z">
              <w:rPr>
                <w:color w:val="0000FF"/>
                <w:u w:val="single"/>
              </w:rPr>
            </w:rPrChange>
          </w:rPr>
          <w:t xml:space="preserve"> </w:t>
        </w:r>
      </w:ins>
      <w:ins w:id="1740" w:author="Joyce L Tokar" w:date="2017-06-07T12:49:00Z">
        <w:r w:rsidRPr="000961FA">
          <w:rPr>
            <w:rPrChange w:id="1741" w:author="Joyce L Tokar" w:date="2017-09-13T09:44:00Z">
              <w:rPr>
                <w:color w:val="0000FF"/>
                <w:u w:val="single"/>
              </w:rPr>
            </w:rPrChange>
          </w:rPr>
          <w:t>Polymorphic variables [BKK]</w:t>
        </w:r>
      </w:ins>
      <w:bookmarkEnd w:id="1733"/>
      <w:ins w:id="1742" w:author="Joyce L Tokar" w:date="2017-06-07T12:44:00Z">
        <w:r w:rsidRPr="000961FA">
          <w:rPr>
            <w:rPrChange w:id="1743" w:author="Joyce L Tokar" w:date="2017-09-13T09:44:00Z">
              <w:rPr>
                <w:color w:val="0000FF"/>
                <w:u w:val="single"/>
              </w:rPr>
            </w:rPrChange>
          </w:rPr>
          <w:fldChar w:fldCharType="begin"/>
        </w:r>
        <w:r w:rsidRPr="000961FA">
          <w:rPr>
            <w:rPrChange w:id="1744" w:author="Joyce L Tokar" w:date="2017-09-13T09:44:00Z">
              <w:rPr>
                <w:color w:val="0000FF"/>
                <w:u w:val="single"/>
              </w:rPr>
            </w:rPrChange>
          </w:rPr>
          <w:instrText xml:space="preserve"> XE "TRJ – Argument Passing to Library Functions" </w:instrText>
        </w:r>
        <w:r w:rsidRPr="000961FA">
          <w:rPr>
            <w:rPrChange w:id="1745" w:author="Joyce L Tokar" w:date="2017-09-13T09:44:00Z">
              <w:rPr>
                <w:color w:val="0000FF"/>
                <w:u w:val="single"/>
              </w:rPr>
            </w:rPrChange>
          </w:rPr>
          <w:fldChar w:fldCharType="end"/>
        </w:r>
        <w:r w:rsidRPr="000961FA">
          <w:rPr>
            <w:rPrChange w:id="1746" w:author="Joyce L Tokar" w:date="2017-09-13T09:44:00Z">
              <w:rPr>
                <w:color w:val="0000FF"/>
                <w:u w:val="single"/>
              </w:rPr>
            </w:rPrChange>
          </w:rPr>
          <w:fldChar w:fldCharType="begin"/>
        </w:r>
        <w:r w:rsidRPr="000961FA">
          <w:rPr>
            <w:rPrChange w:id="1747" w:author="Joyce L Tokar" w:date="2017-09-13T09:44:00Z">
              <w:rPr>
                <w:color w:val="0000FF"/>
                <w:u w:val="single"/>
              </w:rPr>
            </w:rPrChange>
          </w:rPr>
          <w:instrText xml:space="preserve"> XE "Language Vulnerabilities:Argument Passing to Library Functions [TRJ]" </w:instrText>
        </w:r>
        <w:r w:rsidRPr="000961FA">
          <w:rPr>
            <w:rPrChange w:id="1748" w:author="Joyce L Tokar" w:date="2017-09-13T09:44:00Z">
              <w:rPr>
                <w:color w:val="0000FF"/>
                <w:u w:val="single"/>
              </w:rPr>
            </w:rPrChange>
          </w:rPr>
          <w:fldChar w:fldCharType="end"/>
        </w:r>
      </w:ins>
    </w:p>
    <w:p w14:paraId="31D6B32B" w14:textId="77777777" w:rsidR="00821DD0" w:rsidRPr="00A57A04" w:rsidRDefault="000961FA" w:rsidP="00821DD0">
      <w:pPr>
        <w:pStyle w:val="Heading3"/>
        <w:rPr>
          <w:ins w:id="1749" w:author="Joyce L Tokar" w:date="2017-06-16T03:04:00Z"/>
          <w:rPrChange w:id="1750" w:author="Joyce L Tokar" w:date="2017-09-13T09:44:00Z">
            <w:rPr>
              <w:ins w:id="1751" w:author="Joyce L Tokar" w:date="2017-06-16T03:04:00Z"/>
              <w:highlight w:val="yellow"/>
            </w:rPr>
          </w:rPrChange>
        </w:rPr>
      </w:pPr>
      <w:bookmarkStart w:id="1752" w:name="_Toc497902555"/>
      <w:ins w:id="1753" w:author="Joyce L Tokar" w:date="2017-06-07T12:44:00Z">
        <w:r w:rsidRPr="000961FA">
          <w:rPr>
            <w:rPrChange w:id="1754" w:author="Joyce L Tokar" w:date="2017-09-13T09:44:00Z">
              <w:rPr>
                <w:color w:val="0000FF"/>
                <w:u w:val="single"/>
              </w:rPr>
            </w:rPrChange>
          </w:rPr>
          <w:t>6.4</w:t>
        </w:r>
      </w:ins>
      <w:ins w:id="1755" w:author="Joyce L Tokar" w:date="2017-06-19T05:56:00Z">
        <w:r w:rsidRPr="000961FA">
          <w:rPr>
            <w:rPrChange w:id="1756" w:author="Joyce L Tokar" w:date="2017-09-13T09:44:00Z">
              <w:rPr>
                <w:color w:val="0000FF"/>
                <w:highlight w:val="yellow"/>
                <w:u w:val="single"/>
              </w:rPr>
            </w:rPrChange>
          </w:rPr>
          <w:t>4</w:t>
        </w:r>
      </w:ins>
      <w:ins w:id="1757" w:author="Joyce L Tokar" w:date="2017-06-07T12:44:00Z">
        <w:r w:rsidRPr="000961FA">
          <w:rPr>
            <w:rPrChange w:id="1758" w:author="Joyce L Tokar" w:date="2017-09-13T09:44:00Z">
              <w:rPr>
                <w:color w:val="0000FF"/>
                <w:u w:val="single"/>
              </w:rPr>
            </w:rPrChange>
          </w:rPr>
          <w:t>.1 Applicability to language</w:t>
        </w:r>
      </w:ins>
      <w:bookmarkEnd w:id="1752"/>
    </w:p>
    <w:p w14:paraId="14A43FCE" w14:textId="77777777" w:rsidR="000961FA" w:rsidRDefault="000961FA">
      <w:pPr>
        <w:rPr>
          <w:ins w:id="1759" w:author="Joyce L Tokar" w:date="2017-09-13T09:45:00Z"/>
        </w:rPr>
        <w:pPrChange w:id="1760" w:author="Joyce L Tokar" w:date="2017-06-16T03:04:00Z">
          <w:pPr>
            <w:pStyle w:val="Heading3"/>
          </w:pPr>
        </w:pPrChange>
      </w:pPr>
      <w:ins w:id="1761" w:author="Joyce L Tokar" w:date="2017-06-16T03:09:00Z">
        <w:r w:rsidRPr="000961FA">
          <w:rPr>
            <w:rPrChange w:id="1762" w:author="Joyce L Tokar" w:date="2017-09-13T09:44:00Z">
              <w:rPr>
                <w:color w:val="0000FF"/>
                <w:highlight w:val="yellow"/>
                <w:u w:val="single"/>
              </w:rPr>
            </w:rPrChange>
          </w:rPr>
          <w:t>Th</w:t>
        </w:r>
      </w:ins>
      <w:ins w:id="1763" w:author="Joyce L Tokar" w:date="2017-09-13T09:45:00Z">
        <w:r w:rsidR="00A57A04">
          <w:t>e</w:t>
        </w:r>
      </w:ins>
      <w:ins w:id="1764" w:author="Joyce L Tokar" w:date="2017-06-16T03:09:00Z">
        <w:r w:rsidRPr="000961FA">
          <w:rPr>
            <w:rPrChange w:id="1765" w:author="Joyce L Tokar" w:date="2017-09-13T09:44:00Z">
              <w:rPr>
                <w:color w:val="0000FF"/>
                <w:highlight w:val="yellow"/>
                <w:u w:val="single"/>
              </w:rPr>
            </w:rPrChange>
          </w:rPr>
          <w:t xml:space="preserve"> vulnerabilit</w:t>
        </w:r>
      </w:ins>
      <w:ins w:id="1766" w:author="Joyce L Tokar" w:date="2017-09-13T09:45:00Z">
        <w:r w:rsidR="00A57A04">
          <w:t>ies</w:t>
        </w:r>
      </w:ins>
      <w:ins w:id="1767" w:author="Joyce L Tokar" w:date="2017-06-16T03:09:00Z">
        <w:r w:rsidR="00A57A04">
          <w:t xml:space="preserve"> </w:t>
        </w:r>
      </w:ins>
      <w:ins w:id="1768" w:author="Joyce L Tokar" w:date="2017-09-13T09:45:00Z">
        <w:r w:rsidR="00A57A04">
          <w:t>related to upcasts</w:t>
        </w:r>
      </w:ins>
      <w:ins w:id="1769" w:author="Joyce L Tokar" w:date="2017-06-16T03:09:00Z">
        <w:r w:rsidRPr="000961FA">
          <w:rPr>
            <w:rPrChange w:id="1770" w:author="Joyce L Tokar" w:date="2017-09-13T09:44:00Z">
              <w:rPr>
                <w:color w:val="0000FF"/>
                <w:highlight w:val="yellow"/>
                <w:u w:val="single"/>
              </w:rPr>
            </w:rPrChange>
          </w:rPr>
          <w:t xml:space="preserve"> apply to Ada.</w:t>
        </w:r>
      </w:ins>
    </w:p>
    <w:p w14:paraId="7C308ABD" w14:textId="77777777" w:rsidR="00A57A04" w:rsidRDefault="00A57A04" w:rsidP="00A57A04">
      <w:pPr>
        <w:rPr>
          <w:ins w:id="1771" w:author="Joyce L Tokar" w:date="2017-09-13T09:45:00Z"/>
        </w:rPr>
      </w:pPr>
      <w:ins w:id="1772" w:author="Joyce L Tokar" w:date="2017-09-13T09:45:00Z">
        <w:r>
          <w:t xml:space="preserve">The vulnerabilities related to unsafe casts do not apply to Ada, except when </w:t>
        </w:r>
        <w:r w:rsidRPr="00262A7C">
          <w:rPr>
            <w:lang w:val="en-GB"/>
          </w:rPr>
          <w:t>unsafe programming</w:t>
        </w:r>
        <w:r w:rsidR="000961FA">
          <w:rPr>
            <w:rFonts w:cs="Arial"/>
            <w:szCs w:val="20"/>
            <w:u w:val="single"/>
          </w:rPr>
          <w:fldChar w:fldCharType="begin"/>
        </w:r>
        <w:r>
          <w:instrText xml:space="preserve"> XE "</w:instrText>
        </w:r>
        <w:r w:rsidRPr="00E559DA">
          <w:rPr>
            <w:rFonts w:cs="Arial"/>
            <w:szCs w:val="20"/>
          </w:rPr>
          <w:instrText>Unsafe Programming</w:instrText>
        </w:r>
        <w:r>
          <w:instrText xml:space="preserve">" </w:instrText>
        </w:r>
        <w:r w:rsidR="000961FA">
          <w:rPr>
            <w:rFonts w:cs="Arial"/>
            <w:szCs w:val="20"/>
            <w:u w:val="single"/>
          </w:rPr>
          <w:fldChar w:fldCharType="end"/>
        </w:r>
        <w:r>
          <w:rPr>
            <w:lang w:val="en-GB"/>
          </w:rPr>
          <w:t xml:space="preserve"> (see </w:t>
        </w:r>
        <w:r w:rsidR="000961FA">
          <w:rPr>
            <w:lang w:val="de-DE"/>
          </w:rPr>
          <w:fldChar w:fldCharType="begin"/>
        </w:r>
        <w:r>
          <w:instrText xml:space="preserve"> HYPERLINK \l "_4_Language_concepts" </w:instrText>
        </w:r>
        <w:r w:rsidR="000961FA">
          <w:rPr>
            <w:lang w:val="de-DE"/>
          </w:rPr>
          <w:fldChar w:fldCharType="separate"/>
        </w:r>
        <w:r w:rsidRPr="003F5624">
          <w:rPr>
            <w:rStyle w:val="Hyperlink"/>
            <w:lang w:val="en-GB"/>
          </w:rPr>
          <w:t>4 Language concepts</w:t>
        </w:r>
        <w:r w:rsidR="000961FA">
          <w:rPr>
            <w:rStyle w:val="Hyperlink"/>
            <w:lang w:val="en-GB"/>
          </w:rPr>
          <w:fldChar w:fldCharType="begin"/>
        </w:r>
        <w:r>
          <w:instrText xml:space="preserve"> XE "Language concepts" </w:instrText>
        </w:r>
        <w:r w:rsidR="000961FA">
          <w:rPr>
            <w:rStyle w:val="Hyperlink"/>
            <w:lang w:val="en-GB"/>
          </w:rPr>
          <w:fldChar w:fldCharType="end"/>
        </w:r>
        <w:r w:rsidR="000961FA">
          <w:rPr>
            <w:rStyle w:val="Hyperlink"/>
            <w:lang w:val="en-GB"/>
          </w:rPr>
          <w:fldChar w:fldCharType="end"/>
        </w:r>
        <w:r>
          <w:rPr>
            <w:lang w:val="en-GB"/>
          </w:rPr>
          <w:t>) is used. The vulnerabilities related to downcasts are mitigated, as run-times checks identify faulty uses.</w:t>
        </w:r>
      </w:ins>
    </w:p>
    <w:p w14:paraId="6D476ABF" w14:textId="77777777" w:rsidR="00A57A04" w:rsidRPr="00A07498" w:rsidRDefault="00A57A04" w:rsidP="00A57A04">
      <w:pPr>
        <w:rPr>
          <w:ins w:id="1773" w:author="Joyce L Tokar" w:date="2017-09-13T09:45:00Z"/>
        </w:rPr>
      </w:pPr>
      <w:ins w:id="1774" w:author="Joyce L Tokar" w:date="2017-09-13T09:45:00Z">
        <w:r>
          <w:t>Ada checks all conversions to descendant tagged types (</w:t>
        </w:r>
        <w:r>
          <w:rPr>
            <w:i/>
          </w:rPr>
          <w:t>downward</w:t>
        </w:r>
        <w:r>
          <w:t xml:space="preserve"> conversions) to be sure the run-time </w:t>
        </w:r>
        <w:r>
          <w:rPr>
            <w:i/>
          </w:rPr>
          <w:t>tag</w:t>
        </w:r>
        <w:r>
          <w:t xml:space="preserve"> of the object being converted matches that of the target type, or one of its descendants.  To avoid the failure of such a </w:t>
        </w:r>
        <w:r w:rsidRPr="00D51C2F">
          <w:rPr>
            <w:i/>
          </w:rPr>
          <w:t>tag check</w:t>
        </w:r>
        <w:r>
          <w:t xml:space="preserve">, the programmer should use a class-wide membership test (“Obj in Target’Class”) or rely on a dispatching call to perform the appropriate </w:t>
        </w:r>
        <w:r>
          <w:rPr>
            <w:i/>
          </w:rPr>
          <w:t xml:space="preserve">downward </w:t>
        </w:r>
        <w:r>
          <w:t>conversion implicitly.</w:t>
        </w:r>
      </w:ins>
    </w:p>
    <w:p w14:paraId="67D7056A" w14:textId="77777777" w:rsidR="00A57A04" w:rsidRDefault="00A57A04" w:rsidP="00A57A04">
      <w:pPr>
        <w:rPr>
          <w:ins w:id="1775" w:author="Joyce L Tokar" w:date="2017-09-13T09:45:00Z"/>
        </w:rPr>
      </w:pPr>
      <w:ins w:id="1776" w:author="Joyce L Tokar" w:date="2017-09-13T09:45:00Z">
        <w:r>
          <w:t xml:space="preserve">Although conversions </w:t>
        </w:r>
        <w:r>
          <w:rPr>
            <w:i/>
          </w:rPr>
          <w:t>up</w:t>
        </w:r>
        <w:r>
          <w:t xml:space="preserve"> to ancestors are always </w:t>
        </w:r>
        <w:r w:rsidRPr="00D51C2F">
          <w:rPr>
            <w:i/>
          </w:rPr>
          <w:t>structurally</w:t>
        </w:r>
        <w:r>
          <w:t xml:space="preserve"> safe (</w:t>
        </w:r>
        <w:r>
          <w:rPr>
            <w:i/>
          </w:rPr>
          <w:t>upward</w:t>
        </w:r>
        <w:r>
          <w:t xml:space="preserve"> conversions), in that the ancestor has a subset of the data components of any descendant, a conversion to a </w:t>
        </w:r>
        <w:r w:rsidRPr="00D51C2F">
          <w:rPr>
            <w:i/>
          </w:rPr>
          <w:t>specific</w:t>
        </w:r>
        <w:r>
          <w:t xml:space="preserve"> (as opposed to </w:t>
        </w:r>
        <w:r w:rsidRPr="00D51C2F">
          <w:rPr>
            <w:i/>
          </w:rPr>
          <w:t>class-wide</w:t>
        </w:r>
        <w:r>
          <w:t xml:space="preserve">) ancestor type might violate semantic requirements of the descendant type, particularly if the descendant type is a private extension of the ancestor and has certain desired relationships between components of the extension and those inherited from the ancestor.  By specifying a </w:t>
        </w:r>
      </w:ins>
      <w:ins w:id="1777" w:author="Joyce L Tokar" w:date="2017-09-13T09:46:00Z">
        <w:r w:rsidR="000961FA" w:rsidRPr="000961FA">
          <w:rPr>
            <w:rFonts w:ascii="Times New Roman" w:hAnsi="Times New Roman" w:cs="Times New Roman"/>
            <w:rPrChange w:id="1778" w:author="Joyce L Tokar" w:date="2017-09-13T09:46:00Z">
              <w:rPr>
                <w:color w:val="0000FF"/>
                <w:u w:val="single"/>
              </w:rPr>
            </w:rPrChange>
          </w:rPr>
          <w:t>T</w:t>
        </w:r>
      </w:ins>
      <w:ins w:id="1779" w:author="Joyce L Tokar" w:date="2017-09-13T09:45:00Z">
        <w:r w:rsidR="000961FA" w:rsidRPr="000961FA">
          <w:rPr>
            <w:rFonts w:ascii="Times New Roman" w:hAnsi="Times New Roman" w:cs="Times New Roman"/>
            <w:rPrChange w:id="1780" w:author="Joyce L Tokar" w:date="2017-09-13T09:46:00Z">
              <w:rPr>
                <w:color w:val="0000FF"/>
                <w:u w:val="single"/>
              </w:rPr>
            </w:rPrChange>
          </w:rPr>
          <w:t>ype</w:t>
        </w:r>
      </w:ins>
      <w:ins w:id="1781" w:author="Joyce L Tokar" w:date="2017-09-13T09:46:00Z">
        <w:r w:rsidR="000961FA" w:rsidRPr="000961FA">
          <w:rPr>
            <w:rFonts w:ascii="Times New Roman" w:hAnsi="Times New Roman" w:cs="Times New Roman"/>
            <w:rPrChange w:id="1782" w:author="Joyce L Tokar" w:date="2017-09-13T09:46:00Z">
              <w:rPr>
                <w:color w:val="0000FF"/>
                <w:u w:val="single"/>
              </w:rPr>
            </w:rPrChange>
          </w:rPr>
          <w:t>_I</w:t>
        </w:r>
      </w:ins>
      <w:ins w:id="1783" w:author="Joyce L Tokar" w:date="2017-09-13T09:45:00Z">
        <w:r w:rsidR="000961FA" w:rsidRPr="000961FA">
          <w:rPr>
            <w:rFonts w:ascii="Times New Roman" w:hAnsi="Times New Roman" w:cs="Times New Roman"/>
            <w:rPrChange w:id="1784" w:author="Joyce L Tokar" w:date="2017-09-13T09:46:00Z">
              <w:rPr>
                <w:color w:val="0000FF"/>
                <w:u w:val="single"/>
              </w:rPr>
            </w:rPrChange>
          </w:rPr>
          <w:t>nvariant</w:t>
        </w:r>
        <w:r>
          <w:t xml:space="preserve"> aspect on a private extension, the programmer can ensure that the semantic requirements of the private extension, as captured by the type invariant, are preserved across such conversions to an ancestor specific type, in that they are re-checked after the construct manipulating the upward conversion is complete.</w:t>
        </w:r>
      </w:ins>
    </w:p>
    <w:p w14:paraId="3EF7A03B" w14:textId="77777777" w:rsidR="00821DD0" w:rsidRPr="00A57A04" w:rsidRDefault="000961FA" w:rsidP="004C770C">
      <w:pPr>
        <w:pStyle w:val="Heading2"/>
        <w:rPr>
          <w:ins w:id="1785" w:author="Joyce L Tokar" w:date="2017-06-16T03:07:00Z"/>
        </w:rPr>
      </w:pPr>
      <w:bookmarkStart w:id="1786" w:name="_Toc497902556"/>
      <w:ins w:id="1787" w:author="Joyce L Tokar" w:date="2017-06-07T12:44:00Z">
        <w:r w:rsidRPr="000961FA">
          <w:rPr>
            <w:rPrChange w:id="1788" w:author="Joyce L Tokar" w:date="2017-09-13T09:44:00Z">
              <w:rPr>
                <w:color w:val="0000FF"/>
                <w:u w:val="single"/>
              </w:rPr>
            </w:rPrChange>
          </w:rPr>
          <w:t>6.4</w:t>
        </w:r>
      </w:ins>
      <w:ins w:id="1789" w:author="Joyce L Tokar" w:date="2017-06-19T05:56:00Z">
        <w:r w:rsidRPr="000961FA">
          <w:rPr>
            <w:rPrChange w:id="1790" w:author="Joyce L Tokar" w:date="2017-09-13T09:44:00Z">
              <w:rPr>
                <w:color w:val="0000FF"/>
                <w:highlight w:val="yellow"/>
                <w:u w:val="single"/>
              </w:rPr>
            </w:rPrChange>
          </w:rPr>
          <w:t>4</w:t>
        </w:r>
      </w:ins>
      <w:ins w:id="1791" w:author="Joyce L Tokar" w:date="2017-06-07T12:44:00Z">
        <w:r w:rsidRPr="000961FA">
          <w:rPr>
            <w:rPrChange w:id="1792" w:author="Joyce L Tokar" w:date="2017-09-13T09:44:00Z">
              <w:rPr>
                <w:color w:val="0000FF"/>
                <w:u w:val="single"/>
              </w:rPr>
            </w:rPrChange>
          </w:rPr>
          <w:t>.2 Guidance to Language Users</w:t>
        </w:r>
        <w:bookmarkEnd w:id="1786"/>
        <w:r w:rsidR="00821DD0" w:rsidRPr="00A57A04">
          <w:t xml:space="preserve"> </w:t>
        </w:r>
      </w:ins>
    </w:p>
    <w:p w14:paraId="3CCAC06A" w14:textId="1A4852F4" w:rsidR="000961FA" w:rsidRDefault="00A57A04" w:rsidP="003379E9">
      <w:pPr>
        <w:pStyle w:val="ListParagraph"/>
        <w:numPr>
          <w:ilvl w:val="0"/>
          <w:numId w:val="602"/>
        </w:numPr>
        <w:rPr>
          <w:ins w:id="1793" w:author="Joyce L Tokar" w:date="2017-09-13T09:47:00Z"/>
        </w:rPr>
        <w:pPrChange w:id="1794" w:author="Stephen Michell" w:date="2018-01-22T18:07:00Z">
          <w:pPr>
            <w:pStyle w:val="Heading2"/>
          </w:pPr>
        </w:pPrChange>
      </w:pPr>
      <w:ins w:id="1795" w:author="Joyce L Tokar" w:date="2017-09-13T09:46:00Z">
        <w:del w:id="1796" w:author="Stephen Michell" w:date="2018-01-22T18:07:00Z">
          <w:r w:rsidDel="003379E9">
            <w:delText>In addition to</w:delText>
          </w:r>
        </w:del>
      </w:ins>
      <w:ins w:id="1797" w:author="Stephen Michell" w:date="2018-01-22T18:07:00Z">
        <w:r w:rsidR="003379E9">
          <w:t>Follow</w:t>
        </w:r>
      </w:ins>
      <w:ins w:id="1798" w:author="Joyce L Tokar" w:date="2017-09-13T09:46:00Z">
        <w:r>
          <w:t xml:space="preserve"> the general advice of TR 24772-1 clause 6.44.5:</w:t>
        </w:r>
      </w:ins>
    </w:p>
    <w:p w14:paraId="49447933" w14:textId="77777777" w:rsidR="000961FA" w:rsidRDefault="00A57A04">
      <w:pPr>
        <w:pStyle w:val="ListParagraph"/>
        <w:numPr>
          <w:ilvl w:val="0"/>
          <w:numId w:val="602"/>
        </w:numPr>
        <w:rPr>
          <w:ins w:id="1799" w:author="Joyce L Tokar" w:date="2017-09-13T09:46:00Z"/>
        </w:rPr>
        <w:pPrChange w:id="1800" w:author="Joyce L Tokar" w:date="2017-09-13T09:47:00Z">
          <w:pPr>
            <w:pStyle w:val="Heading2"/>
          </w:pPr>
        </w:pPrChange>
      </w:pPr>
      <w:ins w:id="1801" w:author="Joyce L Tokar" w:date="2017-09-13T09:46:00Z">
        <w:r>
          <w:t>Preceed downcasts by a class-wide membership test as needed to avoid possible exceptions.</w:t>
        </w:r>
      </w:ins>
    </w:p>
    <w:p w14:paraId="62EA796F" w14:textId="77777777" w:rsidR="000961FA" w:rsidRDefault="00A57A04">
      <w:pPr>
        <w:pStyle w:val="ListParagraph"/>
        <w:numPr>
          <w:ilvl w:val="0"/>
          <w:numId w:val="601"/>
        </w:numPr>
        <w:rPr>
          <w:ins w:id="1802" w:author="Joyce L Tokar" w:date="2017-06-16T03:09:00Z"/>
        </w:rPr>
        <w:pPrChange w:id="1803" w:author="Joyce L Tokar" w:date="2017-06-16T03:07:00Z">
          <w:pPr>
            <w:pStyle w:val="Heading2"/>
          </w:pPr>
        </w:pPrChange>
      </w:pPr>
      <w:ins w:id="1804" w:author="Joyce L Tokar" w:date="2017-09-13T09:46:00Z">
        <w:r>
          <w:t>Use type invariants where allowed to detect semantic violations caused by upcasts.</w:t>
        </w:r>
      </w:ins>
    </w:p>
    <w:p w14:paraId="58418458" w14:textId="77777777" w:rsidR="004C770C" w:rsidRDefault="00726AF3" w:rsidP="004C770C">
      <w:pPr>
        <w:pStyle w:val="Heading2"/>
      </w:pPr>
      <w:bookmarkStart w:id="1805" w:name="_Toc497902557"/>
      <w:r>
        <w:t>6</w:t>
      </w:r>
      <w:r w:rsidR="009E501C">
        <w:t>.</w:t>
      </w:r>
      <w:r w:rsidR="004C770C">
        <w:t>4</w:t>
      </w:r>
      <w:ins w:id="1806" w:author="Joyce L Tokar" w:date="2017-06-19T05:57:00Z">
        <w:r w:rsidR="001E7506">
          <w:t>5</w:t>
        </w:r>
      </w:ins>
      <w:del w:id="1807" w:author="Joyce L Tokar" w:date="2017-06-07T12:43:00Z">
        <w:r w:rsidR="0070286D" w:rsidDel="00821DD0">
          <w:delText>2</w:delText>
        </w:r>
      </w:del>
      <w:r w:rsidR="00074057">
        <w:t xml:space="preserve"> </w:t>
      </w:r>
      <w:r w:rsidR="004C770C">
        <w:t>Extra Intrinsics [LRM]</w:t>
      </w:r>
      <w:bookmarkEnd w:id="1628"/>
      <w:bookmarkEnd w:id="1629"/>
      <w:bookmarkEnd w:id="1805"/>
      <w:r w:rsidR="000961FA">
        <w:fldChar w:fldCharType="begin"/>
      </w:r>
      <w:r w:rsidR="003B0E71">
        <w:instrText xml:space="preserve"> XE "</w:instrText>
      </w:r>
      <w:r w:rsidR="003B0E71" w:rsidRPr="00482409">
        <w:instrText>LRM</w:instrText>
      </w:r>
      <w:r w:rsidR="00EB0723">
        <w:instrText xml:space="preserve"> </w:instrText>
      </w:r>
      <w:r w:rsidR="003B0E71">
        <w:instrText>–</w:instrText>
      </w:r>
      <w:r w:rsidR="003B0E71" w:rsidRPr="00482409">
        <w:instrText xml:space="preserve"> </w:instrText>
      </w:r>
      <w:r w:rsidR="00EB0723">
        <w:instrText>Extra Intrinsics</w:instrText>
      </w:r>
      <w:r w:rsidR="003B0E71">
        <w:instrText xml:space="preserve">" </w:instrText>
      </w:r>
      <w:r w:rsidR="000961FA">
        <w:fldChar w:fldCharType="end"/>
      </w:r>
      <w:r w:rsidR="000961FA">
        <w:fldChar w:fldCharType="begin"/>
      </w:r>
      <w:r w:rsidR="005324E3">
        <w:instrText xml:space="preserve"> XE "</w:instrText>
      </w:r>
      <w:r w:rsidR="005324E3" w:rsidRPr="000E43B9">
        <w:instrText>Language Vulnerabilities:Extra Intrinsics [LRM]</w:instrText>
      </w:r>
      <w:r w:rsidR="005324E3">
        <w:instrText xml:space="preserve">" </w:instrText>
      </w:r>
      <w:r w:rsidR="000961FA">
        <w:fldChar w:fldCharType="end"/>
      </w:r>
    </w:p>
    <w:p w14:paraId="647F08D2" w14:textId="77777777" w:rsidR="004C770C" w:rsidRDefault="004C770C" w:rsidP="004C770C">
      <w:r>
        <w:t>The vulnerability does not apply to Ada, because all subprograms, whether intrinsic or not, belong to the same name space. This means that all subprograms must be explicitly declared, and the same name resolution rules apply to all of them, whether they are predefined or user-defined. If two subprograms with the same name and signature are visible (that is to say nameable) at the same place in a program, then a call using that name will be rejected as ambiguous by the compiler, and the programmer will have to specify (for example</w:t>
      </w:r>
      <w:r w:rsidR="00677DE9">
        <w:t>,</w:t>
      </w:r>
      <w:r>
        <w:t xml:space="preserve"> by means of a</w:t>
      </w:r>
      <w:r w:rsidR="00677DE9">
        <w:t>n</w:t>
      </w:r>
      <w:r>
        <w:t xml:space="preserve"> </w:t>
      </w:r>
      <w:r w:rsidR="00677DE9">
        <w:t xml:space="preserve">expanded </w:t>
      </w:r>
      <w:r>
        <w:t>name) which subprogram is meant.</w:t>
      </w:r>
    </w:p>
    <w:p w14:paraId="78824CDB" w14:textId="77777777" w:rsidR="004C770C" w:rsidRDefault="00726AF3" w:rsidP="004C770C">
      <w:pPr>
        <w:pStyle w:val="Heading2"/>
      </w:pPr>
      <w:bookmarkStart w:id="1808" w:name="_Ref336414420"/>
      <w:bookmarkStart w:id="1809" w:name="_Toc358896528"/>
      <w:bookmarkStart w:id="1810" w:name="_Toc497902558"/>
      <w:r>
        <w:t>6</w:t>
      </w:r>
      <w:r w:rsidR="009E501C">
        <w:t>.</w:t>
      </w:r>
      <w:r w:rsidR="004C770C">
        <w:t>4</w:t>
      </w:r>
      <w:ins w:id="1811" w:author="Joyce L Tokar" w:date="2017-06-19T05:57:00Z">
        <w:r w:rsidR="001E7506">
          <w:t>6</w:t>
        </w:r>
      </w:ins>
      <w:del w:id="1812" w:author="Joyce L Tokar" w:date="2017-06-07T12:51:00Z">
        <w:r w:rsidR="0070286D" w:rsidDel="00821DD0">
          <w:delText>3</w:delText>
        </w:r>
      </w:del>
      <w:r w:rsidR="00074057">
        <w:t xml:space="preserve"> </w:t>
      </w:r>
      <w:r w:rsidR="004C770C" w:rsidRPr="00ED6859">
        <w:t>Argument Passing to Library Functions [TRJ]</w:t>
      </w:r>
      <w:bookmarkEnd w:id="1808"/>
      <w:bookmarkEnd w:id="1809"/>
      <w:bookmarkEnd w:id="1810"/>
      <w:r w:rsidR="000961FA">
        <w:fldChar w:fldCharType="begin"/>
      </w:r>
      <w:r w:rsidR="003B0E71">
        <w:instrText xml:space="preserve"> XE "</w:instrText>
      </w:r>
      <w:r w:rsidR="003B0E71" w:rsidRPr="00F90069">
        <w:instrText>TRJ</w:instrText>
      </w:r>
      <w:r w:rsidR="00EB0723">
        <w:instrText xml:space="preserve"> </w:instrText>
      </w:r>
      <w:r w:rsidR="003B0E71">
        <w:instrText>–</w:instrText>
      </w:r>
      <w:r w:rsidR="003B0E71" w:rsidRPr="00F90069">
        <w:instrText xml:space="preserve"> </w:instrText>
      </w:r>
      <w:r w:rsidR="00EB0723">
        <w:instrText>Argument Passing to Library Functions</w:instrText>
      </w:r>
      <w:r w:rsidR="003B0E71">
        <w:instrText xml:space="preserve">" </w:instrText>
      </w:r>
      <w:r w:rsidR="000961FA">
        <w:fldChar w:fldCharType="end"/>
      </w:r>
      <w:r w:rsidR="000961FA">
        <w:fldChar w:fldCharType="begin"/>
      </w:r>
      <w:r w:rsidR="003B0E71">
        <w:instrText xml:space="preserve"> XE "</w:instrText>
      </w:r>
      <w:r w:rsidR="003B0E71" w:rsidRPr="00A6773B">
        <w:instrText>Language Vulnerabilities:Argument Passing to Library Functions [TRJ]</w:instrText>
      </w:r>
      <w:r w:rsidR="003B0E71">
        <w:instrText xml:space="preserve">" </w:instrText>
      </w:r>
      <w:r w:rsidR="000961FA">
        <w:fldChar w:fldCharType="end"/>
      </w:r>
    </w:p>
    <w:p w14:paraId="39CB7554" w14:textId="77777777" w:rsidR="004C770C" w:rsidRDefault="00726AF3" w:rsidP="004C770C">
      <w:pPr>
        <w:pStyle w:val="Heading3"/>
      </w:pPr>
      <w:bookmarkStart w:id="1813" w:name="_Toc497902559"/>
      <w:r>
        <w:t>6</w:t>
      </w:r>
      <w:r w:rsidR="009E501C">
        <w:t>.</w:t>
      </w:r>
      <w:r w:rsidR="004C770C">
        <w:t>4</w:t>
      </w:r>
      <w:ins w:id="1814" w:author="Joyce L Tokar" w:date="2017-06-19T05:57:00Z">
        <w:r w:rsidR="001E7506">
          <w:t>6</w:t>
        </w:r>
      </w:ins>
      <w:del w:id="1815" w:author="Joyce L Tokar" w:date="2017-06-07T12:51:00Z">
        <w:r w:rsidR="0070286D" w:rsidDel="00821DD0">
          <w:delText>3</w:delText>
        </w:r>
      </w:del>
      <w:r w:rsidR="004C770C">
        <w:t>.1</w:t>
      </w:r>
      <w:r w:rsidR="00074057">
        <w:t xml:space="preserve"> </w:t>
      </w:r>
      <w:r w:rsidR="004C770C">
        <w:t>Applicability to language</w:t>
      </w:r>
      <w:bookmarkEnd w:id="1813"/>
    </w:p>
    <w:p w14:paraId="4D60F673" w14:textId="77777777" w:rsidR="004C770C" w:rsidRDefault="004C770C" w:rsidP="00074163">
      <w:r>
        <w:t>The general vulnerability that parameters might have values precluded by preconditions</w:t>
      </w:r>
      <w:r w:rsidR="000961FA">
        <w:fldChar w:fldCharType="begin"/>
      </w:r>
      <w:r w:rsidR="00DA7A08">
        <w:instrText xml:space="preserve"> XE "</w:instrText>
      </w:r>
      <w:r w:rsidR="00074163">
        <w:instrText>P</w:instrText>
      </w:r>
      <w:r w:rsidR="00EB0723">
        <w:instrText>reconditions</w:instrText>
      </w:r>
      <w:r w:rsidR="00DA7A08">
        <w:instrText xml:space="preserve">" </w:instrText>
      </w:r>
      <w:r w:rsidR="000961FA">
        <w:fldChar w:fldCharType="end"/>
      </w:r>
      <w:r>
        <w:t xml:space="preserve"> of the called routine applies to Ada as well. </w:t>
      </w:r>
    </w:p>
    <w:p w14:paraId="1BDB78F0" w14:textId="77777777" w:rsidR="007C7F65" w:rsidRDefault="004C770C" w:rsidP="007C7F65">
      <w:r>
        <w:t>However, to the extent that the preclusion of values can be expressed as part of the type system of Ada, the preconditions</w:t>
      </w:r>
      <w:r w:rsidR="000961FA">
        <w:fldChar w:fldCharType="begin"/>
      </w:r>
      <w:r w:rsidR="00DA7A08">
        <w:instrText xml:space="preserve"> XE "</w:instrText>
      </w:r>
      <w:r w:rsidR="00074163">
        <w:instrText>P</w:instrText>
      </w:r>
      <w:r w:rsidR="00EB0723">
        <w:instrText>reconditions</w:instrText>
      </w:r>
      <w:r w:rsidR="00DA7A08">
        <w:instrText xml:space="preserve">" </w:instrText>
      </w:r>
      <w:r w:rsidR="000961FA">
        <w:fldChar w:fldCharType="end"/>
      </w:r>
      <w:r>
        <w:t xml:space="preserve"> are checked by the compiler statically or dynamically and thus are no longer vulnerabilities. For example, any range constraint on values of a parameter can be expressed in Ada by means of type or subtype declarations. Type violations are detected at compile time, subtype violations cause run-time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t>.</w:t>
      </w:r>
      <w:r w:rsidR="00312CF5">
        <w:t xml:space="preserve"> </w:t>
      </w:r>
      <w:r w:rsidR="007C7F65">
        <w:t>In addition,</w:t>
      </w:r>
      <w:r w:rsidR="00312CF5">
        <w:t xml:space="preserve"> preconditions</w:t>
      </w:r>
      <w:r w:rsidR="000961FA">
        <w:fldChar w:fldCharType="begin"/>
      </w:r>
      <w:r w:rsidR="00DA7A08">
        <w:instrText xml:space="preserve"> XE "</w:instrText>
      </w:r>
      <w:r w:rsidR="00074163">
        <w:instrText>P</w:instrText>
      </w:r>
      <w:r w:rsidR="00EB0723">
        <w:instrText>reconditions</w:instrText>
      </w:r>
      <w:r w:rsidR="00DA7A08">
        <w:instrText xml:space="preserve">" </w:instrText>
      </w:r>
      <w:r w:rsidR="000961FA">
        <w:fldChar w:fldCharType="end"/>
      </w:r>
      <w:r w:rsidR="00312CF5">
        <w:t>, postconditions</w:t>
      </w:r>
      <w:r w:rsidR="000961FA">
        <w:fldChar w:fldCharType="begin"/>
      </w:r>
      <w:r w:rsidR="00E12E52">
        <w:instrText xml:space="preserve"> XE "</w:instrText>
      </w:r>
      <w:r w:rsidR="00EB0723">
        <w:instrText>Postconditions</w:instrText>
      </w:r>
      <w:r w:rsidR="00E12E52">
        <w:instrText xml:space="preserve">" </w:instrText>
      </w:r>
      <w:r w:rsidR="000961FA">
        <w:fldChar w:fldCharType="end"/>
      </w:r>
      <w:r w:rsidR="007C7F65">
        <w:t>,</w:t>
      </w:r>
      <w:r w:rsidR="00312CF5">
        <w:t xml:space="preserve"> type invariants</w:t>
      </w:r>
      <w:r w:rsidR="000961FA">
        <w:fldChar w:fldCharType="begin"/>
      </w:r>
      <w:r w:rsidR="00DB064F">
        <w:instrText xml:space="preserve"> XE "</w:instrText>
      </w:r>
      <w:r w:rsidR="00EB0723">
        <w:instrText>Type invariants</w:instrText>
      </w:r>
      <w:r w:rsidR="00DB064F">
        <w:instrText xml:space="preserve">" </w:instrText>
      </w:r>
      <w:r w:rsidR="000961FA">
        <w:fldChar w:fldCharType="end"/>
      </w:r>
      <w:r w:rsidR="007C7F65">
        <w:t>, and subtype</w:t>
      </w:r>
      <w:r w:rsidR="00312CF5">
        <w:t xml:space="preserve"> </w:t>
      </w:r>
      <w:r w:rsidR="007C7F65">
        <w:t>predicates can be specified explicitly to express more complex</w:t>
      </w:r>
      <w:r w:rsidR="00312CF5">
        <w:t xml:space="preserve"> restrictions to be observed by callers.</w:t>
      </w:r>
      <w:r w:rsidR="007C7F65" w:rsidRPr="007C7F65">
        <w:t xml:space="preserve"> </w:t>
      </w:r>
      <w:r w:rsidR="007C7F65">
        <w:t xml:space="preserve">These are checked at run-time depending on the </w:t>
      </w:r>
      <w:r w:rsidR="00017A66" w:rsidRPr="00017A66">
        <w:rPr>
          <w:rFonts w:ascii="Times New Roman" w:hAnsi="Times New Roman" w:cs="Times New Roman"/>
        </w:rPr>
        <w:t>Assertion_Policy</w:t>
      </w:r>
      <w:r w:rsidR="007C7F65">
        <w:t xml:space="preserve"> in effect, and can be recognized by other static analysis tools as part of program verification</w:t>
      </w:r>
      <w:r w:rsidR="000961FA">
        <w:fldChar w:fldCharType="begin"/>
      </w:r>
      <w:r w:rsidR="00DA7A08">
        <w:instrText xml:space="preserve"> XE "</w:instrText>
      </w:r>
      <w:r w:rsidR="00074163">
        <w:instrText>P</w:instrText>
      </w:r>
      <w:r w:rsidR="00EB0723">
        <w:instrText>rogram verification</w:instrText>
      </w:r>
      <w:r w:rsidR="00DA7A08">
        <w:instrText xml:space="preserve">" </w:instrText>
      </w:r>
      <w:r w:rsidR="000961FA">
        <w:fldChar w:fldCharType="end"/>
      </w:r>
      <w:r w:rsidR="007C7F65">
        <w:t>.</w:t>
      </w:r>
    </w:p>
    <w:p w14:paraId="4DBB5CE3" w14:textId="77777777" w:rsidR="004C770C" w:rsidRDefault="00726AF3" w:rsidP="004C770C">
      <w:pPr>
        <w:pStyle w:val="Heading3"/>
      </w:pPr>
      <w:bookmarkStart w:id="1816" w:name="_Toc497902560"/>
      <w:r>
        <w:t>6</w:t>
      </w:r>
      <w:r w:rsidR="009E501C">
        <w:t>.</w:t>
      </w:r>
      <w:r w:rsidR="004C770C">
        <w:t>4</w:t>
      </w:r>
      <w:ins w:id="1817" w:author="Joyce L Tokar" w:date="2017-06-19T05:57:00Z">
        <w:r w:rsidR="001E7506">
          <w:t>6</w:t>
        </w:r>
      </w:ins>
      <w:del w:id="1818" w:author="Joyce L Tokar" w:date="2017-06-07T12:51:00Z">
        <w:r w:rsidR="0070286D" w:rsidDel="00821DD0">
          <w:delText>3</w:delText>
        </w:r>
      </w:del>
      <w:r w:rsidR="004C770C">
        <w:t>.2</w:t>
      </w:r>
      <w:r w:rsidR="00074057">
        <w:t xml:space="preserve"> </w:t>
      </w:r>
      <w:r w:rsidR="004C770C">
        <w:t>Guidance to language users</w:t>
      </w:r>
      <w:bookmarkEnd w:id="1816"/>
    </w:p>
    <w:p w14:paraId="27E7582B" w14:textId="77777777" w:rsidR="004C770C" w:rsidRDefault="004C770C" w:rsidP="003B5D87">
      <w:pPr>
        <w:pStyle w:val="ListParagraph"/>
        <w:numPr>
          <w:ilvl w:val="0"/>
          <w:numId w:val="309"/>
        </w:numPr>
        <w:spacing w:before="120" w:after="120" w:line="240" w:lineRule="auto"/>
      </w:pPr>
      <w:r>
        <w:t xml:space="preserve">Exploit the type and subtype system of Ada to express </w:t>
      </w:r>
      <w:r w:rsidR="00C80E07">
        <w:t>restrictions</w:t>
      </w:r>
      <w:r>
        <w:t xml:space="preserve"> on the values of parameters</w:t>
      </w:r>
      <w:r w:rsidR="00C80E07">
        <w:t xml:space="preserve"> and results</w:t>
      </w:r>
      <w:r>
        <w:t>.</w:t>
      </w:r>
    </w:p>
    <w:p w14:paraId="712E2C14" w14:textId="77777777" w:rsidR="004C770C" w:rsidRDefault="00C80E07" w:rsidP="003B5D87">
      <w:pPr>
        <w:pStyle w:val="ListParagraph"/>
        <w:numPr>
          <w:ilvl w:val="0"/>
          <w:numId w:val="309"/>
        </w:numPr>
        <w:spacing w:before="120" w:after="120" w:line="240" w:lineRule="auto"/>
      </w:pPr>
      <w:r>
        <w:t>Specify explicit</w:t>
      </w:r>
      <w:r w:rsidR="00312CF5">
        <w:t xml:space="preserve"> preconditions</w:t>
      </w:r>
      <w:r w:rsidR="000961FA">
        <w:fldChar w:fldCharType="begin"/>
      </w:r>
      <w:r w:rsidR="00DA7A08">
        <w:instrText xml:space="preserve"> XE "</w:instrText>
      </w:r>
      <w:r w:rsidR="00074163">
        <w:instrText>P</w:instrText>
      </w:r>
      <w:r w:rsidR="00EB0723">
        <w:instrText>reconditions</w:instrText>
      </w:r>
      <w:r w:rsidR="00DA7A08">
        <w:instrText xml:space="preserve">" </w:instrText>
      </w:r>
      <w:r w:rsidR="000961FA">
        <w:fldChar w:fldCharType="end"/>
      </w:r>
      <w:r w:rsidR="00312CF5">
        <w:t xml:space="preserve"> and postconditions</w:t>
      </w:r>
      <w:r w:rsidR="000961FA">
        <w:fldChar w:fldCharType="begin"/>
      </w:r>
      <w:r w:rsidR="00E12E52">
        <w:instrText xml:space="preserve"> XE "</w:instrText>
      </w:r>
      <w:r w:rsidR="00E12E52" w:rsidRPr="000F0BAF">
        <w:instrText>P</w:instrText>
      </w:r>
      <w:r w:rsidR="00EB0723">
        <w:instrText>ostconditions</w:instrText>
      </w:r>
      <w:r w:rsidR="00E12E52">
        <w:instrText xml:space="preserve">" </w:instrText>
      </w:r>
      <w:r w:rsidR="000961FA">
        <w:fldChar w:fldCharType="end"/>
      </w:r>
      <w:r w:rsidR="00312CF5">
        <w:t xml:space="preserve"> </w:t>
      </w:r>
      <w:r>
        <w:t xml:space="preserve">for </w:t>
      </w:r>
      <w:r w:rsidR="00312CF5">
        <w:t>subprograms</w:t>
      </w:r>
      <w:r>
        <w:t xml:space="preserve"> wherever practical</w:t>
      </w:r>
      <w:r w:rsidR="00027B28">
        <w:t xml:space="preserve">. </w:t>
      </w:r>
    </w:p>
    <w:p w14:paraId="135DFFE4" w14:textId="77777777" w:rsidR="00C80E07" w:rsidRDefault="00C80E07" w:rsidP="003B5D87">
      <w:pPr>
        <w:pStyle w:val="ListParagraph"/>
        <w:numPr>
          <w:ilvl w:val="0"/>
          <w:numId w:val="309"/>
        </w:numPr>
        <w:spacing w:before="120" w:after="120" w:line="240" w:lineRule="auto"/>
      </w:pPr>
      <w:r>
        <w:t>Specify subtype predicates and type invariants</w:t>
      </w:r>
      <w:r w:rsidR="000961FA">
        <w:fldChar w:fldCharType="begin"/>
      </w:r>
      <w:r w:rsidR="00DB064F">
        <w:instrText xml:space="preserve"> XE "</w:instrText>
      </w:r>
      <w:r w:rsidR="00DB064F" w:rsidRPr="00135773">
        <w:instrText>T</w:instrText>
      </w:r>
      <w:r w:rsidR="00EB0723">
        <w:instrText>ype invariants</w:instrText>
      </w:r>
      <w:r w:rsidR="00DB064F">
        <w:instrText xml:space="preserve">" </w:instrText>
      </w:r>
      <w:r w:rsidR="000961FA">
        <w:fldChar w:fldCharType="end"/>
      </w:r>
      <w:r>
        <w:t xml:space="preserve"> for subtypes and private types when appropriate.</w:t>
      </w:r>
    </w:p>
    <w:p w14:paraId="182E94CA" w14:textId="77777777" w:rsidR="004C770C" w:rsidRDefault="00952B43" w:rsidP="003B5D87">
      <w:pPr>
        <w:pStyle w:val="ListParagraph"/>
        <w:numPr>
          <w:ilvl w:val="0"/>
          <w:numId w:val="309"/>
        </w:numPr>
        <w:spacing w:before="120" w:after="120" w:line="240" w:lineRule="auto"/>
      </w:pPr>
      <w:r>
        <w:t>S</w:t>
      </w:r>
      <w:r w:rsidR="004C770C">
        <w:t xml:space="preserve">pecify the </w:t>
      </w:r>
      <w:r w:rsidR="00C80E07">
        <w:t>exception</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sidR="00C80E07">
        <w:t xml:space="preserve"> raised or other </w:t>
      </w:r>
      <w:r w:rsidR="004C770C">
        <w:t>response to values</w:t>
      </w:r>
      <w:r w:rsidR="00C80E07" w:rsidRPr="00C80E07">
        <w:t xml:space="preserve"> </w:t>
      </w:r>
      <w:r w:rsidR="00C80E07">
        <w:t>that do not satisfy the precondition</w:t>
      </w:r>
      <w:r w:rsidR="000961FA">
        <w:fldChar w:fldCharType="begin"/>
      </w:r>
      <w:r w:rsidR="00DA7A08">
        <w:instrText xml:space="preserve"> XE "</w:instrText>
      </w:r>
      <w:r w:rsidR="00074163">
        <w:instrText>P</w:instrText>
      </w:r>
      <w:r w:rsidR="00DA7A08" w:rsidRPr="00DA350C">
        <w:instrText>recondition</w:instrText>
      </w:r>
      <w:r w:rsidR="00EB0723">
        <w:instrText>s</w:instrText>
      </w:r>
      <w:r w:rsidR="00DA7A08">
        <w:instrText xml:space="preserve">" </w:instrText>
      </w:r>
      <w:r w:rsidR="000961FA">
        <w:fldChar w:fldCharType="end"/>
      </w:r>
      <w:r w:rsidR="004C770C">
        <w:t>.</w:t>
      </w:r>
    </w:p>
    <w:p w14:paraId="4E0EBD62" w14:textId="77777777" w:rsidR="004C770C" w:rsidRDefault="00726AF3" w:rsidP="004C770C">
      <w:pPr>
        <w:pStyle w:val="Heading2"/>
      </w:pPr>
      <w:bookmarkStart w:id="1819" w:name="_Ref336425160"/>
      <w:bookmarkStart w:id="1820" w:name="_Toc358896529"/>
      <w:bookmarkStart w:id="1821" w:name="_Toc497902561"/>
      <w:r>
        <w:t>6</w:t>
      </w:r>
      <w:r w:rsidR="009E501C">
        <w:t>.</w:t>
      </w:r>
      <w:r w:rsidR="004C770C">
        <w:t>4</w:t>
      </w:r>
      <w:ins w:id="1822" w:author="Joyce L Tokar" w:date="2017-06-19T05:57:00Z">
        <w:r w:rsidR="001E7506">
          <w:t>7</w:t>
        </w:r>
      </w:ins>
      <w:del w:id="1823" w:author="Joyce L Tokar" w:date="2017-06-07T12:53:00Z">
        <w:r w:rsidR="0070286D" w:rsidDel="001D7408">
          <w:delText>4</w:delText>
        </w:r>
      </w:del>
      <w:r w:rsidR="00074057">
        <w:t xml:space="preserve"> </w:t>
      </w:r>
      <w:r w:rsidR="004C770C">
        <w:t>Inter-language Calling</w:t>
      </w:r>
      <w:r w:rsidR="00074057">
        <w:t xml:space="preserve"> </w:t>
      </w:r>
      <w:r w:rsidR="004C770C">
        <w:t>[DJS]</w:t>
      </w:r>
      <w:bookmarkEnd w:id="1819"/>
      <w:bookmarkEnd w:id="1820"/>
      <w:bookmarkEnd w:id="1821"/>
      <w:r w:rsidR="000961FA">
        <w:fldChar w:fldCharType="begin"/>
      </w:r>
      <w:r w:rsidR="003B0E71">
        <w:instrText xml:space="preserve"> XE "</w:instrText>
      </w:r>
      <w:r w:rsidR="003B0E71" w:rsidRPr="00E13BBC">
        <w:instrText>DJS</w:instrText>
      </w:r>
      <w:r w:rsidR="00EB0723">
        <w:instrText xml:space="preserve"> </w:instrText>
      </w:r>
      <w:r w:rsidR="003B0E71">
        <w:instrText>–</w:instrText>
      </w:r>
      <w:r w:rsidR="003B0E71" w:rsidRPr="00E13BBC">
        <w:instrText xml:space="preserve"> </w:instrText>
      </w:r>
      <w:r w:rsidR="00EB0723">
        <w:instrText>Inter-language Calling</w:instrText>
      </w:r>
      <w:r w:rsidR="003B0E71">
        <w:instrText xml:space="preserve">" </w:instrText>
      </w:r>
      <w:r w:rsidR="000961FA">
        <w:fldChar w:fldCharType="end"/>
      </w:r>
      <w:r w:rsidR="000961FA">
        <w:fldChar w:fldCharType="begin"/>
      </w:r>
      <w:r w:rsidR="003B0E71">
        <w:instrText xml:space="preserve"> XE "</w:instrText>
      </w:r>
      <w:r w:rsidR="003B0E71" w:rsidRPr="00B04D0E">
        <w:instrText>Language Vulnerabilities:Inter-language Calling [DJS]</w:instrText>
      </w:r>
      <w:r w:rsidR="003B0E71">
        <w:instrText xml:space="preserve">" </w:instrText>
      </w:r>
      <w:r w:rsidR="000961FA">
        <w:fldChar w:fldCharType="end"/>
      </w:r>
    </w:p>
    <w:p w14:paraId="268434B1" w14:textId="77777777" w:rsidR="004C770C" w:rsidRPr="005B781F" w:rsidRDefault="00726AF3" w:rsidP="004C770C">
      <w:pPr>
        <w:pStyle w:val="Heading3"/>
      </w:pPr>
      <w:bookmarkStart w:id="1824" w:name="_Toc497902562"/>
      <w:r>
        <w:t>6</w:t>
      </w:r>
      <w:r w:rsidR="009E501C">
        <w:t>.</w:t>
      </w:r>
      <w:r w:rsidR="004C770C" w:rsidRPr="005B781F">
        <w:t>4</w:t>
      </w:r>
      <w:ins w:id="1825" w:author="Joyce L Tokar" w:date="2017-06-19T05:57:00Z">
        <w:r w:rsidR="001E7506">
          <w:t>7</w:t>
        </w:r>
      </w:ins>
      <w:del w:id="1826" w:author="Joyce L Tokar" w:date="2017-06-07T12:54:00Z">
        <w:r w:rsidR="0070286D" w:rsidDel="001D7408">
          <w:delText>4</w:delText>
        </w:r>
      </w:del>
      <w:r w:rsidR="004C770C" w:rsidRPr="005B781F">
        <w:t>.1</w:t>
      </w:r>
      <w:r w:rsidR="00074057">
        <w:t xml:space="preserve"> </w:t>
      </w:r>
      <w:r w:rsidR="004C770C" w:rsidRPr="005B781F">
        <w:t>Applicability to Language</w:t>
      </w:r>
      <w:bookmarkEnd w:id="1824"/>
    </w:p>
    <w:p w14:paraId="38E626D8" w14:textId="77777777" w:rsidR="004C770C" w:rsidRDefault="004C770C" w:rsidP="004C770C">
      <w:r>
        <w:t xml:space="preserve">The vulnerability applies to Ada, however Ada provides mechanisms to interface with common languages, such as C, </w:t>
      </w:r>
      <w:r w:rsidR="00EA4501">
        <w:t xml:space="preserve">C++, </w:t>
      </w:r>
      <w:r>
        <w:t>Fortran and COBOL, so that vulnerabilities associated with interfacing with these languages can be avoided.</w:t>
      </w:r>
    </w:p>
    <w:p w14:paraId="706CFD50" w14:textId="77777777" w:rsidR="004C770C" w:rsidRDefault="00726AF3" w:rsidP="004C770C">
      <w:pPr>
        <w:pStyle w:val="Heading3"/>
      </w:pPr>
      <w:bookmarkStart w:id="1827" w:name="_Toc497902563"/>
      <w:r>
        <w:t>6</w:t>
      </w:r>
      <w:r w:rsidR="009E501C">
        <w:t>.</w:t>
      </w:r>
      <w:r w:rsidR="004C770C" w:rsidRPr="005B781F">
        <w:t>4</w:t>
      </w:r>
      <w:ins w:id="1828" w:author="Joyce L Tokar" w:date="2017-06-19T05:57:00Z">
        <w:r w:rsidR="001E7506">
          <w:t>7</w:t>
        </w:r>
      </w:ins>
      <w:del w:id="1829" w:author="Joyce L Tokar" w:date="2017-06-07T12:54:00Z">
        <w:r w:rsidR="0070286D" w:rsidDel="001D7408">
          <w:delText>4</w:delText>
        </w:r>
      </w:del>
      <w:r w:rsidR="004C770C" w:rsidRPr="005B781F">
        <w:t>.2</w:t>
      </w:r>
      <w:r w:rsidR="00074057">
        <w:t xml:space="preserve"> </w:t>
      </w:r>
      <w:r w:rsidR="004C770C" w:rsidRPr="005B781F">
        <w:t>Guidance to Language Users</w:t>
      </w:r>
      <w:bookmarkEnd w:id="1827"/>
    </w:p>
    <w:p w14:paraId="203EE5E4" w14:textId="77777777" w:rsidR="004C770C" w:rsidRDefault="004C770C" w:rsidP="003B5D87">
      <w:pPr>
        <w:widowControl w:val="0"/>
        <w:numPr>
          <w:ilvl w:val="0"/>
          <w:numId w:val="335"/>
        </w:numPr>
        <w:tabs>
          <w:tab w:val="left" w:pos="720"/>
        </w:tabs>
        <w:suppressAutoHyphens/>
        <w:spacing w:before="120" w:after="120" w:line="240" w:lineRule="auto"/>
        <w:ind w:left="720"/>
        <w:rPr>
          <w:rFonts w:eastAsia="Helvetica" w:cs="Helvetica"/>
          <w:color w:val="000000"/>
          <w:szCs w:val="20"/>
        </w:rPr>
      </w:pPr>
      <w:r w:rsidRPr="005B781F">
        <w:rPr>
          <w:rFonts w:eastAsia="Helvetica" w:cs="Helvetica"/>
          <w:color w:val="000000"/>
          <w:szCs w:val="20"/>
        </w:rPr>
        <w:t>Use the inter-language methods and syntax specified by the Ada Reference Manual when the routines to be called are written in languages that the ARM specifies an interface with.</w:t>
      </w:r>
    </w:p>
    <w:p w14:paraId="2806312C" w14:textId="77777777" w:rsidR="004C770C" w:rsidRDefault="004C770C" w:rsidP="003B5D87">
      <w:pPr>
        <w:widowControl w:val="0"/>
        <w:numPr>
          <w:ilvl w:val="0"/>
          <w:numId w:val="335"/>
        </w:numPr>
        <w:tabs>
          <w:tab w:val="left" w:pos="720"/>
        </w:tabs>
        <w:suppressAutoHyphens/>
        <w:spacing w:before="120" w:after="120" w:line="240" w:lineRule="auto"/>
        <w:ind w:left="720"/>
        <w:rPr>
          <w:rFonts w:eastAsia="Helvetica" w:cs="Helvetica"/>
          <w:color w:val="000000"/>
          <w:szCs w:val="20"/>
        </w:rPr>
      </w:pPr>
      <w:r w:rsidRPr="005B781F">
        <w:rPr>
          <w:rFonts w:eastAsia="Helvetica" w:cs="Helvetica"/>
          <w:color w:val="000000"/>
          <w:szCs w:val="20"/>
        </w:rPr>
        <w:t>Use interfaces to the C programming language where the other language system(s) are not covered by the ARM, but the other language systems have interfacing to C.</w:t>
      </w:r>
    </w:p>
    <w:p w14:paraId="10993A8E" w14:textId="77777777" w:rsidR="004C770C" w:rsidRDefault="004C770C" w:rsidP="003B5D87">
      <w:pPr>
        <w:widowControl w:val="0"/>
        <w:numPr>
          <w:ilvl w:val="0"/>
          <w:numId w:val="335"/>
        </w:numPr>
        <w:tabs>
          <w:tab w:val="left" w:pos="720"/>
        </w:tabs>
        <w:suppressAutoHyphens/>
        <w:spacing w:before="120" w:after="120" w:line="240" w:lineRule="auto"/>
        <w:ind w:left="720"/>
        <w:rPr>
          <w:rFonts w:eastAsia="Helvetica" w:cs="Helvetica"/>
          <w:color w:val="000000"/>
          <w:szCs w:val="20"/>
        </w:rPr>
      </w:pPr>
      <w:r w:rsidRPr="005B781F">
        <w:rPr>
          <w:rFonts w:eastAsia="Helvetica" w:cs="Helvetica"/>
          <w:color w:val="000000"/>
          <w:szCs w:val="20"/>
        </w:rPr>
        <w:t xml:space="preserve">Make explicit checks on all return values from foreign system code </w:t>
      </w:r>
      <w:r w:rsidR="00AF7A66" w:rsidRPr="005B781F">
        <w:rPr>
          <w:rFonts w:eastAsia="Helvetica" w:cs="Helvetica"/>
          <w:color w:val="000000"/>
          <w:szCs w:val="20"/>
        </w:rPr>
        <w:t>artifacts</w:t>
      </w:r>
      <w:r w:rsidRPr="005B781F">
        <w:rPr>
          <w:rFonts w:eastAsia="Helvetica" w:cs="Helvetica"/>
          <w:color w:val="000000"/>
          <w:szCs w:val="20"/>
        </w:rPr>
        <w:t>, for example by using the 'Valid</w:t>
      </w:r>
      <w:r w:rsidR="000961FA">
        <w:rPr>
          <w:rFonts w:eastAsia="Helvetica" w:cs="Helvetica"/>
          <w:color w:val="000000"/>
          <w:szCs w:val="20"/>
        </w:rPr>
        <w:fldChar w:fldCharType="begin"/>
      </w:r>
      <w:r w:rsidR="0013647A">
        <w:instrText xml:space="preserve"> XE "</w:instrText>
      </w:r>
      <w:r w:rsidR="0013647A" w:rsidRPr="00507F53">
        <w:rPr>
          <w:rFonts w:eastAsia="Helvetica" w:cs="Helvetica"/>
          <w:color w:val="000000"/>
        </w:rPr>
        <w:instrText>Attribute:</w:instrText>
      </w:r>
      <w:r w:rsidR="0013647A" w:rsidRPr="00507F53">
        <w:instrText>'Valid</w:instrText>
      </w:r>
      <w:r w:rsidR="0013647A">
        <w:instrText xml:space="preserve">" </w:instrText>
      </w:r>
      <w:r w:rsidR="000961FA">
        <w:rPr>
          <w:rFonts w:eastAsia="Helvetica" w:cs="Helvetica"/>
          <w:color w:val="000000"/>
          <w:szCs w:val="20"/>
        </w:rPr>
        <w:fldChar w:fldCharType="end"/>
      </w:r>
      <w:r w:rsidRPr="005B781F">
        <w:rPr>
          <w:rFonts w:eastAsia="Helvetica" w:cs="Helvetica"/>
          <w:color w:val="000000"/>
          <w:szCs w:val="20"/>
        </w:rPr>
        <w:t xml:space="preserve"> attribute or by performing explicit tests to ensure that values returned by inter-language calls conform to the expected representation and semantics of the Ada application.</w:t>
      </w:r>
    </w:p>
    <w:p w14:paraId="61681DB2" w14:textId="77777777" w:rsidR="00047C5C" w:rsidRDefault="00047C5C" w:rsidP="003B5D87">
      <w:pPr>
        <w:widowControl w:val="0"/>
        <w:numPr>
          <w:ilvl w:val="0"/>
          <w:numId w:val="335"/>
        </w:numPr>
        <w:tabs>
          <w:tab w:val="left" w:pos="720"/>
        </w:tabs>
        <w:suppressAutoHyphens/>
        <w:spacing w:before="120" w:after="120" w:line="240" w:lineRule="auto"/>
        <w:ind w:left="720"/>
        <w:rPr>
          <w:rFonts w:eastAsia="Helvetica" w:cs="Helvetica"/>
          <w:color w:val="000000"/>
          <w:szCs w:val="20"/>
        </w:rPr>
      </w:pPr>
      <w:r>
        <w:t>Consider handling any exceptions that might be raised in Ada code before returning to a routine from a foreign language, to prevent possible stack corruption if the foreign language cannot handle exceptions raised in Ada code.</w:t>
      </w:r>
    </w:p>
    <w:p w14:paraId="724813C5" w14:textId="77777777" w:rsidR="004C770C" w:rsidRDefault="00726AF3" w:rsidP="004C770C">
      <w:pPr>
        <w:pStyle w:val="Heading2"/>
      </w:pPr>
      <w:bookmarkStart w:id="1830" w:name="_Ref336425206"/>
      <w:bookmarkStart w:id="1831" w:name="_Toc358896530"/>
      <w:bookmarkStart w:id="1832" w:name="_Toc497902564"/>
      <w:r>
        <w:t>6</w:t>
      </w:r>
      <w:r w:rsidR="009E501C">
        <w:t>.</w:t>
      </w:r>
      <w:r w:rsidR="004C770C">
        <w:t>4</w:t>
      </w:r>
      <w:ins w:id="1833" w:author="Joyce L Tokar" w:date="2017-06-19T05:58:00Z">
        <w:r w:rsidR="001E7506">
          <w:t>8</w:t>
        </w:r>
      </w:ins>
      <w:del w:id="1834" w:author="Joyce L Tokar" w:date="2017-06-07T12:55:00Z">
        <w:r w:rsidR="0070286D" w:rsidDel="001D7408">
          <w:delText>5</w:delText>
        </w:r>
      </w:del>
      <w:r w:rsidR="00074057">
        <w:t xml:space="preserve"> </w:t>
      </w:r>
      <w:r w:rsidR="004C770C" w:rsidRPr="00ED6859">
        <w:t>Dynamically-linked Code and Self-modifying Code [NYY]</w:t>
      </w:r>
      <w:bookmarkEnd w:id="1830"/>
      <w:bookmarkEnd w:id="1831"/>
      <w:bookmarkEnd w:id="1832"/>
      <w:r w:rsidR="000961FA">
        <w:fldChar w:fldCharType="begin"/>
      </w:r>
      <w:r w:rsidR="003B0E71">
        <w:instrText xml:space="preserve"> XE "</w:instrText>
      </w:r>
      <w:r w:rsidR="003B0E71" w:rsidRPr="00D13157">
        <w:instrText>NYY</w:instrText>
      </w:r>
      <w:r w:rsidR="00EB0723">
        <w:instrText xml:space="preserve"> </w:instrText>
      </w:r>
      <w:r w:rsidR="003B0E71">
        <w:instrText>–</w:instrText>
      </w:r>
      <w:r w:rsidR="003B0E71" w:rsidRPr="00D13157">
        <w:instrText xml:space="preserve"> </w:instrText>
      </w:r>
      <w:r w:rsidR="00EB0723">
        <w:instrText>Dynamically-linked Code and Self-modifying Code</w:instrText>
      </w:r>
      <w:r w:rsidR="003B0E71">
        <w:instrText xml:space="preserve">" </w:instrText>
      </w:r>
      <w:r w:rsidR="000961FA">
        <w:fldChar w:fldCharType="end"/>
      </w:r>
      <w:r w:rsidR="000961FA">
        <w:fldChar w:fldCharType="begin"/>
      </w:r>
      <w:r w:rsidR="003B0E71">
        <w:instrText xml:space="preserve"> XE "</w:instrText>
      </w:r>
      <w:r w:rsidR="003B0E71" w:rsidRPr="00692E33">
        <w:instrText>Language Vulnerabilities:Dynamically-linked Code and Self-modifying Code [NYY]</w:instrText>
      </w:r>
      <w:r w:rsidR="003B0E71">
        <w:instrText xml:space="preserve">" </w:instrText>
      </w:r>
      <w:r w:rsidR="000961FA">
        <w:fldChar w:fldCharType="end"/>
      </w:r>
    </w:p>
    <w:p w14:paraId="522B722A" w14:textId="77777777" w:rsidR="004C770C" w:rsidRDefault="004C770C" w:rsidP="004C770C">
      <w:r>
        <w:rPr>
          <w:lang w:val="en-GB"/>
        </w:rPr>
        <w:t>With the exception of unsafe programming</w:t>
      </w:r>
      <w:r w:rsidR="000961FA">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0961FA">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006274">
        <w:rPr>
          <w:lang w:val="en-GB"/>
        </w:rPr>
        <w:t>)</w:t>
      </w:r>
      <w:r w:rsidRPr="00262A7C">
        <w:rPr>
          <w:lang w:val="en-GB"/>
        </w:rPr>
        <w:t>,</w:t>
      </w:r>
      <w:r>
        <w:t xml:space="preserve"> this vulnerability is not applicable to Ada as Ada supports neither dynamic linking nor self-modifying code. The latter is possible only by exploiting other vulnerabilities of the language in the most malicious ways and even then it is still very difficult to achieve.</w:t>
      </w:r>
    </w:p>
    <w:p w14:paraId="67C78A00" w14:textId="77777777" w:rsidR="004C770C" w:rsidRDefault="00726AF3" w:rsidP="004C770C">
      <w:pPr>
        <w:pStyle w:val="Heading2"/>
      </w:pPr>
      <w:bookmarkStart w:id="1835" w:name="_Ref336414438"/>
      <w:bookmarkStart w:id="1836" w:name="_Ref336425269"/>
      <w:bookmarkStart w:id="1837" w:name="_Toc358896531"/>
      <w:bookmarkStart w:id="1838" w:name="_Toc497902565"/>
      <w:r>
        <w:t>6</w:t>
      </w:r>
      <w:r w:rsidR="009E501C">
        <w:t>.</w:t>
      </w:r>
      <w:ins w:id="1839" w:author="Joyce L Tokar" w:date="2017-06-19T05:58:00Z">
        <w:r w:rsidR="001E7506">
          <w:t>49</w:t>
        </w:r>
      </w:ins>
      <w:del w:id="1840" w:author="Joyce L Tokar" w:date="2017-06-07T12:57:00Z">
        <w:r w:rsidR="004C770C" w:rsidDel="001D7408">
          <w:delText>4</w:delText>
        </w:r>
        <w:r w:rsidR="0070286D" w:rsidDel="001D7408">
          <w:delText>6</w:delText>
        </w:r>
      </w:del>
      <w:r w:rsidR="00074057">
        <w:t xml:space="preserve"> </w:t>
      </w:r>
      <w:r w:rsidR="004C770C" w:rsidRPr="00553483">
        <w:t>Library Signature [NSQ]</w:t>
      </w:r>
      <w:bookmarkEnd w:id="1835"/>
      <w:bookmarkEnd w:id="1836"/>
      <w:bookmarkEnd w:id="1837"/>
      <w:bookmarkEnd w:id="1838"/>
      <w:r w:rsidR="000961FA">
        <w:fldChar w:fldCharType="begin"/>
      </w:r>
      <w:r w:rsidR="003B0E71">
        <w:instrText xml:space="preserve"> XE "</w:instrText>
      </w:r>
      <w:r w:rsidR="003B0E71" w:rsidRPr="00A454DC">
        <w:instrText>NSQ</w:instrText>
      </w:r>
      <w:r w:rsidR="00EB0723">
        <w:instrText xml:space="preserve"> </w:instrText>
      </w:r>
      <w:r w:rsidR="003B0E71">
        <w:instrText>–</w:instrText>
      </w:r>
      <w:r w:rsidR="003B0E71" w:rsidRPr="00A454DC">
        <w:instrText xml:space="preserve"> </w:instrText>
      </w:r>
      <w:r w:rsidR="00EB0723">
        <w:instrText>Library Signature</w:instrText>
      </w:r>
      <w:r w:rsidR="003B0E71">
        <w:instrText xml:space="preserve">" </w:instrText>
      </w:r>
      <w:r w:rsidR="000961FA">
        <w:fldChar w:fldCharType="end"/>
      </w:r>
      <w:r w:rsidR="000961FA">
        <w:fldChar w:fldCharType="begin"/>
      </w:r>
      <w:r w:rsidR="003B0E71">
        <w:instrText xml:space="preserve"> XE "</w:instrText>
      </w:r>
      <w:r w:rsidR="003B0E71" w:rsidRPr="0029461C">
        <w:instrText>Language Vulnerabilities:Library Signature [NSQ]</w:instrText>
      </w:r>
      <w:r w:rsidR="003B0E71">
        <w:instrText xml:space="preserve">" </w:instrText>
      </w:r>
      <w:r w:rsidR="000961FA">
        <w:fldChar w:fldCharType="end"/>
      </w:r>
    </w:p>
    <w:p w14:paraId="6D060C8C" w14:textId="77777777" w:rsidR="004C770C" w:rsidRDefault="00726AF3" w:rsidP="004C770C">
      <w:pPr>
        <w:pStyle w:val="Heading3"/>
      </w:pPr>
      <w:bookmarkStart w:id="1841" w:name="_Toc497902566"/>
      <w:r>
        <w:t>6</w:t>
      </w:r>
      <w:r w:rsidR="009E501C">
        <w:t>.</w:t>
      </w:r>
      <w:ins w:id="1842" w:author="Joyce L Tokar" w:date="2017-06-19T05:58:00Z">
        <w:r w:rsidR="001E7506">
          <w:t>49</w:t>
        </w:r>
      </w:ins>
      <w:del w:id="1843" w:author="Joyce L Tokar" w:date="2017-06-07T12:57:00Z">
        <w:r w:rsidR="004C770C" w:rsidDel="001D7408">
          <w:delText>4</w:delText>
        </w:r>
        <w:r w:rsidR="0070286D" w:rsidDel="001D7408">
          <w:delText>6</w:delText>
        </w:r>
      </w:del>
      <w:r w:rsidR="004C770C">
        <w:t>.1</w:t>
      </w:r>
      <w:r w:rsidR="00074057">
        <w:t xml:space="preserve"> </w:t>
      </w:r>
      <w:r w:rsidR="004C770C">
        <w:t>Applicability to language</w:t>
      </w:r>
      <w:bookmarkEnd w:id="1841"/>
    </w:p>
    <w:p w14:paraId="1C1C3BF1" w14:textId="77777777" w:rsidR="004C770C" w:rsidRDefault="004C770C" w:rsidP="004C770C">
      <w:r>
        <w:t xml:space="preserve">Ada provides mechanisms to explicitly interface to modules written in other languages. </w:t>
      </w:r>
      <w:r w:rsidR="00017A66" w:rsidRPr="00017A66">
        <w:rPr>
          <w:rFonts w:ascii="Times New Roman" w:hAnsi="Times New Roman" w:cs="Times New Roman"/>
          <w:b/>
        </w:rPr>
        <w:t>Pragma</w:t>
      </w:r>
      <w:r>
        <w:t xml:space="preserve">s </w:t>
      </w:r>
      <w:r w:rsidR="00017A66" w:rsidRPr="00017A66">
        <w:rPr>
          <w:rFonts w:ascii="Times New Roman" w:hAnsi="Times New Roman" w:cs="Times New Roman"/>
        </w:rPr>
        <w:t>Import</w:t>
      </w:r>
      <w:r w:rsidR="000961FA">
        <w:rPr>
          <w:rFonts w:ascii="Times New Roman" w:hAnsi="Times New Roman" w:cs="Times New Roman"/>
        </w:rPr>
        <w:fldChar w:fldCharType="begin"/>
      </w:r>
      <w:r w:rsidR="0013647A">
        <w:instrText xml:space="preserve"> XE "</w:instrText>
      </w:r>
      <w:r w:rsidR="00017A66" w:rsidRPr="00017A66">
        <w:rPr>
          <w:rFonts w:ascii="Times New Roman" w:hAnsi="Times New Roman" w:cs="Times New Roman"/>
        </w:rPr>
        <w:instrText>Pragma</w:instrText>
      </w:r>
      <w:r w:rsidR="0013647A" w:rsidRPr="00572DEF">
        <w:rPr>
          <w:rFonts w:ascii="Times New Roman" w:hAnsi="Times New Roman" w:cs="Times New Roman"/>
        </w:rPr>
        <w:instrText>:</w:instrText>
      </w:r>
      <w:r w:rsidR="0013647A" w:rsidRPr="00572DEF">
        <w:instrText>pragma Import</w:instrText>
      </w:r>
      <w:r w:rsidR="0013647A">
        <w:instrText xml:space="preserve">" </w:instrText>
      </w:r>
      <w:r w:rsidR="000961FA">
        <w:rPr>
          <w:rFonts w:ascii="Times New Roman" w:hAnsi="Times New Roman" w:cs="Times New Roman"/>
        </w:rPr>
        <w:fldChar w:fldCharType="end"/>
      </w:r>
      <w:r w:rsidR="00017A66" w:rsidRPr="00017A66">
        <w:rPr>
          <w:rFonts w:ascii="Times New Roman" w:hAnsi="Times New Roman" w:cs="Times New Roman"/>
        </w:rPr>
        <w:t>, Export</w:t>
      </w:r>
      <w:r w:rsidR="000961FA">
        <w:rPr>
          <w:rFonts w:ascii="Times New Roman" w:hAnsi="Times New Roman" w:cs="Times New Roman"/>
        </w:rPr>
        <w:fldChar w:fldCharType="begin"/>
      </w:r>
      <w:r w:rsidR="0013647A">
        <w:instrText xml:space="preserve"> XE "</w:instrText>
      </w:r>
      <w:r w:rsidR="0013647A" w:rsidRPr="00C21992">
        <w:rPr>
          <w:rFonts w:ascii="Times New Roman" w:hAnsi="Times New Roman" w:cs="Times New Roman"/>
        </w:rPr>
        <w:instrText>Pragma:</w:instrText>
      </w:r>
      <w:r w:rsidR="0013647A" w:rsidRPr="00C21992">
        <w:instrText>pragma Export</w:instrText>
      </w:r>
      <w:r w:rsidR="0013647A">
        <w:instrText xml:space="preserve">" </w:instrText>
      </w:r>
      <w:r w:rsidR="000961FA">
        <w:rPr>
          <w:rFonts w:ascii="Times New Roman" w:hAnsi="Times New Roman" w:cs="Times New Roman"/>
        </w:rPr>
        <w:fldChar w:fldCharType="end"/>
      </w:r>
      <w:r w:rsidR="00017A66" w:rsidRPr="00017A66">
        <w:rPr>
          <w:rFonts w:ascii="Times New Roman" w:hAnsi="Times New Roman" w:cs="Times New Roman"/>
        </w:rPr>
        <w:t xml:space="preserve"> </w:t>
      </w:r>
      <w:r>
        <w:t xml:space="preserve">and </w:t>
      </w:r>
      <w:r w:rsidR="00017A66" w:rsidRPr="00017A66">
        <w:rPr>
          <w:rFonts w:ascii="Times New Roman" w:hAnsi="Times New Roman" w:cs="Times New Roman"/>
        </w:rPr>
        <w:t>Convention</w:t>
      </w:r>
      <w:r w:rsidR="000961FA">
        <w:rPr>
          <w:rFonts w:ascii="Times New Roman" w:hAnsi="Times New Roman" w:cs="Times New Roman"/>
        </w:rPr>
        <w:fldChar w:fldCharType="begin"/>
      </w:r>
      <w:r w:rsidR="0013647A">
        <w:instrText xml:space="preserve"> XE "</w:instrText>
      </w:r>
      <w:r w:rsidR="0013647A" w:rsidRPr="002513CD">
        <w:rPr>
          <w:rFonts w:ascii="Times New Roman" w:hAnsi="Times New Roman" w:cs="Times New Roman"/>
        </w:rPr>
        <w:instrText>Pragma:</w:instrText>
      </w:r>
      <w:r w:rsidR="0013647A" w:rsidRPr="002513CD">
        <w:rPr>
          <w:b/>
        </w:rPr>
        <w:instrText xml:space="preserve">pragma </w:instrText>
      </w:r>
      <w:r w:rsidR="00017A66" w:rsidRPr="00017A66">
        <w:instrText>Convention</w:instrText>
      </w:r>
      <w:r w:rsidR="0013647A">
        <w:instrText xml:space="preserve">" </w:instrText>
      </w:r>
      <w:r w:rsidR="000961FA">
        <w:rPr>
          <w:rFonts w:ascii="Times New Roman" w:hAnsi="Times New Roman" w:cs="Times New Roman"/>
        </w:rPr>
        <w:fldChar w:fldCharType="end"/>
      </w:r>
      <w:r>
        <w:t xml:space="preserve"> permit the name of the external unit and the interfacing convention to be specified. </w:t>
      </w:r>
    </w:p>
    <w:p w14:paraId="02344161" w14:textId="3970D088" w:rsidR="004C770C" w:rsidRDefault="004C770C" w:rsidP="004C770C">
      <w:r>
        <w:t xml:space="preserve">Even with the use of </w:t>
      </w:r>
      <w:r w:rsidRPr="00C56AD8">
        <w:rPr>
          <w:rFonts w:ascii="Times New Roman" w:hAnsi="Times New Roman"/>
          <w:b/>
          <w:bCs/>
        </w:rPr>
        <w:t>pragma</w:t>
      </w:r>
      <w:r w:rsidRPr="00C56AD8">
        <w:rPr>
          <w:rFonts w:ascii="Times New Roman" w:hAnsi="Times New Roman"/>
        </w:rPr>
        <w:t xml:space="preserve"> Import</w:t>
      </w:r>
      <w:r w:rsidR="000961FA">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0961FA">
        <w:rPr>
          <w:rFonts w:ascii="Times New Roman" w:hAnsi="Times New Roman"/>
        </w:rPr>
        <w:fldChar w:fldCharType="end"/>
      </w:r>
      <w:r>
        <w:t xml:space="preserve">, </w:t>
      </w:r>
      <w:r w:rsidRPr="00C56AD8">
        <w:rPr>
          <w:rFonts w:ascii="Times New Roman" w:hAnsi="Times New Roman"/>
          <w:b/>
          <w:bCs/>
        </w:rPr>
        <w:t>pragma</w:t>
      </w:r>
      <w:r w:rsidRPr="00C56AD8">
        <w:rPr>
          <w:rFonts w:ascii="Times New Roman" w:hAnsi="Times New Roman"/>
        </w:rPr>
        <w:t xml:space="preserve"> Export</w:t>
      </w:r>
      <w:r w:rsidR="000961FA">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0961FA">
        <w:rPr>
          <w:rFonts w:ascii="Times New Roman" w:hAnsi="Times New Roman"/>
        </w:rPr>
        <w:fldChar w:fldCharType="end"/>
      </w:r>
      <w:r>
        <w:t xml:space="preserve"> and </w:t>
      </w:r>
      <w:r w:rsidRPr="00C56AD8">
        <w:rPr>
          <w:rFonts w:ascii="Times New Roman" w:hAnsi="Times New Roman"/>
          <w:b/>
          <w:bCs/>
        </w:rPr>
        <w:t>pragma</w:t>
      </w:r>
      <w:r w:rsidRPr="00C56AD8">
        <w:rPr>
          <w:rFonts w:ascii="Times New Roman" w:hAnsi="Times New Roman"/>
        </w:rPr>
        <w:t xml:space="preserve"> Convention</w:t>
      </w:r>
      <w:r w:rsidR="000961FA">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0961FA">
        <w:rPr>
          <w:rFonts w:ascii="Times New Roman" w:hAnsi="Times New Roman"/>
        </w:rPr>
        <w:fldChar w:fldCharType="end"/>
      </w:r>
      <w:r>
        <w:t xml:space="preserve"> the vulnerabilities stated in </w:t>
      </w:r>
      <w:del w:id="1844" w:author="Stephen Michell" w:date="2018-01-22T18:09:00Z">
        <w:r w:rsidDel="003379E9">
          <w:delText xml:space="preserve">Section </w:delText>
        </w:r>
      </w:del>
      <w:r>
        <w:t>6.</w:t>
      </w:r>
      <w:ins w:id="1845" w:author="Joyce L Tokar" w:date="2017-06-19T05:59:00Z">
        <w:r w:rsidR="001E7506">
          <w:t>49</w:t>
        </w:r>
      </w:ins>
      <w:del w:id="1846" w:author="Joyce L Tokar" w:date="2017-06-07T12:57:00Z">
        <w:r w:rsidDel="001D7408">
          <w:delText>4</w:delText>
        </w:r>
        <w:r w:rsidR="00006274" w:rsidDel="001D7408">
          <w:delText>6</w:delText>
        </w:r>
      </w:del>
      <w:r>
        <w:t xml:space="preserve"> are possible. Names and number of parameters change under maintenance; calling conventions change as compilers are updated or replaced, and languages for which Ada does not specify a calling convention may be used.</w:t>
      </w:r>
    </w:p>
    <w:p w14:paraId="29BCDBE3" w14:textId="77777777" w:rsidR="004C770C" w:rsidRDefault="00726AF3" w:rsidP="004C770C">
      <w:pPr>
        <w:pStyle w:val="Heading3"/>
      </w:pPr>
      <w:bookmarkStart w:id="1847" w:name="_Toc497902567"/>
      <w:r>
        <w:t>6</w:t>
      </w:r>
      <w:r w:rsidR="009E501C">
        <w:t>.</w:t>
      </w:r>
      <w:ins w:id="1848" w:author="Joyce L Tokar" w:date="2017-06-19T05:58:00Z">
        <w:r w:rsidR="001E7506">
          <w:t>49</w:t>
        </w:r>
      </w:ins>
      <w:del w:id="1849" w:author="Joyce L Tokar" w:date="2017-06-07T12:57:00Z">
        <w:r w:rsidR="004C770C" w:rsidDel="001D7408">
          <w:delText>4</w:delText>
        </w:r>
        <w:r w:rsidR="0070286D" w:rsidDel="001D7408">
          <w:delText>6</w:delText>
        </w:r>
      </w:del>
      <w:r w:rsidR="004C770C">
        <w:t>.2</w:t>
      </w:r>
      <w:r w:rsidR="00074057">
        <w:t xml:space="preserve"> </w:t>
      </w:r>
      <w:r w:rsidR="004C770C">
        <w:t>Guidance to language users</w:t>
      </w:r>
      <w:bookmarkEnd w:id="1847"/>
    </w:p>
    <w:p w14:paraId="4D4C6F67" w14:textId="65F204EA" w:rsidR="004C770C" w:rsidRDefault="003379E9" w:rsidP="004C770C">
      <w:pPr>
        <w:pStyle w:val="ListParagraph"/>
        <w:numPr>
          <w:ilvl w:val="0"/>
          <w:numId w:val="324"/>
        </w:numPr>
        <w:spacing w:before="120" w:after="120" w:line="240" w:lineRule="auto"/>
      </w:pPr>
      <w:ins w:id="1850" w:author="Stephen Michell" w:date="2018-01-22T18:10:00Z">
        <w:r>
          <w:t>Follow …</w:t>
        </w:r>
      </w:ins>
      <w:r w:rsidR="004C770C">
        <w:t xml:space="preserve">The mitigation mechanisms of </w:t>
      </w:r>
      <w:r w:rsidR="003B5D87">
        <w:t xml:space="preserve">TR 24772-1 </w:t>
      </w:r>
      <w:r w:rsidR="004C770C">
        <w:t>Section 6.</w:t>
      </w:r>
      <w:ins w:id="1851" w:author="Joyce L Tokar" w:date="2017-06-19T05:58:00Z">
        <w:r w:rsidR="001E7506">
          <w:t>49</w:t>
        </w:r>
      </w:ins>
      <w:del w:id="1852" w:author="Joyce L Tokar" w:date="2017-06-07T12:57:00Z">
        <w:r w:rsidR="004C770C" w:rsidDel="001D7408">
          <w:delText>4</w:delText>
        </w:r>
        <w:r w:rsidR="00006274" w:rsidDel="001D7408">
          <w:delText>6</w:delText>
        </w:r>
      </w:del>
      <w:r w:rsidR="004C770C">
        <w:t>.5 are applicable.</w:t>
      </w:r>
    </w:p>
    <w:p w14:paraId="085AAE65" w14:textId="77777777" w:rsidR="004C770C" w:rsidRDefault="00726AF3" w:rsidP="004C770C">
      <w:pPr>
        <w:pStyle w:val="Heading2"/>
      </w:pPr>
      <w:bookmarkStart w:id="1853" w:name="_Ref336425300"/>
      <w:bookmarkStart w:id="1854" w:name="_Toc358896532"/>
      <w:bookmarkStart w:id="1855" w:name="_Toc497902568"/>
      <w:r>
        <w:t>6</w:t>
      </w:r>
      <w:r w:rsidR="009E501C">
        <w:t>.</w:t>
      </w:r>
      <w:ins w:id="1856" w:author="Joyce L Tokar" w:date="2017-06-07T12:59:00Z">
        <w:r w:rsidR="001D7408">
          <w:t>5</w:t>
        </w:r>
      </w:ins>
      <w:ins w:id="1857" w:author="Joyce L Tokar" w:date="2017-06-19T06:00:00Z">
        <w:r w:rsidR="001E7506">
          <w:t>0</w:t>
        </w:r>
      </w:ins>
      <w:del w:id="1858" w:author="Joyce L Tokar" w:date="2017-06-07T12:59:00Z">
        <w:r w:rsidR="00047C5C" w:rsidDel="001D7408">
          <w:delText>47</w:delText>
        </w:r>
      </w:del>
      <w:r w:rsidR="00047C5C">
        <w:t xml:space="preserve"> </w:t>
      </w:r>
      <w:r w:rsidR="004C770C">
        <w:t>Unanticipated Exceptions from Library Routines [HJW]</w:t>
      </w:r>
      <w:bookmarkEnd w:id="1853"/>
      <w:bookmarkEnd w:id="1854"/>
      <w:bookmarkEnd w:id="1855"/>
      <w:r w:rsidR="000961FA">
        <w:fldChar w:fldCharType="begin"/>
      </w:r>
      <w:r w:rsidR="00681F84">
        <w:instrText xml:space="preserve"> XE "</w:instrText>
      </w:r>
      <w:r w:rsidR="00681F84" w:rsidRPr="0068281C">
        <w:instrText>HJW</w:instrText>
      </w:r>
      <w:r w:rsidR="00EB0723">
        <w:instrText xml:space="preserve"> </w:instrText>
      </w:r>
      <w:r w:rsidR="00681F84">
        <w:instrText>–</w:instrText>
      </w:r>
      <w:r w:rsidR="00681F84" w:rsidRPr="0068281C">
        <w:instrText xml:space="preserve"> </w:instrText>
      </w:r>
      <w:r w:rsidR="00EB0723">
        <w:instrText>Unanticipated Exceptions from Library Routines</w:instrText>
      </w:r>
      <w:r w:rsidR="00681F84">
        <w:instrText xml:space="preserve">" </w:instrText>
      </w:r>
      <w:r w:rsidR="000961FA">
        <w:fldChar w:fldCharType="end"/>
      </w:r>
      <w:r w:rsidR="000961FA">
        <w:fldChar w:fldCharType="begin"/>
      </w:r>
      <w:r w:rsidR="00681F84">
        <w:instrText xml:space="preserve"> XE "</w:instrText>
      </w:r>
      <w:r w:rsidR="00681F84" w:rsidRPr="00A46914">
        <w:instrText>Language Vulnerabilities:Unanticipated Exceptions from Library Routines [HJW]</w:instrText>
      </w:r>
      <w:r w:rsidR="00681F84">
        <w:instrText xml:space="preserve">" </w:instrText>
      </w:r>
      <w:r w:rsidR="000961FA">
        <w:fldChar w:fldCharType="end"/>
      </w:r>
    </w:p>
    <w:p w14:paraId="19E1025B" w14:textId="77777777" w:rsidR="004C770C" w:rsidRDefault="00726AF3" w:rsidP="004C770C">
      <w:pPr>
        <w:pStyle w:val="Heading3"/>
      </w:pPr>
      <w:bookmarkStart w:id="1859" w:name="_Toc497902569"/>
      <w:r>
        <w:t>6</w:t>
      </w:r>
      <w:r w:rsidR="009E501C">
        <w:t>.</w:t>
      </w:r>
      <w:ins w:id="1860" w:author="Joyce L Tokar" w:date="2017-06-07T12:59:00Z">
        <w:r w:rsidR="001D7408">
          <w:t>5</w:t>
        </w:r>
      </w:ins>
      <w:ins w:id="1861" w:author="Joyce L Tokar" w:date="2017-06-19T06:00:00Z">
        <w:r w:rsidR="001E7506">
          <w:t>0</w:t>
        </w:r>
      </w:ins>
      <w:del w:id="1862" w:author="Joyce L Tokar" w:date="2017-06-07T12:59:00Z">
        <w:r w:rsidR="004C770C" w:rsidDel="001D7408">
          <w:delText>4</w:delText>
        </w:r>
        <w:r w:rsidR="00047C5C" w:rsidDel="001D7408">
          <w:delText>7</w:delText>
        </w:r>
      </w:del>
      <w:r w:rsidR="004C770C">
        <w:t>.1</w:t>
      </w:r>
      <w:r w:rsidR="00074057">
        <w:t xml:space="preserve"> </w:t>
      </w:r>
      <w:r w:rsidR="004C770C">
        <w:t>Applicability to language</w:t>
      </w:r>
      <w:bookmarkEnd w:id="1859"/>
    </w:p>
    <w:p w14:paraId="6824103C" w14:textId="77777777" w:rsidR="004C770C" w:rsidRDefault="004C770C" w:rsidP="004C770C">
      <w:r>
        <w:t>Ada programs are capable of handling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t xml:space="preserve"> at any level in the program, as long as any exception naming and delivery mechanisms are compatible between the Ada program and the library components. In such cases the normal Ada exception handling processes will apply, and either the calling unit or some subprogram or task in its call chain will catch the exception and take appropriate programmed action</w:t>
      </w:r>
      <w:r w:rsidR="004E2264">
        <w:t xml:space="preserve">. If no action is taken to handle the exception, </w:t>
      </w:r>
      <w:r>
        <w:t xml:space="preserve">the task or program </w:t>
      </w:r>
      <w:r w:rsidR="004E2264">
        <w:t xml:space="preserve">where the exception occurred </w:t>
      </w:r>
      <w:r>
        <w:t>will terminate.</w:t>
      </w:r>
    </w:p>
    <w:p w14:paraId="4A8FA9F5" w14:textId="77777777" w:rsidR="004C770C" w:rsidRDefault="00677DE9" w:rsidP="004C770C">
      <w:r>
        <w:t xml:space="preserve">If the library convention is to report error </w:t>
      </w:r>
      <w:r w:rsidR="00E86DE2">
        <w:t xml:space="preserve">codes </w:t>
      </w:r>
      <w:r>
        <w:t>and not by exceptions, then , if</w:t>
      </w:r>
      <w:r w:rsidR="004C770C">
        <w:t xml:space="preserve"> the library components themselves are written in Ada, then Ada's exception</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sidR="00983B57">
        <w:t xml:space="preserve"> </w:t>
      </w:r>
      <w:r w:rsidR="004C770C">
        <w:t>handling mechanisms let all called units trap any exceptions that are generated and return error conditions instead. If such exception handling mechanisms are not put in place, then exceptions can be unexpectedly delivered to a caller.</w:t>
      </w:r>
    </w:p>
    <w:p w14:paraId="047805E2" w14:textId="77777777" w:rsidR="004C770C" w:rsidRDefault="004C770C" w:rsidP="004C770C">
      <w:r>
        <w:t>If the interface between the Ada units and the library routine being called does not adequately address the issue of naming, generation and delivery of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t xml:space="preserve"> across the interface, then the vulnerabilities as expressed in </w:t>
      </w:r>
      <w:r w:rsidR="003B5D87">
        <w:t xml:space="preserve">TR 24772-1 </w:t>
      </w:r>
      <w:r>
        <w:t>Section 6.</w:t>
      </w:r>
      <w:ins w:id="1863" w:author="Joyce L Tokar" w:date="2017-06-07T12:59:00Z">
        <w:r w:rsidR="001D7408">
          <w:t>5</w:t>
        </w:r>
      </w:ins>
      <w:ins w:id="1864" w:author="Joyce L Tokar" w:date="2017-06-19T06:00:00Z">
        <w:r w:rsidR="001E7506">
          <w:t>0</w:t>
        </w:r>
      </w:ins>
      <w:del w:id="1865" w:author="Joyce L Tokar" w:date="2017-06-07T12:59:00Z">
        <w:r w:rsidR="00B353DD" w:rsidDel="001D7408">
          <w:delText>47</w:delText>
        </w:r>
      </w:del>
      <w:r w:rsidR="00B353DD">
        <w:t xml:space="preserve"> </w:t>
      </w:r>
      <w:r>
        <w:t xml:space="preserve">apply. </w:t>
      </w:r>
    </w:p>
    <w:p w14:paraId="0B865578" w14:textId="77777777" w:rsidR="004C770C" w:rsidRDefault="00A90342" w:rsidP="004C770C">
      <w:pPr>
        <w:pStyle w:val="Heading3"/>
      </w:pPr>
      <w:bookmarkStart w:id="1866" w:name="_Toc497902570"/>
      <w:r>
        <w:t>6</w:t>
      </w:r>
      <w:r w:rsidR="009E501C">
        <w:t>.</w:t>
      </w:r>
      <w:ins w:id="1867" w:author="Joyce L Tokar" w:date="2017-06-07T12:59:00Z">
        <w:r w:rsidR="001E7506">
          <w:t>5</w:t>
        </w:r>
      </w:ins>
      <w:ins w:id="1868" w:author="Joyce L Tokar" w:date="2017-06-19T06:00:00Z">
        <w:r w:rsidR="001E7506">
          <w:t>0</w:t>
        </w:r>
      </w:ins>
      <w:del w:id="1869" w:author="Joyce L Tokar" w:date="2017-06-07T12:59:00Z">
        <w:r w:rsidR="004C770C" w:rsidDel="001D7408">
          <w:delText>4</w:delText>
        </w:r>
        <w:r w:rsidR="0070286D" w:rsidDel="001D7408">
          <w:delText>7</w:delText>
        </w:r>
      </w:del>
      <w:r w:rsidR="004C770C">
        <w:t>.2</w:t>
      </w:r>
      <w:r w:rsidR="00074057">
        <w:t xml:space="preserve"> </w:t>
      </w:r>
      <w:r w:rsidR="004C770C">
        <w:t>Guidance to language users</w:t>
      </w:r>
      <w:bookmarkEnd w:id="1866"/>
    </w:p>
    <w:p w14:paraId="3B899012" w14:textId="77777777" w:rsidR="004C770C" w:rsidRDefault="004C770C" w:rsidP="003B5D87">
      <w:pPr>
        <w:pStyle w:val="ListParagraph"/>
        <w:numPr>
          <w:ilvl w:val="0"/>
          <w:numId w:val="310"/>
        </w:numPr>
        <w:spacing w:before="120" w:after="120" w:line="240" w:lineRule="auto"/>
      </w:pPr>
      <w:r>
        <w:t>Ensure that the interfaces with libraries written in other languages are compatible in the naming and generation of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t>.</w:t>
      </w:r>
    </w:p>
    <w:p w14:paraId="2768D436" w14:textId="77777777" w:rsidR="004C770C" w:rsidRPr="00047C5C" w:rsidRDefault="004C770C" w:rsidP="003B5D87">
      <w:pPr>
        <w:pStyle w:val="ListParagraph"/>
        <w:numPr>
          <w:ilvl w:val="0"/>
          <w:numId w:val="310"/>
        </w:numPr>
        <w:spacing w:before="120" w:after="120" w:line="240" w:lineRule="auto"/>
        <w:rPr>
          <w:color w:val="000000"/>
        </w:rPr>
      </w:pPr>
      <w:r>
        <w:t>Put appropriate exception</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sidR="00983B57">
        <w:t xml:space="preserve"> </w:t>
      </w:r>
      <w:r>
        <w:t xml:space="preserve">handlers in all routines that call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7BA1F501" w14:textId="77777777" w:rsidR="00047C5C" w:rsidRPr="00047C5C" w:rsidRDefault="00047C5C" w:rsidP="003B5D87">
      <w:pPr>
        <w:pStyle w:val="ListParagraph"/>
        <w:numPr>
          <w:ilvl w:val="0"/>
          <w:numId w:val="310"/>
        </w:numPr>
        <w:spacing w:before="120" w:after="120" w:line="240" w:lineRule="auto"/>
        <w:rPr>
          <w:color w:val="000000"/>
        </w:rPr>
      </w:pPr>
      <w:r>
        <w:t>Put appropriate exception</w:t>
      </w:r>
      <w:r w:rsidR="000961FA">
        <w:rPr>
          <w:u w:val="single"/>
        </w:rPr>
        <w:fldChar w:fldCharType="begin"/>
      </w:r>
      <w:r>
        <w:instrText xml:space="preserve"> XE "</w:instrText>
      </w:r>
      <w:r w:rsidRPr="00CC1C63">
        <w:instrText>Exception</w:instrText>
      </w:r>
      <w:r>
        <w:instrText xml:space="preserve">" </w:instrText>
      </w:r>
      <w:r w:rsidR="000961FA">
        <w:rPr>
          <w:u w:val="single"/>
        </w:rPr>
        <w:fldChar w:fldCharType="end"/>
      </w:r>
      <w:r>
        <w:t xml:space="preserve"> handlers in all routines that are called by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0F411BF4" w14:textId="77777777" w:rsidR="004C770C" w:rsidRDefault="004C770C" w:rsidP="003B5D87">
      <w:pPr>
        <w:pStyle w:val="ListParagraph"/>
        <w:numPr>
          <w:ilvl w:val="0"/>
          <w:numId w:val="310"/>
        </w:numPr>
        <w:spacing w:before="120" w:after="120" w:line="240" w:lineRule="auto"/>
        <w:rPr>
          <w:color w:val="000000"/>
        </w:rPr>
      </w:pPr>
      <w:r w:rsidRPr="00B63EC0">
        <w:rPr>
          <w:color w:val="000000"/>
        </w:rPr>
        <w:t>Document any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sidRPr="00B63EC0">
        <w:rPr>
          <w:color w:val="000000"/>
        </w:rPr>
        <w:t xml:space="preserve"> that may be raised by any Ada units being used as library routines. </w:t>
      </w:r>
    </w:p>
    <w:p w14:paraId="4FDA2B64" w14:textId="77777777" w:rsidR="004C770C" w:rsidRDefault="00A90342" w:rsidP="004C770C">
      <w:pPr>
        <w:pStyle w:val="Heading2"/>
        <w:rPr>
          <w:lang w:val="pt-BR"/>
        </w:rPr>
      </w:pPr>
      <w:bookmarkStart w:id="1870" w:name="_Ref336425330"/>
      <w:bookmarkStart w:id="1871" w:name="_Toc358896533"/>
      <w:bookmarkStart w:id="1872" w:name="_Toc497902571"/>
      <w:r>
        <w:rPr>
          <w:lang w:val="pt-BR"/>
        </w:rPr>
        <w:t>6</w:t>
      </w:r>
      <w:r w:rsidR="009E501C">
        <w:rPr>
          <w:lang w:val="pt-BR"/>
        </w:rPr>
        <w:t>.</w:t>
      </w:r>
      <w:ins w:id="1873" w:author="Joyce L Tokar" w:date="2017-06-07T13:01:00Z">
        <w:r w:rsidR="001D7408">
          <w:rPr>
            <w:lang w:val="pt-BR"/>
          </w:rPr>
          <w:t>5</w:t>
        </w:r>
      </w:ins>
      <w:ins w:id="1874" w:author="Joyce L Tokar" w:date="2017-06-19T06:00:00Z">
        <w:r w:rsidR="001E7506">
          <w:rPr>
            <w:lang w:val="pt-BR"/>
          </w:rPr>
          <w:t>1</w:t>
        </w:r>
      </w:ins>
      <w:del w:id="1875" w:author="Joyce L Tokar" w:date="2017-06-07T13:01:00Z">
        <w:r w:rsidR="003427F7" w:rsidDel="001D7408">
          <w:rPr>
            <w:lang w:val="pt-BR"/>
          </w:rPr>
          <w:delText>4</w:delText>
        </w:r>
        <w:r w:rsidR="0070286D" w:rsidDel="001D7408">
          <w:rPr>
            <w:lang w:val="pt-BR"/>
          </w:rPr>
          <w:delText>8</w:delText>
        </w:r>
      </w:del>
      <w:r w:rsidR="00074057">
        <w:rPr>
          <w:lang w:val="pt-BR"/>
        </w:rPr>
        <w:t xml:space="preserve"> </w:t>
      </w:r>
      <w:r w:rsidR="004C770C" w:rsidRPr="00ED4747">
        <w:rPr>
          <w:lang w:val="pt-BR"/>
        </w:rPr>
        <w:t>Pre-Processor Directives [NMP]</w:t>
      </w:r>
      <w:bookmarkEnd w:id="1870"/>
      <w:bookmarkEnd w:id="1871"/>
      <w:bookmarkEnd w:id="1872"/>
    </w:p>
    <w:p w14:paraId="7FBF8DAA" w14:textId="77777777" w:rsidR="004C770C" w:rsidRDefault="004C770C" w:rsidP="004C770C">
      <w:r>
        <w:t>This vulnerability is not applicable to Ada as Ada does not have a pre-processor.</w:t>
      </w:r>
    </w:p>
    <w:p w14:paraId="72AABA00" w14:textId="77777777" w:rsidR="004C770C" w:rsidRDefault="00A90342" w:rsidP="004C770C">
      <w:pPr>
        <w:pStyle w:val="Heading2"/>
      </w:pPr>
      <w:bookmarkStart w:id="1876" w:name="_Toc358896534"/>
      <w:bookmarkStart w:id="1877" w:name="_Toc497902572"/>
      <w:r>
        <w:t>6</w:t>
      </w:r>
      <w:r w:rsidR="009E501C">
        <w:t>.</w:t>
      </w:r>
      <w:ins w:id="1878" w:author="Joyce L Tokar" w:date="2017-06-07T13:02:00Z">
        <w:r w:rsidR="00435669">
          <w:t>5</w:t>
        </w:r>
      </w:ins>
      <w:ins w:id="1879" w:author="Joyce L Tokar" w:date="2017-06-19T06:00:00Z">
        <w:r w:rsidR="001E7506">
          <w:t>2</w:t>
        </w:r>
      </w:ins>
      <w:del w:id="1880" w:author="Joyce L Tokar" w:date="2017-06-07T13:02:00Z">
        <w:r w:rsidR="0070286D" w:rsidDel="00435669">
          <w:delText>49</w:delText>
        </w:r>
      </w:del>
      <w:r w:rsidR="00074057">
        <w:t xml:space="preserve"> </w:t>
      </w:r>
      <w:r w:rsidR="004C770C">
        <w:t>Suppression of Language-defined Run-time Checking</w:t>
      </w:r>
      <w:r w:rsidR="00074057">
        <w:t xml:space="preserve"> </w:t>
      </w:r>
      <w:r w:rsidR="004C770C">
        <w:t>[MXB]</w:t>
      </w:r>
      <w:bookmarkEnd w:id="1876"/>
      <w:bookmarkEnd w:id="1877"/>
      <w:r w:rsidR="000961FA">
        <w:fldChar w:fldCharType="begin"/>
      </w:r>
      <w:r w:rsidR="00681F84">
        <w:instrText xml:space="preserve"> XE "</w:instrText>
      </w:r>
      <w:r w:rsidR="00681F84" w:rsidRPr="00B869F7">
        <w:instrText>MXB</w:instrText>
      </w:r>
      <w:r w:rsidR="00EB0723">
        <w:instrText xml:space="preserve"> </w:instrText>
      </w:r>
      <w:r w:rsidR="003B1FEF">
        <w:instrText>–</w:instrText>
      </w:r>
      <w:r w:rsidR="00681F84" w:rsidRPr="00B869F7">
        <w:instrText xml:space="preserve"> </w:instrText>
      </w:r>
      <w:r w:rsidR="00EB0723">
        <w:instrText>Suppression of Language-defined Run-time Checking</w:instrText>
      </w:r>
      <w:r w:rsidR="00681F84">
        <w:instrText xml:space="preserve">" </w:instrText>
      </w:r>
      <w:r w:rsidR="000961FA">
        <w:fldChar w:fldCharType="end"/>
      </w:r>
      <w:r w:rsidR="000961FA">
        <w:fldChar w:fldCharType="begin"/>
      </w:r>
      <w:r w:rsidR="00681F84">
        <w:instrText xml:space="preserve"> XE "</w:instrText>
      </w:r>
      <w:r w:rsidR="00681F84" w:rsidRPr="00CC1FF0">
        <w:instrText>Language Vulnerabilities:Suppression of Language-defined Run-time Checking [MXB]</w:instrText>
      </w:r>
      <w:r w:rsidR="00681F84">
        <w:instrText xml:space="preserve">" </w:instrText>
      </w:r>
      <w:r w:rsidR="000961FA">
        <w:fldChar w:fldCharType="end"/>
      </w:r>
    </w:p>
    <w:p w14:paraId="1AAE8CF6" w14:textId="77777777" w:rsidR="004C770C" w:rsidRDefault="00A90342" w:rsidP="004C770C">
      <w:pPr>
        <w:pStyle w:val="Heading3"/>
      </w:pPr>
      <w:bookmarkStart w:id="1881" w:name="_Toc497902573"/>
      <w:r>
        <w:t>6</w:t>
      </w:r>
      <w:r w:rsidR="009E501C">
        <w:t>.</w:t>
      </w:r>
      <w:ins w:id="1882" w:author="Joyce L Tokar" w:date="2017-06-07T13:03:00Z">
        <w:r w:rsidR="00435669">
          <w:t>5</w:t>
        </w:r>
      </w:ins>
      <w:ins w:id="1883" w:author="Joyce L Tokar" w:date="2017-06-19T06:00:00Z">
        <w:r w:rsidR="001E7506">
          <w:t>2</w:t>
        </w:r>
      </w:ins>
      <w:del w:id="1884" w:author="Joyce L Tokar" w:date="2017-06-07T13:03:00Z">
        <w:r w:rsidR="0070286D" w:rsidDel="00435669">
          <w:delText>49</w:delText>
        </w:r>
      </w:del>
      <w:r w:rsidR="004C770C">
        <w:t>.1</w:t>
      </w:r>
      <w:r w:rsidR="00074057">
        <w:t xml:space="preserve"> </w:t>
      </w:r>
      <w:r w:rsidR="004C770C">
        <w:t>Applicability to Language</w:t>
      </w:r>
      <w:bookmarkEnd w:id="1881"/>
    </w:p>
    <w:p w14:paraId="35626FB1" w14:textId="612E1D2D" w:rsidR="004C770C" w:rsidRDefault="004C770C" w:rsidP="004C770C">
      <w:r>
        <w:t xml:space="preserve">The vulnerability exists in Ada since </w:t>
      </w:r>
      <w:r w:rsidR="00017A66" w:rsidRPr="00017A66">
        <w:rPr>
          <w:rFonts w:ascii="Times New Roman" w:hAnsi="Times New Roman" w:cs="Times New Roman"/>
          <w:b/>
        </w:rPr>
        <w:t xml:space="preserve">pragma </w:t>
      </w:r>
      <w:r w:rsidR="00017A66" w:rsidRPr="00017A66">
        <w:rPr>
          <w:rFonts w:ascii="Times New Roman" w:hAnsi="Times New Roman" w:cs="Times New Roman"/>
        </w:rPr>
        <w:t>Suppress</w:t>
      </w:r>
      <w:r w:rsidR="000961FA">
        <w:rPr>
          <w:rFonts w:ascii="Times New Roman" w:hAnsi="Times New Roman" w:cs="Times New Roman"/>
        </w:rPr>
        <w:fldChar w:fldCharType="begin"/>
      </w:r>
      <w:r w:rsidR="00C904B6">
        <w:instrText xml:space="preserve"> XE "</w:instrText>
      </w:r>
      <w:r w:rsidR="00C904B6" w:rsidRPr="00CE4582">
        <w:instrText>Pragma:pragma Suppress</w:instrText>
      </w:r>
      <w:r w:rsidR="00C904B6">
        <w:instrText xml:space="preserve">" </w:instrText>
      </w:r>
      <w:r w:rsidR="000961FA">
        <w:rPr>
          <w:rFonts w:ascii="Times New Roman" w:hAnsi="Times New Roman" w:cs="Times New Roman"/>
        </w:rPr>
        <w:fldChar w:fldCharType="end"/>
      </w:r>
      <w:r>
        <w:t xml:space="preserve"> permits explicit suppression of language-defined checks on a unit-by-unit basis or on partitions or programs as a whole. (The language-defined default, however, is to perform the runtime checks that prevent the </w:t>
      </w:r>
      <w:r w:rsidR="00A26B3D">
        <w:t xml:space="preserve">runtime </w:t>
      </w:r>
      <w:r>
        <w:t xml:space="preserve">vulnerabilities.) </w:t>
      </w:r>
      <w:r w:rsidR="00017A66" w:rsidRPr="00017A66">
        <w:rPr>
          <w:rFonts w:ascii="Times New Roman" w:hAnsi="Times New Roman" w:cs="Times New Roman"/>
          <w:b/>
        </w:rPr>
        <w:t>Pragma</w:t>
      </w:r>
      <w:r w:rsidR="000961FA">
        <w:rPr>
          <w:rFonts w:ascii="Times New Roman" w:hAnsi="Times New Roman" w:cs="Times New Roman"/>
          <w:b/>
        </w:rPr>
        <w:fldChar w:fldCharType="begin"/>
      </w:r>
      <w:r w:rsidR="00986C8B">
        <w:instrText xml:space="preserve"> XE "</w:instrText>
      </w:r>
      <w:r w:rsidR="00EB0723">
        <w:rPr>
          <w:rFonts w:cs="Arial"/>
          <w:kern w:val="32"/>
          <w:szCs w:val="20"/>
          <w:u w:val="single"/>
        </w:rPr>
        <w:instrText>Pragma</w:instrText>
      </w:r>
      <w:r w:rsidR="00986C8B">
        <w:instrText xml:space="preserve">" </w:instrText>
      </w:r>
      <w:r w:rsidR="000961FA">
        <w:rPr>
          <w:rFonts w:ascii="Times New Roman" w:hAnsi="Times New Roman" w:cs="Times New Roman"/>
          <w:b/>
        </w:rPr>
        <w:fldChar w:fldCharType="end"/>
      </w:r>
      <w:r w:rsidR="00017A66" w:rsidRPr="00017A66">
        <w:rPr>
          <w:rFonts w:ascii="Times New Roman" w:hAnsi="Times New Roman" w:cs="Times New Roman"/>
        </w:rPr>
        <w:t xml:space="preserve"> Suppress</w:t>
      </w:r>
      <w:r>
        <w:t xml:space="preserve"> can suppress all language-defined checks or 12 individual categories of checks</w:t>
      </w:r>
      <w:r w:rsidR="00A26B3D">
        <w:t xml:space="preserve"> (see </w:t>
      </w:r>
      <w:del w:id="1885" w:author="Stephen Michell" w:date="2018-01-22T18:11:00Z">
        <w:r w:rsidR="00A26B3D" w:rsidDel="003379E9">
          <w:delText xml:space="preserve">Section </w:delText>
        </w:r>
      </w:del>
      <w:ins w:id="1886" w:author="Stephen Michell" w:date="2018-01-22T18:11:00Z">
        <w:r w:rsidR="003379E9">
          <w:t xml:space="preserve">subclause </w:t>
        </w:r>
      </w:ins>
      <w:r w:rsidR="00A26B3D">
        <w:t>11.5 of the Ada language reference manual)</w:t>
      </w:r>
      <w:r>
        <w:t>.</w:t>
      </w:r>
    </w:p>
    <w:p w14:paraId="1C63A73B" w14:textId="77777777" w:rsidR="004C770C" w:rsidRDefault="00A90342" w:rsidP="004C770C">
      <w:pPr>
        <w:pStyle w:val="Heading3"/>
      </w:pPr>
      <w:bookmarkStart w:id="1887" w:name="_Toc497902574"/>
      <w:r>
        <w:t>6</w:t>
      </w:r>
      <w:r w:rsidR="009E501C">
        <w:t>.</w:t>
      </w:r>
      <w:ins w:id="1888" w:author="Joyce L Tokar" w:date="2017-06-07T13:03:00Z">
        <w:r w:rsidR="00435669">
          <w:t>5</w:t>
        </w:r>
      </w:ins>
      <w:ins w:id="1889" w:author="Joyce L Tokar" w:date="2017-06-19T06:00:00Z">
        <w:r w:rsidR="001E7506">
          <w:t>2</w:t>
        </w:r>
      </w:ins>
      <w:del w:id="1890" w:author="Joyce L Tokar" w:date="2017-06-07T13:03:00Z">
        <w:r w:rsidR="0070286D" w:rsidDel="00435669">
          <w:delText>49</w:delText>
        </w:r>
      </w:del>
      <w:r w:rsidR="004C770C">
        <w:t>.2</w:t>
      </w:r>
      <w:r w:rsidR="00074057">
        <w:t xml:space="preserve"> </w:t>
      </w:r>
      <w:r w:rsidR="004C770C">
        <w:t>Guidance to Language Users</w:t>
      </w:r>
      <w:bookmarkEnd w:id="1887"/>
    </w:p>
    <w:p w14:paraId="36133250" w14:textId="77777777" w:rsidR="004C770C" w:rsidRDefault="004C770C" w:rsidP="003B5D87">
      <w:pPr>
        <w:widowControl w:val="0"/>
        <w:numPr>
          <w:ilvl w:val="0"/>
          <w:numId w:val="324"/>
        </w:numPr>
        <w:suppressAutoHyphens/>
        <w:spacing w:before="120" w:after="120" w:line="240" w:lineRule="auto"/>
        <w:rPr>
          <w:rFonts w:eastAsia="Helvetica" w:cs="Helvetica"/>
          <w:color w:val="000000"/>
        </w:rPr>
      </w:pPr>
      <w:r>
        <w:rPr>
          <w:rFonts w:eastAsia="Helvetica" w:cs="Helvetica"/>
          <w:color w:val="000000"/>
        </w:rPr>
        <w:t>Do not suppress language defined checks.</w:t>
      </w:r>
    </w:p>
    <w:p w14:paraId="197E0387" w14:textId="77777777" w:rsidR="004C770C" w:rsidRDefault="004C770C" w:rsidP="003B5D87">
      <w:pPr>
        <w:widowControl w:val="0"/>
        <w:numPr>
          <w:ilvl w:val="0"/>
          <w:numId w:val="324"/>
        </w:numPr>
        <w:suppressAutoHyphens/>
        <w:spacing w:before="120" w:after="120" w:line="240" w:lineRule="auto"/>
        <w:rPr>
          <w:rFonts w:eastAsia="Helvetica" w:cs="Helvetica"/>
          <w:color w:val="000000"/>
        </w:rPr>
      </w:pPr>
      <w:r>
        <w:rPr>
          <w:rFonts w:eastAsia="Helvetica" w:cs="Helvetica"/>
          <w:color w:val="000000"/>
        </w:rPr>
        <w:t>If language-defined checks must be suppressed, use static analysis to prove that the code is correct for all combinations of inputs.</w:t>
      </w:r>
    </w:p>
    <w:p w14:paraId="125A0B11" w14:textId="77777777" w:rsidR="004C770C" w:rsidRDefault="004C770C" w:rsidP="003B5D87">
      <w:pPr>
        <w:widowControl w:val="0"/>
        <w:numPr>
          <w:ilvl w:val="0"/>
          <w:numId w:val="324"/>
        </w:numPr>
        <w:suppressAutoHyphens/>
        <w:spacing w:before="120" w:after="120" w:line="240" w:lineRule="auto"/>
        <w:rPr>
          <w:rFonts w:eastAsia="Helvetica" w:cs="Helvetica"/>
          <w:color w:val="000000"/>
        </w:rPr>
      </w:pPr>
      <w:r>
        <w:rPr>
          <w:rFonts w:eastAsia="Helvetica" w:cs="Helvetica"/>
          <w:color w:val="000000"/>
        </w:rPr>
        <w:t>If language-defined checks must be suppressed, use explicit checks at appropriate places in the code to ensure that errors are detected before any processing that relies on the correct values.</w:t>
      </w:r>
    </w:p>
    <w:p w14:paraId="2367476C" w14:textId="77777777" w:rsidR="004C770C" w:rsidRDefault="00A90342" w:rsidP="004C770C">
      <w:pPr>
        <w:pStyle w:val="Heading2"/>
      </w:pPr>
      <w:bookmarkStart w:id="1891" w:name="_Ref336425360"/>
      <w:bookmarkStart w:id="1892" w:name="_Toc358896535"/>
      <w:bookmarkStart w:id="1893" w:name="_Toc497902575"/>
      <w:r>
        <w:t>6</w:t>
      </w:r>
      <w:r w:rsidR="009E501C">
        <w:t>.</w:t>
      </w:r>
      <w:r w:rsidR="004C770C">
        <w:t>5</w:t>
      </w:r>
      <w:ins w:id="1894" w:author="Joyce L Tokar" w:date="2017-06-19T06:01:00Z">
        <w:r w:rsidR="001E7506">
          <w:t>3</w:t>
        </w:r>
      </w:ins>
      <w:del w:id="1895" w:author="Joyce L Tokar" w:date="2017-06-07T13:04:00Z">
        <w:r w:rsidR="0070286D" w:rsidDel="00435669">
          <w:delText>0</w:delText>
        </w:r>
      </w:del>
      <w:r w:rsidR="00074057">
        <w:t xml:space="preserve"> </w:t>
      </w:r>
      <w:r w:rsidR="004C770C">
        <w:t>Provision of Inherently Unsafe Operations</w:t>
      </w:r>
      <w:r w:rsidR="00074057">
        <w:t xml:space="preserve"> </w:t>
      </w:r>
      <w:r w:rsidR="004C770C">
        <w:t>[SKL]</w:t>
      </w:r>
      <w:bookmarkEnd w:id="1891"/>
      <w:bookmarkEnd w:id="1892"/>
      <w:bookmarkEnd w:id="1893"/>
      <w:r w:rsidR="000961FA">
        <w:fldChar w:fldCharType="begin"/>
      </w:r>
      <w:r w:rsidR="003B1FEF">
        <w:instrText xml:space="preserve"> XE "</w:instrText>
      </w:r>
      <w:r w:rsidR="003B1FEF" w:rsidRPr="00955483">
        <w:instrText xml:space="preserve">SKL </w:instrText>
      </w:r>
      <w:r w:rsidR="003B1FEF">
        <w:instrText>–</w:instrText>
      </w:r>
      <w:r w:rsidR="003B1FEF" w:rsidRPr="00955483">
        <w:instrText xml:space="preserve"> Provision of Inherently Unsafe Operations</w:instrText>
      </w:r>
      <w:r w:rsidR="003B1FEF">
        <w:instrText xml:space="preserve">" </w:instrText>
      </w:r>
      <w:r w:rsidR="000961FA">
        <w:fldChar w:fldCharType="end"/>
      </w:r>
      <w:r w:rsidR="000961FA">
        <w:fldChar w:fldCharType="begin"/>
      </w:r>
      <w:r w:rsidR="003B1FEF">
        <w:instrText xml:space="preserve"> XE "</w:instrText>
      </w:r>
      <w:r w:rsidR="003B1FEF" w:rsidRPr="007E2E84">
        <w:instrText>Language Vulnerabilities:Provision of Inherently Unsafe Operations [SKL]</w:instrText>
      </w:r>
      <w:r w:rsidR="003B1FEF">
        <w:instrText xml:space="preserve">" </w:instrText>
      </w:r>
      <w:r w:rsidR="000961FA">
        <w:fldChar w:fldCharType="end"/>
      </w:r>
    </w:p>
    <w:p w14:paraId="4C2BAF35" w14:textId="77777777" w:rsidR="004C770C" w:rsidRDefault="00A90342" w:rsidP="004C770C">
      <w:pPr>
        <w:pStyle w:val="Heading3"/>
      </w:pPr>
      <w:bookmarkStart w:id="1896" w:name="_Toc497902576"/>
      <w:r>
        <w:t>6</w:t>
      </w:r>
      <w:r w:rsidR="009E501C">
        <w:t>.</w:t>
      </w:r>
      <w:r w:rsidR="004C770C">
        <w:t>5</w:t>
      </w:r>
      <w:ins w:id="1897" w:author="Joyce L Tokar" w:date="2017-06-19T06:01:00Z">
        <w:r w:rsidR="001E7506">
          <w:t>3</w:t>
        </w:r>
      </w:ins>
      <w:del w:id="1898" w:author="Joyce L Tokar" w:date="2017-06-07T13:04:00Z">
        <w:r w:rsidR="0070286D" w:rsidDel="00435669">
          <w:delText>0</w:delText>
        </w:r>
      </w:del>
      <w:r w:rsidR="004C770C">
        <w:t>.1</w:t>
      </w:r>
      <w:r w:rsidR="00074057">
        <w:t xml:space="preserve"> </w:t>
      </w:r>
      <w:r w:rsidR="004C770C">
        <w:t>Applicability to Language</w:t>
      </w:r>
      <w:bookmarkEnd w:id="1896"/>
    </w:p>
    <w:p w14:paraId="42ED6E34" w14:textId="77777777" w:rsidR="004C770C" w:rsidRDefault="004C770C" w:rsidP="004C770C">
      <w:r>
        <w:rPr>
          <w:rFonts w:cs="Arial"/>
          <w:szCs w:val="20"/>
        </w:rPr>
        <w:t xml:space="preserve">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0961FA">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0961FA">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w:t>
      </w:r>
      <w:r w:rsidR="000961FA">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0961FA">
        <w:rPr>
          <w:rFonts w:cs="Arial"/>
          <w:szCs w:val="20"/>
          <w:u w:val="single"/>
        </w:rPr>
        <w:fldChar w:fldCharType="end"/>
      </w:r>
      <w:r>
        <w:rPr>
          <w:rFonts w:cs="Arial"/>
          <w:szCs w:val="20"/>
        </w:rPr>
        <w:t xml:space="preserve">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0961FA">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0961FA">
        <w:rPr>
          <w:rFonts w:ascii="Times New Roman" w:hAnsi="Times New Roman"/>
        </w:rPr>
        <w:fldChar w:fldCharType="end"/>
      </w:r>
      <w:r>
        <w:t xml:space="preserve"> attribute.</w:t>
      </w:r>
    </w:p>
    <w:p w14:paraId="29A99496" w14:textId="77777777" w:rsidR="00246C75" w:rsidRDefault="00246C75" w:rsidP="00246C75">
      <w:pPr>
        <w:pStyle w:val="Heading3"/>
        <w:widowControl w:val="0"/>
        <w:tabs>
          <w:tab w:val="num" w:pos="0"/>
        </w:tabs>
        <w:suppressAutoHyphens/>
        <w:spacing w:after="120"/>
        <w:rPr>
          <w:kern w:val="32"/>
        </w:rPr>
      </w:pPr>
      <w:bookmarkStart w:id="1899" w:name="_Toc497902577"/>
      <w:r>
        <w:rPr>
          <w:kern w:val="32"/>
        </w:rPr>
        <w:t>6.5</w:t>
      </w:r>
      <w:ins w:id="1900" w:author="Joyce L Tokar" w:date="2017-06-19T06:01:00Z">
        <w:r w:rsidR="001E7506">
          <w:rPr>
            <w:kern w:val="32"/>
          </w:rPr>
          <w:t>3</w:t>
        </w:r>
      </w:ins>
      <w:del w:id="1901" w:author="Joyce L Tokar" w:date="2017-06-07T13:04:00Z">
        <w:r w:rsidDel="00435669">
          <w:rPr>
            <w:kern w:val="32"/>
          </w:rPr>
          <w:delText>0</w:delText>
        </w:r>
      </w:del>
      <w:r>
        <w:rPr>
          <w:kern w:val="32"/>
        </w:rPr>
        <w:t>.2 Guidance to language users</w:t>
      </w:r>
      <w:bookmarkEnd w:id="1899"/>
    </w:p>
    <w:p w14:paraId="69B61435" w14:textId="77777777" w:rsidR="00365761" w:rsidRDefault="00246C75">
      <w:pPr>
        <w:pStyle w:val="ListParagraph"/>
        <w:numPr>
          <w:ilvl w:val="0"/>
          <w:numId w:val="595"/>
        </w:numPr>
      </w:pPr>
      <w:r>
        <w:t>Avoid the use of unsafe programming practices.</w:t>
      </w:r>
    </w:p>
    <w:p w14:paraId="09322DAB" w14:textId="77777777" w:rsidR="00365761" w:rsidRDefault="00246C75">
      <w:pPr>
        <w:pStyle w:val="ListParagraph"/>
        <w:numPr>
          <w:ilvl w:val="0"/>
          <w:numId w:val="595"/>
        </w:numPr>
      </w:pPr>
      <w:r>
        <w:t xml:space="preserve">Use the </w:t>
      </w:r>
      <w:r w:rsidR="00CA779F" w:rsidRPr="00CA779F">
        <w:rPr>
          <w:rFonts w:ascii="Times New Roman" w:hAnsi="Times New Roman" w:cs="Times New Roman"/>
        </w:rPr>
        <w:t>Restrictions</w:t>
      </w:r>
      <w:r>
        <w:t xml:space="preserve"> pragma to prevent the inadvertent use of unsafe language constructs.</w:t>
      </w:r>
    </w:p>
    <w:p w14:paraId="650EA8A0" w14:textId="77777777" w:rsidR="00365761" w:rsidRDefault="00246C75">
      <w:pPr>
        <w:pStyle w:val="ListParagraph"/>
        <w:numPr>
          <w:ilvl w:val="0"/>
          <w:numId w:val="595"/>
        </w:numPr>
      </w:pPr>
      <w:r>
        <w:t>Carefully scrutinize any code that refers to a program unit explicitly designated to provide unchecked operations.</w:t>
      </w:r>
    </w:p>
    <w:p w14:paraId="7E67E21B" w14:textId="77777777" w:rsidR="004C770C" w:rsidRDefault="00A90342" w:rsidP="004C770C">
      <w:pPr>
        <w:pStyle w:val="Heading2"/>
      </w:pPr>
      <w:bookmarkStart w:id="1902" w:name="_Toc358896536"/>
      <w:bookmarkStart w:id="1903" w:name="_Toc497902578"/>
      <w:r>
        <w:t>6</w:t>
      </w:r>
      <w:r w:rsidR="009E501C">
        <w:t>.</w:t>
      </w:r>
      <w:r w:rsidR="004C770C">
        <w:t>5</w:t>
      </w:r>
      <w:ins w:id="1904" w:author="Joyce L Tokar" w:date="2017-06-19T06:01:00Z">
        <w:r w:rsidR="001E7506">
          <w:t>4</w:t>
        </w:r>
      </w:ins>
      <w:del w:id="1905" w:author="Joyce L Tokar" w:date="2017-06-07T13:06:00Z">
        <w:r w:rsidR="0070286D" w:rsidDel="00435669">
          <w:delText>1</w:delText>
        </w:r>
      </w:del>
      <w:r w:rsidR="00074057">
        <w:t xml:space="preserve"> </w:t>
      </w:r>
      <w:r w:rsidR="004C770C">
        <w:t>Obscure Language Features [BRS]</w:t>
      </w:r>
      <w:bookmarkEnd w:id="1902"/>
      <w:bookmarkEnd w:id="1903"/>
      <w:r w:rsidR="000961FA">
        <w:fldChar w:fldCharType="begin"/>
      </w:r>
      <w:r w:rsidR="003B1FEF">
        <w:instrText xml:space="preserve"> XE "</w:instrText>
      </w:r>
      <w:r w:rsidR="003B1FEF" w:rsidRPr="0088610E">
        <w:instrText xml:space="preserve">BRS </w:instrText>
      </w:r>
      <w:r w:rsidR="003B1FEF">
        <w:instrText>–</w:instrText>
      </w:r>
      <w:r w:rsidR="003B1FEF" w:rsidRPr="0088610E">
        <w:instrText xml:space="preserve"> Obscure Language Features</w:instrText>
      </w:r>
      <w:r w:rsidR="003B1FEF">
        <w:instrText xml:space="preserve">" </w:instrText>
      </w:r>
      <w:r w:rsidR="000961FA">
        <w:fldChar w:fldCharType="end"/>
      </w:r>
      <w:r w:rsidR="000961FA">
        <w:fldChar w:fldCharType="begin"/>
      </w:r>
      <w:r w:rsidR="003B1FEF">
        <w:instrText xml:space="preserve"> XE "</w:instrText>
      </w:r>
      <w:r w:rsidR="003B1FEF" w:rsidRPr="00297423">
        <w:instrText>Language Vulnerabilities:Obscure Language Features [BRS]</w:instrText>
      </w:r>
      <w:r w:rsidR="003B1FEF">
        <w:instrText xml:space="preserve">" </w:instrText>
      </w:r>
      <w:r w:rsidR="000961FA">
        <w:fldChar w:fldCharType="end"/>
      </w:r>
    </w:p>
    <w:p w14:paraId="725A19CB" w14:textId="77777777" w:rsidR="004C770C" w:rsidRDefault="00A90342" w:rsidP="004C770C">
      <w:pPr>
        <w:pStyle w:val="Heading3"/>
      </w:pPr>
      <w:bookmarkStart w:id="1906" w:name="_Toc497902579"/>
      <w:r>
        <w:t>6</w:t>
      </w:r>
      <w:r w:rsidR="009E501C">
        <w:t>.</w:t>
      </w:r>
      <w:r w:rsidR="004C770C">
        <w:t>5</w:t>
      </w:r>
      <w:del w:id="1907" w:author="Joyce L Tokar" w:date="2017-06-07T13:06:00Z">
        <w:r w:rsidR="0070286D" w:rsidDel="00435669">
          <w:delText>1</w:delText>
        </w:r>
      </w:del>
      <w:ins w:id="1908" w:author="Joyce L Tokar" w:date="2017-06-19T06:01:00Z">
        <w:r w:rsidR="001E7506">
          <w:t>4</w:t>
        </w:r>
      </w:ins>
      <w:r w:rsidR="004C770C">
        <w:t>.1</w:t>
      </w:r>
      <w:r w:rsidR="00074057">
        <w:t xml:space="preserve"> </w:t>
      </w:r>
      <w:r w:rsidR="004C770C">
        <w:t>Applicability to language</w:t>
      </w:r>
      <w:bookmarkEnd w:id="1906"/>
    </w:p>
    <w:p w14:paraId="059C87D8" w14:textId="77777777" w:rsidR="004C770C" w:rsidRDefault="004C770C" w:rsidP="004C770C">
      <w:r>
        <w:t>Ada is a rich language and provides facilities for a wide range of application areas. Because some areas are specialized, it is likely that a programmer not versed in a special area might misuse features for that area.  For example, the use of tasking features for concurrent programming requires knowledge of this domain. Similarly, the use of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t xml:space="preserve"> and exception propagation and handling requires a deeper understanding of control flow issues than some programmers possess.</w:t>
      </w:r>
    </w:p>
    <w:p w14:paraId="61143020" w14:textId="77777777" w:rsidR="004C770C" w:rsidRDefault="00A90342" w:rsidP="004C770C">
      <w:pPr>
        <w:pStyle w:val="Heading3"/>
        <w:widowControl w:val="0"/>
        <w:tabs>
          <w:tab w:val="num" w:pos="0"/>
        </w:tabs>
        <w:suppressAutoHyphens/>
        <w:spacing w:after="120"/>
        <w:rPr>
          <w:kern w:val="32"/>
        </w:rPr>
      </w:pPr>
      <w:bookmarkStart w:id="1909" w:name="_Toc497902580"/>
      <w:r>
        <w:rPr>
          <w:kern w:val="32"/>
        </w:rPr>
        <w:t>6</w:t>
      </w:r>
      <w:r w:rsidR="009E501C">
        <w:rPr>
          <w:kern w:val="32"/>
        </w:rPr>
        <w:t>.</w:t>
      </w:r>
      <w:r w:rsidR="004C770C">
        <w:rPr>
          <w:kern w:val="32"/>
        </w:rPr>
        <w:t>5</w:t>
      </w:r>
      <w:del w:id="1910" w:author="Joyce L Tokar" w:date="2017-06-07T13:06:00Z">
        <w:r w:rsidR="0070286D" w:rsidDel="00435669">
          <w:rPr>
            <w:kern w:val="32"/>
          </w:rPr>
          <w:delText>1</w:delText>
        </w:r>
      </w:del>
      <w:ins w:id="1911" w:author="Joyce L Tokar" w:date="2017-06-19T06:01:00Z">
        <w:r w:rsidR="001E7506">
          <w:rPr>
            <w:kern w:val="32"/>
          </w:rPr>
          <w:t>4</w:t>
        </w:r>
      </w:ins>
      <w:r w:rsidR="004C770C">
        <w:rPr>
          <w:kern w:val="32"/>
        </w:rPr>
        <w:t>.2</w:t>
      </w:r>
      <w:r w:rsidR="00074057">
        <w:rPr>
          <w:kern w:val="32"/>
        </w:rPr>
        <w:t xml:space="preserve"> </w:t>
      </w:r>
      <w:r w:rsidR="004C770C">
        <w:rPr>
          <w:kern w:val="32"/>
        </w:rPr>
        <w:t>Guidance to language users</w:t>
      </w:r>
      <w:bookmarkEnd w:id="1909"/>
    </w:p>
    <w:p w14:paraId="5E87207A" w14:textId="77777777" w:rsidR="00365761" w:rsidRDefault="00CA779F">
      <w:pPr>
        <w:widowControl w:val="0"/>
        <w:numPr>
          <w:ilvl w:val="0"/>
          <w:numId w:val="324"/>
        </w:numPr>
        <w:suppressAutoHyphens/>
        <w:spacing w:before="120" w:after="120" w:line="240" w:lineRule="auto"/>
        <w:rPr>
          <w:rFonts w:eastAsia="Helvetica" w:cs="Helvetica"/>
          <w:color w:val="000000"/>
        </w:rPr>
      </w:pPr>
      <w:r w:rsidRPr="00CA779F">
        <w:rPr>
          <w:rFonts w:eastAsia="Helvetica" w:cs="Helvetica"/>
          <w:color w:val="000000"/>
        </w:rPr>
        <w:t xml:space="preserve">Use the </w:t>
      </w:r>
      <w:r w:rsidRPr="00CA779F">
        <w:rPr>
          <w:rFonts w:ascii="Times New Roman" w:eastAsia="Helvetica" w:hAnsi="Times New Roman" w:cs="Times New Roman"/>
          <w:b/>
          <w:color w:val="000000"/>
        </w:rPr>
        <w:t>pragma</w:t>
      </w:r>
      <w:r w:rsidRPr="00CA779F">
        <w:rPr>
          <w:rFonts w:ascii="Times New Roman" w:eastAsia="Helvetica" w:hAnsi="Times New Roman" w:cs="Times New Roman"/>
          <w:color w:val="000000"/>
        </w:rPr>
        <w:t xml:space="preserve"> Restrictions</w:t>
      </w:r>
      <w:r w:rsidR="000961FA" w:rsidRPr="00CA779F">
        <w:rPr>
          <w:rFonts w:eastAsia="Helvetica" w:cs="Helvetica"/>
          <w:color w:val="000000"/>
        </w:rPr>
        <w:fldChar w:fldCharType="begin"/>
      </w:r>
      <w:r w:rsidRPr="00CA779F">
        <w:rPr>
          <w:rFonts w:eastAsia="Helvetica" w:cs="Helvetica"/>
          <w:color w:val="000000"/>
        </w:rPr>
        <w:instrText xml:space="preserve"> XE "Pragma:pragma Restrictions" </w:instrText>
      </w:r>
      <w:r w:rsidR="000961FA" w:rsidRPr="00CA779F">
        <w:rPr>
          <w:rFonts w:eastAsia="Helvetica" w:cs="Helvetica"/>
          <w:color w:val="000000"/>
        </w:rPr>
        <w:fldChar w:fldCharType="end"/>
      </w:r>
      <w:r w:rsidRPr="00CA779F">
        <w:rPr>
          <w:rFonts w:eastAsia="Helvetica" w:cs="Helvetica"/>
          <w:color w:val="000000"/>
        </w:rPr>
        <w:t xml:space="preserve">  to prevent the use of obscure features of the language. </w:t>
      </w:r>
    </w:p>
    <w:p w14:paraId="00F5D4E5" w14:textId="77777777" w:rsidR="00365761" w:rsidRDefault="00CA779F">
      <w:pPr>
        <w:widowControl w:val="0"/>
        <w:numPr>
          <w:ilvl w:val="0"/>
          <w:numId w:val="324"/>
        </w:numPr>
        <w:suppressAutoHyphens/>
        <w:spacing w:before="120" w:after="120" w:line="240" w:lineRule="auto"/>
        <w:rPr>
          <w:rFonts w:eastAsia="Helvetica" w:cs="Helvetica"/>
          <w:color w:val="000000"/>
        </w:rPr>
      </w:pPr>
      <w:r w:rsidRPr="00CA779F">
        <w:rPr>
          <w:rFonts w:eastAsia="Helvetica" w:cs="Helvetica"/>
          <w:color w:val="000000"/>
        </w:rPr>
        <w:t>Similarly, avoid features in a Specialized Needs Annex of the Ada language reference manual unless the application area concerned is well-understood.</w:t>
      </w:r>
    </w:p>
    <w:p w14:paraId="71F5103B" w14:textId="77777777" w:rsidR="00365761" w:rsidRDefault="00CA779F">
      <w:pPr>
        <w:widowControl w:val="0"/>
        <w:numPr>
          <w:ilvl w:val="0"/>
          <w:numId w:val="324"/>
        </w:numPr>
        <w:suppressAutoHyphens/>
        <w:spacing w:before="120" w:after="120" w:line="240" w:lineRule="auto"/>
        <w:rPr>
          <w:rFonts w:eastAsia="Helvetica" w:cs="Helvetica"/>
          <w:color w:val="000000"/>
        </w:rPr>
      </w:pPr>
      <w:r w:rsidRPr="00CA779F">
        <w:t>The restriction</w:t>
      </w:r>
      <w:r w:rsidR="00D036E3">
        <w:rPr>
          <w:rFonts w:ascii="Arial" w:hAnsi="Arial" w:cs="Arial"/>
          <w:color w:val="222222"/>
          <w:sz w:val="19"/>
          <w:szCs w:val="19"/>
          <w:shd w:val="clear" w:color="auto" w:fill="FFFFFF"/>
        </w:rPr>
        <w:t xml:space="preserve"> </w:t>
      </w:r>
      <w:r w:rsidRPr="00CA779F">
        <w:rPr>
          <w:rFonts w:ascii="Times New Roman" w:hAnsi="Times New Roman" w:cs="Times New Roman"/>
          <w:color w:val="222222"/>
          <w:szCs w:val="19"/>
          <w:shd w:val="clear" w:color="auto" w:fill="FFFFFF"/>
        </w:rPr>
        <w:t>No_Dependence</w:t>
      </w:r>
      <w:r w:rsidRPr="00CA779F">
        <w:rPr>
          <w:rFonts w:ascii="Arial" w:hAnsi="Arial" w:cs="Arial"/>
          <w:color w:val="222222"/>
          <w:szCs w:val="19"/>
          <w:shd w:val="clear" w:color="auto" w:fill="FFFFFF"/>
        </w:rPr>
        <w:t xml:space="preserve"> </w:t>
      </w:r>
      <w:r w:rsidRPr="00CA779F">
        <w:t>prevents the use of specified pre-defined or user-defined libraries.</w:t>
      </w:r>
    </w:p>
    <w:p w14:paraId="617CACBB" w14:textId="77777777" w:rsidR="004C770C" w:rsidRDefault="00A90342" w:rsidP="004C770C">
      <w:pPr>
        <w:pStyle w:val="Heading2"/>
      </w:pPr>
      <w:bookmarkStart w:id="1912" w:name="_Ref336414226"/>
      <w:bookmarkStart w:id="1913" w:name="_Toc358896537"/>
      <w:bookmarkStart w:id="1914" w:name="_Toc497902581"/>
      <w:r>
        <w:t>6</w:t>
      </w:r>
      <w:r w:rsidR="009E501C">
        <w:t>.</w:t>
      </w:r>
      <w:r w:rsidR="004C770C">
        <w:t>5</w:t>
      </w:r>
      <w:ins w:id="1915" w:author="Joyce L Tokar" w:date="2017-06-19T06:02:00Z">
        <w:r w:rsidR="001E7506">
          <w:t>5</w:t>
        </w:r>
      </w:ins>
      <w:del w:id="1916" w:author="Joyce L Tokar" w:date="2017-06-07T13:08:00Z">
        <w:r w:rsidR="0070286D" w:rsidDel="00435669">
          <w:delText>2</w:delText>
        </w:r>
      </w:del>
      <w:r w:rsidR="00074057">
        <w:t xml:space="preserve"> </w:t>
      </w:r>
      <w:r w:rsidR="004C770C">
        <w:t>Unspecified Behaviour [BQF]</w:t>
      </w:r>
      <w:bookmarkEnd w:id="1912"/>
      <w:bookmarkEnd w:id="1913"/>
      <w:bookmarkEnd w:id="1914"/>
      <w:r w:rsidR="000961FA">
        <w:fldChar w:fldCharType="begin"/>
      </w:r>
      <w:r w:rsidR="003B1FEF">
        <w:instrText xml:space="preserve"> XE "</w:instrText>
      </w:r>
      <w:r w:rsidR="003B1FEF" w:rsidRPr="00704E63">
        <w:instrText>BQF</w:instrText>
      </w:r>
      <w:r w:rsidR="00EB0723">
        <w:instrText xml:space="preserve"> </w:instrText>
      </w:r>
      <w:r w:rsidR="003B1FEF">
        <w:instrText>–</w:instrText>
      </w:r>
      <w:r w:rsidR="003B1FEF" w:rsidRPr="00704E63">
        <w:instrText xml:space="preserve"> Unspecified Behaviour</w:instrText>
      </w:r>
      <w:r w:rsidR="003B1FEF">
        <w:instrText xml:space="preserve">" </w:instrText>
      </w:r>
      <w:r w:rsidR="000961FA">
        <w:fldChar w:fldCharType="end"/>
      </w:r>
      <w:r w:rsidR="000961FA">
        <w:fldChar w:fldCharType="begin"/>
      </w:r>
      <w:r w:rsidR="003B1FEF">
        <w:instrText xml:space="preserve"> XE "</w:instrText>
      </w:r>
      <w:r w:rsidR="003B1FEF" w:rsidRPr="00165BCF">
        <w:instrText>Language Vulnerabilities:Unspecified Behaviour [BQF]</w:instrText>
      </w:r>
      <w:r w:rsidR="003B1FEF">
        <w:instrText xml:space="preserve">" </w:instrText>
      </w:r>
      <w:r w:rsidR="000961FA">
        <w:fldChar w:fldCharType="end"/>
      </w:r>
    </w:p>
    <w:p w14:paraId="06FB6CB6" w14:textId="77777777" w:rsidR="004C770C" w:rsidRDefault="00A90342" w:rsidP="004C770C">
      <w:pPr>
        <w:pStyle w:val="Heading3"/>
      </w:pPr>
      <w:bookmarkStart w:id="1917" w:name="_Toc497902582"/>
      <w:r>
        <w:t>6</w:t>
      </w:r>
      <w:r w:rsidR="009E501C">
        <w:t>.</w:t>
      </w:r>
      <w:r w:rsidR="004C770C">
        <w:t>5</w:t>
      </w:r>
      <w:ins w:id="1918" w:author="Joyce L Tokar" w:date="2017-06-19T06:02:00Z">
        <w:r w:rsidR="001E7506">
          <w:t>5</w:t>
        </w:r>
      </w:ins>
      <w:del w:id="1919" w:author="Joyce L Tokar" w:date="2017-06-07T13:08:00Z">
        <w:r w:rsidR="0070286D" w:rsidDel="00435669">
          <w:delText>2</w:delText>
        </w:r>
      </w:del>
      <w:r w:rsidR="004C770C">
        <w:t>.1</w:t>
      </w:r>
      <w:r w:rsidR="00074057">
        <w:t xml:space="preserve"> </w:t>
      </w:r>
      <w:r w:rsidR="004C770C">
        <w:t>Applicability to language</w:t>
      </w:r>
      <w:bookmarkEnd w:id="1917"/>
    </w:p>
    <w:p w14:paraId="76862F5F" w14:textId="77777777" w:rsidR="004C770C" w:rsidRDefault="004C770C" w:rsidP="004C770C">
      <w:pPr>
        <w:rPr>
          <w:rFonts w:cs="Arial"/>
          <w:kern w:val="32"/>
          <w:szCs w:val="20"/>
        </w:rPr>
      </w:pPr>
      <w:r>
        <w:rPr>
          <w:rFonts w:cs="Arial"/>
          <w:kern w:val="32"/>
          <w:szCs w:val="20"/>
        </w:rPr>
        <w:t xml:space="preserve">In Ada, there are two main categories of unspecified behaviour, one having to do with unspecified aspects of normal run-time behaviour, and one having to do with </w:t>
      </w:r>
      <w:r>
        <w:rPr>
          <w:rFonts w:cs="Arial"/>
          <w:i/>
          <w:kern w:val="32"/>
          <w:szCs w:val="20"/>
        </w:rPr>
        <w:t>bounded errors</w:t>
      </w:r>
      <w:r>
        <w:rPr>
          <w:rFonts w:cs="Arial"/>
          <w:kern w:val="32"/>
          <w:szCs w:val="20"/>
        </w:rPr>
        <w:t xml:space="preserve">, errors that need not be detected at run-time but for which there is a limited number of possible run-time effects (though always including the possibility of raising </w:t>
      </w:r>
      <w:r w:rsidRPr="00783F1B">
        <w:rPr>
          <w:rFonts w:ascii="Times New Roman" w:hAnsi="Times New Roman" w:cs="Arial"/>
          <w:kern w:val="32"/>
          <w:szCs w:val="20"/>
        </w:rPr>
        <w:t>Program_Error</w:t>
      </w:r>
      <w:r w:rsidR="006B5DE8">
        <w:rPr>
          <w:rFonts w:ascii="Times New Roman" w:hAnsi="Times New Roman" w:cs="Arial"/>
          <w:kern w:val="32"/>
          <w:szCs w:val="20"/>
        </w:rPr>
        <w:t xml:space="preserve"> </w:t>
      </w:r>
      <w:r w:rsidR="006B5DE8">
        <w:rPr>
          <w:rFonts w:cstheme="minorHAnsi"/>
          <w:kern w:val="32"/>
          <w:szCs w:val="20"/>
        </w:rPr>
        <w:t>exception</w:t>
      </w:r>
      <w:r w:rsidR="000961FA">
        <w:rPr>
          <w:rFonts w:ascii="Times New Roman" w:hAnsi="Times New Roman" w:cs="Arial"/>
          <w:kern w:val="32"/>
          <w:szCs w:val="20"/>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0961FA">
        <w:rPr>
          <w:rFonts w:ascii="Times New Roman" w:hAnsi="Times New Roman" w:cs="Arial"/>
          <w:kern w:val="32"/>
          <w:szCs w:val="20"/>
        </w:rPr>
        <w:fldChar w:fldCharType="end"/>
      </w:r>
      <w:r>
        <w:rPr>
          <w:rFonts w:cs="Arial"/>
          <w:kern w:val="32"/>
          <w:szCs w:val="20"/>
        </w:rPr>
        <w:t>).</w:t>
      </w:r>
    </w:p>
    <w:p w14:paraId="14D444A1" w14:textId="77777777" w:rsidR="004C770C" w:rsidRDefault="004C770C" w:rsidP="004C770C">
      <w:pPr>
        <w:rPr>
          <w:rFonts w:cs="Arial"/>
          <w:kern w:val="32"/>
          <w:szCs w:val="20"/>
        </w:rPr>
      </w:pPr>
      <w:r>
        <w:rPr>
          <w:rFonts w:cs="Arial"/>
          <w:kern w:val="32"/>
          <w:szCs w:val="20"/>
        </w:rPr>
        <w:t>For the normal behaviour category, there are several distinct aspects of run-time behaviour that might be unspecified, including:</w:t>
      </w:r>
    </w:p>
    <w:p w14:paraId="2E59845E" w14:textId="77777777" w:rsidR="004C770C" w:rsidRDefault="004C770C" w:rsidP="003B5D87">
      <w:pPr>
        <w:pStyle w:val="ListParagraph"/>
        <w:numPr>
          <w:ilvl w:val="0"/>
          <w:numId w:val="311"/>
        </w:numPr>
        <w:spacing w:before="120" w:after="120" w:line="240" w:lineRule="auto"/>
        <w:rPr>
          <w:kern w:val="32"/>
        </w:rPr>
      </w:pPr>
      <w:r w:rsidRPr="00B63EC0">
        <w:rPr>
          <w:kern w:val="32"/>
        </w:rPr>
        <w:t>Order in which certain actions are performed at run-time;</w:t>
      </w:r>
    </w:p>
    <w:p w14:paraId="3B37E69C" w14:textId="77777777" w:rsidR="004C770C" w:rsidRDefault="004C770C" w:rsidP="003B5D87">
      <w:pPr>
        <w:pStyle w:val="ListParagraph"/>
        <w:numPr>
          <w:ilvl w:val="0"/>
          <w:numId w:val="311"/>
        </w:numPr>
        <w:spacing w:before="120" w:after="120" w:line="240" w:lineRule="auto"/>
        <w:rPr>
          <w:kern w:val="32"/>
        </w:rPr>
      </w:pPr>
      <w:r w:rsidRPr="00B63EC0">
        <w:rPr>
          <w:kern w:val="32"/>
        </w:rPr>
        <w:t>Number of times a given element operation is performed within an operation invoked on a composite or container object;</w:t>
      </w:r>
    </w:p>
    <w:p w14:paraId="6A96CE0E" w14:textId="77777777" w:rsidR="004C770C" w:rsidRDefault="004C770C" w:rsidP="003B5D87">
      <w:pPr>
        <w:pStyle w:val="ListParagraph"/>
        <w:numPr>
          <w:ilvl w:val="0"/>
          <w:numId w:val="311"/>
        </w:numPr>
        <w:spacing w:before="120" w:after="120" w:line="240" w:lineRule="auto"/>
        <w:rPr>
          <w:kern w:val="32"/>
        </w:rPr>
      </w:pPr>
      <w:r w:rsidRPr="00B63EC0">
        <w:rPr>
          <w:kern w:val="32"/>
        </w:rPr>
        <w:t>Results of certain operations within a language-defined generic package if the actual associated with a particular formal subprogram does not meet stated expectations (such as “&lt;” providing a strict weak ordering relationship);</w:t>
      </w:r>
    </w:p>
    <w:p w14:paraId="366BD1B1" w14:textId="77777777" w:rsidR="004C770C" w:rsidRDefault="004C770C" w:rsidP="003B5D87">
      <w:pPr>
        <w:pStyle w:val="ListParagraph"/>
        <w:numPr>
          <w:ilvl w:val="0"/>
          <w:numId w:val="311"/>
        </w:numPr>
        <w:spacing w:before="120" w:after="120" w:line="240" w:lineRule="auto"/>
        <w:rPr>
          <w:kern w:val="32"/>
        </w:rPr>
      </w:pPr>
      <w:r w:rsidRPr="00B63EC0">
        <w:rPr>
          <w:kern w:val="32"/>
        </w:rPr>
        <w:t>Whether distinct instantiations of a generic or distinct invocations of an operation produce distinct values for tags or access-to-subprogram values.</w:t>
      </w:r>
    </w:p>
    <w:p w14:paraId="61584EA3" w14:textId="77777777" w:rsidR="004C770C" w:rsidRPr="00D3259A" w:rsidRDefault="004C770C" w:rsidP="004C770C">
      <w:pPr>
        <w:rPr>
          <w:rFonts w:cs="Arial"/>
          <w:kern w:val="32"/>
          <w:szCs w:val="20"/>
        </w:rPr>
      </w:pPr>
      <w:r>
        <w:rPr>
          <w:rFonts w:cs="Arial"/>
          <w:kern w:val="32"/>
          <w:szCs w:val="20"/>
        </w:rPr>
        <w:t xml:space="preserve">The index entry in the Ada </w:t>
      </w:r>
      <w:r w:rsidR="001E56B4">
        <w:rPr>
          <w:rFonts w:cs="Arial"/>
          <w:kern w:val="32"/>
          <w:szCs w:val="20"/>
        </w:rPr>
        <w:t xml:space="preserve">language reference manual </w:t>
      </w:r>
      <w:r>
        <w:rPr>
          <w:rFonts w:cs="Arial"/>
          <w:kern w:val="32"/>
          <w:szCs w:val="20"/>
        </w:rPr>
        <w:t xml:space="preserve">for </w:t>
      </w:r>
      <w:r>
        <w:rPr>
          <w:rFonts w:cs="Arial"/>
          <w:i/>
          <w:kern w:val="32"/>
          <w:szCs w:val="20"/>
        </w:rPr>
        <w:t>unspecified</w:t>
      </w:r>
      <w:r>
        <w:rPr>
          <w:rFonts w:cs="Arial"/>
          <w:kern w:val="32"/>
          <w:szCs w:val="20"/>
        </w:rPr>
        <w:t xml:space="preserve"> provides the full list. Similarly, the index entry for </w:t>
      </w:r>
      <w:r>
        <w:rPr>
          <w:rFonts w:cs="Arial"/>
          <w:i/>
          <w:kern w:val="32"/>
          <w:szCs w:val="20"/>
        </w:rPr>
        <w:t>bounded error</w:t>
      </w:r>
      <w:r>
        <w:rPr>
          <w:rFonts w:cs="Arial"/>
          <w:kern w:val="32"/>
          <w:szCs w:val="20"/>
        </w:rPr>
        <w:t xml:space="preserve"> provides the full list of references to places in the Ada </w:t>
      </w:r>
      <w:r w:rsidR="001E56B4">
        <w:rPr>
          <w:rFonts w:cs="Arial"/>
          <w:kern w:val="32"/>
          <w:szCs w:val="20"/>
        </w:rPr>
        <w:t xml:space="preserve">language reference manual </w:t>
      </w:r>
      <w:r>
        <w:rPr>
          <w:rFonts w:cs="Arial"/>
          <w:kern w:val="32"/>
          <w:szCs w:val="20"/>
        </w:rPr>
        <w:t>where a bounded error is described.</w:t>
      </w:r>
    </w:p>
    <w:p w14:paraId="13CDAD2B" w14:textId="77777777" w:rsidR="004C770C" w:rsidRDefault="004C770C" w:rsidP="004C770C">
      <w:pPr>
        <w:rPr>
          <w:rFonts w:cs="Arial"/>
          <w:kern w:val="32"/>
          <w:szCs w:val="20"/>
        </w:rPr>
      </w:pPr>
      <w:r>
        <w:rPr>
          <w:rFonts w:cs="Arial"/>
          <w:iCs/>
          <w:kern w:val="32"/>
          <w:szCs w:val="20"/>
        </w:rPr>
        <w:t>Failure can occur due to unspecified behaviour when the programmer did not fully account for the possible outcomes, and the program is executed in a context where the actual outcome was not one of those handled, resulting in the program producing an unintended result.</w:t>
      </w:r>
    </w:p>
    <w:p w14:paraId="5478F7F4" w14:textId="77777777" w:rsidR="004C770C" w:rsidRDefault="00A90342" w:rsidP="004C770C">
      <w:pPr>
        <w:pStyle w:val="Heading3"/>
      </w:pPr>
      <w:bookmarkStart w:id="1920" w:name="_Toc497902583"/>
      <w:r>
        <w:t>6</w:t>
      </w:r>
      <w:r w:rsidR="009E501C">
        <w:t>.</w:t>
      </w:r>
      <w:del w:id="1921" w:author="Joyce L Tokar" w:date="2017-06-07T13:08:00Z">
        <w:r w:rsidR="004C770C" w:rsidDel="00435669">
          <w:delText>5</w:delText>
        </w:r>
        <w:r w:rsidR="0070286D" w:rsidDel="00435669">
          <w:delText>2</w:delText>
        </w:r>
      </w:del>
      <w:ins w:id="1922" w:author="Joyce L Tokar" w:date="2017-06-07T13:08:00Z">
        <w:r w:rsidR="00435669">
          <w:t>5</w:t>
        </w:r>
      </w:ins>
      <w:ins w:id="1923" w:author="Joyce L Tokar" w:date="2017-06-19T06:02:00Z">
        <w:r w:rsidR="003A390E">
          <w:t>5</w:t>
        </w:r>
      </w:ins>
      <w:r w:rsidR="004C770C">
        <w:t>.2</w:t>
      </w:r>
      <w:r w:rsidR="00074057">
        <w:t xml:space="preserve"> </w:t>
      </w:r>
      <w:r w:rsidR="004C770C">
        <w:t>Guidance to language users</w:t>
      </w:r>
      <w:bookmarkEnd w:id="1920"/>
      <w:r w:rsidR="004C770C">
        <w:t xml:space="preserve"> </w:t>
      </w:r>
    </w:p>
    <w:p w14:paraId="3FCD215C" w14:textId="77777777" w:rsidR="004C770C" w:rsidRDefault="004C770C" w:rsidP="004C770C">
      <w:pPr>
        <w:rPr>
          <w:rFonts w:cs="Arial"/>
          <w:kern w:val="32"/>
          <w:szCs w:val="20"/>
        </w:rPr>
      </w:pPr>
      <w:r>
        <w:rPr>
          <w:rFonts w:cs="Arial"/>
          <w:kern w:val="32"/>
          <w:szCs w:val="20"/>
        </w:rPr>
        <w:t>As in any language, the vulnerability can be reduced in Ada by avoiding situations that have unspecified behaviour, or by fully accounting for the possible outcomes.</w:t>
      </w:r>
    </w:p>
    <w:p w14:paraId="3B859878" w14:textId="77777777" w:rsidR="004C770C" w:rsidRDefault="004C770C" w:rsidP="004C770C">
      <w:pPr>
        <w:rPr>
          <w:rFonts w:cs="Arial"/>
          <w:kern w:val="32"/>
          <w:szCs w:val="20"/>
        </w:rPr>
      </w:pPr>
      <w:r>
        <w:rPr>
          <w:rFonts w:cs="Arial"/>
          <w:kern w:val="32"/>
          <w:szCs w:val="20"/>
        </w:rPr>
        <w:t>Particular instances of this vulnerability can be avoided or mitigated in Ada in the following ways:</w:t>
      </w:r>
    </w:p>
    <w:p w14:paraId="0F370977" w14:textId="77777777" w:rsidR="004C770C" w:rsidRDefault="004C770C" w:rsidP="003B5D87">
      <w:pPr>
        <w:pStyle w:val="ListParagraph"/>
        <w:numPr>
          <w:ilvl w:val="0"/>
          <w:numId w:val="312"/>
        </w:numPr>
        <w:spacing w:before="120" w:after="120" w:line="240" w:lineRule="auto"/>
      </w:pPr>
      <w:r>
        <w:t>For situation where order of evaluation or number of evaluations is unspecified, us</w:t>
      </w:r>
      <w:r w:rsidR="00454530">
        <w:t>e</w:t>
      </w:r>
      <w:r>
        <w:t xml:space="preserve"> only operations with no side-effects, or idempotent behaviour, </w:t>
      </w:r>
      <w:r w:rsidR="00454530">
        <w:t>to</w:t>
      </w:r>
      <w:r>
        <w:t xml:space="preserve"> avoid the vulnerability;</w:t>
      </w:r>
    </w:p>
    <w:p w14:paraId="4D72D3DA" w14:textId="77777777" w:rsidR="004C770C" w:rsidRDefault="004C770C" w:rsidP="003B5D87">
      <w:pPr>
        <w:pStyle w:val="ListParagraph"/>
        <w:numPr>
          <w:ilvl w:val="0"/>
          <w:numId w:val="312"/>
        </w:numPr>
        <w:spacing w:before="120" w:after="120" w:line="240" w:lineRule="auto"/>
      </w:pPr>
      <w:r>
        <w:t xml:space="preserve">For situations involving generic formal subprograms, </w:t>
      </w:r>
      <w:r w:rsidR="00454530">
        <w:t xml:space="preserve">ensure </w:t>
      </w:r>
      <w:r>
        <w:t>that the actual subprogram satisfies all of the stated expectations;</w:t>
      </w:r>
    </w:p>
    <w:p w14:paraId="49361FD2" w14:textId="77777777" w:rsidR="004C770C" w:rsidRDefault="004C770C" w:rsidP="003B5D87">
      <w:pPr>
        <w:pStyle w:val="ListParagraph"/>
        <w:numPr>
          <w:ilvl w:val="0"/>
          <w:numId w:val="312"/>
        </w:numPr>
        <w:spacing w:before="120" w:after="120" w:line="240" w:lineRule="auto"/>
      </w:pPr>
      <w:r>
        <w:t xml:space="preserve">For situations involving unspecified values, </w:t>
      </w:r>
      <w:r w:rsidR="00454530">
        <w:t xml:space="preserve">avoid </w:t>
      </w:r>
      <w:r>
        <w:t>depend</w:t>
      </w:r>
      <w:r w:rsidR="00454530">
        <w:t>ing</w:t>
      </w:r>
      <w:r>
        <w:t xml:space="preserve"> on equality between potentially distinct values;</w:t>
      </w:r>
    </w:p>
    <w:p w14:paraId="3C6F9C06" w14:textId="77777777" w:rsidR="004C770C" w:rsidRDefault="004C770C" w:rsidP="003B5D87">
      <w:pPr>
        <w:pStyle w:val="ListParagraph"/>
        <w:numPr>
          <w:ilvl w:val="0"/>
          <w:numId w:val="312"/>
        </w:numPr>
        <w:spacing w:before="120" w:after="120" w:line="240" w:lineRule="auto"/>
      </w:pPr>
      <w:r>
        <w:t xml:space="preserve">For situations involving bounded errors, avoid the </w:t>
      </w:r>
      <w:r w:rsidR="00C94C7D">
        <w:t>problem</w:t>
      </w:r>
      <w:r>
        <w:t xml:space="preserve"> completely, by ensuring in other ways that all requirements for correct operation are satisfied before invoking an operation that might result in a bounded error. See </w:t>
      </w:r>
      <w:hyperlink w:anchor="_6.22_Initialization_of" w:history="1">
        <w:r w:rsidR="00C32627" w:rsidRPr="00C32627">
          <w:rPr>
            <w:rStyle w:val="Hyperlink"/>
          </w:rPr>
          <w:t>6.22 Initialization of Variables [LAV]</w:t>
        </w:r>
      </w:hyperlink>
      <w:r w:rsidR="00C32627">
        <w:t xml:space="preserve"> </w:t>
      </w:r>
      <w:r>
        <w:t>for a discussion of uninitialized variables in Ada, a common cause of a bounded error.</w:t>
      </w:r>
    </w:p>
    <w:p w14:paraId="20C158C4" w14:textId="77777777" w:rsidR="004C770C" w:rsidRDefault="00A90342" w:rsidP="004C770C">
      <w:pPr>
        <w:pStyle w:val="Heading2"/>
      </w:pPr>
      <w:bookmarkStart w:id="1924" w:name="_Ref336414272"/>
      <w:bookmarkStart w:id="1925" w:name="_Toc358896538"/>
      <w:bookmarkStart w:id="1926" w:name="_Toc497902584"/>
      <w:r>
        <w:t>6</w:t>
      </w:r>
      <w:r w:rsidR="009E501C">
        <w:t>.</w:t>
      </w:r>
      <w:r w:rsidR="004C770C">
        <w:t>5</w:t>
      </w:r>
      <w:ins w:id="1927" w:author="Joyce L Tokar" w:date="2017-06-19T06:03:00Z">
        <w:r w:rsidR="003A390E">
          <w:t>6</w:t>
        </w:r>
      </w:ins>
      <w:del w:id="1928" w:author="Joyce L Tokar" w:date="2017-06-07T13:10:00Z">
        <w:r w:rsidR="0070286D" w:rsidDel="00435669">
          <w:delText>3</w:delText>
        </w:r>
      </w:del>
      <w:r w:rsidR="00074057">
        <w:t xml:space="preserve"> </w:t>
      </w:r>
      <w:r w:rsidR="004C770C">
        <w:t>Undefined Behaviour [EWF]</w:t>
      </w:r>
      <w:bookmarkEnd w:id="1924"/>
      <w:bookmarkEnd w:id="1925"/>
      <w:bookmarkEnd w:id="1926"/>
      <w:r w:rsidR="000961FA">
        <w:fldChar w:fldCharType="begin"/>
      </w:r>
      <w:r w:rsidR="003B1FEF">
        <w:instrText xml:space="preserve"> XE "</w:instrText>
      </w:r>
      <w:r w:rsidR="003B1FEF" w:rsidRPr="00285252">
        <w:instrText xml:space="preserve">EWF </w:instrText>
      </w:r>
      <w:r w:rsidR="003B1FEF">
        <w:instrText>–</w:instrText>
      </w:r>
      <w:r w:rsidR="003B1FEF" w:rsidRPr="00285252">
        <w:instrText xml:space="preserve"> Undefined Behaviour</w:instrText>
      </w:r>
      <w:r w:rsidR="003B1FEF">
        <w:instrText xml:space="preserve">" </w:instrText>
      </w:r>
      <w:r w:rsidR="000961FA">
        <w:fldChar w:fldCharType="end"/>
      </w:r>
      <w:r w:rsidR="000961FA">
        <w:fldChar w:fldCharType="begin"/>
      </w:r>
      <w:r w:rsidR="003B1FEF">
        <w:instrText xml:space="preserve"> XE "</w:instrText>
      </w:r>
      <w:r w:rsidR="003B1FEF" w:rsidRPr="007C125D">
        <w:instrText>Language Vulnerabilities:Undefined Behaviour [EWF]</w:instrText>
      </w:r>
      <w:r w:rsidR="003B1FEF">
        <w:instrText xml:space="preserve">" </w:instrText>
      </w:r>
      <w:r w:rsidR="000961FA">
        <w:fldChar w:fldCharType="end"/>
      </w:r>
    </w:p>
    <w:p w14:paraId="34770EBA" w14:textId="77777777" w:rsidR="004C770C" w:rsidRDefault="00A90342" w:rsidP="004C770C">
      <w:pPr>
        <w:pStyle w:val="Heading3"/>
      </w:pPr>
      <w:bookmarkStart w:id="1929" w:name="_Toc497902585"/>
      <w:r>
        <w:t>6</w:t>
      </w:r>
      <w:r w:rsidR="009E501C">
        <w:t>.</w:t>
      </w:r>
      <w:r w:rsidR="004C770C">
        <w:t>5</w:t>
      </w:r>
      <w:ins w:id="1930" w:author="Joyce L Tokar" w:date="2017-06-19T06:03:00Z">
        <w:r w:rsidR="003A390E">
          <w:t>6</w:t>
        </w:r>
      </w:ins>
      <w:del w:id="1931" w:author="Joyce L Tokar" w:date="2017-06-07T13:10:00Z">
        <w:r w:rsidR="0070286D" w:rsidDel="00435669">
          <w:delText>3</w:delText>
        </w:r>
      </w:del>
      <w:r w:rsidR="004C770C">
        <w:t>.1</w:t>
      </w:r>
      <w:r w:rsidR="00074057">
        <w:t xml:space="preserve"> </w:t>
      </w:r>
      <w:r w:rsidR="004C770C">
        <w:t>Applicability to language</w:t>
      </w:r>
      <w:bookmarkEnd w:id="1929"/>
    </w:p>
    <w:p w14:paraId="567CBFE6" w14:textId="77777777" w:rsidR="004C770C" w:rsidRDefault="004C770C" w:rsidP="004C770C">
      <w:pPr>
        <w:rPr>
          <w:rFonts w:cs="Arial"/>
          <w:kern w:val="32"/>
          <w:szCs w:val="20"/>
        </w:rPr>
      </w:pPr>
      <w:r>
        <w:rPr>
          <w:rFonts w:cs="Arial"/>
          <w:kern w:val="32"/>
          <w:szCs w:val="20"/>
        </w:rPr>
        <w:t xml:space="preserve">In Ada, undefined behaviour is called </w:t>
      </w:r>
      <w:r>
        <w:rPr>
          <w:rFonts w:cs="Arial"/>
          <w:i/>
          <w:kern w:val="32"/>
          <w:szCs w:val="20"/>
        </w:rPr>
        <w:t>erroneous execution</w:t>
      </w:r>
      <w:r>
        <w:rPr>
          <w:rFonts w:cs="Arial"/>
          <w:kern w:val="32"/>
          <w:szCs w:val="20"/>
        </w:rPr>
        <w:t>, and can arise from certain errors that are not required to be detected by the implementation, and whose effects are not in general predictable.</w:t>
      </w:r>
    </w:p>
    <w:p w14:paraId="0ADABB97" w14:textId="77777777" w:rsidR="004C770C" w:rsidRDefault="004C770C" w:rsidP="004C770C">
      <w:pPr>
        <w:rPr>
          <w:rFonts w:cs="Arial"/>
          <w:kern w:val="32"/>
          <w:szCs w:val="20"/>
        </w:rPr>
      </w:pPr>
      <w:r>
        <w:rPr>
          <w:rFonts w:cs="Arial"/>
          <w:kern w:val="32"/>
          <w:szCs w:val="20"/>
        </w:rPr>
        <w:t>There are various kinds of errors that can lead to erroneous execution, including:</w:t>
      </w:r>
    </w:p>
    <w:p w14:paraId="045B4BF4" w14:textId="77777777" w:rsidR="004C770C" w:rsidRDefault="004C770C" w:rsidP="003B5D87">
      <w:pPr>
        <w:pStyle w:val="ListParagraph"/>
        <w:numPr>
          <w:ilvl w:val="0"/>
          <w:numId w:val="321"/>
        </w:numPr>
        <w:spacing w:before="120" w:after="120" w:line="240" w:lineRule="auto"/>
        <w:rPr>
          <w:kern w:val="32"/>
        </w:rPr>
      </w:pPr>
      <w:r w:rsidRPr="003A20BB">
        <w:rPr>
          <w:kern w:val="32"/>
        </w:rPr>
        <w:t>Changing a discriminant of a record (by assigning to the record as a whole) while there remain active references to subcomponents of the record that depend on the discriminant;</w:t>
      </w:r>
    </w:p>
    <w:p w14:paraId="3D7D76AE" w14:textId="77777777" w:rsidR="004C770C" w:rsidRDefault="004C770C" w:rsidP="003B5D87">
      <w:pPr>
        <w:pStyle w:val="ListParagraph"/>
        <w:numPr>
          <w:ilvl w:val="0"/>
          <w:numId w:val="321"/>
        </w:numPr>
        <w:spacing w:before="120" w:after="120" w:line="240" w:lineRule="auto"/>
        <w:rPr>
          <w:kern w:val="32"/>
        </w:rPr>
      </w:pPr>
      <w:r w:rsidRPr="003A20BB">
        <w:rPr>
          <w:kern w:val="32"/>
        </w:rPr>
        <w:t>Referring via an access value, task id, or tag, to an object, task, or type that no longer exists at the time of the reference;</w:t>
      </w:r>
    </w:p>
    <w:p w14:paraId="113EBD0B" w14:textId="77777777" w:rsidR="004C770C" w:rsidRDefault="004C770C" w:rsidP="003B5D87">
      <w:pPr>
        <w:pStyle w:val="ListParagraph"/>
        <w:numPr>
          <w:ilvl w:val="0"/>
          <w:numId w:val="321"/>
        </w:numPr>
        <w:spacing w:before="120" w:after="120" w:line="240" w:lineRule="auto"/>
        <w:rPr>
          <w:kern w:val="32"/>
        </w:rPr>
      </w:pPr>
      <w:r w:rsidRPr="003A20BB">
        <w:rPr>
          <w:kern w:val="32"/>
        </w:rPr>
        <w:t>Referring to an object whose assignment was disrupted by an abort</w:t>
      </w:r>
      <w:r w:rsidR="000961FA">
        <w:rPr>
          <w:kern w:val="32"/>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rPr>
          <w:kern w:val="32"/>
        </w:rPr>
        <w:fldChar w:fldCharType="end"/>
      </w:r>
      <w:r w:rsidRPr="003A20BB">
        <w:rPr>
          <w:kern w:val="32"/>
        </w:rPr>
        <w:t xml:space="preserve"> statement, prior to invoking a new assignment to the object;</w:t>
      </w:r>
    </w:p>
    <w:p w14:paraId="2EE6FB94" w14:textId="77777777" w:rsidR="004C770C" w:rsidRDefault="004C770C" w:rsidP="003B5D87">
      <w:pPr>
        <w:pStyle w:val="ListParagraph"/>
        <w:numPr>
          <w:ilvl w:val="0"/>
          <w:numId w:val="321"/>
        </w:numPr>
        <w:spacing w:before="120" w:after="120" w:line="240" w:lineRule="auto"/>
        <w:rPr>
          <w:kern w:val="32"/>
        </w:rPr>
      </w:pPr>
      <w:r w:rsidRPr="003A20BB">
        <w:rPr>
          <w:kern w:val="32"/>
        </w:rPr>
        <w:t>Sharing an object between multiple tasks without adequate synchronization;</w:t>
      </w:r>
    </w:p>
    <w:p w14:paraId="6E4E3986" w14:textId="77777777" w:rsidR="004C770C" w:rsidRDefault="004C770C" w:rsidP="003B5D87">
      <w:pPr>
        <w:pStyle w:val="ListParagraph"/>
        <w:numPr>
          <w:ilvl w:val="0"/>
          <w:numId w:val="321"/>
        </w:numPr>
        <w:spacing w:before="120" w:after="120" w:line="240" w:lineRule="auto"/>
        <w:rPr>
          <w:kern w:val="32"/>
        </w:rPr>
      </w:pPr>
      <w:r w:rsidRPr="003A20BB">
        <w:rPr>
          <w:kern w:val="32"/>
        </w:rPr>
        <w:t>Suppressing a language-defined check that is in fact violated at run-time;</w:t>
      </w:r>
    </w:p>
    <w:p w14:paraId="4A01C4F0" w14:textId="77777777" w:rsidR="004C770C" w:rsidRDefault="004C770C" w:rsidP="003B5D87">
      <w:pPr>
        <w:pStyle w:val="ListParagraph"/>
        <w:numPr>
          <w:ilvl w:val="0"/>
          <w:numId w:val="321"/>
        </w:numPr>
        <w:spacing w:before="120" w:after="120" w:line="240" w:lineRule="auto"/>
        <w:rPr>
          <w:kern w:val="32"/>
        </w:rPr>
      </w:pPr>
      <w:r w:rsidRPr="003A20BB">
        <w:rPr>
          <w:kern w:val="32"/>
        </w:rPr>
        <w:t>Specifying the address or alignment of an object in an inappropriate way;</w:t>
      </w:r>
    </w:p>
    <w:p w14:paraId="40ECFD62" w14:textId="77777777" w:rsidR="004C770C" w:rsidRDefault="004C770C" w:rsidP="003B5D87">
      <w:pPr>
        <w:pStyle w:val="ListParagraph"/>
        <w:numPr>
          <w:ilvl w:val="0"/>
          <w:numId w:val="321"/>
        </w:numPr>
        <w:spacing w:before="120" w:after="120" w:line="240" w:lineRule="auto"/>
        <w:rPr>
          <w:kern w:val="32"/>
        </w:rPr>
      </w:pPr>
      <w:r w:rsidRPr="003A20BB">
        <w:rPr>
          <w:kern w:val="32"/>
        </w:rPr>
        <w:t xml:space="preserve">Using </w:t>
      </w:r>
      <w:r w:rsidRPr="003A20BB">
        <w:rPr>
          <w:rFonts w:ascii="Times New Roman" w:hAnsi="Times New Roman"/>
          <w:kern w:val="32"/>
        </w:rPr>
        <w:t>Unchecked_Conversion</w:t>
      </w:r>
      <w:r w:rsidR="000961FA">
        <w:rPr>
          <w:rFonts w:ascii="Times New Roman" w:hAnsi="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0961FA">
        <w:rPr>
          <w:rFonts w:ascii="Times New Roman" w:hAnsi="Times New Roman"/>
          <w:kern w:val="32"/>
        </w:rPr>
        <w:fldChar w:fldCharType="end"/>
      </w:r>
      <w:r w:rsidRPr="003A20BB">
        <w:rPr>
          <w:kern w:val="32"/>
        </w:rPr>
        <w:t xml:space="preserve">, </w:t>
      </w:r>
      <w:r w:rsidRPr="003A20BB">
        <w:rPr>
          <w:rFonts w:ascii="Times New Roman" w:hAnsi="Times New Roman"/>
          <w:kern w:val="32"/>
        </w:rPr>
        <w:t>Address_To_Access_Conversions</w:t>
      </w:r>
      <w:r w:rsidRPr="003A20BB">
        <w:rPr>
          <w:kern w:val="32"/>
        </w:rPr>
        <w:t xml:space="preserve">, or calling an imported subprogram to create a value, or reference to a value, that has an </w:t>
      </w:r>
      <w:r w:rsidRPr="003A20BB">
        <w:rPr>
          <w:i/>
          <w:kern w:val="32"/>
        </w:rPr>
        <w:t xml:space="preserve">abnormal </w:t>
      </w:r>
      <w:r w:rsidRPr="003A20BB">
        <w:rPr>
          <w:kern w:val="32"/>
        </w:rPr>
        <w:t>representation.</w:t>
      </w:r>
    </w:p>
    <w:p w14:paraId="5EC17C68" w14:textId="77777777" w:rsidR="004C770C" w:rsidRPr="00D3259A" w:rsidRDefault="004C770C" w:rsidP="004C770C">
      <w:pPr>
        <w:rPr>
          <w:rFonts w:cs="Arial"/>
          <w:kern w:val="32"/>
          <w:szCs w:val="20"/>
        </w:rPr>
      </w:pPr>
      <w:r>
        <w:rPr>
          <w:rFonts w:cs="Arial"/>
          <w:kern w:val="32"/>
          <w:szCs w:val="20"/>
        </w:rPr>
        <w:t xml:space="preserve">The full list is given in the index of the Ada </w:t>
      </w:r>
      <w:r w:rsidR="001E56B4">
        <w:rPr>
          <w:rFonts w:cs="Arial"/>
          <w:kern w:val="32"/>
          <w:szCs w:val="20"/>
        </w:rPr>
        <w:t xml:space="preserve">language reference manual </w:t>
      </w:r>
      <w:r>
        <w:rPr>
          <w:rFonts w:cs="Arial"/>
          <w:kern w:val="32"/>
          <w:szCs w:val="20"/>
        </w:rPr>
        <w:t xml:space="preserve">under </w:t>
      </w:r>
      <w:r>
        <w:rPr>
          <w:rFonts w:cs="Arial"/>
          <w:i/>
          <w:kern w:val="32"/>
          <w:szCs w:val="20"/>
        </w:rPr>
        <w:t>erroneous execution</w:t>
      </w:r>
      <w:r>
        <w:rPr>
          <w:rFonts w:cs="Arial"/>
          <w:kern w:val="32"/>
          <w:szCs w:val="20"/>
        </w:rPr>
        <w:t>.</w:t>
      </w:r>
    </w:p>
    <w:p w14:paraId="3FCE7986" w14:textId="77777777" w:rsidR="004C770C" w:rsidRDefault="004C770C" w:rsidP="004C770C">
      <w:pPr>
        <w:rPr>
          <w:rFonts w:cs="Arial"/>
          <w:kern w:val="32"/>
          <w:szCs w:val="20"/>
        </w:rPr>
      </w:pPr>
      <w:r>
        <w:rPr>
          <w:rFonts w:cs="Arial"/>
          <w:iCs/>
          <w:kern w:val="32"/>
          <w:szCs w:val="20"/>
        </w:rPr>
        <w:t xml:space="preserve">Any occurrence of erroneous execution represents a failure situation, as the results are unpredictable, and may involve overwriting of memory, jumping to unintended locations within memory, </w:t>
      </w:r>
      <w:r w:rsidR="00142871">
        <w:rPr>
          <w:rFonts w:cs="Arial"/>
          <w:iCs/>
          <w:kern w:val="32"/>
          <w:szCs w:val="20"/>
        </w:rPr>
        <w:t>and other uncontrolled events</w:t>
      </w:r>
      <w:r>
        <w:rPr>
          <w:rFonts w:cs="Arial"/>
          <w:iCs/>
          <w:kern w:val="32"/>
          <w:szCs w:val="20"/>
        </w:rPr>
        <w:t>.</w:t>
      </w:r>
    </w:p>
    <w:p w14:paraId="6F18D80D" w14:textId="77777777" w:rsidR="004C770C" w:rsidRDefault="00A90342" w:rsidP="004C770C">
      <w:pPr>
        <w:pStyle w:val="Heading3"/>
      </w:pPr>
      <w:bookmarkStart w:id="1932" w:name="_Toc497902586"/>
      <w:r>
        <w:t>6</w:t>
      </w:r>
      <w:r w:rsidR="00B50B51">
        <w:t>.</w:t>
      </w:r>
      <w:del w:id="1933" w:author="Joyce L Tokar" w:date="2017-06-07T13:10:00Z">
        <w:r w:rsidR="004C770C" w:rsidDel="00435669">
          <w:delText>5</w:delText>
        </w:r>
        <w:r w:rsidR="0070286D" w:rsidDel="00435669">
          <w:delText>3</w:delText>
        </w:r>
      </w:del>
      <w:ins w:id="1934" w:author="Joyce L Tokar" w:date="2017-06-07T13:10:00Z">
        <w:r w:rsidR="00435669">
          <w:t>5</w:t>
        </w:r>
      </w:ins>
      <w:ins w:id="1935" w:author="Joyce L Tokar" w:date="2017-06-19T06:03:00Z">
        <w:r w:rsidR="003A390E">
          <w:t>6</w:t>
        </w:r>
      </w:ins>
      <w:r w:rsidR="004C770C">
        <w:t>.2</w:t>
      </w:r>
      <w:r w:rsidR="00074057">
        <w:t xml:space="preserve"> </w:t>
      </w:r>
      <w:r w:rsidR="004C770C">
        <w:t>Guidance to language users</w:t>
      </w:r>
      <w:bookmarkEnd w:id="1932"/>
    </w:p>
    <w:p w14:paraId="27256AC7" w14:textId="77777777" w:rsidR="004C770C" w:rsidRDefault="004C770C" w:rsidP="004C770C">
      <w:pPr>
        <w:rPr>
          <w:rFonts w:cs="Arial"/>
          <w:kern w:val="32"/>
          <w:szCs w:val="20"/>
        </w:rPr>
      </w:pPr>
      <w:r>
        <w:rPr>
          <w:rFonts w:cs="Arial"/>
          <w:kern w:val="32"/>
          <w:szCs w:val="20"/>
        </w:rPr>
        <w:t>The common errors that result in erroneous execution can be avoided in the following ways:</w:t>
      </w:r>
    </w:p>
    <w:p w14:paraId="617E181A" w14:textId="77777777" w:rsidR="004C770C" w:rsidRDefault="00C80E07" w:rsidP="00E862CA">
      <w:pPr>
        <w:pStyle w:val="ListParagraph"/>
        <w:numPr>
          <w:ilvl w:val="0"/>
          <w:numId w:val="313"/>
        </w:numPr>
        <w:spacing w:before="120" w:after="120" w:line="240" w:lineRule="auto"/>
      </w:pPr>
      <w:r>
        <w:rPr>
          <w:kern w:val="32"/>
        </w:rPr>
        <w:t>E</w:t>
      </w:r>
      <w:r w:rsidR="00C94C7D">
        <w:rPr>
          <w:kern w:val="32"/>
        </w:rPr>
        <w:t>nsure that a</w:t>
      </w:r>
      <w:r w:rsidR="004C770C" w:rsidRPr="00B63EC0">
        <w:rPr>
          <w:kern w:val="32"/>
        </w:rPr>
        <w:t xml:space="preserve">ll data shared between tasks </w:t>
      </w:r>
      <w:r w:rsidR="00C94C7D">
        <w:rPr>
          <w:kern w:val="32"/>
        </w:rPr>
        <w:t xml:space="preserve">are either private </w:t>
      </w:r>
      <w:del w:id="1936" w:author="Stephen Michell" w:date="2018-01-22T18:12:00Z">
        <w:r w:rsidR="004C770C" w:rsidRPr="00B63EC0" w:rsidDel="003379E9">
          <w:rPr>
            <w:kern w:val="32"/>
          </w:rPr>
          <w:delText xml:space="preserve"> </w:delText>
        </w:r>
      </w:del>
      <w:r w:rsidR="004C770C" w:rsidRPr="00B63EC0">
        <w:rPr>
          <w:kern w:val="32"/>
        </w:rPr>
        <w:t>within a protected object or marked Atomic</w:t>
      </w:r>
      <w:r w:rsidR="000961FA">
        <w:rPr>
          <w:kern w:val="32"/>
        </w:rPr>
        <w:fldChar w:fldCharType="begin"/>
      </w:r>
      <w:r w:rsidR="002A55F1">
        <w:instrText xml:space="preserve"> XE "</w:instrText>
      </w:r>
      <w:r w:rsidR="002A55F1" w:rsidRPr="0001160E">
        <w:rPr>
          <w:u w:val="single"/>
        </w:rPr>
        <w:instrText>Atomic</w:instrText>
      </w:r>
      <w:r w:rsidR="002A55F1">
        <w:instrText xml:space="preserve">" </w:instrText>
      </w:r>
      <w:r w:rsidR="000961FA">
        <w:rPr>
          <w:kern w:val="32"/>
        </w:rPr>
        <w:fldChar w:fldCharType="end"/>
      </w:r>
      <w:r w:rsidR="004C770C" w:rsidRPr="00B63EC0">
        <w:rPr>
          <w:kern w:val="32"/>
        </w:rPr>
        <w:t>;</w:t>
      </w:r>
    </w:p>
    <w:p w14:paraId="3D6F860C" w14:textId="77777777" w:rsidR="004C770C" w:rsidRDefault="00C80E07" w:rsidP="00E862CA">
      <w:pPr>
        <w:pStyle w:val="ListParagraph"/>
        <w:numPr>
          <w:ilvl w:val="0"/>
          <w:numId w:val="313"/>
        </w:numPr>
        <w:spacing w:before="120" w:after="120" w:line="240" w:lineRule="auto"/>
      </w:pPr>
      <w:r>
        <w:rPr>
          <w:kern w:val="32"/>
        </w:rPr>
        <w:t>U</w:t>
      </w:r>
      <w:r w:rsidR="00C94C7D">
        <w:rPr>
          <w:kern w:val="32"/>
        </w:rPr>
        <w:t>pon a</w:t>
      </w:r>
      <w:r w:rsidR="004C770C" w:rsidRPr="00B63EC0">
        <w:rPr>
          <w:kern w:val="32"/>
        </w:rPr>
        <w:t xml:space="preserve">ny use of </w:t>
      </w:r>
      <w:r w:rsidR="004C770C" w:rsidRPr="00B63EC0">
        <w:rPr>
          <w:rFonts w:ascii="Times New Roman" w:hAnsi="Times New Roman"/>
          <w:kern w:val="32"/>
        </w:rPr>
        <w:t>Unchecked_Deallocation</w:t>
      </w:r>
      <w:r w:rsidR="00C94C7D">
        <w:rPr>
          <w:kern w:val="32"/>
        </w:rPr>
        <w:t>,</w:t>
      </w:r>
      <w:r w:rsidR="001B153E">
        <w:rPr>
          <w:kern w:val="32"/>
        </w:rPr>
        <w:t xml:space="preserve"> </w:t>
      </w:r>
      <w:r w:rsidR="004C770C" w:rsidRPr="00B63EC0">
        <w:rPr>
          <w:kern w:val="32"/>
        </w:rPr>
        <w:t>carefully check to be sure that there are no remaining references to the object;</w:t>
      </w:r>
    </w:p>
    <w:p w14:paraId="7A7643B6" w14:textId="77777777" w:rsidR="004C770C" w:rsidRDefault="00CA779F" w:rsidP="00E862CA">
      <w:pPr>
        <w:pStyle w:val="ListParagraph"/>
        <w:numPr>
          <w:ilvl w:val="0"/>
          <w:numId w:val="313"/>
        </w:numPr>
        <w:spacing w:before="120" w:after="120" w:line="240" w:lineRule="auto"/>
      </w:pPr>
      <w:r w:rsidRPr="00CA779F">
        <w:rPr>
          <w:rFonts w:cstheme="minorHAnsi"/>
          <w:bCs/>
          <w:kern w:val="32"/>
        </w:rPr>
        <w:t>Use</w:t>
      </w:r>
      <w:r w:rsidR="00C94C7D">
        <w:rPr>
          <w:rFonts w:ascii="Times New Roman" w:hAnsi="Times New Roman"/>
          <w:b/>
          <w:bCs/>
          <w:kern w:val="32"/>
        </w:rPr>
        <w:t xml:space="preserve"> </w:t>
      </w:r>
      <w:r w:rsidR="004C770C" w:rsidRPr="00B63EC0">
        <w:rPr>
          <w:rFonts w:ascii="Times New Roman" w:hAnsi="Times New Roman"/>
          <w:b/>
          <w:bCs/>
          <w:kern w:val="32"/>
        </w:rPr>
        <w:t>pragma</w:t>
      </w:r>
      <w:r w:rsidR="004C770C" w:rsidRPr="00B63EC0">
        <w:rPr>
          <w:rFonts w:ascii="Times New Roman" w:hAnsi="Times New Roman"/>
          <w:kern w:val="32"/>
        </w:rPr>
        <w:t xml:space="preserve"> Suppress</w:t>
      </w:r>
      <w:r w:rsidR="000961FA">
        <w:rPr>
          <w:rFonts w:ascii="Times New Roman" w:hAnsi="Times New Roman"/>
          <w:kern w:val="32"/>
        </w:rPr>
        <w:fldChar w:fldCharType="begin"/>
      </w:r>
      <w:r w:rsidR="00C904B6">
        <w:instrText xml:space="preserve"> XE "</w:instrText>
      </w:r>
      <w:r w:rsidR="00C904B6" w:rsidRPr="00CE4582">
        <w:instrText>Pragma:pragma Suppress</w:instrText>
      </w:r>
      <w:r w:rsidR="00C904B6">
        <w:instrText xml:space="preserve">" </w:instrText>
      </w:r>
      <w:r w:rsidR="000961FA">
        <w:rPr>
          <w:rFonts w:ascii="Times New Roman" w:hAnsi="Times New Roman"/>
          <w:kern w:val="32"/>
        </w:rPr>
        <w:fldChar w:fldCharType="end"/>
      </w:r>
      <w:r w:rsidR="004C770C" w:rsidRPr="00B63EC0">
        <w:rPr>
          <w:kern w:val="32"/>
        </w:rPr>
        <w:t xml:space="preserve"> sparingly, and only after the code has undergone extensive verification. </w:t>
      </w:r>
    </w:p>
    <w:p w14:paraId="261096A7" w14:textId="77777777" w:rsidR="004C770C" w:rsidRDefault="004C770C" w:rsidP="004C770C">
      <w:pPr>
        <w:spacing w:after="120"/>
        <w:rPr>
          <w:rFonts w:cs="Arial"/>
          <w:kern w:val="32"/>
          <w:szCs w:val="20"/>
        </w:rPr>
      </w:pPr>
      <w:r>
        <w:rPr>
          <w:rFonts w:cs="Arial"/>
          <w:kern w:val="32"/>
          <w:szCs w:val="20"/>
        </w:rPr>
        <w:t>The other errors that can lead to erroneous execution are less common, but clearly in any given Ada application, care must be taken when using features such as:</w:t>
      </w:r>
    </w:p>
    <w:p w14:paraId="6570501E"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b/>
          <w:kern w:val="32"/>
        </w:rPr>
        <w:t>abort</w:t>
      </w:r>
      <w:r w:rsidR="000961FA">
        <w:rPr>
          <w:rFonts w:ascii="Times New Roman" w:hAnsi="Times New Roman" w:cs="Times New Roman"/>
          <w:b/>
          <w:kern w:val="32"/>
        </w:rPr>
        <w:fldChar w:fldCharType="begin"/>
      </w:r>
      <w:r w:rsidR="00466177">
        <w:instrText xml:space="preserve"> XE "</w:instrText>
      </w:r>
      <w:r w:rsidRPr="00017A66">
        <w:rPr>
          <w:rFonts w:ascii="Times New Roman" w:hAnsi="Times New Roman" w:cs="Times New Roman"/>
          <w:b/>
        </w:rPr>
        <w:instrText>abort</w:instrText>
      </w:r>
      <w:r w:rsidR="00466177">
        <w:instrText xml:space="preserve">" </w:instrText>
      </w:r>
      <w:r w:rsidR="000961FA">
        <w:rPr>
          <w:rFonts w:ascii="Times New Roman" w:hAnsi="Times New Roman" w:cs="Times New Roman"/>
          <w:b/>
          <w:kern w:val="32"/>
        </w:rPr>
        <w:fldChar w:fldCharType="end"/>
      </w:r>
      <w:r w:rsidR="004C770C" w:rsidRPr="00B63EC0">
        <w:rPr>
          <w:kern w:val="32"/>
        </w:rPr>
        <w:t xml:space="preserve">; </w:t>
      </w:r>
    </w:p>
    <w:p w14:paraId="20BE8BBB"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Unchecked_Conversion</w:t>
      </w:r>
      <w:r w:rsidR="000961FA">
        <w:rPr>
          <w:rFonts w:ascii="Times New Roman" w:hAnsi="Times New Roman" w:cs="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0961FA">
        <w:rPr>
          <w:rFonts w:ascii="Times New Roman" w:hAnsi="Times New Roman" w:cs="Times New Roman"/>
          <w:kern w:val="32"/>
        </w:rPr>
        <w:fldChar w:fldCharType="end"/>
      </w:r>
      <w:r w:rsidR="004C770C" w:rsidRPr="00B63EC0">
        <w:rPr>
          <w:kern w:val="32"/>
        </w:rPr>
        <w:t xml:space="preserve">; </w:t>
      </w:r>
    </w:p>
    <w:p w14:paraId="49034FF0"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Address_To_Access_Conversions</w:t>
      </w:r>
      <w:r w:rsidR="004C770C" w:rsidRPr="00B63EC0">
        <w:rPr>
          <w:kern w:val="32"/>
        </w:rPr>
        <w:t xml:space="preserve">; </w:t>
      </w:r>
    </w:p>
    <w:p w14:paraId="1F1E7D36" w14:textId="77777777" w:rsidR="004C770C" w:rsidRDefault="004C770C" w:rsidP="00E862CA">
      <w:pPr>
        <w:pStyle w:val="ListParagraph"/>
        <w:numPr>
          <w:ilvl w:val="0"/>
          <w:numId w:val="314"/>
        </w:numPr>
        <w:spacing w:before="120" w:after="120" w:line="240" w:lineRule="auto"/>
      </w:pPr>
      <w:r w:rsidRPr="00B63EC0">
        <w:rPr>
          <w:kern w:val="32"/>
        </w:rPr>
        <w:t xml:space="preserve">The results of imported subprograms; </w:t>
      </w:r>
    </w:p>
    <w:p w14:paraId="6FB63DFB" w14:textId="77777777" w:rsidR="004C770C" w:rsidRDefault="004C770C" w:rsidP="00E862CA">
      <w:pPr>
        <w:pStyle w:val="ListParagraph"/>
        <w:numPr>
          <w:ilvl w:val="0"/>
          <w:numId w:val="314"/>
        </w:numPr>
        <w:spacing w:before="120" w:after="120" w:line="240" w:lineRule="auto"/>
        <w:rPr>
          <w:kern w:val="32"/>
        </w:rPr>
      </w:pPr>
      <w:r w:rsidRPr="00B63EC0">
        <w:rPr>
          <w:kern w:val="32"/>
        </w:rPr>
        <w:t>Discriminant</w:t>
      </w:r>
      <w:r w:rsidR="000961FA">
        <w:rPr>
          <w:kern w:val="32"/>
        </w:rPr>
        <w:fldChar w:fldCharType="begin"/>
      </w:r>
      <w:r w:rsidR="002A55F1">
        <w:instrText xml:space="preserve"> XE "</w:instrText>
      </w:r>
      <w:r w:rsidR="002A55F1" w:rsidRPr="002F3A08">
        <w:rPr>
          <w:u w:val="single"/>
        </w:rPr>
        <w:instrText>Discriminant</w:instrText>
      </w:r>
      <w:r w:rsidR="002A55F1">
        <w:instrText xml:space="preserve">" </w:instrText>
      </w:r>
      <w:r w:rsidR="000961FA">
        <w:rPr>
          <w:kern w:val="32"/>
        </w:rPr>
        <w:fldChar w:fldCharType="end"/>
      </w:r>
      <w:r w:rsidRPr="00B63EC0">
        <w:rPr>
          <w:kern w:val="32"/>
        </w:rPr>
        <w:t>-changing assignments to global variables.</w:t>
      </w:r>
    </w:p>
    <w:p w14:paraId="3D74BD52" w14:textId="77777777" w:rsidR="004C770C" w:rsidRDefault="004C770C" w:rsidP="004C770C">
      <w:pPr>
        <w:rPr>
          <w:rFonts w:cs="Arial"/>
          <w:kern w:val="32"/>
          <w:szCs w:val="20"/>
        </w:rPr>
      </w:pPr>
      <w:r>
        <w:rPr>
          <w:rFonts w:cs="Arial"/>
          <w:szCs w:val="20"/>
        </w:rPr>
        <w:t xml:space="preserve">The mitigations described in </w:t>
      </w:r>
      <w:r w:rsidR="00E862CA">
        <w:t xml:space="preserve">TR 24772-1 </w:t>
      </w:r>
      <w:r>
        <w:rPr>
          <w:rFonts w:cs="Arial"/>
          <w:szCs w:val="20"/>
        </w:rPr>
        <w:t>Section 6.</w:t>
      </w:r>
      <w:del w:id="1937" w:author="Joyce L Tokar" w:date="2017-06-07T13:10:00Z">
        <w:r w:rsidDel="00435669">
          <w:rPr>
            <w:rFonts w:cs="Arial"/>
            <w:szCs w:val="20"/>
          </w:rPr>
          <w:delText>55</w:delText>
        </w:r>
      </w:del>
      <w:ins w:id="1938" w:author="Joyce L Tokar" w:date="2017-06-07T13:10:00Z">
        <w:r w:rsidR="00435669">
          <w:rPr>
            <w:rFonts w:cs="Arial"/>
            <w:szCs w:val="20"/>
          </w:rPr>
          <w:t>5</w:t>
        </w:r>
      </w:ins>
      <w:ins w:id="1939" w:author="Joyce L Tokar" w:date="2017-06-19T06:03:00Z">
        <w:r w:rsidR="003A390E">
          <w:rPr>
            <w:rFonts w:cs="Arial"/>
            <w:szCs w:val="20"/>
          </w:rPr>
          <w:t>6</w:t>
        </w:r>
      </w:ins>
      <w:r>
        <w:rPr>
          <w:rFonts w:cs="Arial"/>
          <w:szCs w:val="20"/>
        </w:rPr>
        <w:t>.5 are applicable here.</w:t>
      </w:r>
    </w:p>
    <w:p w14:paraId="428FC56F" w14:textId="77777777" w:rsidR="004C770C" w:rsidRDefault="00A90342" w:rsidP="004C770C">
      <w:pPr>
        <w:pStyle w:val="Heading2"/>
      </w:pPr>
      <w:bookmarkStart w:id="1940" w:name="_Ref336414530"/>
      <w:bookmarkStart w:id="1941" w:name="_Toc358896539"/>
      <w:bookmarkStart w:id="1942" w:name="_Toc497902587"/>
      <w:r>
        <w:t>6.</w:t>
      </w:r>
      <w:r w:rsidR="004C770C">
        <w:t>5</w:t>
      </w:r>
      <w:ins w:id="1943" w:author="Joyce L Tokar" w:date="2017-06-19T06:03:00Z">
        <w:r w:rsidR="003A390E">
          <w:t>7</w:t>
        </w:r>
      </w:ins>
      <w:del w:id="1944" w:author="Joyce L Tokar" w:date="2017-06-07T13:12:00Z">
        <w:r w:rsidR="0070286D" w:rsidDel="00435669">
          <w:delText>4</w:delText>
        </w:r>
      </w:del>
      <w:r w:rsidR="00074057">
        <w:t xml:space="preserve"> </w:t>
      </w:r>
      <w:r w:rsidR="004C770C">
        <w:t>Implementation-Defined Behaviour [FAB]</w:t>
      </w:r>
      <w:bookmarkEnd w:id="1940"/>
      <w:bookmarkEnd w:id="1941"/>
      <w:bookmarkEnd w:id="1942"/>
      <w:r w:rsidR="000961FA">
        <w:fldChar w:fldCharType="begin"/>
      </w:r>
      <w:r w:rsidR="003B1FEF">
        <w:instrText xml:space="preserve"> XE "</w:instrText>
      </w:r>
      <w:r w:rsidR="003B1FEF" w:rsidRPr="001F7B97">
        <w:instrText>FAB</w:instrText>
      </w:r>
      <w:r w:rsidR="00EB0723">
        <w:instrText xml:space="preserve"> </w:instrText>
      </w:r>
      <w:r w:rsidR="003B1FEF">
        <w:instrText>–</w:instrText>
      </w:r>
      <w:r w:rsidR="003B1FEF" w:rsidRPr="001F7B97">
        <w:instrText xml:space="preserve"> </w:instrText>
      </w:r>
      <w:r w:rsidR="00EB0723">
        <w:instrText>Implementation-Defined Behaviour</w:instrText>
      </w:r>
      <w:r w:rsidR="003B1FEF">
        <w:instrText xml:space="preserve">" </w:instrText>
      </w:r>
      <w:r w:rsidR="000961FA">
        <w:fldChar w:fldCharType="end"/>
      </w:r>
      <w:r w:rsidR="000961FA">
        <w:fldChar w:fldCharType="begin"/>
      </w:r>
      <w:r w:rsidR="003B1FEF">
        <w:instrText xml:space="preserve"> XE "</w:instrText>
      </w:r>
      <w:r w:rsidR="003B1FEF" w:rsidRPr="00FA29A1">
        <w:instrText>Language Vulnerabilities:Implementation-Defined Behaviour [FAB]</w:instrText>
      </w:r>
      <w:r w:rsidR="003B1FEF">
        <w:instrText xml:space="preserve">" </w:instrText>
      </w:r>
      <w:r w:rsidR="000961FA">
        <w:fldChar w:fldCharType="end"/>
      </w:r>
    </w:p>
    <w:p w14:paraId="20961A94" w14:textId="77777777" w:rsidR="004C770C" w:rsidRDefault="00A90342" w:rsidP="004C770C">
      <w:pPr>
        <w:pStyle w:val="Heading3"/>
      </w:pPr>
      <w:bookmarkStart w:id="1945" w:name="_Toc497902588"/>
      <w:r>
        <w:t>6.</w:t>
      </w:r>
      <w:r w:rsidR="004C770C">
        <w:t>5</w:t>
      </w:r>
      <w:ins w:id="1946" w:author="Joyce L Tokar" w:date="2017-06-19T06:04:00Z">
        <w:r w:rsidR="003A390E">
          <w:t>7</w:t>
        </w:r>
      </w:ins>
      <w:del w:id="1947" w:author="Joyce L Tokar" w:date="2017-06-07T13:12:00Z">
        <w:r w:rsidR="0070286D" w:rsidDel="00435669">
          <w:delText>4</w:delText>
        </w:r>
      </w:del>
      <w:r w:rsidR="004C770C">
        <w:t>.1</w:t>
      </w:r>
      <w:r w:rsidR="00074057">
        <w:t xml:space="preserve"> </w:t>
      </w:r>
      <w:r w:rsidR="004C770C">
        <w:t>Applicability to language</w:t>
      </w:r>
      <w:bookmarkEnd w:id="1945"/>
    </w:p>
    <w:p w14:paraId="39865EC8" w14:textId="77777777" w:rsidR="004C770C" w:rsidRDefault="004C770C" w:rsidP="004C770C">
      <w:pPr>
        <w:rPr>
          <w:rFonts w:cs="Arial"/>
          <w:kern w:val="32"/>
          <w:szCs w:val="20"/>
        </w:rPr>
      </w:pPr>
      <w:r>
        <w:rPr>
          <w:rFonts w:cs="Arial"/>
          <w:kern w:val="32"/>
          <w:szCs w:val="20"/>
        </w:rPr>
        <w:t xml:space="preserve">There are a number of situations in Ada where the language semantics are implementation defined, to allow the implementation to choose an efficient mechanism, or to match the capabilities of the target environment. Each of these situations is identified in Annex M of the Ada </w:t>
      </w:r>
      <w:r w:rsidR="00E862CA">
        <w:rPr>
          <w:rFonts w:cs="Arial"/>
          <w:kern w:val="32"/>
          <w:szCs w:val="20"/>
        </w:rPr>
        <w:t>language reference manual</w:t>
      </w:r>
      <w:r>
        <w:rPr>
          <w:rFonts w:cs="Arial"/>
          <w:kern w:val="32"/>
          <w:szCs w:val="20"/>
        </w:rPr>
        <w:t>, and implementations are required to provide documentation associated with each item in Annex M to provide the programmer with guidance on the implementation choices.</w:t>
      </w:r>
    </w:p>
    <w:p w14:paraId="72EEEF47" w14:textId="77777777" w:rsidR="004C770C" w:rsidRDefault="004C770C" w:rsidP="004C770C">
      <w:pPr>
        <w:rPr>
          <w:rFonts w:cs="Arial"/>
          <w:kern w:val="32"/>
          <w:szCs w:val="20"/>
        </w:rPr>
      </w:pPr>
      <w:r>
        <w:rPr>
          <w:rFonts w:cs="Arial"/>
          <w:kern w:val="32"/>
          <w:szCs w:val="20"/>
        </w:rPr>
        <w:t>A failure can occur in an Ada application due to implementation-defined behaviour if the programmer presumed the implementation made one choice, when in fact it made a different choice that affected the results of the execution. In many cases, a compile-time message or a run-time exception</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Pr>
          <w:rFonts w:cs="Arial"/>
          <w:kern w:val="32"/>
          <w:szCs w:val="20"/>
        </w:rPr>
        <w:t xml:space="preserve"> will indicate the presence of such a problem. For example, the range of integers supported by a given compiler is implementation defined. However, if the programmer specifies a range for an integer type that exceeds that supported by the implementation, then a compile-time error will be indicated, and if at run time a computation exceeds the base range of an integer type, then a </w:t>
      </w:r>
      <w:r w:rsidRPr="001B213D">
        <w:rPr>
          <w:rFonts w:ascii="Times New Roman" w:hAnsi="Times New Roman" w:cs="Arial"/>
          <w:kern w:val="32"/>
          <w:szCs w:val="20"/>
        </w:rPr>
        <w:t>Constraint_Error</w:t>
      </w:r>
      <w:r w:rsidR="000961FA">
        <w:rPr>
          <w:rFonts w:ascii="Times New Roman" w:hAnsi="Times New Roman" w:cs="Arial"/>
          <w:kern w:val="32"/>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0961FA">
        <w:rPr>
          <w:rFonts w:ascii="Times New Roman" w:hAnsi="Times New Roman" w:cs="Arial"/>
          <w:kern w:val="32"/>
          <w:szCs w:val="20"/>
        </w:rPr>
        <w:fldChar w:fldCharType="end"/>
      </w:r>
      <w:r>
        <w:rPr>
          <w:rFonts w:cs="Arial"/>
          <w:kern w:val="32"/>
          <w:szCs w:val="20"/>
        </w:rPr>
        <w:t xml:space="preserve"> is raised.</w:t>
      </w:r>
    </w:p>
    <w:p w14:paraId="535E61B7" w14:textId="77777777" w:rsidR="004C770C" w:rsidRDefault="004C770C" w:rsidP="004C770C">
      <w:pPr>
        <w:rPr>
          <w:rFonts w:cs="Arial"/>
          <w:iCs/>
          <w:kern w:val="32"/>
          <w:szCs w:val="20"/>
        </w:rPr>
      </w:pPr>
      <w:r>
        <w:rPr>
          <w:rFonts w:cs="Arial"/>
          <w:iCs/>
          <w:kern w:val="32"/>
          <w:szCs w:val="20"/>
        </w:rPr>
        <w:t>Failure due to implementation-defined behaviour is generally due to the programmer presuming a particular effect that is not matched by the choice made by the implementation. As indicated above, many such failures are indicated by compile-time error messages or run-time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Pr>
          <w:rFonts w:cs="Arial"/>
          <w:iCs/>
          <w:kern w:val="32"/>
          <w:szCs w:val="20"/>
        </w:rPr>
        <w:t xml:space="preserve">. However, there are cases where the implementation-defined behaviour might be silently misconstrued, such as if the implementation presumes </w:t>
      </w:r>
      <w:r w:rsidRPr="001B213D">
        <w:rPr>
          <w:rFonts w:ascii="Times New Roman" w:hAnsi="Times New Roman" w:cs="Arial"/>
          <w:iCs/>
          <w:kern w:val="32"/>
          <w:szCs w:val="20"/>
        </w:rPr>
        <w:t>Ada.Exceptions.Exception_Information</w:t>
      </w:r>
      <w:r w:rsidR="000961FA">
        <w:rPr>
          <w:rFonts w:ascii="Times New Roman" w:hAnsi="Times New Roman" w:cs="Arial"/>
          <w:iCs/>
          <w:kern w:val="32"/>
          <w:szCs w:val="20"/>
        </w:rPr>
        <w:fldChar w:fldCharType="begin"/>
      </w:r>
      <w:r w:rsidR="00080388">
        <w:instrText xml:space="preserve"> XE "</w:instrText>
      </w:r>
      <w:r w:rsidR="00EB0723">
        <w:instrText>Exception Information</w:instrText>
      </w:r>
      <w:r w:rsidR="00080388">
        <w:instrText xml:space="preserve">" </w:instrText>
      </w:r>
      <w:r w:rsidR="000961FA">
        <w:rPr>
          <w:rFonts w:ascii="Times New Roman" w:hAnsi="Times New Roman" w:cs="Arial"/>
          <w:iCs/>
          <w:kern w:val="32"/>
          <w:szCs w:val="20"/>
        </w:rPr>
        <w:fldChar w:fldCharType="end"/>
      </w:r>
      <w:r>
        <w:rPr>
          <w:rFonts w:cs="Arial"/>
          <w:iCs/>
          <w:kern w:val="32"/>
          <w:szCs w:val="20"/>
        </w:rPr>
        <w:t xml:space="preserve"> returns a string with a particular format, when in fact the implementation does not use the expected format. If a program is attempting to extract information from </w:t>
      </w:r>
      <w:r w:rsidRPr="001B213D">
        <w:rPr>
          <w:rFonts w:ascii="Times New Roman" w:hAnsi="Times New Roman" w:cs="Arial"/>
          <w:iCs/>
          <w:kern w:val="32"/>
          <w:szCs w:val="20"/>
        </w:rPr>
        <w:t>Exception_Information</w:t>
      </w:r>
      <w:r w:rsidR="000961FA">
        <w:rPr>
          <w:rFonts w:ascii="Times New Roman" w:hAnsi="Times New Roman" w:cs="Arial"/>
          <w:iCs/>
          <w:kern w:val="32"/>
          <w:szCs w:val="20"/>
        </w:rPr>
        <w:fldChar w:fldCharType="begin"/>
      </w:r>
      <w:r w:rsidR="00080388">
        <w:instrText xml:space="preserve"> XE "</w:instrText>
      </w:r>
      <w:r w:rsidR="00080388" w:rsidRPr="008F4EEF">
        <w:instrText>Exception Information</w:instrText>
      </w:r>
      <w:r w:rsidR="00080388">
        <w:instrText xml:space="preserve">" </w:instrText>
      </w:r>
      <w:r w:rsidR="000961FA">
        <w:rPr>
          <w:rFonts w:ascii="Times New Roman" w:hAnsi="Times New Roman" w:cs="Arial"/>
          <w:iCs/>
          <w:kern w:val="32"/>
          <w:szCs w:val="20"/>
        </w:rPr>
        <w:fldChar w:fldCharType="end"/>
      </w:r>
      <w:r w:rsidR="00080388">
        <w:rPr>
          <w:rFonts w:cs="Arial"/>
          <w:iCs/>
          <w:kern w:val="32"/>
          <w:szCs w:val="20"/>
        </w:rPr>
        <w:t xml:space="preserve"> </w:t>
      </w:r>
      <w:r>
        <w:rPr>
          <w:rFonts w:cs="Arial"/>
          <w:iCs/>
          <w:kern w:val="32"/>
          <w:szCs w:val="20"/>
        </w:rPr>
        <w:t xml:space="preserve"> for the purposes of logging propagated exceptions, then the log might end up with misleading or useless information if there is a mismatch between the programmer’s expectation and the actual implementation-defined format.</w:t>
      </w:r>
    </w:p>
    <w:p w14:paraId="66D78B1C" w14:textId="77777777" w:rsidR="00952B43" w:rsidRDefault="00952B43" w:rsidP="004C770C">
      <w:pPr>
        <w:rPr>
          <w:rFonts w:cs="Arial"/>
          <w:kern w:val="32"/>
          <w:szCs w:val="20"/>
        </w:rPr>
      </w:pPr>
      <w:r>
        <w:rPr>
          <w:rFonts w:cs="Arial"/>
          <w:kern w:val="32"/>
          <w:szCs w:val="20"/>
        </w:rPr>
        <w:t xml:space="preserve">Many implementation-defined limits have associated constants declared in language-defined packages, generally </w:t>
      </w:r>
      <w:r w:rsidRPr="001B213D">
        <w:rPr>
          <w:rFonts w:ascii="Times New Roman" w:hAnsi="Times New Roman" w:cs="Arial"/>
          <w:b/>
          <w:bCs/>
          <w:kern w:val="32"/>
          <w:szCs w:val="20"/>
        </w:rPr>
        <w:t>package</w:t>
      </w:r>
      <w:r w:rsidRPr="001B213D">
        <w:rPr>
          <w:rFonts w:ascii="Times New Roman" w:hAnsi="Times New Roman" w:cs="Arial"/>
          <w:kern w:val="32"/>
          <w:szCs w:val="20"/>
        </w:rPr>
        <w:t xml:space="preserve"> System</w:t>
      </w:r>
      <w:r>
        <w:rPr>
          <w:rFonts w:cs="Arial"/>
          <w:kern w:val="32"/>
          <w:szCs w:val="20"/>
        </w:rPr>
        <w:t xml:space="preserve">. In particular, the maximum range of integers is given by </w:t>
      </w:r>
      <w:r w:rsidRPr="001B213D">
        <w:rPr>
          <w:rFonts w:ascii="Times New Roman" w:hAnsi="Times New Roman" w:cs="Arial"/>
          <w:kern w:val="32"/>
          <w:szCs w:val="20"/>
        </w:rPr>
        <w:t>System.Min_Int .. System.Max_Int</w:t>
      </w:r>
      <w:r>
        <w:rPr>
          <w:rFonts w:cs="Arial"/>
          <w:kern w:val="32"/>
          <w:szCs w:val="20"/>
        </w:rPr>
        <w:t xml:space="preserve">, and other limits are indicated by constants such as </w:t>
      </w:r>
      <w:r w:rsidRPr="001B213D">
        <w:rPr>
          <w:rFonts w:ascii="Times New Roman" w:hAnsi="Times New Roman" w:cs="Arial"/>
          <w:kern w:val="32"/>
          <w:szCs w:val="20"/>
        </w:rPr>
        <w:t>System.Max_Binary_Modulus</w:t>
      </w:r>
      <w:r>
        <w:rPr>
          <w:rFonts w:cs="Arial"/>
          <w:kern w:val="32"/>
          <w:szCs w:val="20"/>
        </w:rPr>
        <w:t xml:space="preserve">, </w:t>
      </w:r>
      <w:r w:rsidRPr="001B213D">
        <w:rPr>
          <w:rFonts w:ascii="Times New Roman" w:hAnsi="Times New Roman" w:cs="Arial"/>
          <w:kern w:val="32"/>
          <w:szCs w:val="20"/>
        </w:rPr>
        <w:t>System.Memory_Size</w:t>
      </w:r>
      <w:r>
        <w:rPr>
          <w:rFonts w:cs="Arial"/>
          <w:kern w:val="32"/>
          <w:szCs w:val="20"/>
        </w:rPr>
        <w:t xml:space="preserve">, </w:t>
      </w:r>
      <w:r w:rsidRPr="001B213D">
        <w:rPr>
          <w:rFonts w:ascii="Times New Roman" w:hAnsi="Times New Roman" w:cs="Arial"/>
          <w:kern w:val="32"/>
          <w:szCs w:val="20"/>
        </w:rPr>
        <w:t>System.Max_Mantissa</w:t>
      </w:r>
      <w:r>
        <w:rPr>
          <w:rFonts w:cs="Arial"/>
          <w:kern w:val="32"/>
          <w:szCs w:val="20"/>
        </w:rPr>
        <w:t xml:space="preserve">, and similar. Other implementation-defined limits are implicit in normal </w:t>
      </w:r>
      <w:r w:rsidRPr="001B213D">
        <w:rPr>
          <w:rFonts w:ascii="Times New Roman" w:hAnsi="Times New Roman" w:cs="Arial"/>
          <w:kern w:val="32"/>
          <w:szCs w:val="20"/>
        </w:rPr>
        <w:t>‘First</w:t>
      </w:r>
      <w:r w:rsidR="000961FA">
        <w:rPr>
          <w:rFonts w:ascii="Times New Roman" w:hAnsi="Times New Roman" w:cs="Arial"/>
          <w:kern w:val="32"/>
          <w:szCs w:val="20"/>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0961FA">
        <w:rPr>
          <w:rFonts w:ascii="Times New Roman" w:hAnsi="Times New Roman" w:cs="Arial"/>
          <w:kern w:val="32"/>
          <w:szCs w:val="20"/>
        </w:rPr>
        <w:fldChar w:fldCharType="end"/>
      </w:r>
      <w:r>
        <w:rPr>
          <w:rFonts w:cs="Arial"/>
          <w:kern w:val="32"/>
          <w:szCs w:val="20"/>
        </w:rPr>
        <w:t xml:space="preserve"> and </w:t>
      </w:r>
      <w:r w:rsidRPr="001B213D">
        <w:rPr>
          <w:rFonts w:ascii="Times New Roman" w:hAnsi="Times New Roman" w:cs="Arial"/>
          <w:kern w:val="32"/>
          <w:szCs w:val="20"/>
        </w:rPr>
        <w:t>‘Last</w:t>
      </w:r>
      <w:r w:rsidR="000961FA">
        <w:rPr>
          <w:rFonts w:ascii="Times New Roman" w:hAnsi="Times New Roman" w:cs="Arial"/>
          <w:kern w:val="32"/>
          <w:szCs w:val="20"/>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0961FA">
        <w:rPr>
          <w:rFonts w:ascii="Times New Roman" w:hAnsi="Times New Roman" w:cs="Arial"/>
          <w:kern w:val="32"/>
          <w:szCs w:val="20"/>
        </w:rPr>
        <w:fldChar w:fldCharType="end"/>
      </w:r>
      <w:r>
        <w:rPr>
          <w:rFonts w:cs="Arial"/>
          <w:kern w:val="32"/>
          <w:szCs w:val="20"/>
        </w:rPr>
        <w:t xml:space="preserve"> attributes of language-defined (sub) types, such as </w:t>
      </w:r>
      <w:r w:rsidRPr="001B213D">
        <w:rPr>
          <w:rFonts w:ascii="Times New Roman" w:hAnsi="Times New Roman" w:cs="Arial"/>
          <w:kern w:val="32"/>
          <w:szCs w:val="20"/>
        </w:rPr>
        <w:t>System.Priority’First</w:t>
      </w:r>
      <w:r>
        <w:rPr>
          <w:rFonts w:cs="Arial"/>
          <w:kern w:val="32"/>
          <w:szCs w:val="20"/>
        </w:rPr>
        <w:t xml:space="preserve"> and </w:t>
      </w:r>
      <w:r w:rsidRPr="001B213D">
        <w:rPr>
          <w:rFonts w:ascii="Times New Roman" w:hAnsi="Times New Roman" w:cs="Arial"/>
          <w:kern w:val="32"/>
          <w:szCs w:val="20"/>
        </w:rPr>
        <w:t>System.Priority’Last</w:t>
      </w:r>
      <w:r>
        <w:rPr>
          <w:rFonts w:cs="Arial"/>
          <w:kern w:val="32"/>
          <w:szCs w:val="20"/>
        </w:rPr>
        <w:t>. Furthermore, the implementation-defined representation aspects of types and subtypes can be queried by language-defined attributes. Thus, code can be parameterized to adjust to implementation-defined properties without modifying the code.</w:t>
      </w:r>
    </w:p>
    <w:p w14:paraId="7600A502" w14:textId="77777777" w:rsidR="00017A66" w:rsidRDefault="00A90342" w:rsidP="00E862CA">
      <w:pPr>
        <w:pStyle w:val="Heading3"/>
      </w:pPr>
      <w:bookmarkStart w:id="1948" w:name="_Toc497902589"/>
      <w:r>
        <w:t>6.</w:t>
      </w:r>
      <w:r w:rsidR="004C770C">
        <w:t>5</w:t>
      </w:r>
      <w:ins w:id="1949" w:author="Joyce L Tokar" w:date="2017-06-19T06:05:00Z">
        <w:r w:rsidR="003A390E">
          <w:t>7</w:t>
        </w:r>
      </w:ins>
      <w:del w:id="1950" w:author="Joyce L Tokar" w:date="2017-06-07T13:12:00Z">
        <w:r w:rsidR="0070286D" w:rsidDel="00435669">
          <w:delText>4</w:delText>
        </w:r>
      </w:del>
      <w:r w:rsidR="004C770C">
        <w:t>.2</w:t>
      </w:r>
      <w:r w:rsidR="00074057">
        <w:t xml:space="preserve"> </w:t>
      </w:r>
      <w:r w:rsidR="004C770C">
        <w:t>Guidance to language users</w:t>
      </w:r>
      <w:bookmarkEnd w:id="1948"/>
      <w:r w:rsidR="004C770C">
        <w:t xml:space="preserve"> </w:t>
      </w:r>
    </w:p>
    <w:p w14:paraId="11C736E4" w14:textId="77777777" w:rsidR="004C770C" w:rsidRDefault="004C770C" w:rsidP="00E862CA">
      <w:pPr>
        <w:pStyle w:val="ListParagraph"/>
        <w:numPr>
          <w:ilvl w:val="0"/>
          <w:numId w:val="324"/>
        </w:numPr>
        <w:spacing w:before="120" w:after="120" w:line="240" w:lineRule="auto"/>
        <w:rPr>
          <w:kern w:val="32"/>
        </w:rPr>
      </w:pPr>
      <w:r w:rsidRPr="009705BD">
        <w:rPr>
          <w:kern w:val="32"/>
        </w:rPr>
        <w:t xml:space="preserve"> </w:t>
      </w:r>
      <w:r w:rsidR="00274963">
        <w:rPr>
          <w:kern w:val="32"/>
        </w:rPr>
        <w:t>B</w:t>
      </w:r>
      <w:r w:rsidRPr="009705BD">
        <w:rPr>
          <w:kern w:val="32"/>
        </w:rPr>
        <w:t xml:space="preserve">e aware of the contents of Annex M of the Ada </w:t>
      </w:r>
      <w:r w:rsidR="001E56B4">
        <w:rPr>
          <w:kern w:val="32"/>
        </w:rPr>
        <w:t>language reference manual</w:t>
      </w:r>
      <w:r w:rsidR="001E56B4" w:rsidRPr="009705BD">
        <w:rPr>
          <w:kern w:val="32"/>
        </w:rPr>
        <w:t xml:space="preserve"> </w:t>
      </w:r>
      <w:r w:rsidRPr="009705BD">
        <w:rPr>
          <w:kern w:val="32"/>
        </w:rPr>
        <w:t xml:space="preserve">and avoid implementation-defined behaviour whenever possible. </w:t>
      </w:r>
    </w:p>
    <w:p w14:paraId="2291715E" w14:textId="77777777" w:rsidR="004C770C" w:rsidRDefault="00274963" w:rsidP="00E862CA">
      <w:pPr>
        <w:pStyle w:val="ListParagraph"/>
        <w:numPr>
          <w:ilvl w:val="0"/>
          <w:numId w:val="324"/>
        </w:numPr>
        <w:spacing w:before="120" w:after="120" w:line="240" w:lineRule="auto"/>
        <w:rPr>
          <w:kern w:val="32"/>
        </w:rPr>
      </w:pPr>
      <w:r>
        <w:rPr>
          <w:kern w:val="32"/>
        </w:rPr>
        <w:t>Make</w:t>
      </w:r>
      <w:r w:rsidR="004C770C" w:rsidRPr="009705BD">
        <w:rPr>
          <w:kern w:val="32"/>
        </w:rPr>
        <w:t xml:space="preserve"> use of the constants and subtype attributes provided in package System and elsewhere to avoid exceeding implementation-defined limits. </w:t>
      </w:r>
    </w:p>
    <w:p w14:paraId="40B6E0E4" w14:textId="77777777" w:rsidR="004C770C" w:rsidRDefault="00274963" w:rsidP="00E862CA">
      <w:pPr>
        <w:pStyle w:val="ListParagraph"/>
        <w:numPr>
          <w:ilvl w:val="0"/>
          <w:numId w:val="324"/>
        </w:numPr>
        <w:spacing w:before="120" w:after="120" w:line="240" w:lineRule="auto"/>
        <w:rPr>
          <w:kern w:val="32"/>
        </w:rPr>
      </w:pPr>
      <w:r>
        <w:rPr>
          <w:kern w:val="32"/>
        </w:rPr>
        <w:t>M</w:t>
      </w:r>
      <w:r w:rsidR="004C770C" w:rsidRPr="009705BD">
        <w:rPr>
          <w:kern w:val="32"/>
        </w:rPr>
        <w:t xml:space="preserve">inimize use of any predefined numeric types, as the ranges and precisions of these are all implementation defined. Instead, declare </w:t>
      </w:r>
      <w:r>
        <w:rPr>
          <w:kern w:val="32"/>
        </w:rPr>
        <w:t>your</w:t>
      </w:r>
      <w:r w:rsidR="004C770C" w:rsidRPr="009705BD">
        <w:rPr>
          <w:kern w:val="32"/>
        </w:rPr>
        <w:t xml:space="preserve"> own numeric types to match </w:t>
      </w:r>
      <w:r w:rsidR="00E619D4">
        <w:rPr>
          <w:kern w:val="32"/>
        </w:rPr>
        <w:t>your</w:t>
      </w:r>
      <w:r w:rsidR="004C770C" w:rsidRPr="009705BD">
        <w:rPr>
          <w:kern w:val="32"/>
        </w:rPr>
        <w:t xml:space="preserve"> particular application needs.</w:t>
      </w:r>
    </w:p>
    <w:p w14:paraId="42DE5814" w14:textId="77777777" w:rsidR="004C770C" w:rsidRDefault="004C770C" w:rsidP="00E862CA">
      <w:pPr>
        <w:pStyle w:val="ListParagraph"/>
        <w:numPr>
          <w:ilvl w:val="0"/>
          <w:numId w:val="324"/>
        </w:numPr>
        <w:spacing w:before="120" w:after="120" w:line="240" w:lineRule="auto"/>
        <w:rPr>
          <w:kern w:val="32"/>
        </w:rPr>
      </w:pPr>
      <w:r w:rsidRPr="009705BD">
        <w:rPr>
          <w:kern w:val="32"/>
        </w:rPr>
        <w:t xml:space="preserve">When there are implementation-defined formats for strings, such as </w:t>
      </w:r>
      <w:r w:rsidRPr="009705BD">
        <w:rPr>
          <w:rFonts w:ascii="Times New Roman" w:hAnsi="Times New Roman"/>
          <w:kern w:val="32"/>
        </w:rPr>
        <w:t>Exception_Information</w:t>
      </w:r>
      <w:r w:rsidRPr="009705BD">
        <w:rPr>
          <w:kern w:val="32"/>
        </w:rPr>
        <w:t xml:space="preserve">, </w:t>
      </w:r>
      <w:r w:rsidR="00274963">
        <w:rPr>
          <w:kern w:val="32"/>
        </w:rPr>
        <w:t xml:space="preserve">localize </w:t>
      </w:r>
      <w:r w:rsidRPr="009705BD">
        <w:rPr>
          <w:kern w:val="32"/>
        </w:rPr>
        <w:t xml:space="preserve">any necessary processing in packages with implementation-specific variants. </w:t>
      </w:r>
    </w:p>
    <w:p w14:paraId="66E5DB85" w14:textId="77777777" w:rsidR="004C770C" w:rsidRDefault="00A90342" w:rsidP="004C770C">
      <w:pPr>
        <w:pStyle w:val="Heading2"/>
      </w:pPr>
      <w:bookmarkStart w:id="1951" w:name="_Ref336425434"/>
      <w:bookmarkStart w:id="1952" w:name="_Toc358896540"/>
      <w:bookmarkStart w:id="1953" w:name="_Toc497902590"/>
      <w:r>
        <w:t>6.</w:t>
      </w:r>
      <w:r w:rsidR="004C770C">
        <w:t>5</w:t>
      </w:r>
      <w:ins w:id="1954" w:author="Joyce L Tokar" w:date="2017-06-19T06:06:00Z">
        <w:r w:rsidR="003A390E">
          <w:t>8</w:t>
        </w:r>
      </w:ins>
      <w:del w:id="1955" w:author="Joyce L Tokar" w:date="2017-06-07T13:14:00Z">
        <w:r w:rsidR="0070286D" w:rsidDel="00435669">
          <w:delText>5</w:delText>
        </w:r>
      </w:del>
      <w:r w:rsidR="00074057">
        <w:t xml:space="preserve"> </w:t>
      </w:r>
      <w:r w:rsidR="004C770C">
        <w:t>Deprecated Language Features [MEM]</w:t>
      </w:r>
      <w:bookmarkEnd w:id="1951"/>
      <w:bookmarkEnd w:id="1952"/>
      <w:bookmarkEnd w:id="1953"/>
      <w:r w:rsidR="000961FA">
        <w:fldChar w:fldCharType="begin"/>
      </w:r>
      <w:r w:rsidR="003B1FEF">
        <w:instrText xml:space="preserve"> XE "</w:instrText>
      </w:r>
      <w:r w:rsidR="003B1FEF" w:rsidRPr="000C7C3C">
        <w:instrText>M</w:instrText>
      </w:r>
      <w:r w:rsidR="00EB0723">
        <w:instrText xml:space="preserve">EM </w:instrText>
      </w:r>
      <w:r w:rsidR="003B1FEF">
        <w:instrText>–</w:instrText>
      </w:r>
      <w:r w:rsidR="003B1FEF" w:rsidRPr="000C7C3C">
        <w:instrText xml:space="preserve"> </w:instrText>
      </w:r>
      <w:r w:rsidR="00EB0723">
        <w:instrText>Deprecated Language Features</w:instrText>
      </w:r>
      <w:r w:rsidR="003B1FEF">
        <w:instrText xml:space="preserve">" </w:instrText>
      </w:r>
      <w:r w:rsidR="000961FA">
        <w:fldChar w:fldCharType="end"/>
      </w:r>
      <w:r w:rsidR="000961FA">
        <w:fldChar w:fldCharType="begin"/>
      </w:r>
      <w:r w:rsidR="003B1FEF">
        <w:instrText xml:space="preserve"> XE "</w:instrText>
      </w:r>
      <w:r w:rsidR="003B1FEF" w:rsidRPr="00A61E9E">
        <w:instrText>Language Vulnerabilities:Deprecated Language Features [MEM]</w:instrText>
      </w:r>
      <w:r w:rsidR="003B1FEF">
        <w:instrText xml:space="preserve">" </w:instrText>
      </w:r>
      <w:r w:rsidR="000961FA">
        <w:fldChar w:fldCharType="end"/>
      </w:r>
    </w:p>
    <w:p w14:paraId="1B235882" w14:textId="77777777" w:rsidR="004C770C" w:rsidRDefault="00A90342" w:rsidP="004C770C">
      <w:pPr>
        <w:pStyle w:val="Heading3"/>
        <w:spacing w:after="120"/>
      </w:pPr>
      <w:bookmarkStart w:id="1956" w:name="_Toc497902591"/>
      <w:r>
        <w:t>6.</w:t>
      </w:r>
      <w:r w:rsidR="004C770C">
        <w:t>5</w:t>
      </w:r>
      <w:del w:id="1957" w:author="Joyce L Tokar" w:date="2017-06-07T13:14:00Z">
        <w:r w:rsidR="0070286D" w:rsidDel="00F91F29">
          <w:delText>5</w:delText>
        </w:r>
      </w:del>
      <w:ins w:id="1958" w:author="Joyce L Tokar" w:date="2017-06-19T06:06:00Z">
        <w:r w:rsidR="003A390E">
          <w:t>8</w:t>
        </w:r>
      </w:ins>
      <w:r w:rsidR="004C770C">
        <w:t>.1</w:t>
      </w:r>
      <w:r w:rsidR="00074057">
        <w:t xml:space="preserve"> </w:t>
      </w:r>
      <w:r w:rsidR="004C770C">
        <w:t>Applicability to language</w:t>
      </w:r>
      <w:bookmarkEnd w:id="1956"/>
      <w:r w:rsidR="004C770C">
        <w:t xml:space="preserve"> </w:t>
      </w:r>
    </w:p>
    <w:p w14:paraId="360728E0" w14:textId="77777777" w:rsidR="004C770C" w:rsidRDefault="004C770C" w:rsidP="004C770C">
      <w:r>
        <w:t>If obsolescent language features are used, then the mechanism of failure for the vulnerability is as described in Section 6.5</w:t>
      </w:r>
      <w:del w:id="1959" w:author="Joyce L Tokar" w:date="2017-06-07T13:14:00Z">
        <w:r w:rsidR="0070286D" w:rsidDel="00F91F29">
          <w:delText>5</w:delText>
        </w:r>
      </w:del>
      <w:ins w:id="1960" w:author="Joyce L Tokar" w:date="2017-06-19T06:06:00Z">
        <w:r w:rsidR="003A390E">
          <w:t>8</w:t>
        </w:r>
      </w:ins>
      <w:r>
        <w:t>.3</w:t>
      </w:r>
      <w:r w:rsidR="00E862CA">
        <w:t xml:space="preserve"> of TR 24772-1</w:t>
      </w:r>
      <w:r>
        <w:t>.</w:t>
      </w:r>
    </w:p>
    <w:p w14:paraId="4BB7F550" w14:textId="77777777" w:rsidR="004C770C" w:rsidRDefault="00A90342" w:rsidP="004C770C">
      <w:pPr>
        <w:pStyle w:val="Heading3"/>
        <w:spacing w:after="120"/>
      </w:pPr>
      <w:bookmarkStart w:id="1961" w:name="_Toc497902592"/>
      <w:r>
        <w:t>6.</w:t>
      </w:r>
      <w:r w:rsidR="004C770C">
        <w:t>5</w:t>
      </w:r>
      <w:ins w:id="1962" w:author="Joyce L Tokar" w:date="2017-06-19T06:06:00Z">
        <w:r w:rsidR="003A390E">
          <w:t>8</w:t>
        </w:r>
      </w:ins>
      <w:del w:id="1963" w:author="Joyce L Tokar" w:date="2017-06-07T13:14:00Z">
        <w:r w:rsidR="0070286D" w:rsidDel="00F91F29">
          <w:delText>5</w:delText>
        </w:r>
      </w:del>
      <w:r w:rsidR="004C770C">
        <w:t>.2</w:t>
      </w:r>
      <w:r w:rsidR="00074057">
        <w:t xml:space="preserve"> </w:t>
      </w:r>
      <w:r w:rsidR="004C770C">
        <w:t>Guidance to language users</w:t>
      </w:r>
      <w:bookmarkEnd w:id="1961"/>
      <w:r w:rsidR="004C770C">
        <w:t xml:space="preserve"> </w:t>
      </w:r>
    </w:p>
    <w:p w14:paraId="6B4AD307" w14:textId="77777777" w:rsidR="004C770C" w:rsidRDefault="004C770C" w:rsidP="00E862CA">
      <w:pPr>
        <w:pStyle w:val="ListParagraph"/>
        <w:numPr>
          <w:ilvl w:val="0"/>
          <w:numId w:val="325"/>
        </w:numPr>
        <w:spacing w:before="120" w:after="120" w:line="240" w:lineRule="auto"/>
      </w:pPr>
      <w:r>
        <w:t xml:space="preserve">Use </w:t>
      </w:r>
      <w:r w:rsidRPr="009705BD">
        <w:rPr>
          <w:rFonts w:ascii="Times New Roman" w:hAnsi="Times New Roman"/>
          <w:b/>
          <w:bCs/>
        </w:rPr>
        <w:t>pragma</w:t>
      </w:r>
      <w:r w:rsidRPr="009705BD">
        <w:rPr>
          <w:rFonts w:ascii="Times New Roman" w:hAnsi="Times New Roman"/>
        </w:rPr>
        <w:t xml:space="preserve"> Restrictions</w:t>
      </w:r>
      <w:r w:rsidR="000961FA">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rPr>
        <w:fldChar w:fldCharType="end"/>
      </w:r>
      <w:r w:rsidRPr="009705BD">
        <w:rPr>
          <w:rFonts w:ascii="Times New Roman" w:hAnsi="Times New Roman"/>
        </w:rPr>
        <w:t xml:space="preserve"> (No_Obsolescent_Features)</w:t>
      </w:r>
      <w:r>
        <w:t xml:space="preserve"> to prevent the use of any obsolescent features.</w:t>
      </w:r>
    </w:p>
    <w:p w14:paraId="308EB2FF" w14:textId="77777777" w:rsidR="004C770C" w:rsidRDefault="004C770C" w:rsidP="00E862CA">
      <w:pPr>
        <w:pStyle w:val="ListParagraph"/>
        <w:numPr>
          <w:ilvl w:val="0"/>
          <w:numId w:val="325"/>
        </w:numPr>
        <w:spacing w:before="120" w:after="120" w:line="240" w:lineRule="auto"/>
      </w:pPr>
      <w:r>
        <w:t>Refer to Annex</w:t>
      </w:r>
      <w:r w:rsidRPr="00540EDC">
        <w:t xml:space="preserve"> </w:t>
      </w:r>
      <w:r>
        <w:t>J</w:t>
      </w:r>
      <w:r w:rsidRPr="00540EDC">
        <w:t xml:space="preserve"> of the Ada </w:t>
      </w:r>
      <w:r w:rsidR="00E862CA">
        <w:t xml:space="preserve">language </w:t>
      </w:r>
      <w:r w:rsidRPr="00540EDC">
        <w:t xml:space="preserve">reference manual to determine </w:t>
      </w:r>
      <w:r w:rsidR="00E619D4">
        <w:t>whether</w:t>
      </w:r>
      <w:r w:rsidRPr="00540EDC">
        <w:t xml:space="preserve"> a feature is </w:t>
      </w:r>
      <w:r>
        <w:t>obsolescent</w:t>
      </w:r>
      <w:r w:rsidRPr="00540EDC">
        <w:t>.</w:t>
      </w:r>
    </w:p>
    <w:p w14:paraId="6D75B96D" w14:textId="77777777" w:rsidR="00A90342" w:rsidRDefault="00274B3D" w:rsidP="00A90342">
      <w:pPr>
        <w:pStyle w:val="Heading2"/>
      </w:pPr>
      <w:bookmarkStart w:id="1964" w:name="_Toc358896436"/>
      <w:bookmarkStart w:id="1965" w:name="_Toc497902593"/>
      <w:bookmarkStart w:id="1966" w:name="_Ref336425443"/>
      <w:bookmarkStart w:id="1967" w:name="_Toc358896541"/>
      <w:r>
        <w:t>6.</w:t>
      </w:r>
      <w:ins w:id="1968" w:author="Joyce L Tokar" w:date="2017-06-19T06:06:00Z">
        <w:r w:rsidR="003A390E">
          <w:t>59</w:t>
        </w:r>
      </w:ins>
      <w:del w:id="1969" w:author="Joyce L Tokar" w:date="2017-06-07T13:16:00Z">
        <w:r w:rsidDel="00F91F29">
          <w:delText>5</w:delText>
        </w:r>
        <w:r w:rsidR="0070286D" w:rsidDel="00F91F29">
          <w:delText>6</w:delText>
        </w:r>
      </w:del>
      <w:r w:rsidR="00A90342">
        <w:t xml:space="preserve"> Concurrency – Activation [CGA]</w:t>
      </w:r>
      <w:bookmarkEnd w:id="1964"/>
      <w:bookmarkEnd w:id="1965"/>
    </w:p>
    <w:p w14:paraId="58576DCD" w14:textId="77777777" w:rsidR="00A90342" w:rsidRDefault="000961FA" w:rsidP="00A90342">
      <w:pPr>
        <w:pStyle w:val="Heading2"/>
      </w:pPr>
      <w:r>
        <w:fldChar w:fldCharType="begin"/>
      </w:r>
      <w:r w:rsidR="00A90342">
        <w:instrText xml:space="preserve"> XE "</w:instrText>
      </w:r>
      <w:r w:rsidR="00A90342" w:rsidRPr="00B53360">
        <w:instrText>Language</w:instrText>
      </w:r>
      <w:r w:rsidR="00A90342" w:rsidRPr="00DF260F">
        <w:instrText xml:space="preserve"> Vulnerabilities:Concurrency – Activation</w:instrText>
      </w:r>
      <w:r w:rsidR="00A90342">
        <w:instrText xml:space="preserve"> </w:instrText>
      </w:r>
      <w:r w:rsidR="00A90342" w:rsidRPr="00DF260F">
        <w:instrText>[CGA]</w:instrText>
      </w:r>
      <w:r w:rsidR="00A90342">
        <w:instrText xml:space="preserve">" </w:instrText>
      </w:r>
      <w:r>
        <w:fldChar w:fldCharType="end"/>
      </w:r>
      <w:r>
        <w:fldChar w:fldCharType="begin"/>
      </w:r>
      <w:r w:rsidR="00A90342">
        <w:instrText xml:space="preserve"> XE "</w:instrText>
      </w:r>
      <w:r w:rsidR="00A90342" w:rsidRPr="0096557B">
        <w:instrText xml:space="preserve">CGA </w:instrText>
      </w:r>
      <w:r w:rsidR="003B1FEF">
        <w:instrText>–</w:instrText>
      </w:r>
      <w:r w:rsidR="00A90342" w:rsidRPr="0096557B">
        <w:instrText xml:space="preserve"> Concurrency – Activation</w:instrText>
      </w:r>
      <w:r w:rsidR="00A90342">
        <w:instrText xml:space="preserve">" </w:instrText>
      </w:r>
      <w:r>
        <w:fldChar w:fldCharType="end"/>
      </w:r>
    </w:p>
    <w:p w14:paraId="2D1C3E32" w14:textId="77777777" w:rsidR="00A90342" w:rsidRDefault="00274B3D" w:rsidP="0009389C">
      <w:pPr>
        <w:pStyle w:val="Heading2"/>
      </w:pPr>
      <w:bookmarkStart w:id="1970" w:name="_Toc497902594"/>
      <w:r>
        <w:t>6.</w:t>
      </w:r>
      <w:ins w:id="1971" w:author="Joyce L Tokar" w:date="2017-06-19T06:07:00Z">
        <w:r w:rsidR="003A390E">
          <w:t>59</w:t>
        </w:r>
      </w:ins>
      <w:del w:id="1972" w:author="Joyce L Tokar" w:date="2017-06-07T13:16:00Z">
        <w:r w:rsidDel="00F91F29">
          <w:delText>5</w:delText>
        </w:r>
        <w:r w:rsidR="0070286D" w:rsidDel="00F91F29">
          <w:delText>6</w:delText>
        </w:r>
      </w:del>
      <w:r w:rsidR="00A90342">
        <w:t>.1 Applicability to language</w:t>
      </w:r>
      <w:bookmarkEnd w:id="1970"/>
    </w:p>
    <w:p w14:paraId="2F8ACD25" w14:textId="77777777" w:rsidR="002D2018" w:rsidRPr="00784622" w:rsidRDefault="002D2018" w:rsidP="002D2018">
      <w:r>
        <w:t>Ada is open to this vulnerability but provides features for its mitigation. A task failing during activation will always raise an ex</w:t>
      </w:r>
      <w:r w:rsidR="006D7C82">
        <w:t>ception</w:t>
      </w:r>
      <w:r w:rsidR="000961FA">
        <w:fldChar w:fldCharType="begin"/>
      </w:r>
      <w:r w:rsidR="006D7C82">
        <w:instrText xml:space="preserve"> XE "</w:instrText>
      </w:r>
      <w:r w:rsidR="006D7C82" w:rsidRPr="00C91FC9">
        <w:instrText>E</w:instrText>
      </w:r>
      <w:r w:rsidR="00EB0723">
        <w:instrText>xception</w:instrText>
      </w:r>
      <w:r w:rsidR="006D7C82">
        <w:instrText xml:space="preserve">" </w:instrText>
      </w:r>
      <w:r w:rsidR="000961FA">
        <w:fldChar w:fldCharType="end"/>
      </w:r>
      <w:r w:rsidR="006D7C82">
        <w:t xml:space="preserve"> in the activating task (</w:t>
      </w:r>
      <w:r>
        <w:t>e.g., Tasking_Error</w:t>
      </w:r>
      <w:r w:rsidR="000961FA">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0961FA">
        <w:fldChar w:fldCharType="end"/>
      </w:r>
      <w:r w:rsidR="006D7C82">
        <w:t>)</w:t>
      </w:r>
      <w:r>
        <w:t>.  The activating task does not continue executing until all its dependent tasks have completed activation.  A task can always check that another task is executable (i.e., not terminated).</w:t>
      </w:r>
    </w:p>
    <w:p w14:paraId="7AECDB21" w14:textId="77777777" w:rsidR="00A90342" w:rsidRDefault="00274B3D" w:rsidP="00A90342">
      <w:pPr>
        <w:pStyle w:val="Heading3"/>
      </w:pPr>
      <w:bookmarkStart w:id="1973" w:name="_Toc497902595"/>
      <w:r>
        <w:t>6.</w:t>
      </w:r>
      <w:ins w:id="1974" w:author="Joyce L Tokar" w:date="2017-06-19T06:07:00Z">
        <w:r w:rsidR="003A390E">
          <w:t>59</w:t>
        </w:r>
      </w:ins>
      <w:del w:id="1975" w:author="Joyce L Tokar" w:date="2017-06-07T13:16:00Z">
        <w:r w:rsidDel="00F91F29">
          <w:delText>5</w:delText>
        </w:r>
        <w:r w:rsidR="0070286D" w:rsidDel="00F91F29">
          <w:delText>6</w:delText>
        </w:r>
      </w:del>
      <w:r w:rsidR="00A90342">
        <w:t>.2 Guidance to language users</w:t>
      </w:r>
      <w:bookmarkEnd w:id="1973"/>
    </w:p>
    <w:p w14:paraId="6B9F8742" w14:textId="77777777" w:rsidR="002D2018" w:rsidRPr="0085596B" w:rsidRDefault="002D2018" w:rsidP="00E862CA">
      <w:pPr>
        <w:pStyle w:val="ListParagraph"/>
        <w:numPr>
          <w:ilvl w:val="0"/>
          <w:numId w:val="588"/>
        </w:numPr>
        <w:spacing w:before="120" w:after="120"/>
        <w:rPr>
          <w:lang w:val="en-CA"/>
        </w:rPr>
      </w:pPr>
      <w:r>
        <w:t>Always have a handler to catch activation failures.</w:t>
      </w:r>
    </w:p>
    <w:p w14:paraId="6214DBFF" w14:textId="77777777" w:rsidR="00017A66" w:rsidRPr="00017A66" w:rsidRDefault="002D2018" w:rsidP="00E862CA">
      <w:pPr>
        <w:pStyle w:val="ListParagraph"/>
        <w:numPr>
          <w:ilvl w:val="0"/>
          <w:numId w:val="588"/>
        </w:numPr>
        <w:spacing w:before="120" w:after="120"/>
        <w:rPr>
          <w:lang w:val="en-CA"/>
        </w:rPr>
      </w:pPr>
      <w:r>
        <w:t>If possible declare all tasks statically at the library level.</w:t>
      </w:r>
    </w:p>
    <w:p w14:paraId="5548AA90" w14:textId="77777777" w:rsidR="00A90342" w:rsidRDefault="00274B3D" w:rsidP="00A90342">
      <w:pPr>
        <w:pStyle w:val="Heading2"/>
      </w:pPr>
      <w:bookmarkStart w:id="1976" w:name="_Toc358896437"/>
      <w:bookmarkStart w:id="1977" w:name="_Ref411808169"/>
      <w:bookmarkStart w:id="1978" w:name="_Ref411809401"/>
      <w:bookmarkStart w:id="1979" w:name="_Toc497902596"/>
      <w:r>
        <w:rPr>
          <w:lang w:val="en-CA"/>
        </w:rPr>
        <w:t>6.</w:t>
      </w:r>
      <w:ins w:id="1980" w:author="Joyce L Tokar" w:date="2017-06-07T13:18:00Z">
        <w:r w:rsidR="00F91F29">
          <w:rPr>
            <w:lang w:val="en-CA"/>
          </w:rPr>
          <w:t>6</w:t>
        </w:r>
      </w:ins>
      <w:ins w:id="1981" w:author="Joyce L Tokar" w:date="2017-06-19T06:07:00Z">
        <w:r w:rsidR="003A390E">
          <w:rPr>
            <w:lang w:val="en-CA"/>
          </w:rPr>
          <w:t>0</w:t>
        </w:r>
      </w:ins>
      <w:del w:id="1982" w:author="Joyce L Tokar" w:date="2017-06-07T13:17:00Z">
        <w:r w:rsidDel="00F91F29">
          <w:rPr>
            <w:lang w:val="en-CA"/>
          </w:rPr>
          <w:delText>5</w:delText>
        </w:r>
        <w:r w:rsidR="0070286D" w:rsidDel="00F91F29">
          <w:rPr>
            <w:lang w:val="en-CA"/>
          </w:rPr>
          <w:delText>7</w:delText>
        </w:r>
      </w:del>
      <w:r w:rsidR="00A90342">
        <w:rPr>
          <w:lang w:val="en-CA"/>
        </w:rPr>
        <w:t xml:space="preserve"> Concurrency – Directed termination [CGT]</w:t>
      </w:r>
      <w:bookmarkEnd w:id="1976"/>
      <w:bookmarkEnd w:id="1977"/>
      <w:bookmarkEnd w:id="1978"/>
      <w:bookmarkEnd w:id="1979"/>
      <w:r w:rsidR="000961FA">
        <w:rPr>
          <w:lang w:val="en-CA"/>
        </w:rPr>
        <w:fldChar w:fldCharType="begin"/>
      </w:r>
      <w:r w:rsidR="00C32627">
        <w:instrText xml:space="preserve"> XE "</w:instrText>
      </w:r>
      <w:r w:rsidR="00C32627" w:rsidRPr="00D13512">
        <w:rPr>
          <w:lang w:val="en-CA"/>
        </w:rPr>
        <w:instrText>CGT</w:instrText>
      </w:r>
      <w:r w:rsidR="00EB0723">
        <w:rPr>
          <w:lang w:val="en-CA"/>
        </w:rPr>
        <w:instrText xml:space="preserve"> </w:instrText>
      </w:r>
      <w:r w:rsidR="00C32627">
        <w:instrText>–</w:instrText>
      </w:r>
      <w:r w:rsidR="00C32627" w:rsidRPr="00D13512">
        <w:rPr>
          <w:lang w:val="en-CA"/>
        </w:rPr>
        <w:instrText xml:space="preserve"> </w:instrText>
      </w:r>
      <w:r w:rsidR="00EB0723">
        <w:rPr>
          <w:lang w:val="en-CA"/>
        </w:rPr>
        <w:instrText>Concurrency – Directed termination</w:instrText>
      </w:r>
      <w:r w:rsidR="00C32627">
        <w:instrText xml:space="preserve">" </w:instrText>
      </w:r>
      <w:r w:rsidR="000961FA">
        <w:rPr>
          <w:lang w:val="en-CA"/>
        </w:rPr>
        <w:fldChar w:fldCharType="end"/>
      </w:r>
      <w:r w:rsidR="000961FA">
        <w:rPr>
          <w:lang w:val="en-CA"/>
        </w:rPr>
        <w:fldChar w:fldCharType="begin"/>
      </w:r>
      <w:r w:rsidR="00C32627">
        <w:instrText xml:space="preserve"> XE "</w:instrText>
      </w:r>
      <w:r w:rsidR="00C32627" w:rsidRPr="00D2022C">
        <w:rPr>
          <w:lang w:val="en-CA"/>
        </w:rPr>
        <w:instrText>Language Vulnerabilities:</w:instrText>
      </w:r>
      <w:r w:rsidR="00C32627" w:rsidRPr="00D2022C">
        <w:instrText>Concurrency – Directed termination [CGT]</w:instrText>
      </w:r>
      <w:r w:rsidR="00C32627">
        <w:instrText xml:space="preserve">" </w:instrText>
      </w:r>
      <w:r w:rsidR="000961FA">
        <w:rPr>
          <w:lang w:val="en-CA"/>
        </w:rPr>
        <w:fldChar w:fldCharType="end"/>
      </w:r>
    </w:p>
    <w:p w14:paraId="5FC449DA" w14:textId="77777777" w:rsidR="00A90342" w:rsidRDefault="00A90342" w:rsidP="004C770C">
      <w:pPr>
        <w:pStyle w:val="Heading2"/>
      </w:pPr>
    </w:p>
    <w:p w14:paraId="08520D7C" w14:textId="77777777" w:rsidR="00A90342" w:rsidRDefault="00274B3D" w:rsidP="00A90342">
      <w:pPr>
        <w:pStyle w:val="Heading2"/>
      </w:pPr>
      <w:bookmarkStart w:id="1983" w:name="_Toc497902597"/>
      <w:r>
        <w:t>6.</w:t>
      </w:r>
      <w:ins w:id="1984" w:author="Joyce L Tokar" w:date="2017-06-07T13:18:00Z">
        <w:r w:rsidR="00F91F29">
          <w:t>6</w:t>
        </w:r>
      </w:ins>
      <w:ins w:id="1985" w:author="Joyce L Tokar" w:date="2017-06-19T06:07:00Z">
        <w:r w:rsidR="003A390E">
          <w:t>0</w:t>
        </w:r>
      </w:ins>
      <w:del w:id="1986" w:author="Joyce L Tokar" w:date="2017-06-07T13:18:00Z">
        <w:r w:rsidDel="00F91F29">
          <w:delText>5</w:delText>
        </w:r>
        <w:r w:rsidR="0070286D" w:rsidDel="00F91F29">
          <w:delText>7</w:delText>
        </w:r>
      </w:del>
      <w:r w:rsidR="00A90342">
        <w:t>.1 Applicability to language</w:t>
      </w:r>
      <w:bookmarkEnd w:id="1983"/>
    </w:p>
    <w:p w14:paraId="4EDC06FE" w14:textId="77777777" w:rsidR="00017A66" w:rsidRDefault="002D2018" w:rsidP="00017A66">
      <w:r>
        <w:t>Ada defines abort</w:t>
      </w:r>
      <w:r w:rsidR="000961FA">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fldChar w:fldCharType="end"/>
      </w:r>
      <w:r>
        <w:t>-deferred regions in which task termination will not occur. On a single processor, abort is defined to be immediate if the task in not is such a region. On multiprocessors abort may not be immediate but will be before any synchronization (dispatching) point.</w:t>
      </w:r>
    </w:p>
    <w:p w14:paraId="6A0519E9" w14:textId="77777777" w:rsidR="00A90342" w:rsidRDefault="00274B3D" w:rsidP="0009389C">
      <w:pPr>
        <w:pStyle w:val="Heading3"/>
      </w:pPr>
      <w:bookmarkStart w:id="1987" w:name="_Toc497902598"/>
      <w:r>
        <w:t>6.</w:t>
      </w:r>
      <w:ins w:id="1988" w:author="Joyce L Tokar" w:date="2017-06-07T13:18:00Z">
        <w:r w:rsidR="00F91F29">
          <w:t>6</w:t>
        </w:r>
      </w:ins>
      <w:ins w:id="1989" w:author="Joyce L Tokar" w:date="2017-06-19T06:07:00Z">
        <w:r w:rsidR="003A390E">
          <w:t>0</w:t>
        </w:r>
      </w:ins>
      <w:del w:id="1990" w:author="Joyce L Tokar" w:date="2017-06-07T13:18:00Z">
        <w:r w:rsidDel="00F91F29">
          <w:delText>5</w:delText>
        </w:r>
        <w:r w:rsidR="0070286D" w:rsidDel="00F91F29">
          <w:delText>7</w:delText>
        </w:r>
      </w:del>
      <w:r w:rsidR="00A90342">
        <w:t>.2 Guidance to language users</w:t>
      </w:r>
      <w:bookmarkEnd w:id="1987"/>
    </w:p>
    <w:p w14:paraId="60BFDF1A" w14:textId="77777777" w:rsidR="002D2018" w:rsidRDefault="002D2018" w:rsidP="00E862CA">
      <w:pPr>
        <w:pStyle w:val="ListParagraph"/>
        <w:numPr>
          <w:ilvl w:val="0"/>
          <w:numId w:val="588"/>
        </w:numPr>
        <w:spacing w:before="120" w:after="120"/>
      </w:pPr>
      <w:r>
        <w:t xml:space="preserve">Use the </w:t>
      </w:r>
      <w:r w:rsidR="00017A66" w:rsidRPr="00017A66">
        <w:rPr>
          <w:rFonts w:ascii="Times New Roman" w:hAnsi="Times New Roman" w:cs="Times New Roman"/>
        </w:rPr>
        <w:t>‘Terminated</w:t>
      </w:r>
      <w:r w:rsidR="000961FA">
        <w:rPr>
          <w:rFonts w:ascii="Times New Roman" w:hAnsi="Times New Roman" w:cs="Times New Roman"/>
        </w:rPr>
        <w:fldChar w:fldCharType="begin"/>
      </w:r>
      <w:r w:rsidR="0013647A">
        <w:instrText xml:space="preserve"> XE "</w:instrText>
      </w:r>
      <w:r w:rsidR="0013647A" w:rsidRPr="0097651E">
        <w:rPr>
          <w:rFonts w:ascii="Times New Roman" w:hAnsi="Times New Roman" w:cs="Times New Roman"/>
        </w:rPr>
        <w:instrText>Attribute:</w:instrText>
      </w:r>
      <w:r w:rsidR="0013647A" w:rsidRPr="0097651E">
        <w:instrText>‘Terminated</w:instrText>
      </w:r>
      <w:r w:rsidR="0013647A">
        <w:instrText xml:space="preserve">" </w:instrText>
      </w:r>
      <w:r w:rsidR="000961FA">
        <w:rPr>
          <w:rFonts w:ascii="Times New Roman" w:hAnsi="Times New Roman" w:cs="Times New Roman"/>
        </w:rPr>
        <w:fldChar w:fldCharType="end"/>
      </w:r>
      <w:r>
        <w:t xml:space="preserve"> and </w:t>
      </w:r>
      <w:r w:rsidR="00017A66" w:rsidRPr="00017A66">
        <w:rPr>
          <w:rFonts w:ascii="Times New Roman" w:hAnsi="Times New Roman" w:cs="Times New Roman"/>
        </w:rPr>
        <w:t>‘Callable</w:t>
      </w:r>
      <w:r w:rsidR="000961FA">
        <w:rPr>
          <w:rFonts w:ascii="Times New Roman" w:hAnsi="Times New Roman" w:cs="Times New Roman"/>
        </w:rPr>
        <w:fldChar w:fldCharType="begin"/>
      </w:r>
      <w:r w:rsidR="0013647A">
        <w:instrText xml:space="preserve"> XE "</w:instrText>
      </w:r>
      <w:r w:rsidR="0013647A" w:rsidRPr="00A41A3A">
        <w:rPr>
          <w:rFonts w:ascii="Times New Roman" w:hAnsi="Times New Roman" w:cs="Times New Roman"/>
        </w:rPr>
        <w:instrText>Attribute:</w:instrText>
      </w:r>
      <w:r w:rsidR="0013647A" w:rsidRPr="00A41A3A">
        <w:instrText>‘Callable</w:instrText>
      </w:r>
      <w:r w:rsidR="0013647A">
        <w:instrText xml:space="preserve">" </w:instrText>
      </w:r>
      <w:r w:rsidR="000961FA">
        <w:rPr>
          <w:rFonts w:ascii="Times New Roman" w:hAnsi="Times New Roman" w:cs="Times New Roman"/>
        </w:rPr>
        <w:fldChar w:fldCharType="end"/>
      </w:r>
      <w:r>
        <w:t xml:space="preserve"> attributes to check that a task has terminated.</w:t>
      </w:r>
    </w:p>
    <w:p w14:paraId="3BDED205" w14:textId="77777777" w:rsidR="002D2018" w:rsidRDefault="002D2018" w:rsidP="00E862CA">
      <w:pPr>
        <w:pStyle w:val="ListParagraph"/>
        <w:numPr>
          <w:ilvl w:val="0"/>
          <w:numId w:val="588"/>
        </w:numPr>
        <w:spacing w:before="120" w:after="120"/>
      </w:pPr>
      <w:r>
        <w:t>Minimize the size of any abort</w:t>
      </w:r>
      <w:r w:rsidR="000961FA">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fldChar w:fldCharType="end"/>
      </w:r>
      <w:r>
        <w:t>-deferred region.</w:t>
      </w:r>
    </w:p>
    <w:p w14:paraId="6E2BE108" w14:textId="77777777" w:rsidR="00017A66" w:rsidRDefault="002D2018" w:rsidP="00E862CA">
      <w:pPr>
        <w:pStyle w:val="ListParagraph"/>
        <w:numPr>
          <w:ilvl w:val="0"/>
          <w:numId w:val="588"/>
        </w:numPr>
        <w:spacing w:before="120" w:after="120"/>
      </w:pPr>
      <w:r>
        <w:t>Remove any possibility of unbounded loops in abort</w:t>
      </w:r>
      <w:r w:rsidR="000961FA">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fldChar w:fldCharType="end"/>
      </w:r>
      <w:r>
        <w:t>-deferred regions.</w:t>
      </w:r>
    </w:p>
    <w:p w14:paraId="2464DA3B" w14:textId="77777777" w:rsidR="00017A66" w:rsidRDefault="002D2018" w:rsidP="00E862CA">
      <w:pPr>
        <w:pStyle w:val="ListParagraph"/>
        <w:numPr>
          <w:ilvl w:val="0"/>
          <w:numId w:val="588"/>
        </w:numPr>
        <w:spacing w:before="120" w:after="120"/>
      </w:pPr>
      <w:r>
        <w:t>Where possible do not use forced termination (</w:t>
      </w:r>
      <w:r w:rsidR="00017A66" w:rsidRPr="00017A66">
        <w:rPr>
          <w:rFonts w:ascii="Times New Roman" w:hAnsi="Times New Roman" w:cs="Times New Roman"/>
          <w:b/>
        </w:rPr>
        <w:t>abort</w:t>
      </w:r>
      <w:r w:rsidR="000961FA">
        <w:rPr>
          <w:rFonts w:ascii="Times New Roman" w:hAnsi="Times New Roman" w:cs="Times New Roman"/>
          <w:b/>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rPr>
          <w:rFonts w:ascii="Times New Roman" w:hAnsi="Times New Roman" w:cs="Times New Roman"/>
          <w:b/>
        </w:rPr>
        <w:fldChar w:fldCharType="end"/>
      </w:r>
      <w:r>
        <w:t>)</w:t>
      </w:r>
      <w:r w:rsidR="00A330F6">
        <w:t xml:space="preserve">, or apply the restriction </w:t>
      </w:r>
      <w:r w:rsidR="00A330F6">
        <w:rPr>
          <w:rFonts w:ascii="Times New Roman" w:hAnsi="Times New Roman" w:cs="Times New Roman"/>
        </w:rPr>
        <w:t>No_Abort_Statements</w:t>
      </w:r>
      <w:r w:rsidR="00A330F6">
        <w:rPr>
          <w:rFonts w:cstheme="minorHAnsi"/>
        </w:rPr>
        <w:t xml:space="preserve"> to eliminate the use of this construct</w:t>
      </w:r>
      <w:r>
        <w:t>.</w:t>
      </w:r>
    </w:p>
    <w:p w14:paraId="4C14D9AE" w14:textId="77777777" w:rsidR="00A90342" w:rsidRDefault="00274B3D" w:rsidP="00A90342">
      <w:pPr>
        <w:pStyle w:val="Heading2"/>
      </w:pPr>
      <w:bookmarkStart w:id="1991" w:name="_Toc358896438"/>
      <w:bookmarkStart w:id="1992" w:name="_Ref358977270"/>
      <w:bookmarkStart w:id="1993" w:name="_Toc497902599"/>
      <w:r>
        <w:t>6.</w:t>
      </w:r>
      <w:ins w:id="1994" w:author="Joyce L Tokar" w:date="2017-06-07T13:19:00Z">
        <w:r w:rsidR="00F91F29">
          <w:t>6</w:t>
        </w:r>
      </w:ins>
      <w:ins w:id="1995" w:author="Joyce L Tokar" w:date="2017-06-19T06:07:00Z">
        <w:r w:rsidR="003A390E">
          <w:t>1</w:t>
        </w:r>
      </w:ins>
      <w:del w:id="1996" w:author="Joyce L Tokar" w:date="2017-06-07T13:19:00Z">
        <w:r w:rsidDel="00F91F29">
          <w:delText>5</w:delText>
        </w:r>
        <w:r w:rsidR="0070286D" w:rsidDel="00F91F29">
          <w:delText>8</w:delText>
        </w:r>
      </w:del>
      <w:r w:rsidR="00A90342">
        <w:t xml:space="preserve"> Concurrent Data Access [CGX]</w:t>
      </w:r>
      <w:bookmarkEnd w:id="1991"/>
      <w:bookmarkEnd w:id="1992"/>
      <w:bookmarkEnd w:id="1993"/>
      <w:r w:rsidR="000961FA">
        <w:fldChar w:fldCharType="begin"/>
      </w:r>
      <w:r w:rsidR="00C32627">
        <w:instrText xml:space="preserve"> XE "</w:instrText>
      </w:r>
      <w:r w:rsidR="00C32627" w:rsidRPr="00674F69">
        <w:instrText>CGX</w:instrText>
      </w:r>
      <w:r w:rsidR="00EB0723">
        <w:instrText xml:space="preserve"> </w:instrText>
      </w:r>
      <w:r w:rsidR="00C32627">
        <w:instrText>–</w:instrText>
      </w:r>
      <w:r w:rsidR="00C32627" w:rsidRPr="00674F69">
        <w:instrText xml:space="preserve"> </w:instrText>
      </w:r>
      <w:r w:rsidR="00EB0723">
        <w:instrText>Concurrent Data Access</w:instrText>
      </w:r>
      <w:r w:rsidR="00C32627">
        <w:instrText xml:space="preserve">" </w:instrText>
      </w:r>
      <w:r w:rsidR="000961FA">
        <w:fldChar w:fldCharType="end"/>
      </w:r>
      <w:r w:rsidR="000961FA">
        <w:fldChar w:fldCharType="begin"/>
      </w:r>
      <w:r w:rsidR="00C32627">
        <w:instrText xml:space="preserve"> XE "Lang</w:instrText>
      </w:r>
      <w:r w:rsidR="00C32627" w:rsidRPr="001D7F3B">
        <w:instrText>u</w:instrText>
      </w:r>
      <w:r w:rsidR="00C32627">
        <w:instrText>a</w:instrText>
      </w:r>
      <w:r w:rsidR="00C32627" w:rsidRPr="001D7F3B">
        <w:instrText>ge Vulnerabilities:Concurrent Data Access [CGX]</w:instrText>
      </w:r>
      <w:r w:rsidR="00C32627">
        <w:instrText xml:space="preserve">" </w:instrText>
      </w:r>
      <w:r w:rsidR="000961FA">
        <w:fldChar w:fldCharType="end"/>
      </w:r>
    </w:p>
    <w:p w14:paraId="56EFD6A7" w14:textId="77777777" w:rsidR="00A90342" w:rsidRDefault="00A90342" w:rsidP="00A90342">
      <w:pPr>
        <w:pStyle w:val="Heading2"/>
      </w:pPr>
    </w:p>
    <w:p w14:paraId="4A0ABAD4" w14:textId="77777777" w:rsidR="00A90342" w:rsidRDefault="00274B3D" w:rsidP="00A90342">
      <w:pPr>
        <w:pStyle w:val="Heading2"/>
      </w:pPr>
      <w:bookmarkStart w:id="1997" w:name="_Toc497902600"/>
      <w:r>
        <w:t>6.</w:t>
      </w:r>
      <w:ins w:id="1998" w:author="Joyce L Tokar" w:date="2017-06-07T13:19:00Z">
        <w:r w:rsidR="00F91F29">
          <w:t>6</w:t>
        </w:r>
      </w:ins>
      <w:ins w:id="1999" w:author="Joyce L Tokar" w:date="2017-06-19T06:07:00Z">
        <w:r w:rsidR="003A390E">
          <w:t>1</w:t>
        </w:r>
      </w:ins>
      <w:del w:id="2000" w:author="Joyce L Tokar" w:date="2017-06-07T13:19:00Z">
        <w:r w:rsidDel="00F91F29">
          <w:delText>5</w:delText>
        </w:r>
        <w:r w:rsidR="0070286D" w:rsidDel="00F91F29">
          <w:delText>8</w:delText>
        </w:r>
      </w:del>
      <w:r w:rsidR="00A90342">
        <w:t>.1 Applicability to language</w:t>
      </w:r>
      <w:bookmarkEnd w:id="1997"/>
    </w:p>
    <w:p w14:paraId="18AE4204" w14:textId="77777777" w:rsidR="00017A66" w:rsidRDefault="002D2018" w:rsidP="00017A66">
      <w:r>
        <w:t>Ada does allow tasks to access unprotected shared variables. However the standard means of programming data that is shared between tasks is to use a protected object that enforces serial access. Atomic</w:t>
      </w:r>
      <w:r w:rsidR="000961FA">
        <w:fldChar w:fldCharType="begin"/>
      </w:r>
      <w:r w:rsidR="002A55F1">
        <w:instrText xml:space="preserve"> XE "</w:instrText>
      </w:r>
      <w:r w:rsidR="002A55F1" w:rsidRPr="0001160E">
        <w:rPr>
          <w:u w:val="single"/>
        </w:rPr>
        <w:instrText>Atomic</w:instrText>
      </w:r>
      <w:r w:rsidR="002A55F1">
        <w:instrText xml:space="preserve">" </w:instrText>
      </w:r>
      <w:r w:rsidR="000961FA">
        <w:fldChar w:fldCharType="end"/>
      </w:r>
      <w:r>
        <w:t xml:space="preserve"> updates on some simple types are supported (if supported by the hardware).</w:t>
      </w:r>
    </w:p>
    <w:p w14:paraId="7027559D" w14:textId="77777777" w:rsidR="00A90342" w:rsidRDefault="00274B3D" w:rsidP="00A90342">
      <w:pPr>
        <w:pStyle w:val="Heading3"/>
      </w:pPr>
      <w:bookmarkStart w:id="2001" w:name="_Toc497902601"/>
      <w:r>
        <w:t>6.</w:t>
      </w:r>
      <w:ins w:id="2002" w:author="Joyce L Tokar" w:date="2017-06-07T13:19:00Z">
        <w:r w:rsidR="00F91F29">
          <w:t>6</w:t>
        </w:r>
      </w:ins>
      <w:ins w:id="2003" w:author="Joyce L Tokar" w:date="2017-06-19T06:07:00Z">
        <w:r w:rsidR="003A390E">
          <w:t>1</w:t>
        </w:r>
      </w:ins>
      <w:del w:id="2004" w:author="Joyce L Tokar" w:date="2017-06-07T13:19:00Z">
        <w:r w:rsidDel="00F91F29">
          <w:delText>5</w:delText>
        </w:r>
        <w:r w:rsidR="0070286D" w:rsidDel="00F91F29">
          <w:delText>8</w:delText>
        </w:r>
      </w:del>
      <w:r w:rsidR="00A90342">
        <w:t>.2 Guidance to language users</w:t>
      </w:r>
      <w:bookmarkEnd w:id="2001"/>
    </w:p>
    <w:p w14:paraId="300C50C9" w14:textId="77777777" w:rsidR="00017A66" w:rsidRDefault="00445546" w:rsidP="00E862CA">
      <w:pPr>
        <w:pStyle w:val="ListParagraph"/>
        <w:numPr>
          <w:ilvl w:val="0"/>
          <w:numId w:val="589"/>
        </w:numPr>
        <w:spacing w:before="120" w:after="120"/>
        <w:rPr>
          <w:lang w:val="en-CA"/>
        </w:rPr>
      </w:pPr>
      <w:r>
        <w:rPr>
          <w:lang w:val="en-CA"/>
        </w:rPr>
        <w:t>When possible, use protected objects for shared data.</w:t>
      </w:r>
    </w:p>
    <w:p w14:paraId="63840676" w14:textId="77777777" w:rsidR="00017A66" w:rsidRDefault="00445546" w:rsidP="00E862CA">
      <w:pPr>
        <w:pStyle w:val="ListParagraph"/>
        <w:numPr>
          <w:ilvl w:val="0"/>
          <w:numId w:val="589"/>
        </w:numPr>
        <w:spacing w:before="120" w:after="120"/>
        <w:rPr>
          <w:lang w:val="en-CA"/>
        </w:rPr>
      </w:pPr>
      <w:r>
        <w:rPr>
          <w:lang w:val="en-CA"/>
        </w:rPr>
        <w:t>Statically determine that no unprotected data is used directly by more than one task.</w:t>
      </w:r>
    </w:p>
    <w:p w14:paraId="5AF8B5BB" w14:textId="77777777" w:rsidR="00017A66" w:rsidRDefault="00445546" w:rsidP="00E862CA">
      <w:pPr>
        <w:pStyle w:val="ListParagraph"/>
        <w:numPr>
          <w:ilvl w:val="0"/>
          <w:numId w:val="589"/>
        </w:numPr>
        <w:spacing w:before="120" w:after="120"/>
        <w:rPr>
          <w:lang w:val="en-CA"/>
        </w:rPr>
      </w:pPr>
      <w:r>
        <w:rPr>
          <w:lang w:val="en-CA"/>
        </w:rPr>
        <w:t xml:space="preserve">When shared variables are used, employ model checking or equivalent methodologies to prove </w:t>
      </w:r>
      <w:r w:rsidR="00170BC1">
        <w:rPr>
          <w:lang w:val="en-CA"/>
        </w:rPr>
        <w:t>the absence of</w:t>
      </w:r>
      <w:r>
        <w:rPr>
          <w:lang w:val="en-CA"/>
        </w:rPr>
        <w:t xml:space="preserve"> race conditions.</w:t>
      </w:r>
      <w:bookmarkStart w:id="2005" w:name="_Toc358896439"/>
      <w:bookmarkStart w:id="2006" w:name="_Ref411808187"/>
      <w:bookmarkStart w:id="2007" w:name="_Ref411808224"/>
      <w:bookmarkStart w:id="2008" w:name="_Ref411809438"/>
    </w:p>
    <w:p w14:paraId="1260B11C" w14:textId="77777777" w:rsidR="00017A66" w:rsidRDefault="00274B3D" w:rsidP="00017A66">
      <w:pPr>
        <w:pStyle w:val="Heading3"/>
        <w:rPr>
          <w:lang w:val="en-CA"/>
        </w:rPr>
      </w:pPr>
      <w:bookmarkStart w:id="2009" w:name="_Toc497902602"/>
      <w:r w:rsidRPr="00445546">
        <w:rPr>
          <w:lang w:val="en-CA"/>
        </w:rPr>
        <w:t>6.</w:t>
      </w:r>
      <w:ins w:id="2010" w:author="Joyce L Tokar" w:date="2017-06-07T13:21:00Z">
        <w:r w:rsidR="00F91F29">
          <w:rPr>
            <w:lang w:val="en-CA"/>
          </w:rPr>
          <w:t>6</w:t>
        </w:r>
      </w:ins>
      <w:ins w:id="2011" w:author="Joyce L Tokar" w:date="2017-06-19T06:08:00Z">
        <w:r w:rsidR="003A390E">
          <w:rPr>
            <w:lang w:val="en-CA"/>
          </w:rPr>
          <w:t>2</w:t>
        </w:r>
      </w:ins>
      <w:del w:id="2012" w:author="Joyce L Tokar" w:date="2017-06-07T13:21:00Z">
        <w:r w:rsidR="0070286D" w:rsidRPr="00445546" w:rsidDel="00F91F29">
          <w:rPr>
            <w:lang w:val="en-CA"/>
          </w:rPr>
          <w:delText>59</w:delText>
        </w:r>
      </w:del>
      <w:r w:rsidR="00017A66" w:rsidRPr="00017A66">
        <w:rPr>
          <w:lang w:val="en-CA"/>
        </w:rPr>
        <w:t xml:space="preserve"> Concurrency – Premature Termination [CGS]</w:t>
      </w:r>
      <w:bookmarkEnd w:id="2005"/>
      <w:bookmarkEnd w:id="2006"/>
      <w:bookmarkEnd w:id="2007"/>
      <w:bookmarkEnd w:id="2008"/>
      <w:bookmarkEnd w:id="2009"/>
      <w:r w:rsidR="000961FA" w:rsidRPr="00445546">
        <w:rPr>
          <w:lang w:val="en-CA"/>
        </w:rPr>
        <w:fldChar w:fldCharType="begin"/>
      </w:r>
      <w:r w:rsidR="00017A66" w:rsidRPr="00017A66">
        <w:rPr>
          <w:lang w:val="en-CA"/>
        </w:rPr>
        <w:instrText xml:space="preserve"> XE "Language Vulnerabilities:Concurrency – Premature Termination [CGS]" </w:instrText>
      </w:r>
      <w:r w:rsidR="000961FA" w:rsidRPr="00445546">
        <w:rPr>
          <w:lang w:val="en-CA"/>
        </w:rPr>
        <w:fldChar w:fldCharType="end"/>
      </w:r>
      <w:r w:rsidR="000961FA" w:rsidRPr="00445546">
        <w:rPr>
          <w:lang w:val="en-CA"/>
        </w:rPr>
        <w:fldChar w:fldCharType="begin"/>
      </w:r>
      <w:r w:rsidR="00017A66" w:rsidRPr="00017A66">
        <w:rPr>
          <w:lang w:val="en-CA"/>
        </w:rPr>
        <w:instrText xml:space="preserve"> XE "</w:instrText>
      </w:r>
      <w:r w:rsidR="00365064" w:rsidRPr="00445546">
        <w:rPr>
          <w:lang w:val="en-CA"/>
        </w:rPr>
        <w:instrText xml:space="preserve">CGS </w:instrText>
      </w:r>
      <w:r w:rsidR="00C32627">
        <w:instrText>–</w:instrText>
      </w:r>
      <w:r w:rsidR="00017A66" w:rsidRPr="00017A66">
        <w:rPr>
          <w:lang w:val="en-CA"/>
        </w:rPr>
        <w:instrText xml:space="preserve"> Concurrency – Premature Termination" </w:instrText>
      </w:r>
      <w:r w:rsidR="000961FA" w:rsidRPr="00445546">
        <w:rPr>
          <w:lang w:val="en-CA"/>
        </w:rPr>
        <w:fldChar w:fldCharType="end"/>
      </w:r>
    </w:p>
    <w:p w14:paraId="22774169" w14:textId="77777777" w:rsidR="00C065B8" w:rsidRDefault="00017A66">
      <w:pPr>
        <w:pStyle w:val="Heading2"/>
      </w:pPr>
      <w:bookmarkStart w:id="2013" w:name="_Toc497902603"/>
      <w:r w:rsidRPr="00017A66">
        <w:rPr>
          <w:lang w:val="en-CA"/>
        </w:rPr>
        <w:t>6.</w:t>
      </w:r>
      <w:ins w:id="2014" w:author="Joyce L Tokar" w:date="2017-06-07T13:21:00Z">
        <w:r w:rsidR="00F91F29">
          <w:rPr>
            <w:lang w:val="en-CA"/>
          </w:rPr>
          <w:t>6</w:t>
        </w:r>
      </w:ins>
      <w:ins w:id="2015" w:author="Joyce L Tokar" w:date="2017-06-19T06:08:00Z">
        <w:r w:rsidR="003A390E">
          <w:rPr>
            <w:lang w:val="en-CA"/>
          </w:rPr>
          <w:t>2</w:t>
        </w:r>
      </w:ins>
      <w:del w:id="2016" w:author="Joyce L Tokar" w:date="2017-06-07T13:21:00Z">
        <w:r w:rsidRPr="00017A66" w:rsidDel="00F91F29">
          <w:rPr>
            <w:lang w:val="en-CA"/>
          </w:rPr>
          <w:delText>59</w:delText>
        </w:r>
      </w:del>
      <w:r w:rsidRPr="00017A66">
        <w:rPr>
          <w:lang w:val="en-CA"/>
        </w:rPr>
        <w:t xml:space="preserve">.1 Applicability to </w:t>
      </w:r>
      <w:r w:rsidR="00365064">
        <w:t>la</w:t>
      </w:r>
      <w:r w:rsidRPr="00017A66">
        <w:rPr>
          <w:lang w:val="en-CA"/>
        </w:rPr>
        <w:t>ng</w:t>
      </w:r>
      <w:r w:rsidR="00365064">
        <w:t>uage</w:t>
      </w:r>
      <w:bookmarkEnd w:id="2013"/>
    </w:p>
    <w:p w14:paraId="54152280" w14:textId="77777777" w:rsidR="00017A66" w:rsidRDefault="00445546" w:rsidP="00017A66">
      <w:r>
        <w:t>An Ada task can terminate silently, however in general the tasking model is robust and a number of features are available to mitigate against this vulnerability – see guidance below.</w:t>
      </w:r>
    </w:p>
    <w:p w14:paraId="49D95BAC" w14:textId="77777777" w:rsidR="00017A66" w:rsidRDefault="00274B3D" w:rsidP="00017A66">
      <w:pPr>
        <w:pStyle w:val="Heading2"/>
      </w:pPr>
      <w:bookmarkStart w:id="2017" w:name="_Toc497902604"/>
      <w:r>
        <w:t>6.</w:t>
      </w:r>
      <w:ins w:id="2018" w:author="Joyce L Tokar" w:date="2017-06-07T13:21:00Z">
        <w:r w:rsidR="00F91F29">
          <w:t>6</w:t>
        </w:r>
      </w:ins>
      <w:ins w:id="2019" w:author="Joyce L Tokar" w:date="2017-06-19T06:08:00Z">
        <w:r w:rsidR="003A390E">
          <w:t>2</w:t>
        </w:r>
      </w:ins>
      <w:del w:id="2020" w:author="Joyce L Tokar" w:date="2017-06-07T13:21:00Z">
        <w:r w:rsidR="0070286D" w:rsidDel="00F91F29">
          <w:delText>59</w:delText>
        </w:r>
      </w:del>
      <w:r w:rsidR="00365064">
        <w:t>.2 Guidance to language users</w:t>
      </w:r>
      <w:bookmarkEnd w:id="2017"/>
    </w:p>
    <w:p w14:paraId="329EA0CA" w14:textId="77777777" w:rsidR="00017A66" w:rsidRDefault="00445546" w:rsidP="00E862CA">
      <w:pPr>
        <w:pStyle w:val="ListParagraph"/>
        <w:numPr>
          <w:ilvl w:val="0"/>
          <w:numId w:val="590"/>
        </w:numPr>
        <w:spacing w:before="120" w:after="120"/>
      </w:pPr>
      <w:r>
        <w:t>If possible, do not use the abort</w:t>
      </w:r>
      <w:r w:rsidR="000961FA">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fldChar w:fldCharType="end"/>
      </w:r>
      <w:r>
        <w:t xml:space="preserve"> feature</w:t>
      </w:r>
      <w:r w:rsidR="00A330F6">
        <w:t xml:space="preserve">, or apply the restriction </w:t>
      </w:r>
      <w:r w:rsidR="00A330F6">
        <w:rPr>
          <w:rFonts w:ascii="Times New Roman" w:hAnsi="Times New Roman" w:cs="Times New Roman"/>
        </w:rPr>
        <w:t>No_Abort_Statements</w:t>
      </w:r>
      <w:r w:rsidR="00A330F6">
        <w:rPr>
          <w:rFonts w:cstheme="minorHAnsi"/>
        </w:rPr>
        <w:t xml:space="preserve"> to eliminate the use of this construct</w:t>
      </w:r>
      <w:r>
        <w:t>.</w:t>
      </w:r>
    </w:p>
    <w:p w14:paraId="0A8B2DEB" w14:textId="77777777" w:rsidR="00445546" w:rsidRDefault="00445546" w:rsidP="00E862CA">
      <w:pPr>
        <w:pStyle w:val="ListParagraph"/>
        <w:numPr>
          <w:ilvl w:val="0"/>
          <w:numId w:val="591"/>
        </w:numPr>
        <w:spacing w:before="120" w:after="120"/>
      </w:pPr>
      <w:r>
        <w:t>All tasks should contain an exception</w:t>
      </w:r>
      <w:r w:rsidR="000961FA">
        <w:fldChar w:fldCharType="begin"/>
      </w:r>
      <w:r w:rsidR="006D7C82">
        <w:instrText xml:space="preserve"> XE "</w:instrText>
      </w:r>
      <w:r w:rsidR="006D7C82" w:rsidRPr="005C7E2A">
        <w:instrText>E</w:instrText>
      </w:r>
      <w:r w:rsidR="00EB0723">
        <w:instrText>xception</w:instrText>
      </w:r>
      <w:r w:rsidR="006D7C82">
        <w:instrText xml:space="preserve">" </w:instrText>
      </w:r>
      <w:r w:rsidR="000961FA">
        <w:fldChar w:fldCharType="end"/>
      </w:r>
      <w:r>
        <w:t xml:space="preserve"> handler at the outer level to prevent silent termination</w:t>
      </w:r>
      <w:r w:rsidR="00170BC1">
        <w:t xml:space="preserve"> due to unhandled exceptions</w:t>
      </w:r>
      <w:r>
        <w:t>.</w:t>
      </w:r>
    </w:p>
    <w:p w14:paraId="186D3D42" w14:textId="77777777" w:rsidR="00445546" w:rsidRDefault="00445546" w:rsidP="00E862CA">
      <w:pPr>
        <w:pStyle w:val="ListParagraph"/>
        <w:numPr>
          <w:ilvl w:val="0"/>
          <w:numId w:val="591"/>
        </w:numPr>
        <w:spacing w:before="120" w:after="120"/>
      </w:pPr>
      <w:r>
        <w:t xml:space="preserve">Make use of package </w:t>
      </w:r>
      <w:r w:rsidR="00017A66" w:rsidRPr="00017A66">
        <w:rPr>
          <w:rFonts w:ascii="Times New Roman" w:hAnsi="Times New Roman" w:cs="Times New Roman"/>
        </w:rPr>
        <w:t>Ada.Task</w:t>
      </w:r>
      <w:r w:rsidR="000961FA">
        <w:rPr>
          <w:rFonts w:ascii="Times New Roman" w:hAnsi="Times New Roman" w:cs="Times New Roman"/>
        </w:rPr>
        <w:fldChar w:fldCharType="begin"/>
      </w:r>
      <w:r w:rsidR="00986C8B">
        <w:instrText xml:space="preserve"> XE "</w:instrText>
      </w:r>
      <w:r w:rsidR="00986C8B" w:rsidRPr="0008466F">
        <w:rPr>
          <w:u w:val="single"/>
          <w:lang w:val="en-GB"/>
        </w:rPr>
        <w:instrText>Task</w:instrText>
      </w:r>
      <w:r w:rsidR="00986C8B">
        <w:instrText xml:space="preserve">" </w:instrText>
      </w:r>
      <w:r w:rsidR="000961FA">
        <w:rPr>
          <w:rFonts w:ascii="Times New Roman" w:hAnsi="Times New Roman" w:cs="Times New Roman"/>
        </w:rPr>
        <w:fldChar w:fldCharType="end"/>
      </w:r>
      <w:r w:rsidR="00017A66" w:rsidRPr="00017A66">
        <w:rPr>
          <w:rFonts w:ascii="Times New Roman" w:hAnsi="Times New Roman" w:cs="Times New Roman"/>
        </w:rPr>
        <w:t>_Termination</w:t>
      </w:r>
      <w:r>
        <w:t xml:space="preserve"> to force a handler to be executed when a task terminates.</w:t>
      </w:r>
    </w:p>
    <w:p w14:paraId="31D3B8E3" w14:textId="77777777" w:rsidR="00445546" w:rsidRDefault="00445546" w:rsidP="00E862CA">
      <w:pPr>
        <w:pStyle w:val="ListParagraph"/>
        <w:numPr>
          <w:ilvl w:val="0"/>
          <w:numId w:val="591"/>
        </w:numPr>
        <w:spacing w:before="120" w:after="120"/>
      </w:pPr>
      <w:r>
        <w:t xml:space="preserve">Use attributes </w:t>
      </w:r>
      <w:r w:rsidR="00017A66" w:rsidRPr="00017A66">
        <w:rPr>
          <w:rFonts w:ascii="Times New Roman" w:hAnsi="Times New Roman" w:cs="Times New Roman"/>
        </w:rPr>
        <w:t>‘Terminated</w:t>
      </w:r>
      <w:r w:rsidR="000961FA">
        <w:rPr>
          <w:rFonts w:ascii="Times New Roman" w:hAnsi="Times New Roman" w:cs="Times New Roman"/>
        </w:rPr>
        <w:fldChar w:fldCharType="begin"/>
      </w:r>
      <w:r w:rsidR="0013647A">
        <w:instrText xml:space="preserve"> XE "</w:instrText>
      </w:r>
      <w:r w:rsidR="0013647A" w:rsidRPr="0097651E">
        <w:rPr>
          <w:rFonts w:ascii="Times New Roman" w:hAnsi="Times New Roman" w:cs="Times New Roman"/>
        </w:rPr>
        <w:instrText>Attribute:</w:instrText>
      </w:r>
      <w:r w:rsidR="0013647A" w:rsidRPr="0097651E">
        <w:instrText>‘Terminated</w:instrText>
      </w:r>
      <w:r w:rsidR="0013647A">
        <w:instrText xml:space="preserve">" </w:instrText>
      </w:r>
      <w:r w:rsidR="000961FA">
        <w:rPr>
          <w:rFonts w:ascii="Times New Roman" w:hAnsi="Times New Roman" w:cs="Times New Roman"/>
        </w:rPr>
        <w:fldChar w:fldCharType="end"/>
      </w:r>
      <w:r>
        <w:t xml:space="preserve"> and </w:t>
      </w:r>
      <w:r w:rsidR="00017A66" w:rsidRPr="00017A66">
        <w:rPr>
          <w:rFonts w:ascii="Times New Roman" w:hAnsi="Times New Roman" w:cs="Times New Roman"/>
        </w:rPr>
        <w:t>‘Callable</w:t>
      </w:r>
      <w:r w:rsidR="000961FA">
        <w:rPr>
          <w:rFonts w:ascii="Times New Roman" w:hAnsi="Times New Roman" w:cs="Times New Roman"/>
        </w:rPr>
        <w:fldChar w:fldCharType="begin"/>
      </w:r>
      <w:r w:rsidR="0013647A">
        <w:instrText xml:space="preserve"> XE "</w:instrText>
      </w:r>
      <w:r w:rsidR="0013647A" w:rsidRPr="00A41A3A">
        <w:rPr>
          <w:rFonts w:ascii="Times New Roman" w:hAnsi="Times New Roman" w:cs="Times New Roman"/>
        </w:rPr>
        <w:instrText>Attribute:</w:instrText>
      </w:r>
      <w:r w:rsidR="0013647A" w:rsidRPr="00A41A3A">
        <w:instrText>‘Callable</w:instrText>
      </w:r>
      <w:r w:rsidR="0013647A">
        <w:instrText xml:space="preserve">" </w:instrText>
      </w:r>
      <w:r w:rsidR="000961FA">
        <w:rPr>
          <w:rFonts w:ascii="Times New Roman" w:hAnsi="Times New Roman" w:cs="Times New Roman"/>
        </w:rPr>
        <w:fldChar w:fldCharType="end"/>
      </w:r>
      <w:r>
        <w:t xml:space="preserve"> to confirm that a task has not terminated (although care is needed here as a task could terminate immediately after this call is made).</w:t>
      </w:r>
    </w:p>
    <w:p w14:paraId="2268A0E0" w14:textId="77777777" w:rsidR="00445546" w:rsidRDefault="00445546" w:rsidP="00E862CA">
      <w:pPr>
        <w:pStyle w:val="ListParagraph"/>
        <w:numPr>
          <w:ilvl w:val="0"/>
          <w:numId w:val="591"/>
        </w:numPr>
        <w:spacing w:before="120" w:after="120"/>
      </w:pPr>
      <w:r>
        <w:t>Place all data that would be vulnerable to premature task termination in an abort</w:t>
      </w:r>
      <w:r w:rsidR="000961FA">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fldChar w:fldCharType="end"/>
      </w:r>
      <w:r>
        <w:t>-deferred region (e.g., a protected object).</w:t>
      </w:r>
    </w:p>
    <w:p w14:paraId="22F084FF" w14:textId="77777777" w:rsidR="00017A66" w:rsidRDefault="00445546" w:rsidP="00E862CA">
      <w:pPr>
        <w:pStyle w:val="ListParagraph"/>
        <w:numPr>
          <w:ilvl w:val="0"/>
          <w:numId w:val="590"/>
        </w:numPr>
        <w:spacing w:before="120" w:after="120"/>
      </w:pPr>
      <w:r>
        <w:t>Make used of timed task communication that will time-out if the called task does not respond.</w:t>
      </w:r>
    </w:p>
    <w:p w14:paraId="002AF964" w14:textId="77777777" w:rsidR="00365064" w:rsidRDefault="00274B3D" w:rsidP="00365064">
      <w:pPr>
        <w:pStyle w:val="Heading2"/>
        <w:rPr>
          <w:lang w:val="en-CA"/>
        </w:rPr>
      </w:pPr>
      <w:bookmarkStart w:id="2021" w:name="_Toc358896440"/>
      <w:bookmarkStart w:id="2022" w:name="_Toc497902605"/>
      <w:r>
        <w:rPr>
          <w:lang w:val="en-CA"/>
        </w:rPr>
        <w:t>6.6</w:t>
      </w:r>
      <w:ins w:id="2023" w:author="Joyce L Tokar" w:date="2017-06-19T06:08:00Z">
        <w:r w:rsidR="003A390E">
          <w:rPr>
            <w:lang w:val="en-CA"/>
          </w:rPr>
          <w:t>3</w:t>
        </w:r>
      </w:ins>
      <w:del w:id="2024" w:author="Joyce L Tokar" w:date="2017-06-07T13:22:00Z">
        <w:r w:rsidR="0070286D" w:rsidDel="00F91F29">
          <w:rPr>
            <w:lang w:val="en-CA"/>
          </w:rPr>
          <w:delText>0</w:delText>
        </w:r>
      </w:del>
      <w:r w:rsidR="00365064">
        <w:rPr>
          <w:lang w:val="en-CA"/>
        </w:rPr>
        <w:t xml:space="preserve"> Protocol Lock Errors [CGM]</w:t>
      </w:r>
      <w:bookmarkEnd w:id="2021"/>
      <w:bookmarkEnd w:id="2022"/>
      <w:r w:rsidR="000961FA">
        <w:rPr>
          <w:lang w:val="en-CA"/>
        </w:rPr>
        <w:fldChar w:fldCharType="begin"/>
      </w:r>
      <w:r w:rsidR="00365064">
        <w:instrText xml:space="preserve"> XE "</w:instrText>
      </w:r>
      <w:r w:rsidR="00365064" w:rsidRPr="00B53360">
        <w:instrText>Language</w:instrText>
      </w:r>
      <w:r w:rsidR="00365064" w:rsidRPr="00771AF9">
        <w:instrText xml:space="preserve"> Vulnerabilities:</w:instrText>
      </w:r>
      <w:r w:rsidR="00365064">
        <w:instrText>Protoco</w:instrText>
      </w:r>
      <w:r w:rsidR="00365064" w:rsidRPr="00771AF9">
        <w:instrText>l Lock Errors</w:instrText>
      </w:r>
      <w:r w:rsidR="00365064">
        <w:instrText xml:space="preserve"> </w:instrText>
      </w:r>
      <w:r w:rsidR="00365064" w:rsidRPr="00771AF9">
        <w:instrText>[CGM]</w:instrText>
      </w:r>
      <w:r w:rsidR="00365064">
        <w:instrText xml:space="preserve">" </w:instrText>
      </w:r>
      <w:r w:rsidR="000961FA">
        <w:rPr>
          <w:lang w:val="en-CA"/>
        </w:rPr>
        <w:fldChar w:fldCharType="end"/>
      </w:r>
      <w:r w:rsidR="000961FA">
        <w:rPr>
          <w:lang w:val="en-CA"/>
        </w:rPr>
        <w:fldChar w:fldCharType="begin"/>
      </w:r>
      <w:r w:rsidR="00365064">
        <w:instrText xml:space="preserve"> XE "</w:instrText>
      </w:r>
      <w:r w:rsidR="00365064" w:rsidRPr="0096557B">
        <w:rPr>
          <w:lang w:val="en-CA"/>
        </w:rPr>
        <w:instrText xml:space="preserve">CGM </w:instrText>
      </w:r>
      <w:r w:rsidR="00C32627">
        <w:instrText>–</w:instrText>
      </w:r>
      <w:r w:rsidR="00365064" w:rsidRPr="0096557B">
        <w:rPr>
          <w:lang w:val="en-CA"/>
        </w:rPr>
        <w:instrText xml:space="preserve"> Protocol Lock Errors</w:instrText>
      </w:r>
      <w:r w:rsidR="00365064">
        <w:instrText xml:space="preserve">" </w:instrText>
      </w:r>
      <w:r w:rsidR="000961FA">
        <w:rPr>
          <w:lang w:val="en-CA"/>
        </w:rPr>
        <w:fldChar w:fldCharType="end"/>
      </w:r>
    </w:p>
    <w:p w14:paraId="0BAE2123" w14:textId="77777777" w:rsidR="00365064" w:rsidRDefault="00365064" w:rsidP="00365064">
      <w:pPr>
        <w:pStyle w:val="Heading2"/>
      </w:pPr>
    </w:p>
    <w:p w14:paraId="3239EAD9" w14:textId="77777777" w:rsidR="00365064" w:rsidRDefault="00274B3D" w:rsidP="00365064">
      <w:pPr>
        <w:pStyle w:val="Heading2"/>
      </w:pPr>
      <w:bookmarkStart w:id="2025" w:name="_Toc497902606"/>
      <w:r>
        <w:t>6.6</w:t>
      </w:r>
      <w:ins w:id="2026" w:author="Joyce L Tokar" w:date="2017-06-19T06:08:00Z">
        <w:r w:rsidR="003A390E">
          <w:t>3</w:t>
        </w:r>
      </w:ins>
      <w:del w:id="2027" w:author="Joyce L Tokar" w:date="2017-06-07T13:22:00Z">
        <w:r w:rsidR="0070286D" w:rsidDel="00F91F29">
          <w:delText>0</w:delText>
        </w:r>
      </w:del>
      <w:r w:rsidR="00365064">
        <w:t>.1 Applicability to language</w:t>
      </w:r>
      <w:bookmarkEnd w:id="2025"/>
    </w:p>
    <w:p w14:paraId="72F35259" w14:textId="77777777" w:rsidR="00017A66" w:rsidRDefault="00445546" w:rsidP="00017A66">
      <w:r>
        <w:t>Ada is open to the errors identified in this vulnerability but supports a number of features that aid mitigation – see guidance below.</w:t>
      </w:r>
    </w:p>
    <w:p w14:paraId="7BAB14E1" w14:textId="77777777" w:rsidR="00365064" w:rsidRDefault="00274B3D" w:rsidP="0009389C">
      <w:pPr>
        <w:pStyle w:val="Heading3"/>
      </w:pPr>
      <w:bookmarkStart w:id="2028" w:name="_Toc497902607"/>
      <w:r>
        <w:t>6.6</w:t>
      </w:r>
      <w:ins w:id="2029" w:author="Joyce L Tokar" w:date="2017-06-19T06:08:00Z">
        <w:r w:rsidR="003A390E">
          <w:t>3</w:t>
        </w:r>
      </w:ins>
      <w:del w:id="2030" w:author="Joyce L Tokar" w:date="2017-06-07T13:22:00Z">
        <w:r w:rsidR="0070286D" w:rsidDel="00F91F29">
          <w:delText>0</w:delText>
        </w:r>
      </w:del>
      <w:r w:rsidR="00365064">
        <w:t>.2 Guidance to language users</w:t>
      </w:r>
      <w:bookmarkEnd w:id="2028"/>
    </w:p>
    <w:p w14:paraId="6D4CFD96" w14:textId="77777777" w:rsidR="00445546" w:rsidRDefault="00445546" w:rsidP="00E862CA">
      <w:pPr>
        <w:pStyle w:val="ListParagraph"/>
        <w:numPr>
          <w:ilvl w:val="0"/>
          <w:numId w:val="592"/>
        </w:numPr>
        <w:spacing w:before="120" w:after="120"/>
      </w:pPr>
      <w:r>
        <w:t xml:space="preserve">Make use of loosely coupled, non-blocking communication using protected objects; on a single processor </w:t>
      </w:r>
      <w:r w:rsidR="00170BC1">
        <w:t xml:space="preserve"> using a scheduling regime based on ceiling protocols, </w:t>
      </w:r>
      <w:r>
        <w:t>this is guaranteed to be deadlock free (if the tasks and protected objects are assigned the correct priorities – a static property that can be checked offline).</w:t>
      </w:r>
    </w:p>
    <w:p w14:paraId="3DA95B74" w14:textId="77777777" w:rsidR="00845756" w:rsidRDefault="00845756" w:rsidP="00E862CA">
      <w:pPr>
        <w:pStyle w:val="ListParagraph"/>
        <w:numPr>
          <w:ilvl w:val="0"/>
          <w:numId w:val="592"/>
        </w:numPr>
        <w:spacing w:before="120" w:after="120"/>
      </w:pPr>
      <w:r>
        <w:rPr>
          <w:sz w:val="19"/>
          <w:szCs w:val="19"/>
        </w:rPr>
        <w:t>For multicore, consider assigning all interacting tasks to the same CPU then treat each such group as a separate independent entity.</w:t>
      </w:r>
    </w:p>
    <w:p w14:paraId="252643A3" w14:textId="77777777" w:rsidR="00445546" w:rsidRDefault="00445546" w:rsidP="00E862CA">
      <w:pPr>
        <w:pStyle w:val="ListParagraph"/>
        <w:numPr>
          <w:ilvl w:val="0"/>
          <w:numId w:val="592"/>
        </w:numPr>
        <w:spacing w:before="120" w:after="120"/>
      </w:pPr>
      <w:r>
        <w:t>Minimize the use of dynamic priorities and dynamic ceiling priorities (so that the static values can be verified).</w:t>
      </w:r>
    </w:p>
    <w:p w14:paraId="47FD9D87" w14:textId="77777777" w:rsidR="00445546" w:rsidRDefault="00445546" w:rsidP="00E862CA">
      <w:pPr>
        <w:pStyle w:val="ListParagraph"/>
        <w:numPr>
          <w:ilvl w:val="0"/>
          <w:numId w:val="592"/>
        </w:numPr>
        <w:spacing w:before="120" w:after="120"/>
      </w:pPr>
      <w:r>
        <w:t>Where possible stay within the constraints defined by the Ravenscar profile</w:t>
      </w:r>
      <w:r w:rsidR="00A26B3D">
        <w:t xml:space="preserve"> [17]</w:t>
      </w:r>
      <w:r>
        <w:t>.</w:t>
      </w:r>
    </w:p>
    <w:p w14:paraId="679131A9" w14:textId="77777777" w:rsidR="00445546" w:rsidRDefault="00445546" w:rsidP="00E862CA">
      <w:pPr>
        <w:pStyle w:val="ListParagraph"/>
        <w:numPr>
          <w:ilvl w:val="0"/>
          <w:numId w:val="592"/>
        </w:numPr>
        <w:spacing w:before="120" w:after="120"/>
      </w:pPr>
      <w:r>
        <w:t>If synchronous communication (rendezvous) is employed</w:t>
      </w:r>
      <w:r w:rsidR="001B153E">
        <w:t>,</w:t>
      </w:r>
      <w:r>
        <w:t xml:space="preserve"> use model checking or equivalent to </w:t>
      </w:r>
      <w:r w:rsidR="00170BC1">
        <w:t xml:space="preserve">prove that the </w:t>
      </w:r>
      <w:r>
        <w:t>program is free from deadlocks etc.</w:t>
      </w:r>
    </w:p>
    <w:p w14:paraId="482B16A2" w14:textId="77777777" w:rsidR="00445546" w:rsidRDefault="00445546" w:rsidP="00E862CA">
      <w:pPr>
        <w:pStyle w:val="ListParagraph"/>
        <w:numPr>
          <w:ilvl w:val="0"/>
          <w:numId w:val="592"/>
        </w:numPr>
        <w:spacing w:before="120" w:after="120"/>
      </w:pPr>
      <w:r>
        <w:t>Always handle exception</w:t>
      </w:r>
      <w:r w:rsidR="000961FA">
        <w:fldChar w:fldCharType="begin"/>
      </w:r>
      <w:r w:rsidR="006D7C82">
        <w:instrText xml:space="preserve"> XE "</w:instrText>
      </w:r>
      <w:r w:rsidR="006D7C82" w:rsidRPr="000C25B0">
        <w:instrText>E</w:instrText>
      </w:r>
      <w:r w:rsidR="00EB0723">
        <w:instrText>xception</w:instrText>
      </w:r>
      <w:r w:rsidR="006D7C82">
        <w:instrText xml:space="preserve">" </w:instrText>
      </w:r>
      <w:r w:rsidR="000961FA">
        <w:fldChar w:fldCharType="end"/>
      </w:r>
      <w:r>
        <w:t>s that can arrive from rendezvous or protected objects (unless they can be proved to not be raised).</w:t>
      </w:r>
    </w:p>
    <w:p w14:paraId="38101074" w14:textId="77777777" w:rsidR="00445546" w:rsidRDefault="00445546" w:rsidP="00E862CA">
      <w:pPr>
        <w:pStyle w:val="ListParagraph"/>
        <w:numPr>
          <w:ilvl w:val="0"/>
          <w:numId w:val="592"/>
        </w:numPr>
        <w:spacing w:before="120" w:after="120"/>
      </w:pPr>
      <w:r>
        <w:t>Guard against protocol failures by using timed communication, watchdog timers (programmed using Ada’s timed events) and time-stamped data (using the Ada’s clock facilities).</w:t>
      </w:r>
    </w:p>
    <w:p w14:paraId="5B54168B" w14:textId="77777777" w:rsidR="00017A66" w:rsidRDefault="00445546" w:rsidP="00017A66">
      <w:r>
        <w:t>Do not use unprotected shared data for synchronization between tasks.</w:t>
      </w:r>
    </w:p>
    <w:p w14:paraId="43F1BB9F" w14:textId="77777777" w:rsidR="00A90342" w:rsidRPr="00A90342" w:rsidRDefault="00274B3D" w:rsidP="00E524E8">
      <w:pPr>
        <w:pStyle w:val="Heading2"/>
      </w:pPr>
      <w:bookmarkStart w:id="2031" w:name="_Toc358896443"/>
      <w:bookmarkStart w:id="2032" w:name="_Toc497902608"/>
      <w:r>
        <w:rPr>
          <w:rFonts w:eastAsia="MS PGothic"/>
          <w:lang w:eastAsia="ja-JP"/>
        </w:rPr>
        <w:t>6.6</w:t>
      </w:r>
      <w:ins w:id="2033" w:author="Joyce L Tokar" w:date="2017-06-19T06:09:00Z">
        <w:r w:rsidR="003A390E">
          <w:rPr>
            <w:rFonts w:eastAsia="MS PGothic"/>
            <w:lang w:eastAsia="ja-JP"/>
          </w:rPr>
          <w:t>4</w:t>
        </w:r>
      </w:ins>
      <w:del w:id="2034" w:author="Joyce L Tokar" w:date="2017-06-07T13:24:00Z">
        <w:r w:rsidR="0070286D" w:rsidDel="00F91F29">
          <w:rPr>
            <w:rFonts w:eastAsia="MS PGothic"/>
            <w:lang w:eastAsia="ja-JP"/>
          </w:rPr>
          <w:delText>1</w:delText>
        </w:r>
      </w:del>
      <w:r w:rsidR="00365064" w:rsidRPr="00A7194A">
        <w:rPr>
          <w:rFonts w:eastAsia="MS PGothic"/>
          <w:lang w:eastAsia="ja-JP"/>
        </w:rPr>
        <w:t xml:space="preserve"> </w:t>
      </w:r>
      <w:ins w:id="2035" w:author="Joyce L Tokar" w:date="2017-06-07T13:34:00Z">
        <w:r w:rsidR="00C6764B" w:rsidRPr="00C6764B">
          <w:rPr>
            <w:rFonts w:eastAsia="MS PGothic"/>
            <w:lang w:eastAsia="ja-JP"/>
          </w:rPr>
          <w:t>Reliance on External Format String</w:t>
        </w:r>
      </w:ins>
      <w:del w:id="2036" w:author="Joyce L Tokar" w:date="2017-06-07T13:34:00Z">
        <w:r w:rsidR="00365064" w:rsidRPr="00A7194A" w:rsidDel="00C6764B">
          <w:rPr>
            <w:rFonts w:eastAsia="MS PGothic"/>
            <w:lang w:eastAsia="ja-JP"/>
          </w:rPr>
          <w:delText>Uncontrolled Format String</w:delText>
        </w:r>
      </w:del>
      <w:r w:rsidR="00365064">
        <w:rPr>
          <w:rFonts w:eastAsia="MS PGothic"/>
          <w:lang w:eastAsia="ja-JP"/>
        </w:rPr>
        <w:t xml:space="preserve"> </w:t>
      </w:r>
      <w:r w:rsidR="000961FA">
        <w:rPr>
          <w:rFonts w:eastAsia="MS PGothic"/>
          <w:b w:val="0"/>
          <w:lang w:eastAsia="ja-JP"/>
        </w:rPr>
        <w:fldChar w:fldCharType="begin"/>
      </w:r>
      <w:r w:rsidR="00365064">
        <w:instrText xml:space="preserve"> XE "</w:instrText>
      </w:r>
      <w:r w:rsidR="00365064" w:rsidRPr="00B53360">
        <w:instrText>Language</w:instrText>
      </w:r>
      <w:r w:rsidR="00365064" w:rsidRPr="00C21FB4">
        <w:instrText xml:space="preserve"> </w:instrText>
      </w:r>
      <w:r w:rsidR="00365064" w:rsidRPr="008516FF">
        <w:instrText>Vulnerabilities</w:instrText>
      </w:r>
      <w:r w:rsidR="00365064" w:rsidRPr="00C21FB4">
        <w:instrText>:</w:instrText>
      </w:r>
      <w:r w:rsidR="00365064">
        <w:instrText xml:space="preserve"> </w:instrText>
      </w:r>
      <w:r w:rsidR="00365064" w:rsidRPr="00C21FB4">
        <w:instrText>Uncontrolled Fromat String</w:instrText>
      </w:r>
      <w:r w:rsidR="00365064">
        <w:instrText xml:space="preserve"> [SHL]" </w:instrText>
      </w:r>
      <w:r w:rsidR="000961FA">
        <w:rPr>
          <w:rFonts w:eastAsia="MS PGothic"/>
          <w:b w:val="0"/>
          <w:lang w:eastAsia="ja-JP"/>
        </w:rPr>
        <w:fldChar w:fldCharType="end"/>
      </w:r>
      <w:r w:rsidR="000961FA">
        <w:rPr>
          <w:rFonts w:eastAsia="MS PGothic"/>
          <w:b w:val="0"/>
          <w:lang w:eastAsia="ja-JP"/>
        </w:rPr>
        <w:fldChar w:fldCharType="begin"/>
      </w:r>
      <w:r w:rsidR="00365064">
        <w:instrText xml:space="preserve"> XE "S</w:instrText>
      </w:r>
      <w:r w:rsidR="00365064" w:rsidRPr="00886DD6">
        <w:instrText>H</w:instrText>
      </w:r>
      <w:r w:rsidR="00365064">
        <w:instrText>L</w:instrText>
      </w:r>
      <w:r w:rsidR="00365064" w:rsidRPr="00886DD6">
        <w:instrText xml:space="preserve"> </w:instrText>
      </w:r>
      <w:r w:rsidR="00C32627">
        <w:instrText>–</w:instrText>
      </w:r>
      <w:r w:rsidR="00365064">
        <w:instrText xml:space="preserve"> </w:instrText>
      </w:r>
      <w:r w:rsidR="00365064" w:rsidRPr="00886DD6">
        <w:instrText>Uncontrolled Format String</w:instrText>
      </w:r>
      <w:r w:rsidR="00365064">
        <w:instrText xml:space="preserve">" </w:instrText>
      </w:r>
      <w:r w:rsidR="000961FA">
        <w:rPr>
          <w:rFonts w:eastAsia="MS PGothic"/>
          <w:b w:val="0"/>
          <w:lang w:eastAsia="ja-JP"/>
        </w:rPr>
        <w:fldChar w:fldCharType="end"/>
      </w:r>
      <w:r w:rsidR="00365064" w:rsidRPr="00A7194A">
        <w:rPr>
          <w:rFonts w:eastAsia="MS PGothic"/>
          <w:lang w:eastAsia="ja-JP"/>
        </w:rPr>
        <w:t xml:space="preserve"> [</w:t>
      </w:r>
      <w:r w:rsidR="00365064">
        <w:rPr>
          <w:rFonts w:eastAsia="MS PGothic"/>
          <w:lang w:eastAsia="ja-JP"/>
        </w:rPr>
        <w:t>SHL</w:t>
      </w:r>
      <w:r w:rsidR="00365064" w:rsidRPr="00A7194A">
        <w:rPr>
          <w:rFonts w:eastAsia="MS PGothic"/>
          <w:lang w:eastAsia="ja-JP"/>
        </w:rPr>
        <w:t>]</w:t>
      </w:r>
      <w:bookmarkEnd w:id="2031"/>
      <w:bookmarkEnd w:id="2032"/>
    </w:p>
    <w:p w14:paraId="2BB79688" w14:textId="77777777" w:rsidR="00017A66" w:rsidRDefault="00017A66" w:rsidP="00017A66">
      <w:pPr>
        <w:rPr>
          <w:ins w:id="2037" w:author="Joyce L Tokar" w:date="2017-10-04T11:25:00Z"/>
        </w:rPr>
      </w:pPr>
      <w:r w:rsidRPr="00017A66">
        <w:t>With the exception of unsafe programming</w:t>
      </w:r>
      <w:r w:rsidR="000961FA">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0961FA">
        <w:rPr>
          <w:rFonts w:cs="Arial"/>
          <w:szCs w:val="20"/>
          <w:u w:val="single"/>
        </w:rPr>
        <w:fldChar w:fldCharType="end"/>
      </w:r>
      <w:r w:rsidRPr="00017A66">
        <w:t xml:space="preserve"> </w:t>
      </w:r>
      <w:r w:rsidR="00AD102F">
        <w:rPr>
          <w:lang w:val="en-GB"/>
        </w:rPr>
        <w:t xml:space="preserve">(see </w:t>
      </w:r>
      <w:hyperlink w:anchor="_4_Language_concepts" w:history="1">
        <w:r w:rsidR="00AD102F" w:rsidRPr="00497346">
          <w:rPr>
            <w:rStyle w:val="Hyperlink"/>
            <w:lang w:val="en-GB"/>
          </w:rPr>
          <w:t>4 Language concepts</w:t>
        </w:r>
        <w:r w:rsidR="000961FA">
          <w:rPr>
            <w:rStyle w:val="Hyperlink"/>
            <w:lang w:val="en-GB"/>
          </w:rPr>
          <w:fldChar w:fldCharType="begin"/>
        </w:r>
        <w:r w:rsidR="00BA0DB5">
          <w:instrText xml:space="preserve"> XE "</w:instrText>
        </w:r>
        <w:r w:rsidR="00BA0DB5" w:rsidRPr="00B80C20">
          <w:instrText>Language concepts</w:instrText>
        </w:r>
        <w:r w:rsidR="00BA0DB5">
          <w:instrText xml:space="preserve">" </w:instrText>
        </w:r>
        <w:r w:rsidR="000961FA">
          <w:rPr>
            <w:rStyle w:val="Hyperlink"/>
            <w:lang w:val="en-GB"/>
          </w:rPr>
          <w:fldChar w:fldCharType="end"/>
        </w:r>
      </w:hyperlink>
      <w:r w:rsidR="00AD102F">
        <w:rPr>
          <w:lang w:val="en-GB"/>
        </w:rPr>
        <w:t>)</w:t>
      </w:r>
      <w:r w:rsidRPr="00017A66">
        <w:t>,</w:t>
      </w:r>
      <w:r w:rsidR="00445546">
        <w:t xml:space="preserve"> this vulnerability is not applicable to Ada as </w:t>
      </w:r>
      <w:r w:rsidR="00A330F6">
        <w:t>Ada does not allow undefined string lengths</w:t>
      </w:r>
      <w:r w:rsidR="00A14AE2">
        <w:t xml:space="preserve"> (see </w:t>
      </w:r>
      <w:hyperlink w:anchor="_6.7_String_Termination" w:history="1">
        <w:r w:rsidR="00A14AE2" w:rsidRPr="00A14AE2">
          <w:rPr>
            <w:rStyle w:val="Hyperlink"/>
          </w:rPr>
          <w:t>6.7 String Termination [CJM]</w:t>
        </w:r>
      </w:hyperlink>
      <w:r w:rsidR="00A14AE2">
        <w:t>)</w:t>
      </w:r>
      <w:r w:rsidR="00A330F6">
        <w:t>.</w:t>
      </w:r>
    </w:p>
    <w:p w14:paraId="3D16BC18" w14:textId="77777777" w:rsidR="0028191D" w:rsidDel="00D27F63" w:rsidRDefault="0028191D" w:rsidP="00017A66">
      <w:pPr>
        <w:rPr>
          <w:del w:id="2038" w:author="Joyce L Tokar" w:date="2017-10-11T12:36:00Z"/>
        </w:rPr>
      </w:pPr>
    </w:p>
    <w:p w14:paraId="2C3AB2A5" w14:textId="77777777" w:rsidR="00C91E8E" w:rsidRDefault="005C3FE6" w:rsidP="004C770C">
      <w:pPr>
        <w:pStyle w:val="Heading2"/>
      </w:pPr>
      <w:bookmarkStart w:id="2039" w:name="_Toc497902609"/>
      <w:r>
        <w:t>7</w:t>
      </w:r>
      <w:r w:rsidR="00074057">
        <w:t xml:space="preserve"> </w:t>
      </w:r>
      <w:r w:rsidR="00C91E8E">
        <w:t>Language specific vulnerabilities for Ada</w:t>
      </w:r>
      <w:bookmarkEnd w:id="2039"/>
    </w:p>
    <w:p w14:paraId="62E43A2F" w14:textId="77777777" w:rsidR="00C91E8E" w:rsidRDefault="00C91E8E" w:rsidP="004C770C">
      <w:pPr>
        <w:pStyle w:val="Heading2"/>
      </w:pPr>
    </w:p>
    <w:p w14:paraId="6898F989" w14:textId="77777777" w:rsidR="004C770C" w:rsidRDefault="00C91E8E" w:rsidP="004C770C">
      <w:pPr>
        <w:pStyle w:val="Heading2"/>
      </w:pPr>
      <w:bookmarkStart w:id="2040" w:name="_Toc497902610"/>
      <w:r>
        <w:t xml:space="preserve">8 </w:t>
      </w:r>
      <w:r w:rsidR="004C770C">
        <w:t>Implications for standardization</w:t>
      </w:r>
      <w:bookmarkEnd w:id="1966"/>
      <w:bookmarkEnd w:id="1967"/>
      <w:bookmarkEnd w:id="2040"/>
    </w:p>
    <w:p w14:paraId="4FA9DC27" w14:textId="77777777" w:rsidR="004C770C" w:rsidRPr="00832091" w:rsidRDefault="004C770C" w:rsidP="004C770C">
      <w:r w:rsidRPr="00832091">
        <w:t>Future standardization efforts should consider</w:t>
      </w:r>
      <w:r>
        <w:t xml:space="preserve"> the following items to address vulnerability issues identified earlier in this Annex</w:t>
      </w:r>
      <w:r w:rsidRPr="00832091">
        <w:t>:</w:t>
      </w:r>
    </w:p>
    <w:p w14:paraId="426FA6C6" w14:textId="77777777"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0961FA">
        <w:rPr>
          <w:rFonts w:ascii="Times New Roman" w:hAnsi="Times New Roman"/>
        </w:rPr>
        <w:fldChar w:fldCharType="begin"/>
      </w:r>
      <w:r w:rsidR="00466177">
        <w:instrText xml:space="preserve"> XE "</w:instrText>
      </w:r>
      <w:r w:rsidR="00466177" w:rsidRPr="00222240">
        <w:rPr>
          <w:rFonts w:ascii="Times New Roman" w:hAnsi="Times New Roman"/>
        </w:rPr>
        <w:instrText>Pragma:</w:instrText>
      </w:r>
      <w:r w:rsidR="00466177" w:rsidRPr="00222240">
        <w:instrText>pragma Restrictions</w:instrText>
      </w:r>
      <w:r w:rsidR="00466177">
        <w:instrText xml:space="preserve">" </w:instrText>
      </w:r>
      <w:r w:rsidR="000961FA">
        <w:rPr>
          <w:rFonts w:ascii="Times New Roman" w:hAnsi="Times New Roman"/>
        </w:rPr>
        <w:fldChar w:fldCharType="end"/>
      </w:r>
      <w:r>
        <w:t xml:space="preserve"> could be extended to </w:t>
      </w:r>
      <w:r w:rsidR="00312CF5">
        <w:t>statically constrain dubious uses of control structures</w:t>
      </w:r>
      <w:r>
        <w:t xml:space="preserve"> (see </w:t>
      </w:r>
      <w:r w:rsidR="00DD00CD">
        <w:fldChar w:fldCharType="begin"/>
      </w:r>
      <w:r w:rsidR="00DD00CD">
        <w:instrText xml:space="preserve"> REF _Ref336414195 \h  \* MERGEFORMAT </w:instrText>
      </w:r>
      <w:r w:rsidR="00DD00CD">
        <w:fldChar w:fldCharType="separate"/>
      </w:r>
      <w:ins w:id="2041" w:author="Joyce L Tokar" w:date="2017-09-13T11:49:00Z">
        <w:r w:rsidR="00E766D4">
          <w:rPr>
            <w:color w:val="0000FF"/>
            <w:u w:val="single"/>
          </w:rPr>
          <w:t>6.31 Structured Programming [EWD]</w:t>
        </w:r>
      </w:ins>
      <w:del w:id="2042" w:author="Joyce L Tokar" w:date="2017-09-13T11:44:00Z">
        <w:r w:rsidR="0028662E" w:rsidRPr="0028662E" w:rsidDel="00384B96">
          <w:rPr>
            <w:color w:val="0000FF"/>
            <w:u w:val="single"/>
          </w:rPr>
          <w:delText>6.31 Structured Programming [EWD]</w:delText>
        </w:r>
      </w:del>
      <w:r w:rsidR="00DD00CD">
        <w:fldChar w:fldCharType="end"/>
      </w:r>
      <w:r>
        <w:t>).</w:t>
      </w:r>
    </w:p>
    <w:p w14:paraId="505DD544" w14:textId="77777777" w:rsidR="004C770C" w:rsidRDefault="004C770C" w:rsidP="004C770C">
      <w:pPr>
        <w:pStyle w:val="ListParagraph"/>
        <w:numPr>
          <w:ilvl w:val="0"/>
          <w:numId w:val="322"/>
        </w:numPr>
        <w:spacing w:before="120" w:after="120" w:line="240" w:lineRule="auto"/>
      </w:pPr>
      <w:r>
        <w:t>When appropriate, language-defined checks should be added to reduce the possibility of multiple outcomes from a single construct, such as by disallowing side-effects in cases where the order of evaluation could affect the result</w:t>
      </w:r>
      <w:r w:rsidR="00CC2190">
        <w:t>, similar to those specified for use of “</w:t>
      </w:r>
      <w:r w:rsidR="00017A66" w:rsidRPr="00017A66">
        <w:rPr>
          <w:rFonts w:ascii="Times New Roman" w:hAnsi="Times New Roman" w:cs="Times New Roman"/>
          <w:b/>
        </w:rPr>
        <w:t>in out</w:t>
      </w:r>
      <w:r w:rsidR="00CC2190">
        <w:t>” or “</w:t>
      </w:r>
      <w:r w:rsidR="00017A66" w:rsidRPr="00017A66">
        <w:rPr>
          <w:rFonts w:ascii="Times New Roman" w:hAnsi="Times New Roman" w:cs="Times New Roman"/>
          <w:b/>
        </w:rPr>
        <w:t>out</w:t>
      </w:r>
      <w:r w:rsidR="00CC2190">
        <w:t>” parameters of functions</w:t>
      </w:r>
      <w:r>
        <w:t xml:space="preserve"> (see</w:t>
      </w:r>
      <w:r w:rsidR="00006274">
        <w:t xml:space="preserve"> </w:t>
      </w:r>
      <w:hyperlink w:anchor="_6.24_Side-effects_and" w:history="1">
        <w:r w:rsidR="00CC2190" w:rsidRPr="00006274">
          <w:rPr>
            <w:rStyle w:val="Hyperlink"/>
          </w:rPr>
          <w:t>6.24 Side-effects and Order of Evaluation [SAM]</w:t>
        </w:r>
      </w:hyperlink>
      <w:r w:rsidR="00CC2190">
        <w:t xml:space="preserve"> and</w:t>
      </w:r>
      <w:r>
        <w:t xml:space="preserve"> </w:t>
      </w:r>
      <w:r w:rsidR="00DD00CD">
        <w:fldChar w:fldCharType="begin"/>
      </w:r>
      <w:r w:rsidR="00DD00CD">
        <w:instrText xml:space="preserve"> REF _Ref336414226 \h  \* MERGEFORMAT </w:instrText>
      </w:r>
      <w:r w:rsidR="00DD00CD">
        <w:fldChar w:fldCharType="separate"/>
      </w:r>
      <w:ins w:id="2043" w:author="Joyce L Tokar" w:date="2017-09-13T11:49:00Z">
        <w:r w:rsidR="00E766D4">
          <w:rPr>
            <w:color w:val="0000FF"/>
            <w:u w:val="single"/>
          </w:rPr>
          <w:t>6.55 Unspecified Behaviour [BQF]</w:t>
        </w:r>
      </w:ins>
      <w:del w:id="2044" w:author="Joyce L Tokar" w:date="2017-09-13T11:44:00Z">
        <w:r w:rsidR="0028662E" w:rsidRPr="0028662E" w:rsidDel="00384B96">
          <w:rPr>
            <w:color w:val="0000FF"/>
            <w:u w:val="single"/>
          </w:rPr>
          <w:delText>6.5</w:delText>
        </w:r>
      </w:del>
      <w:del w:id="2045" w:author="Joyce L Tokar" w:date="2017-06-07T13:08:00Z">
        <w:r w:rsidR="0028662E" w:rsidRPr="0028662E" w:rsidDel="00435669">
          <w:rPr>
            <w:color w:val="0000FF"/>
            <w:u w:val="single"/>
          </w:rPr>
          <w:delText>2</w:delText>
        </w:r>
      </w:del>
      <w:del w:id="2046" w:author="Joyce L Tokar" w:date="2017-09-13T11:44:00Z">
        <w:r w:rsidR="0028662E" w:rsidRPr="0028662E" w:rsidDel="00384B96">
          <w:rPr>
            <w:color w:val="0000FF"/>
            <w:u w:val="single"/>
          </w:rPr>
          <w:delText xml:space="preserve"> Unspecified Behaviour [BQF]</w:delText>
        </w:r>
      </w:del>
      <w:r w:rsidR="00DD00CD">
        <w:fldChar w:fldCharType="end"/>
      </w:r>
      <w:r>
        <w:t>).</w:t>
      </w:r>
    </w:p>
    <w:p w14:paraId="3ACB7BA7" w14:textId="77777777" w:rsidR="004C770C" w:rsidRDefault="004C770C" w:rsidP="004C770C">
      <w:pPr>
        <w:pStyle w:val="ListParagraph"/>
        <w:numPr>
          <w:ilvl w:val="0"/>
          <w:numId w:val="322"/>
        </w:numPr>
        <w:spacing w:before="120" w:after="120" w:line="240" w:lineRule="auto"/>
      </w:pPr>
      <w:r>
        <w:t xml:space="preserve">When appropriate, language-defined checks should be added to reduce the possibility of erroneous execution, such as by disallowing unsynchronized access to shared variables (see </w:t>
      </w:r>
      <w:r w:rsidR="00DD00CD">
        <w:fldChar w:fldCharType="begin"/>
      </w:r>
      <w:r w:rsidR="00DD00CD">
        <w:instrText xml:space="preserve"> REF _Ref336414272 \h  \* MERGEFORMAT </w:instrText>
      </w:r>
      <w:r w:rsidR="00DD00CD">
        <w:fldChar w:fldCharType="separate"/>
      </w:r>
      <w:ins w:id="2047" w:author="Joyce L Tokar" w:date="2017-09-13T11:49:00Z">
        <w:r w:rsidR="00E766D4">
          <w:rPr>
            <w:color w:val="0000FF"/>
            <w:u w:val="single"/>
          </w:rPr>
          <w:t>6.56 Undefined Behaviour [EWF]</w:t>
        </w:r>
      </w:ins>
      <w:del w:id="2048" w:author="Joyce L Tokar" w:date="2017-09-13T11:44:00Z">
        <w:r w:rsidR="0028662E" w:rsidRPr="0028662E" w:rsidDel="00384B96">
          <w:rPr>
            <w:color w:val="0000FF"/>
            <w:u w:val="single"/>
          </w:rPr>
          <w:delText>6.5</w:delText>
        </w:r>
      </w:del>
      <w:del w:id="2049" w:author="Joyce L Tokar" w:date="2017-06-07T13:10:00Z">
        <w:r w:rsidR="0028662E" w:rsidRPr="0028662E" w:rsidDel="00435669">
          <w:rPr>
            <w:color w:val="0000FF"/>
            <w:u w:val="single"/>
          </w:rPr>
          <w:delText>3</w:delText>
        </w:r>
      </w:del>
      <w:del w:id="2050" w:author="Joyce L Tokar" w:date="2017-09-13T11:44:00Z">
        <w:r w:rsidR="0028662E" w:rsidRPr="0028662E" w:rsidDel="00384B96">
          <w:rPr>
            <w:color w:val="0000FF"/>
            <w:u w:val="single"/>
          </w:rPr>
          <w:delText xml:space="preserve"> Undefined Behaviour [EWF]</w:delText>
        </w:r>
      </w:del>
      <w:r w:rsidR="00DD00CD">
        <w:fldChar w:fldCharType="end"/>
      </w:r>
      <w:r>
        <w:t>).</w:t>
      </w:r>
    </w:p>
    <w:p w14:paraId="2B53895D" w14:textId="77777777" w:rsidR="004C770C" w:rsidRDefault="004C770C" w:rsidP="004C770C">
      <w:pPr>
        <w:pStyle w:val="ListParagraph"/>
        <w:numPr>
          <w:ilvl w:val="0"/>
          <w:numId w:val="322"/>
        </w:numPr>
        <w:spacing w:before="120" w:after="120" w:line="240" w:lineRule="auto"/>
      </w:pPr>
      <w:r>
        <w:t xml:space="preserve">Language standards should specify relatively tight boundaries on implementation-defined behaviour whenever possible, and the standard should highlight what levels represent a portable minimum capability on which programmers may rely. For languages like Ada that allow user declaration of numeric types, the number of predefined numeric types should be minimized (for example, strongly discourage or disallow declarations of </w:t>
      </w:r>
      <w:r w:rsidRPr="003A20BB">
        <w:rPr>
          <w:rFonts w:ascii="Times New Roman" w:hAnsi="Times New Roman"/>
        </w:rPr>
        <w:t>Byte_Integer</w:t>
      </w:r>
      <w:r>
        <w:t xml:space="preserve">, </w:t>
      </w:r>
      <w:r w:rsidRPr="003A20BB">
        <w:rPr>
          <w:rFonts w:ascii="Times New Roman" w:hAnsi="Times New Roman"/>
        </w:rPr>
        <w:t>Very_Long_Integer</w:t>
      </w:r>
      <w:r>
        <w:t xml:space="preserve">, </w:t>
      </w:r>
      <w:r w:rsidR="00425FCC">
        <w:t>and similar</w:t>
      </w:r>
      <w:r>
        <w:t xml:space="preserve">, in </w:t>
      </w:r>
      <w:r w:rsidRPr="003A20BB">
        <w:rPr>
          <w:rFonts w:ascii="Times New Roman" w:hAnsi="Times New Roman"/>
          <w:b/>
          <w:bCs/>
        </w:rPr>
        <w:t>package</w:t>
      </w:r>
      <w:r w:rsidRPr="003A20BB">
        <w:rPr>
          <w:rFonts w:ascii="Times New Roman" w:hAnsi="Times New Roman"/>
        </w:rPr>
        <w:t xml:space="preserve"> Standard</w:t>
      </w:r>
      <w:r>
        <w:t xml:space="preserve">) (see </w:t>
      </w:r>
      <w:r w:rsidR="00DD00CD">
        <w:fldChar w:fldCharType="begin"/>
      </w:r>
      <w:r w:rsidR="00DD00CD">
        <w:instrText xml:space="preserve"> REF _Ref336414530 \h  \* MERGEFORMAT </w:instrText>
      </w:r>
      <w:r w:rsidR="00DD00CD">
        <w:fldChar w:fldCharType="separate"/>
      </w:r>
      <w:ins w:id="2051" w:author="Joyce L Tokar" w:date="2017-09-13T11:49:00Z">
        <w:r w:rsidR="00E766D4">
          <w:rPr>
            <w:color w:val="0000FF"/>
            <w:u w:val="single"/>
          </w:rPr>
          <w:t>6.57 Implementation-Defined Behaviour [FAB]</w:t>
        </w:r>
      </w:ins>
      <w:del w:id="2052" w:author="Joyce L Tokar" w:date="2017-09-13T11:44:00Z">
        <w:r w:rsidR="0028662E" w:rsidRPr="0028662E" w:rsidDel="00384B96">
          <w:rPr>
            <w:color w:val="0000FF"/>
            <w:u w:val="single"/>
          </w:rPr>
          <w:delText>6.5</w:delText>
        </w:r>
      </w:del>
      <w:del w:id="2053" w:author="Joyce L Tokar" w:date="2017-06-07T13:12:00Z">
        <w:r w:rsidR="0028662E" w:rsidRPr="0028662E" w:rsidDel="00435669">
          <w:rPr>
            <w:color w:val="0000FF"/>
            <w:u w:val="single"/>
          </w:rPr>
          <w:delText>4</w:delText>
        </w:r>
      </w:del>
      <w:del w:id="2054" w:author="Joyce L Tokar" w:date="2017-09-13T11:44:00Z">
        <w:r w:rsidR="0028662E" w:rsidRPr="0028662E" w:rsidDel="00384B96">
          <w:rPr>
            <w:color w:val="0000FF"/>
            <w:u w:val="single"/>
          </w:rPr>
          <w:delText xml:space="preserve"> Implementation-Defined Behaviour [FAB]</w:delText>
        </w:r>
      </w:del>
      <w:r w:rsidR="00DD00CD">
        <w:fldChar w:fldCharType="end"/>
      </w:r>
      <w:r>
        <w:t>).</w:t>
      </w:r>
    </w:p>
    <w:p w14:paraId="3EC98A81" w14:textId="77777777" w:rsidR="004C770C" w:rsidRDefault="004C770C" w:rsidP="004C770C">
      <w:pPr>
        <w:pStyle w:val="ListParagraph"/>
        <w:numPr>
          <w:ilvl w:val="0"/>
          <w:numId w:val="322"/>
        </w:numPr>
        <w:spacing w:before="120" w:after="120" w:line="240" w:lineRule="auto"/>
      </w:pPr>
      <w:r>
        <w:t xml:space="preserve">Ada could define a </w:t>
      </w:r>
      <w:r w:rsidRPr="003A20BB">
        <w:rPr>
          <w:rFonts w:ascii="Times New Roman" w:hAnsi="Times New Roman"/>
          <w:b/>
          <w:bCs/>
        </w:rPr>
        <w:t>pragma</w:t>
      </w:r>
      <w:r w:rsidRPr="003A20BB">
        <w:rPr>
          <w:rFonts w:ascii="Times New Roman" w:hAnsi="Times New Roman"/>
        </w:rPr>
        <w:t xml:space="preserve"> Restrictions</w:t>
      </w:r>
      <w:r w:rsidR="000961FA">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rPr>
        <w:fldChar w:fldCharType="end"/>
      </w:r>
      <w:r>
        <w:t xml:space="preserve"> identifier </w:t>
      </w:r>
      <w:r w:rsidRPr="003A20BB">
        <w:rPr>
          <w:rFonts w:ascii="Times New Roman" w:hAnsi="Times New Roman"/>
        </w:rPr>
        <w:t>No_Hiding</w:t>
      </w:r>
      <w:r w:rsidR="000961FA">
        <w:rPr>
          <w:rFonts w:ascii="Times New Roman" w:hAnsi="Times New Roman"/>
        </w:rPr>
        <w:fldChar w:fldCharType="begin"/>
      </w:r>
      <w:r w:rsidR="002A55F1">
        <w:instrText xml:space="preserve"> XE "</w:instrText>
      </w:r>
      <w:r w:rsidR="002A55F1" w:rsidRPr="007B1FF4">
        <w:rPr>
          <w:u w:val="single"/>
        </w:rPr>
        <w:instrText>Hiding</w:instrText>
      </w:r>
      <w:r w:rsidR="002A55F1">
        <w:instrText xml:space="preserve">" </w:instrText>
      </w:r>
      <w:r w:rsidR="000961FA">
        <w:rPr>
          <w:rFonts w:ascii="Times New Roman" w:hAnsi="Times New Roman"/>
        </w:rPr>
        <w:fldChar w:fldCharType="end"/>
      </w:r>
      <w:r>
        <w:t xml:space="preserve"> that forbids the use of a declaration that result in a local homograph (see </w:t>
      </w:r>
      <w:r w:rsidR="00DD00CD">
        <w:fldChar w:fldCharType="begin"/>
      </w:r>
      <w:r w:rsidR="00DD00CD">
        <w:instrText xml:space="preserve"> REF _Ref336414331 \h  \* MERGEFORMAT </w:instrText>
      </w:r>
      <w:r w:rsidR="00DD00CD">
        <w:fldChar w:fldCharType="separate"/>
      </w:r>
      <w:ins w:id="2055" w:author="Joyce L Tokar" w:date="2017-09-13T11:49:00Z">
        <w:r w:rsidR="00E766D4">
          <w:rPr>
            <w:color w:val="0000FF"/>
            <w:u w:val="single"/>
          </w:rPr>
          <w:t>6.20 Identifier Name Reuse [YOW]</w:t>
        </w:r>
      </w:ins>
      <w:del w:id="2056" w:author="Joyce L Tokar" w:date="2017-09-13T11:44:00Z">
        <w:r w:rsidR="0028662E" w:rsidRPr="0028662E" w:rsidDel="00384B96">
          <w:rPr>
            <w:color w:val="0000FF"/>
            <w:u w:val="single"/>
          </w:rPr>
          <w:delText>6.20 Identifier Name Reuse [YOW]</w:delText>
        </w:r>
      </w:del>
      <w:r w:rsidR="00DD00CD">
        <w:fldChar w:fldCharType="end"/>
      </w:r>
      <w:r>
        <w:t>).</w:t>
      </w:r>
    </w:p>
    <w:p w14:paraId="54D348E9" w14:textId="77777777" w:rsidR="004C770C" w:rsidRDefault="004C770C" w:rsidP="004C770C">
      <w:pPr>
        <w:pStyle w:val="ListParagraph"/>
        <w:numPr>
          <w:ilvl w:val="0"/>
          <w:numId w:val="322"/>
        </w:numPr>
        <w:spacing w:before="120" w:after="120" w:line="240" w:lineRule="auto"/>
      </w:pPr>
      <w:r>
        <w:t>Ad</w:t>
      </w:r>
      <w:r w:rsidR="00312CF5">
        <w:t>a could add</w:t>
      </w:r>
      <w:r>
        <w:t xml:space="preserve"> the ability to declare in the specification of a function that it is pure, </w:t>
      </w:r>
      <w:r w:rsidR="00FB26E1">
        <w:t>that is</w:t>
      </w:r>
      <w:r>
        <w:t xml:space="preserve">, it has no side effects (see </w:t>
      </w:r>
      <w:r w:rsidR="00DD00CD">
        <w:fldChar w:fldCharType="begin"/>
      </w:r>
      <w:r w:rsidR="00DD00CD">
        <w:instrText xml:space="preserve"> REF _Ref336414351 \h  \* MERGEFORMAT </w:instrText>
      </w:r>
      <w:r w:rsidR="00DD00CD">
        <w:fldChar w:fldCharType="separate"/>
      </w:r>
      <w:ins w:id="2057" w:author="Joyce L Tokar" w:date="2017-09-13T11:49:00Z">
        <w:r w:rsidR="00E766D4">
          <w:rPr>
            <w:color w:val="0000FF"/>
            <w:u w:val="single"/>
          </w:rPr>
          <w:t>6.24 Side-effects and Order of Evaluation [SAM]</w:t>
        </w:r>
      </w:ins>
      <w:del w:id="2058" w:author="Joyce L Tokar" w:date="2017-09-13T11:44:00Z">
        <w:r w:rsidR="0028662E" w:rsidRPr="0028662E" w:rsidDel="00384B96">
          <w:rPr>
            <w:color w:val="0000FF"/>
            <w:u w:val="single"/>
          </w:rPr>
          <w:delText>6.24 Side-effects and Order of Evaluation [SAM]</w:delText>
        </w:r>
      </w:del>
      <w:r w:rsidR="00DD00CD">
        <w:fldChar w:fldCharType="end"/>
      </w:r>
      <w:r>
        <w:t>).</w:t>
      </w:r>
    </w:p>
    <w:p w14:paraId="48A0E883" w14:textId="77777777"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0961FA">
        <w:rPr>
          <w:rFonts w:ascii="Times New Roman" w:hAnsi="Times New Roman"/>
        </w:rPr>
        <w:fldChar w:fldCharType="begin"/>
      </w:r>
      <w:r w:rsidR="00466177">
        <w:instrText xml:space="preserve"> XE "</w:instrText>
      </w:r>
      <w:r w:rsidR="00466177" w:rsidRPr="00963B9C">
        <w:rPr>
          <w:rFonts w:ascii="Times New Roman" w:hAnsi="Times New Roman"/>
        </w:rPr>
        <w:instrText>Pragma:</w:instrText>
      </w:r>
      <w:r w:rsidR="00466177" w:rsidRPr="00963B9C">
        <w:instrText>pragma Restrictions</w:instrText>
      </w:r>
      <w:r w:rsidR="00466177">
        <w:instrText xml:space="preserve">" </w:instrText>
      </w:r>
      <w:r w:rsidR="000961FA">
        <w:rPr>
          <w:rFonts w:ascii="Times New Roman" w:hAnsi="Times New Roman"/>
        </w:rPr>
        <w:fldChar w:fldCharType="end"/>
      </w:r>
      <w:r>
        <w:t xml:space="preserve"> could be extended to restrict the use of </w:t>
      </w:r>
      <w:r w:rsidRPr="003A20BB">
        <w:rPr>
          <w:rFonts w:ascii="Times New Roman" w:hAnsi="Times New Roman"/>
        </w:rPr>
        <w:t>'Address</w:t>
      </w:r>
      <w:r w:rsidR="000961FA">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rPr>
          <w:rFonts w:ascii="Times New Roman" w:hAnsi="Times New Roman"/>
        </w:rPr>
        <w:fldChar w:fldCharType="end"/>
      </w:r>
      <w:r w:rsidRPr="003A20BB">
        <w:rPr>
          <w:rFonts w:ascii="Times New Roman" w:hAnsi="Times New Roman"/>
        </w:rPr>
        <w:t xml:space="preserve"> </w:t>
      </w:r>
      <w:r>
        <w:t xml:space="preserve">attribute to library level static objects (see </w:t>
      </w:r>
      <w:r w:rsidR="00DD00CD">
        <w:fldChar w:fldCharType="begin"/>
      </w:r>
      <w:r w:rsidR="00DD00CD">
        <w:instrText xml:space="preserve"> REF _Ref336414367 \h  \* MERGEFORMAT </w:instrText>
      </w:r>
      <w:r w:rsidR="00DD00CD">
        <w:fldChar w:fldCharType="separate"/>
      </w:r>
      <w:ins w:id="2059" w:author="Joyce L Tokar" w:date="2017-09-13T11:49:00Z">
        <w:r w:rsidR="00E766D4">
          <w:rPr>
            <w:color w:val="0000FF"/>
            <w:u w:val="single"/>
          </w:rPr>
          <w:t>6.33 Dangling References to Stack Frames [DCM]</w:t>
        </w:r>
      </w:ins>
      <w:del w:id="2060" w:author="Joyce L Tokar" w:date="2017-09-13T11:44:00Z">
        <w:r w:rsidR="0028662E" w:rsidRPr="0028662E" w:rsidDel="00384B96">
          <w:rPr>
            <w:color w:val="0000FF"/>
            <w:u w:val="single"/>
          </w:rPr>
          <w:delText>6.33 Dangling References to Stack Frames [DCM]</w:delText>
        </w:r>
      </w:del>
      <w:r w:rsidR="00DD00CD">
        <w:fldChar w:fldCharType="end"/>
      </w:r>
      <w:r>
        <w:t>).</w:t>
      </w:r>
    </w:p>
    <w:p w14:paraId="6004C992" w14:textId="77777777" w:rsidR="000961FA" w:rsidRPr="000961FA" w:rsidRDefault="004C770C">
      <w:pPr>
        <w:pStyle w:val="ListParagraph"/>
        <w:numPr>
          <w:ilvl w:val="0"/>
          <w:numId w:val="322"/>
        </w:numPr>
        <w:spacing w:before="120" w:after="120" w:line="240" w:lineRule="auto"/>
        <w:rPr>
          <w:ins w:id="2061" w:author="Joyce L Tokar" w:date="2017-09-14T12:03:00Z"/>
          <w:color w:val="0000FF"/>
          <w:u w:val="single"/>
          <w:rPrChange w:id="2062" w:author="Joyce L Tokar" w:date="2017-09-14T12:03:00Z">
            <w:rPr>
              <w:ins w:id="2063" w:author="Joyce L Tokar" w:date="2017-09-14T12:03:00Z"/>
            </w:rPr>
          </w:rPrChange>
        </w:rPr>
        <w:pPrChange w:id="2064" w:author="Joyce L Tokar" w:date="2017-09-13T11:49:00Z">
          <w:pPr>
            <w:pStyle w:val="Heading2"/>
          </w:pPr>
        </w:pPrChange>
      </w:pPr>
      <w:r>
        <w:t>Future standardization of Ada should consider implementing a language-provided reference counting storage management mechanism for dynamic objects (see</w:t>
      </w:r>
      <w:ins w:id="2065" w:author="Joyce L Tokar" w:date="2017-09-14T12:03:00Z">
        <w:r w:rsidR="00214410">
          <w:t xml:space="preserve"> 6.38 Deep vs. Shallow Copying [YAN]).</w:t>
        </w:r>
      </w:ins>
    </w:p>
    <w:p w14:paraId="32B5DA07" w14:textId="77777777" w:rsidR="000961FA" w:rsidRDefault="004C770C">
      <w:pPr>
        <w:pStyle w:val="ListParagraph"/>
        <w:spacing w:before="120" w:after="120" w:line="240" w:lineRule="auto"/>
        <w:rPr>
          <w:del w:id="2066" w:author="Joyce L Tokar" w:date="2017-09-14T12:03:00Z"/>
        </w:rPr>
        <w:pPrChange w:id="2067" w:author="Joyce L Tokar" w:date="2017-10-04T11:25:00Z">
          <w:pPr>
            <w:pStyle w:val="ListParagraph"/>
            <w:numPr>
              <w:numId w:val="322"/>
            </w:numPr>
            <w:spacing w:before="120" w:after="120" w:line="240" w:lineRule="auto"/>
            <w:ind w:hanging="360"/>
          </w:pPr>
        </w:pPrChange>
      </w:pPr>
      <w:del w:id="2068" w:author="Joyce L Tokar" w:date="2017-09-14T12:03:00Z">
        <w:r w:rsidDel="00214410">
          <w:delText xml:space="preserve"> </w:delText>
        </w:r>
        <w:r w:rsidR="000961FA" w:rsidDel="00214410">
          <w:fldChar w:fldCharType="begin"/>
        </w:r>
        <w:r w:rsidR="00CC5B50" w:rsidDel="00214410">
          <w:delInstrText xml:space="preserve"> REF _Ref336414390 \h  \* MERGEFORMAT </w:delInstrText>
        </w:r>
        <w:r w:rsidR="000961FA" w:rsidDel="00214410">
          <w:fldChar w:fldCharType="separate"/>
        </w:r>
      </w:del>
      <w:del w:id="2069" w:author="Joyce L Tokar" w:date="2017-09-13T11:44:00Z">
        <w:r w:rsidR="0028662E" w:rsidRPr="0028662E" w:rsidDel="00384B96">
          <w:rPr>
            <w:color w:val="0000FF"/>
            <w:u w:val="single"/>
          </w:rPr>
          <w:delText>6.</w:delText>
        </w:r>
      </w:del>
      <w:del w:id="2070" w:author="Joyce L Tokar" w:date="2017-06-07T12:35:00Z">
        <w:r w:rsidR="0028662E" w:rsidRPr="0028662E" w:rsidDel="00150630">
          <w:rPr>
            <w:color w:val="0000FF"/>
            <w:u w:val="single"/>
          </w:rPr>
          <w:delText>39</w:delText>
        </w:r>
      </w:del>
      <w:del w:id="2071" w:author="Joyce L Tokar" w:date="2017-09-13T11:44:00Z">
        <w:r w:rsidR="0028662E" w:rsidRPr="0028662E" w:rsidDel="00384B96">
          <w:rPr>
            <w:color w:val="0000FF"/>
            <w:u w:val="single"/>
          </w:rPr>
          <w:delText xml:space="preserve"> Memory Leak [XYL]</w:delText>
        </w:r>
      </w:del>
      <w:del w:id="2072" w:author="Joyce L Tokar" w:date="2017-09-14T12:03:00Z">
        <w:r w:rsidR="000961FA" w:rsidDel="00214410">
          <w:fldChar w:fldCharType="end"/>
        </w:r>
        <w:r w:rsidDel="00214410">
          <w:delText>).</w:delText>
        </w:r>
      </w:del>
    </w:p>
    <w:p w14:paraId="057A1F47" w14:textId="77777777" w:rsidR="000961FA" w:rsidRDefault="00312CF5">
      <w:pPr>
        <w:pStyle w:val="ListParagraph"/>
        <w:spacing w:before="120" w:after="120" w:line="240" w:lineRule="auto"/>
        <w:rPr>
          <w:del w:id="2073" w:author="Joyce L Tokar" w:date="2017-09-14T12:03:00Z"/>
        </w:rPr>
        <w:pPrChange w:id="2074" w:author="Joyce L Tokar" w:date="2017-10-04T11:25:00Z">
          <w:pPr>
            <w:pStyle w:val="ListParagraph"/>
            <w:numPr>
              <w:numId w:val="322"/>
            </w:numPr>
            <w:spacing w:before="120" w:after="120" w:line="240" w:lineRule="auto"/>
            <w:ind w:hanging="360"/>
          </w:pPr>
        </w:pPrChange>
      </w:pPr>
      <w:del w:id="2075" w:author="Joyce L Tokar" w:date="2017-09-14T12:03:00Z">
        <w:r w:rsidDel="00214410">
          <w:delText>Ada could p</w:delText>
        </w:r>
        <w:r w:rsidR="004C770C" w:rsidDel="00214410">
          <w:delText xml:space="preserve">rovide mechanisms to prevent further extensions of a type hierarchy (see </w:delText>
        </w:r>
        <w:r w:rsidR="000961FA" w:rsidDel="00214410">
          <w:fldChar w:fldCharType="begin"/>
        </w:r>
        <w:r w:rsidR="00E766D4" w:rsidDel="00214410">
          <w:delInstrText xml:space="preserve"> REF _Ref336414406 \h  \* MERGEFORMAT </w:delInstrText>
        </w:r>
        <w:r w:rsidR="000961FA" w:rsidDel="00214410">
          <w:fldChar w:fldCharType="separate"/>
        </w:r>
      </w:del>
      <w:del w:id="2076" w:author="Joyce L Tokar" w:date="2017-09-13T11:44:00Z">
        <w:r w:rsidR="0028662E" w:rsidRPr="0028662E" w:rsidDel="00384B96">
          <w:rPr>
            <w:color w:val="0000FF"/>
            <w:u w:val="single"/>
          </w:rPr>
          <w:delText>6.4</w:delText>
        </w:r>
      </w:del>
      <w:del w:id="2077" w:author="Joyce L Tokar" w:date="2017-06-07T12:41:00Z">
        <w:r w:rsidR="0028662E" w:rsidRPr="0028662E" w:rsidDel="00150630">
          <w:rPr>
            <w:color w:val="0000FF"/>
            <w:u w:val="single"/>
          </w:rPr>
          <w:delText>1</w:delText>
        </w:r>
      </w:del>
      <w:del w:id="2078" w:author="Joyce L Tokar" w:date="2017-09-13T11:44:00Z">
        <w:r w:rsidR="0028662E" w:rsidRPr="0028662E" w:rsidDel="00384B96">
          <w:rPr>
            <w:color w:val="0000FF"/>
            <w:u w:val="single"/>
          </w:rPr>
          <w:delText xml:space="preserve"> Inheritance [RIP]</w:delText>
        </w:r>
      </w:del>
      <w:del w:id="2079" w:author="Joyce L Tokar" w:date="2017-09-14T12:03:00Z">
        <w:r w:rsidR="000961FA" w:rsidDel="00214410">
          <w:fldChar w:fldCharType="end"/>
        </w:r>
        <w:r w:rsidR="004C770C" w:rsidDel="00214410">
          <w:delText>).</w:delText>
        </w:r>
      </w:del>
    </w:p>
    <w:p w14:paraId="390EAD60" w14:textId="77777777" w:rsidR="000961FA" w:rsidRDefault="004C770C">
      <w:pPr>
        <w:pStyle w:val="ListParagraph"/>
        <w:spacing w:before="120" w:after="120" w:line="240" w:lineRule="auto"/>
        <w:pPrChange w:id="2080" w:author="Joyce L Tokar" w:date="2017-10-04T11:25:00Z">
          <w:pPr>
            <w:pStyle w:val="ListParagraph"/>
            <w:numPr>
              <w:numId w:val="322"/>
            </w:numPr>
            <w:spacing w:before="120" w:after="120" w:line="240" w:lineRule="auto"/>
            <w:ind w:hanging="360"/>
          </w:pPr>
        </w:pPrChange>
      </w:pPr>
      <w:del w:id="2081" w:author="Joyce L Tokar" w:date="2017-09-14T12:03:00Z">
        <w:r w:rsidDel="00214410">
          <w:delText>Ada standardization committees can work with other programming language standardization committees to define library interfaces that include more than a program calling interface. In particular, mechanisms to qualify and quantify ranges of behaviour, such as precondition</w:delText>
        </w:r>
        <w:r w:rsidR="000961FA" w:rsidDel="00214410">
          <w:fldChar w:fldCharType="begin"/>
        </w:r>
        <w:r w:rsidR="00DA7A08" w:rsidDel="00214410">
          <w:delInstrText xml:space="preserve"> XE "</w:delInstrText>
        </w:r>
        <w:r w:rsidR="00074163" w:rsidDel="00214410">
          <w:delInstrText>P</w:delInstrText>
        </w:r>
        <w:r w:rsidR="00EB0723" w:rsidDel="00214410">
          <w:delInstrText>reconditions</w:delInstrText>
        </w:r>
        <w:r w:rsidR="00DA7A08" w:rsidDel="00214410">
          <w:delInstrText xml:space="preserve">" </w:delInstrText>
        </w:r>
        <w:r w:rsidR="000961FA" w:rsidDel="00214410">
          <w:fldChar w:fldCharType="end"/>
        </w:r>
        <w:r w:rsidDel="00214410">
          <w:delText>s, postcondition</w:delText>
        </w:r>
        <w:r w:rsidR="000961FA" w:rsidDel="00214410">
          <w:fldChar w:fldCharType="begin"/>
        </w:r>
        <w:r w:rsidR="00E12E52" w:rsidDel="00214410">
          <w:delInstrText xml:space="preserve"> XE "</w:delInstrText>
        </w:r>
        <w:r w:rsidR="00E12E52" w:rsidRPr="000F0BAF" w:rsidDel="00214410">
          <w:delInstrText>P</w:delInstrText>
        </w:r>
        <w:r w:rsidR="00EB0723" w:rsidDel="00214410">
          <w:delInstrText>ostconditions</w:delInstrText>
        </w:r>
        <w:r w:rsidR="00E12E52" w:rsidDel="00214410">
          <w:delInstrText xml:space="preserve">" </w:delInstrText>
        </w:r>
        <w:r w:rsidR="000961FA" w:rsidDel="00214410">
          <w:fldChar w:fldCharType="end"/>
        </w:r>
        <w:r w:rsidDel="00214410">
          <w:delText xml:space="preserve">s and </w:delText>
        </w:r>
        <w:r w:rsidR="00DA7A08" w:rsidDel="00214410">
          <w:delText xml:space="preserve">type </w:delText>
        </w:r>
        <w:r w:rsidDel="00214410">
          <w:delText>invariants</w:delText>
        </w:r>
        <w:r w:rsidR="000961FA" w:rsidDel="00214410">
          <w:fldChar w:fldCharType="begin"/>
        </w:r>
        <w:r w:rsidR="00DB064F" w:rsidDel="00214410">
          <w:delInstrText xml:space="preserve"> XE "</w:delInstrText>
        </w:r>
        <w:r w:rsidR="00DB064F" w:rsidRPr="00135773" w:rsidDel="00214410">
          <w:delInstrText>T</w:delInstrText>
        </w:r>
        <w:r w:rsidR="00EB0723" w:rsidDel="00214410">
          <w:delInstrText>ype invariants</w:delInstrText>
        </w:r>
        <w:r w:rsidR="00DB064F" w:rsidDel="00214410">
          <w:delInstrText xml:space="preserve">" </w:delInstrText>
        </w:r>
        <w:r w:rsidR="000961FA" w:rsidDel="00214410">
          <w:fldChar w:fldCharType="end"/>
        </w:r>
        <w:r w:rsidDel="00214410">
          <w:delText xml:space="preserve">, would be helpful (see </w:delText>
        </w:r>
        <w:r w:rsidR="000961FA" w:rsidDel="00214410">
          <w:fldChar w:fldCharType="begin"/>
        </w:r>
        <w:r w:rsidR="00E766D4" w:rsidDel="00214410">
          <w:delInstrText xml:space="preserve"> REF _Ref336414438 \h  \* MERGEFORMAT </w:delInstrText>
        </w:r>
        <w:r w:rsidR="000961FA" w:rsidDel="00214410">
          <w:fldChar w:fldCharType="separate"/>
        </w:r>
      </w:del>
      <w:del w:id="2082" w:author="Joyce L Tokar" w:date="2017-09-13T11:44:00Z">
        <w:r w:rsidR="0028662E" w:rsidRPr="0028662E" w:rsidDel="00384B96">
          <w:rPr>
            <w:color w:val="0000FF"/>
            <w:u w:val="single"/>
          </w:rPr>
          <w:delText>6.</w:delText>
        </w:r>
      </w:del>
      <w:del w:id="2083" w:author="Joyce L Tokar" w:date="2017-06-07T12:57:00Z">
        <w:r w:rsidR="0028662E" w:rsidRPr="0028662E" w:rsidDel="001D7408">
          <w:rPr>
            <w:color w:val="0000FF"/>
            <w:u w:val="single"/>
          </w:rPr>
          <w:delText>46</w:delText>
        </w:r>
      </w:del>
      <w:del w:id="2084" w:author="Joyce L Tokar" w:date="2017-09-13T11:44:00Z">
        <w:r w:rsidR="0028662E" w:rsidRPr="0028662E" w:rsidDel="00384B96">
          <w:rPr>
            <w:color w:val="0000FF"/>
            <w:u w:val="single"/>
          </w:rPr>
          <w:delText xml:space="preserve"> Library Signature [NSQ]</w:delText>
        </w:r>
      </w:del>
      <w:del w:id="2085" w:author="Joyce L Tokar" w:date="2017-09-14T12:03:00Z">
        <w:r w:rsidR="000961FA" w:rsidDel="00214410">
          <w:fldChar w:fldCharType="end"/>
        </w:r>
        <w:r w:rsidDel="00214410">
          <w:delText>).</w:delText>
        </w:r>
      </w:del>
    </w:p>
    <w:p w14:paraId="031E19C4" w14:textId="77777777" w:rsidR="00B35625" w:rsidRDefault="00394363" w:rsidP="00CE11E1">
      <w:r>
        <w:br w:type="page"/>
      </w:r>
      <w:bookmarkStart w:id="2086" w:name="_Toc443470372"/>
      <w:bookmarkStart w:id="2087" w:name="_Toc450303224"/>
    </w:p>
    <w:p w14:paraId="34CF182B" w14:textId="77777777" w:rsidR="00BA518A" w:rsidRPr="00BA518A" w:rsidRDefault="00BA518A" w:rsidP="00B35625">
      <w:pPr>
        <w:rPr>
          <w:rFonts w:eastAsia="Times New Roman"/>
          <w:shd w:val="clear" w:color="auto" w:fill="FFFFFF"/>
          <w:lang w:val="en-GB"/>
        </w:rPr>
      </w:pPr>
    </w:p>
    <w:p w14:paraId="07DF0AA9" w14:textId="77777777" w:rsidR="001610CB" w:rsidRDefault="00A32382" w:rsidP="00B13ECD">
      <w:pPr>
        <w:pStyle w:val="Heading1"/>
        <w:spacing w:before="0" w:after="360"/>
        <w:jc w:val="center"/>
      </w:pPr>
      <w:bookmarkStart w:id="2088" w:name="_Toc358896893"/>
      <w:bookmarkStart w:id="2089" w:name="_Toc497902611"/>
      <w:r>
        <w:t>Bibliography</w:t>
      </w:r>
      <w:bookmarkEnd w:id="2086"/>
      <w:bookmarkEnd w:id="2087"/>
      <w:bookmarkEnd w:id="2088"/>
      <w:bookmarkEnd w:id="2089"/>
    </w:p>
    <w:p w14:paraId="12A8A221" w14:textId="77777777" w:rsidR="00A32382" w:rsidRDefault="00A32382">
      <w:pPr>
        <w:pStyle w:val="Bibliography1"/>
      </w:pPr>
      <w:r>
        <w:t>[1]</w:t>
      </w:r>
      <w:r>
        <w:tab/>
        <w:t xml:space="preserve">ISO/IEC Directives, Part 2, </w:t>
      </w:r>
      <w:r>
        <w:rPr>
          <w:i/>
          <w:iCs/>
        </w:rPr>
        <w:t>Rules for the structure and drafting of International Standards</w:t>
      </w:r>
      <w:r>
        <w:t xml:space="preserve">, </w:t>
      </w:r>
      <w:r w:rsidR="00EB5EBE">
        <w:t>2004</w:t>
      </w:r>
    </w:p>
    <w:p w14:paraId="6A609052" w14:textId="77777777" w:rsidR="00A32382" w:rsidRDefault="00A32382">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158D8CCF" w14:textId="77777777" w:rsidR="00A32382" w:rsidRDefault="00A32382">
      <w:pPr>
        <w:pStyle w:val="Bibliography1"/>
        <w:rPr>
          <w:i/>
          <w:iCs/>
        </w:rPr>
      </w:pPr>
      <w:r>
        <w:t>[3]</w:t>
      </w:r>
      <w:r>
        <w:tab/>
        <w:t>ISO 10241</w:t>
      </w:r>
      <w:r w:rsidR="004A155C">
        <w:t xml:space="preserve"> (all parts)</w:t>
      </w:r>
      <w:r>
        <w:t xml:space="preserve">, </w:t>
      </w:r>
      <w:r>
        <w:rPr>
          <w:i/>
          <w:iCs/>
        </w:rPr>
        <w:t>International terminology standards</w:t>
      </w:r>
    </w:p>
    <w:p w14:paraId="725F8DB4" w14:textId="77777777" w:rsidR="00644B6E" w:rsidRDefault="00B26414" w:rsidP="00B35625">
      <w:pPr>
        <w:pStyle w:val="Bibliography1"/>
      </w:pPr>
      <w:r>
        <w:rPr>
          <w:iCs/>
        </w:rPr>
        <w:t xml:space="preserve"> </w:t>
      </w:r>
      <w:r w:rsidR="00644B6E">
        <w:rPr>
          <w:iCs/>
        </w:rPr>
        <w:t>[7]</w:t>
      </w:r>
      <w:r w:rsidR="00644B6E">
        <w:rPr>
          <w:iCs/>
        </w:rPr>
        <w:tab/>
      </w:r>
      <w:r w:rsidR="00644B6E">
        <w:t xml:space="preserve">ISO/IEC/IEEE 60559:2011, </w:t>
      </w:r>
      <w:r w:rsidR="00644B6E" w:rsidRPr="00BD4F96">
        <w:rPr>
          <w:i/>
        </w:rPr>
        <w:t>Information technology – Microprocessor Systems – Floating-Point arithmetic</w:t>
      </w:r>
    </w:p>
    <w:p w14:paraId="56CC2E8C" w14:textId="77777777" w:rsidR="0007501B" w:rsidRDefault="00B26414">
      <w:pPr>
        <w:pStyle w:val="Bibliography1"/>
        <w:rPr>
          <w:iCs/>
        </w:rPr>
      </w:pPr>
      <w:r>
        <w:rPr>
          <w:iCs/>
        </w:rPr>
        <w:t xml:space="preserve"> </w:t>
      </w:r>
      <w:r w:rsidR="0007501B">
        <w:rPr>
          <w:iCs/>
        </w:rPr>
        <w:t>[9]</w:t>
      </w:r>
      <w:r w:rsidR="0007501B">
        <w:rPr>
          <w:iCs/>
        </w:rPr>
        <w:tab/>
        <w:t xml:space="preserve">ISO/IEC 8652:1995, </w:t>
      </w:r>
      <w:r w:rsidR="00EB5EBE">
        <w:rPr>
          <w:i/>
          <w:iCs/>
        </w:rPr>
        <w:t xml:space="preserve">Information technology — </w:t>
      </w:r>
      <w:r w:rsidR="0007501B">
        <w:rPr>
          <w:i/>
          <w:iCs/>
        </w:rPr>
        <w:t xml:space="preserve">Programming languages — </w:t>
      </w:r>
      <w:r w:rsidR="0007501B">
        <w:rPr>
          <w:iCs/>
        </w:rPr>
        <w:t>Ada</w:t>
      </w:r>
    </w:p>
    <w:p w14:paraId="722289F2" w14:textId="77777777" w:rsidR="00F97AE5" w:rsidRDefault="00B26414" w:rsidP="00F97AE5">
      <w:pPr>
        <w:pStyle w:val="Bibliography1"/>
      </w:pPr>
      <w:r>
        <w:t xml:space="preserve"> </w:t>
      </w:r>
      <w:r w:rsidR="00F97AE5">
        <w:t>[11]</w:t>
      </w:r>
      <w:r w:rsidR="00F97AE5">
        <w:tab/>
        <w:t xml:space="preserve">R. Seacord, </w:t>
      </w:r>
      <w:r w:rsidR="0025282A" w:rsidRPr="0025282A">
        <w:rPr>
          <w:i/>
        </w:rPr>
        <w:t>The CERT C Secure Coding Standard</w:t>
      </w:r>
      <w:r w:rsidR="00F97AE5">
        <w:t>. Boston,MA: Addison-Westley, 2008.</w:t>
      </w:r>
    </w:p>
    <w:p w14:paraId="321307FE" w14:textId="77777777" w:rsidR="00A32382" w:rsidRPr="003E4B94" w:rsidRDefault="00B26414" w:rsidP="0007501B">
      <w:pPr>
        <w:pStyle w:val="Bibliography1"/>
        <w:ind w:left="0" w:firstLine="0"/>
        <w:rPr>
          <w:sz w:val="19"/>
          <w:szCs w:val="19"/>
        </w:rPr>
      </w:pPr>
      <w:r>
        <w:t xml:space="preserve"> </w:t>
      </w:r>
      <w:r w:rsidR="00A32382">
        <w:t>[</w:t>
      </w:r>
      <w:r w:rsidR="00F97AE5">
        <w:t>1</w:t>
      </w:r>
      <w:r w:rsidR="00A32382">
        <w:t>4]</w:t>
      </w:r>
      <w:r w:rsidR="00A32382">
        <w:tab/>
        <w:t xml:space="preserve">ISO/IEC TR 15942:2000, </w:t>
      </w:r>
      <w:r w:rsidR="0025282A" w:rsidRPr="0025282A">
        <w:rPr>
          <w:i/>
        </w:rPr>
        <w:t xml:space="preserve">Information technology </w:t>
      </w:r>
      <w:r w:rsidR="00EB5EBE">
        <w:rPr>
          <w:i/>
        </w:rPr>
        <w:t>—</w:t>
      </w:r>
      <w:r w:rsidR="0025282A" w:rsidRPr="0025282A">
        <w:rPr>
          <w:i/>
        </w:rPr>
        <w:t xml:space="preserve"> Programming languages </w:t>
      </w:r>
      <w:r w:rsidR="00EB5EBE">
        <w:rPr>
          <w:i/>
        </w:rPr>
        <w:t>—</w:t>
      </w:r>
      <w:r w:rsidR="0025282A" w:rsidRPr="0025282A">
        <w:rPr>
          <w:i/>
        </w:rPr>
        <w:t xml:space="preserve"> Guide for the use of the </w:t>
      </w:r>
      <w:r w:rsidR="0025282A" w:rsidRPr="0025282A">
        <w:rPr>
          <w:i/>
        </w:rPr>
        <w:tab/>
        <w:t>Ada programming language in high integrity systems</w:t>
      </w:r>
    </w:p>
    <w:p w14:paraId="1F267783" w14:textId="77777777" w:rsidR="00F97AE5" w:rsidRDefault="00B26414" w:rsidP="00F97AE5">
      <w:pPr>
        <w:pStyle w:val="Bibliography1"/>
      </w:pPr>
      <w:r>
        <w:t xml:space="preserve"> </w:t>
      </w:r>
      <w:r w:rsidR="00F97AE5">
        <w:t>[17]</w:t>
      </w:r>
      <w:r w:rsidR="00F97AE5">
        <w:tab/>
        <w:t xml:space="preserve">ISO/IEC TR 24718: </w:t>
      </w:r>
      <w:r w:rsidR="00EB5EBE">
        <w:t>2005</w:t>
      </w:r>
      <w:r w:rsidR="00F97AE5">
        <w:t xml:space="preserve">, </w:t>
      </w:r>
      <w:r w:rsidR="00EB5EBE">
        <w:rPr>
          <w:i/>
        </w:rPr>
        <w:t xml:space="preserve">Information technology — Programming languages — </w:t>
      </w:r>
      <w:r w:rsidR="00F97AE5" w:rsidRPr="00D52609">
        <w:rPr>
          <w:i/>
        </w:rPr>
        <w:t>Guide for the use of the Ada Ravenscar Profile in high integrity systems</w:t>
      </w:r>
    </w:p>
    <w:p w14:paraId="21C3A712" w14:textId="77777777" w:rsidR="00A32382" w:rsidRPr="00EB5EBE" w:rsidRDefault="00B26414" w:rsidP="00A32382">
      <w:pPr>
        <w:pStyle w:val="Bibliography1"/>
        <w:rPr>
          <w:i/>
        </w:rPr>
      </w:pPr>
      <w:r>
        <w:t xml:space="preserve"> </w:t>
      </w:r>
      <w:r w:rsidR="00A32382">
        <w:t>[</w:t>
      </w:r>
      <w:r w:rsidR="00F97AE5">
        <w:t>19</w:t>
      </w:r>
      <w:r w:rsidR="00A32382">
        <w:t>]</w:t>
      </w:r>
      <w:r w:rsidR="00A32382">
        <w:tab/>
        <w:t xml:space="preserve">ISO/IEC 15291:1999, </w:t>
      </w:r>
      <w:r w:rsidR="0025282A" w:rsidRPr="0025282A">
        <w:rPr>
          <w:i/>
        </w:rPr>
        <w:t>Information technology — Programming languages — Ada Semantic Interface Specification (ASIS)</w:t>
      </w:r>
    </w:p>
    <w:p w14:paraId="69ED2624" w14:textId="77777777" w:rsidR="00A32382" w:rsidRDefault="00A32382" w:rsidP="00A32382">
      <w:pPr>
        <w:pStyle w:val="Bibliography1"/>
      </w:pPr>
      <w:r>
        <w:t>[</w:t>
      </w:r>
      <w:r w:rsidR="00F97AE5">
        <w:t>20</w:t>
      </w:r>
      <w:r>
        <w:t>]</w:t>
      </w:r>
      <w:r>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14:paraId="49DD33A8" w14:textId="77777777" w:rsidR="00A32382" w:rsidRDefault="00A32382" w:rsidP="00A32382">
      <w:pPr>
        <w:pStyle w:val="Bibliography1"/>
      </w:pPr>
      <w:r>
        <w:t>[</w:t>
      </w:r>
      <w:r w:rsidR="00F97AE5">
        <w:t>21</w:t>
      </w:r>
      <w:r>
        <w:t>]</w:t>
      </w:r>
      <w:r>
        <w:tab/>
        <w:t>IEC 61508: Parts 1-7, Functional safety: safety-related systems. 1998. (Part 3 is concerned with software).</w:t>
      </w:r>
    </w:p>
    <w:p w14:paraId="4613822E" w14:textId="77777777" w:rsidR="00A32382" w:rsidRDefault="00A32382" w:rsidP="00A32382">
      <w:pPr>
        <w:pStyle w:val="Bibliography1"/>
      </w:pPr>
      <w:r>
        <w:t>[</w:t>
      </w:r>
      <w:r w:rsidR="00F97AE5">
        <w:t>22</w:t>
      </w:r>
      <w:r>
        <w:t>]</w:t>
      </w:r>
      <w:r>
        <w:tab/>
        <w:t>ISO/IEC 15408: 1999 Information technology. Security techniques. Evaluation criteria for IT security.</w:t>
      </w:r>
    </w:p>
    <w:p w14:paraId="757609DB" w14:textId="77777777" w:rsidR="00A32382" w:rsidRDefault="00A32382" w:rsidP="00A32382">
      <w:pPr>
        <w:pStyle w:val="Bibliography1"/>
      </w:pPr>
      <w:r>
        <w:t>[</w:t>
      </w:r>
      <w:r w:rsidR="00F97AE5">
        <w:t>23</w:t>
      </w:r>
      <w:r>
        <w:t>]</w:t>
      </w:r>
      <w:r>
        <w:tab/>
        <w:t>Barnes</w:t>
      </w:r>
      <w:r w:rsidR="00D52609">
        <w:t xml:space="preserve">, </w:t>
      </w:r>
      <w:r w:rsidR="00500401">
        <w:t xml:space="preserve">John, </w:t>
      </w:r>
      <w:r>
        <w:t>High Integrity Software - the SPARK Approach to Safety and Security. Addison-Wesley. 2002.</w:t>
      </w:r>
    </w:p>
    <w:p w14:paraId="4C650D05" w14:textId="77777777" w:rsidR="00B26414" w:rsidRPr="00B26414" w:rsidRDefault="00500401" w:rsidP="00500401">
      <w:pPr>
        <w:pStyle w:val="Bibliography1"/>
      </w:pPr>
      <w:r>
        <w:t xml:space="preserve">[24] </w:t>
      </w:r>
      <w:r>
        <w:tab/>
        <w:t xml:space="preserve">Barnes, John, </w:t>
      </w:r>
      <w:r w:rsidR="00B26414" w:rsidRPr="00CE11E1">
        <w:rPr>
          <w:rFonts w:cs="Arial"/>
          <w:color w:val="000000"/>
          <w:szCs w:val="20"/>
          <w:u w:val="single"/>
        </w:rPr>
        <w:t xml:space="preserve">Lecture Notes on Computer Science </w:t>
      </w:r>
      <w:r>
        <w:rPr>
          <w:rFonts w:cs="Arial"/>
          <w:color w:val="000000"/>
          <w:szCs w:val="20"/>
          <w:u w:val="single"/>
        </w:rPr>
        <w:t>8338</w:t>
      </w:r>
      <w:r w:rsidR="00B26414">
        <w:rPr>
          <w:rFonts w:cs="Arial"/>
          <w:color w:val="000000"/>
          <w:szCs w:val="20"/>
        </w:rPr>
        <w:t>, “Ada 2012</w:t>
      </w:r>
      <w:r w:rsidR="00B26414" w:rsidRPr="00CE11E1">
        <w:rPr>
          <w:rFonts w:cs="Arial"/>
          <w:color w:val="000000"/>
          <w:szCs w:val="20"/>
        </w:rPr>
        <w:t xml:space="preserve"> Rationale: The Language</w:t>
      </w:r>
      <w:r>
        <w:rPr>
          <w:rFonts w:cs="Arial"/>
          <w:color w:val="000000"/>
          <w:szCs w:val="20"/>
        </w:rPr>
        <w:t xml:space="preserve">—The </w:t>
      </w:r>
      <w:r w:rsidR="00B26414" w:rsidRPr="00CE11E1">
        <w:rPr>
          <w:rFonts w:cs="Arial"/>
          <w:color w:val="000000"/>
          <w:szCs w:val="20"/>
        </w:rPr>
        <w:t>Standard Librari</w:t>
      </w:r>
      <w:r w:rsidR="00B26414">
        <w:rPr>
          <w:rFonts w:cs="Arial"/>
          <w:color w:val="000000"/>
          <w:szCs w:val="20"/>
        </w:rPr>
        <w:t xml:space="preserve">es,” Springer, </w:t>
      </w:r>
      <w:r>
        <w:rPr>
          <w:rFonts w:cs="Arial"/>
          <w:color w:val="000000"/>
          <w:szCs w:val="20"/>
        </w:rPr>
        <w:t>2013</w:t>
      </w:r>
      <w:r w:rsidR="00B26414" w:rsidRPr="00CE11E1">
        <w:rPr>
          <w:rFonts w:cs="Arial"/>
          <w:color w:val="000000"/>
          <w:szCs w:val="20"/>
        </w:rPr>
        <w:t>.</w:t>
      </w:r>
      <w:r w:rsidR="00B26414">
        <w:rPr>
          <w:rFonts w:cs="Arial"/>
          <w:color w:val="000000"/>
          <w:szCs w:val="20"/>
        </w:rPr>
        <w:t xml:space="preserve">  </w:t>
      </w:r>
    </w:p>
    <w:p w14:paraId="5BB15966" w14:textId="77777777" w:rsidR="00A32382" w:rsidRDefault="00B26414" w:rsidP="00B26414">
      <w:pPr>
        <w:pStyle w:val="Bibliography1"/>
      </w:pPr>
      <w:r>
        <w:t xml:space="preserve"> </w:t>
      </w:r>
      <w:r w:rsidR="00A32382">
        <w:t>[</w:t>
      </w:r>
      <w:r w:rsidR="00F97AE5">
        <w:t>25</w:t>
      </w:r>
      <w:r w:rsidR="00A32382">
        <w:t>]</w:t>
      </w:r>
      <w:r w:rsidR="00A32382">
        <w:tab/>
        <w:t xml:space="preserve">Steve Christy, </w:t>
      </w:r>
      <w:r w:rsidR="00A32382">
        <w:rPr>
          <w:i/>
        </w:rPr>
        <w:t>Vulnerability Type Distributions in CVE</w:t>
      </w:r>
      <w:r w:rsidR="00A32382">
        <w:t>, V1.0, 2006/10/04</w:t>
      </w:r>
    </w:p>
    <w:p w14:paraId="3DBF7D10" w14:textId="77777777" w:rsidR="00DA464A" w:rsidRPr="00E1401B" w:rsidRDefault="00B26414" w:rsidP="00DA464A">
      <w:pPr>
        <w:pStyle w:val="Bibliography1"/>
      </w:pPr>
      <w:r>
        <w:rPr>
          <w:lang w:val="fr-FR"/>
        </w:rPr>
        <w:t xml:space="preserve"> </w:t>
      </w:r>
      <w:r w:rsidR="00B6475C">
        <w:rPr>
          <w:lang w:val="fr-FR"/>
        </w:rPr>
        <w:t>[2</w:t>
      </w:r>
      <w:r w:rsidR="00E06693">
        <w:rPr>
          <w:lang w:val="fr-FR"/>
        </w:rPr>
        <w:t>9</w:t>
      </w:r>
      <w:r w:rsidR="00DA464A">
        <w:rPr>
          <w:lang w:val="fr-FR"/>
        </w:rPr>
        <w:t>]</w:t>
      </w:r>
      <w:r w:rsidR="00DA464A">
        <w:rPr>
          <w:lang w:val="fr-FR"/>
        </w:rPr>
        <w:tab/>
      </w:r>
      <w:r w:rsidR="00DA464A" w:rsidRPr="00B7795D">
        <w:rPr>
          <w:lang w:val="fr-FR"/>
        </w:rPr>
        <w:t xml:space="preserve">Lions, J. L. </w:t>
      </w:r>
      <w:hyperlink r:id="rId14" w:history="1">
        <w:r w:rsidR="00DA464A" w:rsidRPr="00B7795D">
          <w:rPr>
            <w:rStyle w:val="Hyperlink"/>
          </w:rPr>
          <w:t>ARIANE 5 Flight 501 Failure Report</w:t>
        </w:r>
      </w:hyperlink>
      <w:r w:rsidR="00DA464A" w:rsidRPr="00B7795D">
        <w:t>. Paris, France: European Space Agency (ESA) &amp; National Center for Space Study (CNES) Inquiry Board, July 1996.</w:t>
      </w:r>
    </w:p>
    <w:p w14:paraId="762DB4F0" w14:textId="77777777" w:rsidR="00DA464A" w:rsidRPr="00DA464A" w:rsidRDefault="00B26414" w:rsidP="005E35D3">
      <w:pPr>
        <w:pStyle w:val="Bibliography1"/>
      </w:pPr>
      <w:r>
        <w:t xml:space="preserve"> </w:t>
      </w:r>
      <w:r w:rsidR="00436E81">
        <w:t>[</w:t>
      </w:r>
      <w:r w:rsidR="00F97AE5">
        <w:t>33</w:t>
      </w:r>
      <w:r w:rsidR="005E35D3">
        <w:t>]</w:t>
      </w:r>
      <w:r w:rsidR="005E35D3">
        <w:tab/>
      </w:r>
      <w:r w:rsidR="00DA464A">
        <w:t>The Common Weakness Enumeration (CWE) Initiative, MITRE Corporation, (</w:t>
      </w:r>
      <w:hyperlink r:id="rId15" w:history="1">
        <w:r w:rsidR="00DA464A" w:rsidRPr="00BF68F7">
          <w:rPr>
            <w:rStyle w:val="Hyperlink"/>
          </w:rPr>
          <w:t>http://cwe.mitre.org/</w:t>
        </w:r>
      </w:hyperlink>
      <w:r w:rsidR="00DA464A">
        <w:t>)</w:t>
      </w:r>
    </w:p>
    <w:p w14:paraId="52834B21" w14:textId="77777777" w:rsidR="00896FE0" w:rsidRPr="00044A93" w:rsidRDefault="005E35D3" w:rsidP="005E35D3">
      <w:pPr>
        <w:pStyle w:val="Bibliography1"/>
      </w:pPr>
      <w:r>
        <w:t>[</w:t>
      </w:r>
      <w:r w:rsidR="00F97AE5">
        <w:t>34</w:t>
      </w:r>
      <w:r>
        <w:t>]</w:t>
      </w:r>
      <w:r>
        <w:tab/>
      </w:r>
      <w:r w:rsidR="00896FE0" w:rsidRPr="00044A93">
        <w:t xml:space="preserve">Goldberg, David, </w:t>
      </w:r>
      <w:r w:rsidR="00896FE0" w:rsidRPr="00044A93">
        <w:rPr>
          <w:i/>
        </w:rPr>
        <w:t>What Every Computer Scientist Should Know About Floating-Point Arithmetic</w:t>
      </w:r>
      <w:r w:rsidR="00896FE0" w:rsidRPr="00044A93">
        <w:t>, ACM Computing Surveys, vol 23, issue 1 (March 1991), ISSN 0360-0300, pp 5-48.</w:t>
      </w:r>
    </w:p>
    <w:p w14:paraId="11E61937" w14:textId="77777777" w:rsidR="00896FE0" w:rsidRDefault="005E35D3" w:rsidP="005E35D3">
      <w:pPr>
        <w:pStyle w:val="Bibliography1"/>
      </w:pPr>
      <w:r>
        <w:t>[</w:t>
      </w:r>
      <w:r w:rsidR="00E06693">
        <w:t>35</w:t>
      </w:r>
      <w:r>
        <w:t>]</w:t>
      </w:r>
      <w:r>
        <w:tab/>
      </w:r>
      <w:r w:rsidR="00896FE0" w:rsidRPr="00044A93">
        <w:t>IEEE Standards Committee 754. IEEE Standard for Binary Floating-Point Arithmetic, ANSI/IEEE Standard 754-</w:t>
      </w:r>
      <w:r w:rsidR="00896FE0">
        <w:t>2008</w:t>
      </w:r>
      <w:r w:rsidR="00896FE0" w:rsidRPr="00044A93">
        <w:t xml:space="preserve">. Institute of Electrical and Electronics Engineers, New York, </w:t>
      </w:r>
      <w:r w:rsidR="00896FE0">
        <w:t>2008</w:t>
      </w:r>
      <w:r w:rsidR="00896FE0" w:rsidRPr="00044A93">
        <w:t>.</w:t>
      </w:r>
    </w:p>
    <w:p w14:paraId="43621FDB" w14:textId="77777777" w:rsidR="00F97AE5" w:rsidRPr="00044A93" w:rsidRDefault="00F97AE5" w:rsidP="00F97AE5">
      <w:pPr>
        <w:pStyle w:val="Bibliography1"/>
      </w:pPr>
      <w:r w:rsidRPr="000F6B54">
        <w:t>[</w:t>
      </w:r>
      <w:r>
        <w:t>36]</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266CFC56" w14:textId="77777777" w:rsidR="00896FE0" w:rsidRPr="00044A93" w:rsidRDefault="00B6475C" w:rsidP="005E35D3">
      <w:pPr>
        <w:pStyle w:val="Bibliography1"/>
      </w:pPr>
      <w:r>
        <w:t>[</w:t>
      </w:r>
      <w:r w:rsidR="00F97AE5">
        <w:t>37</w:t>
      </w:r>
      <w:r w:rsidR="005E35D3">
        <w:t>]</w:t>
      </w:r>
      <w:r w:rsidR="005E35D3">
        <w:tab/>
      </w:r>
      <w:r w:rsidR="00896FE0" w:rsidRPr="00044A93">
        <w:t xml:space="preserve">Bo Einarsson, ed. Accuracy and Reliability in Scientific Computing, SIAM, July 2005 </w:t>
      </w:r>
      <w:hyperlink r:id="rId16" w:history="1">
        <w:r w:rsidR="00896FE0" w:rsidRPr="00044A93">
          <w:rPr>
            <w:rStyle w:val="Hyperlink"/>
          </w:rPr>
          <w:t>http://www.nsc.liu.se/wg25/book</w:t>
        </w:r>
      </w:hyperlink>
    </w:p>
    <w:p w14:paraId="3E1938AC" w14:textId="77777777" w:rsidR="00896FE0" w:rsidRPr="00044A93" w:rsidRDefault="005E35D3" w:rsidP="005E35D3">
      <w:pPr>
        <w:pStyle w:val="Bibliography1"/>
      </w:pPr>
      <w:r>
        <w:t>[</w:t>
      </w:r>
      <w:r w:rsidR="00F97AE5">
        <w:t>38</w:t>
      </w:r>
      <w:r>
        <w:t>]</w:t>
      </w:r>
      <w:r>
        <w:tab/>
      </w:r>
      <w:r w:rsidR="00896FE0" w:rsidRPr="00044A93">
        <w:t xml:space="preserve">GAO Report, Patriot </w:t>
      </w:r>
      <w:r w:rsidR="00896FE0" w:rsidRPr="00044A93">
        <w:rPr>
          <w:i/>
        </w:rPr>
        <w:t>Missile Defense: Software Problem Led to System Failure at Dhahran, Saudi Arabia</w:t>
      </w:r>
      <w:r w:rsidR="00896FE0" w:rsidRPr="00044A93">
        <w:t xml:space="preserve">, B-247094, Feb. 4, 1992, </w:t>
      </w:r>
      <w:hyperlink r:id="rId17" w:history="1">
        <w:r w:rsidR="00896FE0" w:rsidRPr="00044A93">
          <w:rPr>
            <w:rStyle w:val="Hyperlink"/>
          </w:rPr>
          <w:t>http://archive.gao.gov/t2pbat6/145960.pdf</w:t>
        </w:r>
      </w:hyperlink>
    </w:p>
    <w:p w14:paraId="689FF89F" w14:textId="77777777" w:rsidR="00B7795D" w:rsidRPr="00BF68F7" w:rsidRDefault="005E35D3" w:rsidP="00BF68F7">
      <w:pPr>
        <w:pStyle w:val="Bibliography1"/>
      </w:pPr>
      <w:r>
        <w:t>[</w:t>
      </w:r>
      <w:r w:rsidR="00F97AE5">
        <w:t>39</w:t>
      </w:r>
      <w:r>
        <w:t>]</w:t>
      </w:r>
      <w:r>
        <w:tab/>
      </w:r>
      <w:r w:rsidR="00896FE0" w:rsidRPr="00044A93">
        <w:t xml:space="preserve">Robert Skeel, </w:t>
      </w:r>
      <w:r w:rsidR="00896FE0" w:rsidRPr="00044A93">
        <w:rPr>
          <w:i/>
        </w:rPr>
        <w:t>Roundoff Error Cripples Patriot Missile</w:t>
      </w:r>
      <w:r w:rsidR="00896FE0" w:rsidRPr="00044A93">
        <w:t xml:space="preserve">, SIAM News, Volume 25, Number 4, July 1992, page 11, </w:t>
      </w:r>
      <w:hyperlink r:id="rId18" w:history="1">
        <w:r w:rsidR="00896FE0" w:rsidRPr="00044A93">
          <w:rPr>
            <w:rStyle w:val="HTMLTypewriter"/>
            <w:rFonts w:ascii="Arial" w:hAnsi="Arial"/>
            <w:color w:val="0000FF"/>
            <w:u w:val="single"/>
          </w:rPr>
          <w:t>http://www.siam.org/siamnews/general/patriot.htm</w:t>
        </w:r>
      </w:hyperlink>
    </w:p>
    <w:p w14:paraId="5C11D94E" w14:textId="77777777" w:rsidR="00F97AE5" w:rsidRPr="00F97AE5" w:rsidRDefault="00B26414" w:rsidP="005E35D3">
      <w:pPr>
        <w:pStyle w:val="Bibliography1"/>
        <w:rPr>
          <w:i/>
          <w:lang w:val="fr-FR"/>
        </w:rPr>
      </w:pPr>
      <w:r>
        <w:t xml:space="preserve"> </w:t>
      </w:r>
      <w:r w:rsidR="00F97AE5">
        <w:t>[41]</w:t>
      </w:r>
      <w:r w:rsidR="00F97AE5">
        <w:tab/>
        <w:t xml:space="preserve">Holzmann, Garard J., Computer, vol. 39, no. 6, pp 95-97, Jun., 2006, </w:t>
      </w:r>
      <w:r w:rsidR="00F97AE5">
        <w:rPr>
          <w:i/>
        </w:rPr>
        <w:t>The Power of 10: Rules for Developing Safety-Critical Code</w:t>
      </w:r>
    </w:p>
    <w:p w14:paraId="33CA749B" w14:textId="77777777" w:rsidR="00960D2D" w:rsidRDefault="005E35D3" w:rsidP="00F97AE5">
      <w:pPr>
        <w:pStyle w:val="Bibliography1"/>
      </w:pPr>
      <w:r>
        <w:t>[</w:t>
      </w:r>
      <w:r w:rsidR="00F97AE5">
        <w:t>42</w:t>
      </w:r>
      <w:r>
        <w:t>]</w:t>
      </w:r>
      <w:r>
        <w:tab/>
      </w:r>
      <w:r w:rsidR="00FB65C1" w:rsidRPr="00FB65C1">
        <w:t>P. V. Bhansali, A systematic approach to identifying a safe subset for safety-critical software, ACM SIGSOFT Software Enginee</w:t>
      </w:r>
      <w:r w:rsidR="00960D2D">
        <w:t>ring Notes, v.28 n.4, July 2003</w:t>
      </w:r>
    </w:p>
    <w:p w14:paraId="78E82E07" w14:textId="77777777" w:rsidR="00F4785B" w:rsidRDefault="00960D2D" w:rsidP="005E35D3">
      <w:pPr>
        <w:pStyle w:val="Bibliography1"/>
        <w:rPr>
          <w:ins w:id="2090" w:author="Joyce L Tokar" w:date="2017-01-24T11:36:00Z"/>
        </w:rPr>
      </w:pPr>
      <w:r>
        <w:t>[</w:t>
      </w:r>
      <w:r w:rsidR="00F97AE5">
        <w:t>43</w:t>
      </w:r>
      <w:r>
        <w:t>]</w:t>
      </w:r>
      <w:r>
        <w:tab/>
        <w:t xml:space="preserve">Ada </w:t>
      </w:r>
      <w:del w:id="2091" w:author="Joyce L Tokar" w:date="2017-01-23T14:07:00Z">
        <w:r w:rsidDel="000C543D">
          <w:delText xml:space="preserve">95 </w:delText>
        </w:r>
      </w:del>
      <w:r>
        <w:t xml:space="preserve">Quality and Style Guide, </w:t>
      </w:r>
      <w:del w:id="2092" w:author="Joyce L Tokar" w:date="2017-01-23T14:08:00Z">
        <w:r w:rsidDel="000C543D">
          <w:delText>SPC-91061-CMC, version 02.01.01. Herndon, Virginia: Software Productivity Consortium, 1992</w:delText>
        </w:r>
      </w:del>
      <w:ins w:id="2093" w:author="Joyce L Tokar" w:date="2017-01-23T14:08:00Z">
        <w:r w:rsidR="000C543D">
          <w:t>Guidelines for Professional Programmers</w:t>
        </w:r>
      </w:ins>
      <w:r>
        <w:t xml:space="preserve">.  Available from: </w:t>
      </w:r>
      <w:ins w:id="2094" w:author="Joyce L Tokar" w:date="2017-01-23T14:07:00Z">
        <w:r w:rsidR="000C543D" w:rsidRPr="000C543D">
          <w:t>https://en.wikibooks.org/wiki/Ada_Style_Guide</w:t>
        </w:r>
      </w:ins>
      <w:ins w:id="2095" w:author="Joyce L Tokar" w:date="2017-01-24T11:38:00Z">
        <w:r w:rsidR="00F4785B">
          <w:t>.</w:t>
        </w:r>
      </w:ins>
    </w:p>
    <w:p w14:paraId="7E3ACCEF" w14:textId="77777777" w:rsidR="000C543D" w:rsidRPr="00FB65C1" w:rsidDel="000C543D" w:rsidRDefault="000961FA" w:rsidP="000C543D">
      <w:pPr>
        <w:pStyle w:val="Bibliography1"/>
        <w:rPr>
          <w:del w:id="2096" w:author="Joyce L Tokar" w:date="2017-01-23T14:07:00Z"/>
        </w:rPr>
      </w:pPr>
      <w:del w:id="2097" w:author="Joyce L Tokar" w:date="2017-01-23T14:07:00Z">
        <w:r w:rsidDel="000C543D">
          <w:fldChar w:fldCharType="begin"/>
        </w:r>
        <w:r w:rsidR="00500DCD" w:rsidDel="000C543D">
          <w:delInstrText>HYPERLINK "http://www.adaic.org/docs/95style/95style.pdf"</w:delInstrText>
        </w:r>
        <w:r w:rsidDel="000C543D">
          <w:fldChar w:fldCharType="separate"/>
        </w:r>
        <w:r w:rsidR="00960D2D" w:rsidRPr="00AF6F54" w:rsidDel="000C543D">
          <w:rPr>
            <w:rStyle w:val="Hyperlink"/>
          </w:rPr>
          <w:delText>http://www.adaic.org/docs/95style/95style.pdf</w:delText>
        </w:r>
        <w:r w:rsidDel="000C543D">
          <w:fldChar w:fldCharType="end"/>
        </w:r>
      </w:del>
    </w:p>
    <w:p w14:paraId="30D4D98C" w14:textId="77777777" w:rsidR="00FB65C1" w:rsidRPr="00FB65C1" w:rsidRDefault="005E35D3" w:rsidP="005E35D3">
      <w:pPr>
        <w:pStyle w:val="Bibliography1"/>
      </w:pPr>
      <w:r>
        <w:t>[</w:t>
      </w:r>
      <w:r w:rsidR="00F97AE5">
        <w:t>44</w:t>
      </w:r>
      <w:r>
        <w:t>]</w:t>
      </w:r>
      <w:r>
        <w:tab/>
      </w:r>
      <w:r w:rsidR="00FB65C1" w:rsidRPr="00FB65C1">
        <w:t xml:space="preserve">Ghassan, A., &amp; Alkadi, I. (2003). Application of a Revised DIT Metric to Redesign an OO Design. </w:t>
      </w:r>
      <w:r w:rsidR="00FB65C1" w:rsidRPr="00FB65C1">
        <w:rPr>
          <w:i/>
        </w:rPr>
        <w:t>Journal of Object Technology</w:t>
      </w:r>
      <w:r w:rsidR="00FB65C1" w:rsidRPr="00FB65C1">
        <w:t xml:space="preserve"> , 127-134.</w:t>
      </w:r>
    </w:p>
    <w:p w14:paraId="70AA98E9" w14:textId="77777777" w:rsidR="00741C0D" w:rsidRDefault="005E35D3" w:rsidP="008216A8">
      <w:pPr>
        <w:pStyle w:val="Bibliography1"/>
      </w:pPr>
      <w:r>
        <w:t>[</w:t>
      </w:r>
      <w:r w:rsidR="00F97AE5">
        <w:t>45</w:t>
      </w:r>
      <w:r>
        <w:t>]</w:t>
      </w:r>
      <w:r>
        <w:tab/>
      </w:r>
      <w:r w:rsidR="00FB65C1" w:rsidRPr="00FB65C1">
        <w:t>Subramanian, S., Tsai, W.-T., &amp; Rayadurgam, S. (1998). Design Constraint Violation Detection in Safety-Critical Systems. The 3rd IEEE International Symposium on High-Assurance Systems Engineering , 109 - 116.</w:t>
      </w:r>
    </w:p>
    <w:p w14:paraId="5BB926AB" w14:textId="77777777" w:rsidR="001060CD" w:rsidRDefault="00B61CC1" w:rsidP="0071177D">
      <w:pPr>
        <w:spacing w:after="240"/>
        <w:ind w:left="630" w:hanging="630"/>
        <w:rPr>
          <w:lang w:val="en-CA"/>
        </w:rPr>
      </w:pPr>
      <w:r>
        <w:t>[46]</w:t>
      </w:r>
      <w:r>
        <w:tab/>
      </w:r>
      <w:r w:rsidRPr="007638CB">
        <w:rPr>
          <w:lang w:val="en-CA"/>
        </w:rPr>
        <w:t>Lundqvist, K and Asplund, L., “</w:t>
      </w:r>
      <w:r w:rsidRPr="004C5E35">
        <w:rPr>
          <w:i/>
          <w:lang w:val="en-CA"/>
        </w:rPr>
        <w:t>A Formal Model of a Run-Time Kernel for Ravenscar</w:t>
      </w:r>
      <w:r w:rsidRPr="007638CB">
        <w:rPr>
          <w:lang w:val="en-CA"/>
        </w:rPr>
        <w:t>”, The 6th International Conference on Real-Time Computing Systems and Applications – RTCSA 1999</w:t>
      </w:r>
    </w:p>
    <w:p w14:paraId="690D4A0E" w14:textId="77777777" w:rsidR="00741C0D" w:rsidRDefault="00741C0D" w:rsidP="00B13ECD">
      <w:pPr>
        <w:spacing w:after="240"/>
        <w:ind w:left="630" w:hanging="720"/>
      </w:pPr>
      <w:r>
        <w:br w:type="page"/>
      </w:r>
    </w:p>
    <w:p w14:paraId="3DDEF66B" w14:textId="77777777" w:rsidR="001610CB" w:rsidRDefault="00650C36">
      <w:pPr>
        <w:pStyle w:val="Heading1"/>
        <w:jc w:val="center"/>
      </w:pPr>
      <w:bookmarkStart w:id="2098" w:name="_Toc358896894"/>
      <w:bookmarkStart w:id="2099" w:name="_Toc497902612"/>
      <w:r w:rsidRPr="00AB6756">
        <w:t>Index</w:t>
      </w:r>
      <w:bookmarkEnd w:id="2098"/>
      <w:bookmarkEnd w:id="2099"/>
    </w:p>
    <w:p w14:paraId="2DA03FF6" w14:textId="77777777" w:rsidR="001610CB" w:rsidRDefault="001610CB"/>
    <w:p w14:paraId="77C29914" w14:textId="77777777" w:rsidR="003D0178" w:rsidRDefault="000961FA" w:rsidP="008216A8">
      <w:pPr>
        <w:pStyle w:val="Bibliography1"/>
        <w:rPr>
          <w:ins w:id="2100" w:author="Joyce L Tokar" w:date="2017-11-08T11:06:00Z"/>
          <w:noProof/>
        </w:rPr>
        <w:sectPr w:rsidR="003D0178" w:rsidSect="000E26A0">
          <w:footerReference w:type="even" r:id="rId19"/>
          <w:footerReference w:type="default" r:id="rId20"/>
          <w:headerReference w:type="first" r:id="rId21"/>
          <w:footerReference w:type="first" r:id="rId22"/>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7F7796DD" w14:textId="77777777" w:rsidR="003D0178" w:rsidRDefault="003D0178">
      <w:pPr>
        <w:pStyle w:val="IndexHeading"/>
        <w:keepNext/>
        <w:tabs>
          <w:tab w:val="right" w:pos="4735"/>
        </w:tabs>
        <w:rPr>
          <w:ins w:id="2101" w:author="Joyce L Tokar" w:date="2017-11-08T11:06:00Z"/>
          <w:rFonts w:cstheme="minorBidi"/>
          <w:b/>
          <w:bCs/>
          <w:noProof/>
        </w:rPr>
      </w:pPr>
      <w:ins w:id="2102" w:author="Joyce L Tokar" w:date="2017-11-08T11:06:00Z">
        <w:r>
          <w:rPr>
            <w:noProof/>
          </w:rPr>
          <w:t xml:space="preserve"> </w:t>
        </w:r>
      </w:ins>
    </w:p>
    <w:p w14:paraId="29E38D34" w14:textId="77777777" w:rsidR="003D0178" w:rsidRDefault="003D0178">
      <w:pPr>
        <w:pStyle w:val="Index1"/>
        <w:tabs>
          <w:tab w:val="right" w:pos="4735"/>
        </w:tabs>
        <w:rPr>
          <w:ins w:id="2103" w:author="Joyce L Tokar" w:date="2017-11-08T11:06:00Z"/>
          <w:noProof/>
        </w:rPr>
      </w:pPr>
      <w:ins w:id="2104" w:author="Joyce L Tokar" w:date="2017-11-08T11:06:00Z">
        <w:r>
          <w:rPr>
            <w:noProof/>
          </w:rPr>
          <w:t>Abnormal representation, 10</w:t>
        </w:r>
      </w:ins>
    </w:p>
    <w:p w14:paraId="19ACD38B" w14:textId="77777777" w:rsidR="003D0178" w:rsidRDefault="003D0178">
      <w:pPr>
        <w:pStyle w:val="Index1"/>
        <w:tabs>
          <w:tab w:val="right" w:pos="4735"/>
        </w:tabs>
        <w:rPr>
          <w:ins w:id="2105" w:author="Joyce L Tokar" w:date="2017-11-08T11:06:00Z"/>
          <w:noProof/>
        </w:rPr>
      </w:pPr>
      <w:ins w:id="2106" w:author="Joyce L Tokar" w:date="2017-11-08T11:06:00Z">
        <w:r w:rsidRPr="00706161">
          <w:rPr>
            <w:rFonts w:ascii="Times New Roman" w:hAnsi="Times New Roman" w:cs="Times New Roman"/>
            <w:b/>
            <w:noProof/>
          </w:rPr>
          <w:t>abort</w:t>
        </w:r>
        <w:r>
          <w:rPr>
            <w:noProof/>
          </w:rPr>
          <w:t>, 28, 41, 42, 43, 44</w:t>
        </w:r>
      </w:ins>
    </w:p>
    <w:p w14:paraId="163C3232" w14:textId="77777777" w:rsidR="003D0178" w:rsidRDefault="003D0178">
      <w:pPr>
        <w:pStyle w:val="Index1"/>
        <w:tabs>
          <w:tab w:val="right" w:pos="4735"/>
        </w:tabs>
        <w:rPr>
          <w:ins w:id="2107" w:author="Joyce L Tokar" w:date="2017-11-08T11:06:00Z"/>
          <w:noProof/>
        </w:rPr>
      </w:pPr>
      <w:ins w:id="2108" w:author="Joyce L Tokar" w:date="2017-11-08T11:06:00Z">
        <w:r w:rsidRPr="00706161">
          <w:rPr>
            <w:noProof/>
            <w:kern w:val="32"/>
          </w:rPr>
          <w:t>Access object</w:t>
        </w:r>
        <w:r>
          <w:rPr>
            <w:noProof/>
          </w:rPr>
          <w:t>, 10</w:t>
        </w:r>
      </w:ins>
    </w:p>
    <w:p w14:paraId="1E5E7292" w14:textId="77777777" w:rsidR="003D0178" w:rsidRDefault="003D0178">
      <w:pPr>
        <w:pStyle w:val="Index1"/>
        <w:tabs>
          <w:tab w:val="right" w:pos="4735"/>
        </w:tabs>
        <w:rPr>
          <w:ins w:id="2109" w:author="Joyce L Tokar" w:date="2017-11-08T11:06:00Z"/>
          <w:noProof/>
        </w:rPr>
      </w:pPr>
      <w:ins w:id="2110" w:author="Joyce L Tokar" w:date="2017-11-08T11:06:00Z">
        <w:r w:rsidRPr="00706161">
          <w:rPr>
            <w:noProof/>
            <w:kern w:val="32"/>
          </w:rPr>
          <w:t>Access type</w:t>
        </w:r>
        <w:r>
          <w:rPr>
            <w:noProof/>
          </w:rPr>
          <w:t>, 10</w:t>
        </w:r>
      </w:ins>
    </w:p>
    <w:p w14:paraId="285E0CAE" w14:textId="77777777" w:rsidR="003D0178" w:rsidRDefault="003D0178">
      <w:pPr>
        <w:pStyle w:val="Index1"/>
        <w:tabs>
          <w:tab w:val="right" w:pos="4735"/>
        </w:tabs>
        <w:rPr>
          <w:ins w:id="2111" w:author="Joyce L Tokar" w:date="2017-11-08T11:06:00Z"/>
          <w:noProof/>
        </w:rPr>
      </w:pPr>
      <w:ins w:id="2112" w:author="Joyce L Tokar" w:date="2017-11-08T11:06:00Z">
        <w:r w:rsidRPr="00706161">
          <w:rPr>
            <w:noProof/>
            <w:kern w:val="32"/>
          </w:rPr>
          <w:t>Access value</w:t>
        </w:r>
        <w:r>
          <w:rPr>
            <w:noProof/>
          </w:rPr>
          <w:t>, 11</w:t>
        </w:r>
      </w:ins>
    </w:p>
    <w:p w14:paraId="3B19272F" w14:textId="77777777" w:rsidR="003D0178" w:rsidRDefault="003D0178">
      <w:pPr>
        <w:pStyle w:val="Index1"/>
        <w:tabs>
          <w:tab w:val="right" w:pos="4735"/>
        </w:tabs>
        <w:rPr>
          <w:ins w:id="2113" w:author="Joyce L Tokar" w:date="2017-11-08T11:06:00Z"/>
          <w:noProof/>
        </w:rPr>
      </w:pPr>
      <w:ins w:id="2114" w:author="Joyce L Tokar" w:date="2017-11-08T11:06:00Z">
        <w:r w:rsidRPr="00706161">
          <w:rPr>
            <w:noProof/>
            <w:kern w:val="32"/>
          </w:rPr>
          <w:t>Access-to-subprogram</w:t>
        </w:r>
        <w:r>
          <w:rPr>
            <w:noProof/>
          </w:rPr>
          <w:t>, 10</w:t>
        </w:r>
      </w:ins>
    </w:p>
    <w:p w14:paraId="4F0103D9" w14:textId="77777777" w:rsidR="003D0178" w:rsidRDefault="003D0178">
      <w:pPr>
        <w:pStyle w:val="Index1"/>
        <w:tabs>
          <w:tab w:val="right" w:pos="4735"/>
        </w:tabs>
        <w:rPr>
          <w:ins w:id="2115" w:author="Joyce L Tokar" w:date="2017-11-08T11:06:00Z"/>
          <w:noProof/>
        </w:rPr>
      </w:pPr>
      <w:ins w:id="2116" w:author="Joyce L Tokar" w:date="2017-11-08T11:06:00Z">
        <w:r>
          <w:rPr>
            <w:noProof/>
          </w:rPr>
          <w:t>Allocator, 11</w:t>
        </w:r>
      </w:ins>
    </w:p>
    <w:p w14:paraId="74FD8A80" w14:textId="77777777" w:rsidR="003D0178" w:rsidRDefault="003D0178">
      <w:pPr>
        <w:pStyle w:val="Index1"/>
        <w:tabs>
          <w:tab w:val="right" w:pos="4735"/>
        </w:tabs>
        <w:rPr>
          <w:ins w:id="2117" w:author="Joyce L Tokar" w:date="2017-11-08T11:06:00Z"/>
          <w:noProof/>
        </w:rPr>
      </w:pPr>
      <w:ins w:id="2118" w:author="Joyce L Tokar" w:date="2017-11-08T11:06:00Z">
        <w:r>
          <w:rPr>
            <w:noProof/>
          </w:rPr>
          <w:t>AMV – Type-breaking Reinterpretation of Data, 33</w:t>
        </w:r>
      </w:ins>
    </w:p>
    <w:p w14:paraId="3DB73534" w14:textId="77777777" w:rsidR="003D0178" w:rsidRDefault="003D0178">
      <w:pPr>
        <w:pStyle w:val="Index1"/>
        <w:tabs>
          <w:tab w:val="right" w:pos="4735"/>
        </w:tabs>
        <w:rPr>
          <w:ins w:id="2119" w:author="Joyce L Tokar" w:date="2017-11-08T11:06:00Z"/>
          <w:noProof/>
        </w:rPr>
      </w:pPr>
      <w:ins w:id="2120" w:author="Joyce L Tokar" w:date="2017-11-08T11:06:00Z">
        <w:r>
          <w:rPr>
            <w:noProof/>
          </w:rPr>
          <w:t>Aspect specification, 11</w:t>
        </w:r>
      </w:ins>
    </w:p>
    <w:p w14:paraId="3880EA87" w14:textId="77777777" w:rsidR="003D0178" w:rsidRDefault="003D0178">
      <w:pPr>
        <w:pStyle w:val="Index1"/>
        <w:tabs>
          <w:tab w:val="right" w:pos="4735"/>
        </w:tabs>
        <w:rPr>
          <w:ins w:id="2121" w:author="Joyce L Tokar" w:date="2017-11-08T11:06:00Z"/>
          <w:noProof/>
        </w:rPr>
      </w:pPr>
      <w:ins w:id="2122" w:author="Joyce L Tokar" w:date="2017-11-08T11:06:00Z">
        <w:r>
          <w:rPr>
            <w:noProof/>
          </w:rPr>
          <w:t>Atomic, 11, 13, 19, 41, 44</w:t>
        </w:r>
      </w:ins>
    </w:p>
    <w:p w14:paraId="44B20054" w14:textId="77777777" w:rsidR="003D0178" w:rsidRDefault="003D0178">
      <w:pPr>
        <w:pStyle w:val="Index1"/>
        <w:tabs>
          <w:tab w:val="right" w:pos="4735"/>
        </w:tabs>
        <w:rPr>
          <w:ins w:id="2123" w:author="Joyce L Tokar" w:date="2017-11-08T11:06:00Z"/>
          <w:noProof/>
        </w:rPr>
      </w:pPr>
      <w:ins w:id="2124" w:author="Joyce L Tokar" w:date="2017-11-08T11:06:00Z">
        <w:r>
          <w:rPr>
            <w:noProof/>
          </w:rPr>
          <w:t>Attribute, 11</w:t>
        </w:r>
      </w:ins>
    </w:p>
    <w:p w14:paraId="7BC374B2" w14:textId="77777777" w:rsidR="003D0178" w:rsidRDefault="003D0178">
      <w:pPr>
        <w:pStyle w:val="Index2"/>
        <w:tabs>
          <w:tab w:val="right" w:pos="4735"/>
        </w:tabs>
        <w:rPr>
          <w:ins w:id="2125" w:author="Joyce L Tokar" w:date="2017-11-08T11:06:00Z"/>
          <w:noProof/>
        </w:rPr>
      </w:pPr>
      <w:ins w:id="2126" w:author="Joyce L Tokar" w:date="2017-11-08T11:06:00Z">
        <w:r>
          <w:rPr>
            <w:noProof/>
          </w:rPr>
          <w:t>‘Access, 22, 31</w:t>
        </w:r>
      </w:ins>
    </w:p>
    <w:p w14:paraId="1460DD3C" w14:textId="77777777" w:rsidR="003D0178" w:rsidRDefault="003D0178">
      <w:pPr>
        <w:pStyle w:val="Index2"/>
        <w:tabs>
          <w:tab w:val="right" w:pos="4735"/>
        </w:tabs>
        <w:rPr>
          <w:ins w:id="2127" w:author="Joyce L Tokar" w:date="2017-11-08T11:06:00Z"/>
          <w:noProof/>
        </w:rPr>
      </w:pPr>
      <w:ins w:id="2128" w:author="Joyce L Tokar" w:date="2017-11-08T11:06:00Z">
        <w:r>
          <w:rPr>
            <w:noProof/>
          </w:rPr>
          <w:t>‘Callable, 43, 44</w:t>
        </w:r>
      </w:ins>
    </w:p>
    <w:p w14:paraId="6313F0FB" w14:textId="77777777" w:rsidR="003D0178" w:rsidRDefault="003D0178">
      <w:pPr>
        <w:pStyle w:val="Index2"/>
        <w:tabs>
          <w:tab w:val="right" w:pos="4735"/>
        </w:tabs>
        <w:rPr>
          <w:ins w:id="2129" w:author="Joyce L Tokar" w:date="2017-11-08T11:06:00Z"/>
          <w:noProof/>
        </w:rPr>
      </w:pPr>
      <w:ins w:id="2130" w:author="Joyce L Tokar" w:date="2017-11-08T11:06:00Z">
        <w:r>
          <w:rPr>
            <w:noProof/>
          </w:rPr>
          <w:t>‘Terminated, 43, 44</w:t>
        </w:r>
      </w:ins>
    </w:p>
    <w:p w14:paraId="0F10B124" w14:textId="77777777" w:rsidR="003D0178" w:rsidRDefault="003D0178">
      <w:pPr>
        <w:pStyle w:val="Index2"/>
        <w:tabs>
          <w:tab w:val="right" w:pos="4735"/>
        </w:tabs>
        <w:rPr>
          <w:ins w:id="2131" w:author="Joyce L Tokar" w:date="2017-11-08T11:06:00Z"/>
          <w:noProof/>
        </w:rPr>
      </w:pPr>
      <w:ins w:id="2132" w:author="Joyce L Tokar" w:date="2017-11-08T11:06:00Z">
        <w:r>
          <w:rPr>
            <w:noProof/>
          </w:rPr>
          <w:t>‘Valid, 18, 26</w:t>
        </w:r>
      </w:ins>
    </w:p>
    <w:p w14:paraId="0E687165" w14:textId="77777777" w:rsidR="003D0178" w:rsidRDefault="003D0178">
      <w:pPr>
        <w:pStyle w:val="Index2"/>
        <w:tabs>
          <w:tab w:val="right" w:pos="4735"/>
        </w:tabs>
        <w:rPr>
          <w:ins w:id="2133" w:author="Joyce L Tokar" w:date="2017-11-08T11:06:00Z"/>
          <w:noProof/>
        </w:rPr>
      </w:pPr>
      <w:ins w:id="2134" w:author="Joyce L Tokar" w:date="2017-11-08T11:06:00Z">
        <w:r>
          <w:rPr>
            <w:noProof/>
          </w:rPr>
          <w:t>’Valid, 26</w:t>
        </w:r>
      </w:ins>
    </w:p>
    <w:p w14:paraId="57D2F5D3" w14:textId="77777777" w:rsidR="003D0178" w:rsidRDefault="003D0178">
      <w:pPr>
        <w:pStyle w:val="Index2"/>
        <w:tabs>
          <w:tab w:val="right" w:pos="4735"/>
        </w:tabs>
        <w:rPr>
          <w:ins w:id="2135" w:author="Joyce L Tokar" w:date="2017-11-08T11:06:00Z"/>
          <w:noProof/>
        </w:rPr>
      </w:pPr>
      <w:ins w:id="2136" w:author="Joyce L Tokar" w:date="2017-11-08T11:06:00Z">
        <w:r>
          <w:rPr>
            <w:noProof/>
          </w:rPr>
          <w:t>'Access, 31</w:t>
        </w:r>
      </w:ins>
    </w:p>
    <w:p w14:paraId="532D7A17" w14:textId="77777777" w:rsidR="003D0178" w:rsidRDefault="003D0178">
      <w:pPr>
        <w:pStyle w:val="Index2"/>
        <w:tabs>
          <w:tab w:val="right" w:pos="4735"/>
        </w:tabs>
        <w:rPr>
          <w:ins w:id="2137" w:author="Joyce L Tokar" w:date="2017-11-08T11:06:00Z"/>
          <w:noProof/>
        </w:rPr>
      </w:pPr>
      <w:ins w:id="2138" w:author="Joyce L Tokar" w:date="2017-11-08T11:06:00Z">
        <w:r>
          <w:rPr>
            <w:noProof/>
          </w:rPr>
          <w:t>'Address, 31, 46</w:t>
        </w:r>
      </w:ins>
    </w:p>
    <w:p w14:paraId="12B1A76A" w14:textId="77777777" w:rsidR="003D0178" w:rsidRDefault="003D0178">
      <w:pPr>
        <w:pStyle w:val="Index2"/>
        <w:tabs>
          <w:tab w:val="right" w:pos="4735"/>
        </w:tabs>
        <w:rPr>
          <w:ins w:id="2139" w:author="Joyce L Tokar" w:date="2017-11-08T11:06:00Z"/>
          <w:noProof/>
        </w:rPr>
      </w:pPr>
      <w:ins w:id="2140" w:author="Joyce L Tokar" w:date="2017-11-08T11:06:00Z">
        <w:r>
          <w:rPr>
            <w:noProof/>
          </w:rPr>
          <w:t>'Alignment, 14</w:t>
        </w:r>
      </w:ins>
    </w:p>
    <w:p w14:paraId="447045EE" w14:textId="77777777" w:rsidR="003D0178" w:rsidRDefault="003D0178">
      <w:pPr>
        <w:pStyle w:val="Index2"/>
        <w:tabs>
          <w:tab w:val="right" w:pos="4735"/>
        </w:tabs>
        <w:rPr>
          <w:ins w:id="2141" w:author="Joyce L Tokar" w:date="2017-11-08T11:06:00Z"/>
          <w:noProof/>
        </w:rPr>
      </w:pPr>
      <w:ins w:id="2142" w:author="Joyce L Tokar" w:date="2017-11-08T11:06:00Z">
        <w:r>
          <w:rPr>
            <w:noProof/>
          </w:rPr>
          <w:t>'Component_Size, 14</w:t>
        </w:r>
      </w:ins>
    </w:p>
    <w:p w14:paraId="22378CAF" w14:textId="77777777" w:rsidR="003D0178" w:rsidRDefault="003D0178">
      <w:pPr>
        <w:pStyle w:val="Index2"/>
        <w:tabs>
          <w:tab w:val="right" w:pos="4735"/>
        </w:tabs>
        <w:rPr>
          <w:ins w:id="2143" w:author="Joyce L Tokar" w:date="2017-11-08T11:06:00Z"/>
          <w:noProof/>
        </w:rPr>
      </w:pPr>
      <w:ins w:id="2144" w:author="Joyce L Tokar" w:date="2017-11-08T11:06:00Z">
        <w:r>
          <w:rPr>
            <w:noProof/>
          </w:rPr>
          <w:t>'Exponent, 20</w:t>
        </w:r>
      </w:ins>
    </w:p>
    <w:p w14:paraId="481CEB84" w14:textId="77777777" w:rsidR="003D0178" w:rsidRDefault="003D0178">
      <w:pPr>
        <w:pStyle w:val="Index2"/>
        <w:tabs>
          <w:tab w:val="right" w:pos="4735"/>
        </w:tabs>
        <w:rPr>
          <w:ins w:id="2145" w:author="Joyce L Tokar" w:date="2017-11-08T11:06:00Z"/>
          <w:noProof/>
        </w:rPr>
      </w:pPr>
      <w:ins w:id="2146" w:author="Joyce L Tokar" w:date="2017-11-08T11:06:00Z">
        <w:r>
          <w:rPr>
            <w:noProof/>
          </w:rPr>
          <w:t>'First, 30, 42</w:t>
        </w:r>
      </w:ins>
    </w:p>
    <w:p w14:paraId="18840DE8" w14:textId="77777777" w:rsidR="003D0178" w:rsidRDefault="003D0178">
      <w:pPr>
        <w:pStyle w:val="Index2"/>
        <w:tabs>
          <w:tab w:val="right" w:pos="4735"/>
        </w:tabs>
        <w:rPr>
          <w:ins w:id="2147" w:author="Joyce L Tokar" w:date="2017-11-08T11:06:00Z"/>
          <w:noProof/>
        </w:rPr>
      </w:pPr>
      <w:ins w:id="2148" w:author="Joyce L Tokar" w:date="2017-11-08T11:06:00Z">
        <w:r>
          <w:rPr>
            <w:noProof/>
          </w:rPr>
          <w:t>'Image, 28</w:t>
        </w:r>
      </w:ins>
    </w:p>
    <w:p w14:paraId="1D1646CA" w14:textId="77777777" w:rsidR="003D0178" w:rsidRDefault="003D0178">
      <w:pPr>
        <w:pStyle w:val="Index2"/>
        <w:tabs>
          <w:tab w:val="right" w:pos="4735"/>
        </w:tabs>
        <w:rPr>
          <w:ins w:id="2149" w:author="Joyce L Tokar" w:date="2017-11-08T11:06:00Z"/>
          <w:noProof/>
        </w:rPr>
      </w:pPr>
      <w:ins w:id="2150" w:author="Joyce L Tokar" w:date="2017-11-08T11:06:00Z">
        <w:r>
          <w:rPr>
            <w:noProof/>
          </w:rPr>
          <w:t>'Last, 30, 42</w:t>
        </w:r>
      </w:ins>
    </w:p>
    <w:p w14:paraId="7AA66E20" w14:textId="77777777" w:rsidR="003D0178" w:rsidRDefault="003D0178">
      <w:pPr>
        <w:pStyle w:val="Index2"/>
        <w:tabs>
          <w:tab w:val="right" w:pos="4735"/>
        </w:tabs>
        <w:rPr>
          <w:ins w:id="2151" w:author="Joyce L Tokar" w:date="2017-11-08T11:06:00Z"/>
          <w:noProof/>
        </w:rPr>
      </w:pPr>
      <w:ins w:id="2152" w:author="Joyce L Tokar" w:date="2017-11-08T11:06:00Z">
        <w:r>
          <w:rPr>
            <w:noProof/>
          </w:rPr>
          <w:t>'Length, 30</w:t>
        </w:r>
      </w:ins>
    </w:p>
    <w:p w14:paraId="5DDBAB0C" w14:textId="77777777" w:rsidR="003D0178" w:rsidRDefault="003D0178">
      <w:pPr>
        <w:pStyle w:val="Index2"/>
        <w:tabs>
          <w:tab w:val="right" w:pos="4735"/>
        </w:tabs>
        <w:rPr>
          <w:ins w:id="2153" w:author="Joyce L Tokar" w:date="2017-11-08T11:06:00Z"/>
          <w:noProof/>
        </w:rPr>
      </w:pPr>
      <w:ins w:id="2154" w:author="Joyce L Tokar" w:date="2017-11-08T11:06:00Z">
        <w:r>
          <w:rPr>
            <w:noProof/>
          </w:rPr>
          <w:t>'Range, 30</w:t>
        </w:r>
      </w:ins>
    </w:p>
    <w:p w14:paraId="4F3DDB14" w14:textId="77777777" w:rsidR="003D0178" w:rsidRDefault="003D0178">
      <w:pPr>
        <w:pStyle w:val="Index2"/>
        <w:tabs>
          <w:tab w:val="right" w:pos="4735"/>
        </w:tabs>
        <w:rPr>
          <w:ins w:id="2155" w:author="Joyce L Tokar" w:date="2017-11-08T11:06:00Z"/>
          <w:noProof/>
        </w:rPr>
      </w:pPr>
      <w:ins w:id="2156" w:author="Joyce L Tokar" w:date="2017-11-08T11:06:00Z">
        <w:r>
          <w:rPr>
            <w:noProof/>
          </w:rPr>
          <w:t>'Size, 14</w:t>
        </w:r>
      </w:ins>
    </w:p>
    <w:p w14:paraId="130A6170" w14:textId="77777777" w:rsidR="003D0178" w:rsidRDefault="003D0178">
      <w:pPr>
        <w:pStyle w:val="Index2"/>
        <w:tabs>
          <w:tab w:val="right" w:pos="4735"/>
        </w:tabs>
        <w:rPr>
          <w:ins w:id="2157" w:author="Joyce L Tokar" w:date="2017-11-08T11:06:00Z"/>
          <w:noProof/>
        </w:rPr>
      </w:pPr>
      <w:ins w:id="2158" w:author="Joyce L Tokar" w:date="2017-11-08T11:06:00Z">
        <w:r>
          <w:rPr>
            <w:noProof/>
          </w:rPr>
          <w:t>'Unchecked_Access, 16, 31, 39</w:t>
        </w:r>
      </w:ins>
    </w:p>
    <w:p w14:paraId="1048D0FE" w14:textId="77777777" w:rsidR="003D0178" w:rsidRDefault="003D0178">
      <w:pPr>
        <w:pStyle w:val="Index2"/>
        <w:tabs>
          <w:tab w:val="right" w:pos="4735"/>
        </w:tabs>
        <w:rPr>
          <w:ins w:id="2159" w:author="Joyce L Tokar" w:date="2017-11-08T11:06:00Z"/>
          <w:noProof/>
        </w:rPr>
      </w:pPr>
      <w:ins w:id="2160" w:author="Joyce L Tokar" w:date="2017-11-08T11:06:00Z">
        <w:r>
          <w:rPr>
            <w:noProof/>
          </w:rPr>
          <w:t>'Valid, 38</w:t>
        </w:r>
      </w:ins>
    </w:p>
    <w:p w14:paraId="548668CE" w14:textId="77777777" w:rsidR="003D0178" w:rsidRDefault="003D0178">
      <w:pPr>
        <w:pStyle w:val="IndexHeading"/>
        <w:keepNext/>
        <w:tabs>
          <w:tab w:val="right" w:pos="4735"/>
        </w:tabs>
        <w:rPr>
          <w:ins w:id="2161" w:author="Joyce L Tokar" w:date="2017-11-08T11:06:00Z"/>
          <w:rFonts w:cstheme="minorBidi"/>
          <w:b/>
          <w:bCs/>
          <w:noProof/>
        </w:rPr>
      </w:pPr>
      <w:ins w:id="2162" w:author="Joyce L Tokar" w:date="2017-11-08T11:06:00Z">
        <w:r>
          <w:rPr>
            <w:noProof/>
          </w:rPr>
          <w:t xml:space="preserve"> </w:t>
        </w:r>
      </w:ins>
    </w:p>
    <w:p w14:paraId="436F7A15" w14:textId="77777777" w:rsidR="003D0178" w:rsidRDefault="003D0178">
      <w:pPr>
        <w:pStyle w:val="Index1"/>
        <w:tabs>
          <w:tab w:val="right" w:pos="4735"/>
        </w:tabs>
        <w:rPr>
          <w:ins w:id="2163" w:author="Joyce L Tokar" w:date="2017-11-08T11:06:00Z"/>
          <w:noProof/>
        </w:rPr>
      </w:pPr>
      <w:ins w:id="2164" w:author="Joyce L Tokar" w:date="2017-11-08T11:06:00Z">
        <w:r>
          <w:rPr>
            <w:noProof/>
          </w:rPr>
          <w:t>Bit ordering, 11</w:t>
        </w:r>
      </w:ins>
    </w:p>
    <w:p w14:paraId="26AB49E7" w14:textId="77777777" w:rsidR="003D0178" w:rsidRDefault="003D0178">
      <w:pPr>
        <w:pStyle w:val="Index1"/>
        <w:tabs>
          <w:tab w:val="right" w:pos="4735"/>
        </w:tabs>
        <w:rPr>
          <w:ins w:id="2165" w:author="Joyce L Tokar" w:date="2017-11-08T11:06:00Z"/>
          <w:noProof/>
        </w:rPr>
      </w:pPr>
      <w:ins w:id="2166" w:author="Joyce L Tokar" w:date="2017-11-08T11:06:00Z">
        <w:r>
          <w:rPr>
            <w:noProof/>
          </w:rPr>
          <w:t>BJL – Namespace Issues, 25</w:t>
        </w:r>
      </w:ins>
    </w:p>
    <w:p w14:paraId="143EE755" w14:textId="77777777" w:rsidR="003D0178" w:rsidRDefault="003D0178">
      <w:pPr>
        <w:pStyle w:val="Index1"/>
        <w:tabs>
          <w:tab w:val="right" w:pos="4735"/>
        </w:tabs>
        <w:rPr>
          <w:ins w:id="2167" w:author="Joyce L Tokar" w:date="2017-11-08T11:06:00Z"/>
          <w:noProof/>
        </w:rPr>
      </w:pPr>
      <w:ins w:id="2168" w:author="Joyce L Tokar" w:date="2017-11-08T11:06:00Z">
        <w:r w:rsidRPr="00706161">
          <w:rPr>
            <w:noProof/>
            <w:kern w:val="32"/>
          </w:rPr>
          <w:t>Bounded Error</w:t>
        </w:r>
        <w:r>
          <w:rPr>
            <w:noProof/>
          </w:rPr>
          <w:t>, 11</w:t>
        </w:r>
      </w:ins>
    </w:p>
    <w:p w14:paraId="4C3D5523" w14:textId="77777777" w:rsidR="003D0178" w:rsidRDefault="003D0178">
      <w:pPr>
        <w:pStyle w:val="Index1"/>
        <w:tabs>
          <w:tab w:val="right" w:pos="4735"/>
        </w:tabs>
        <w:rPr>
          <w:ins w:id="2169" w:author="Joyce L Tokar" w:date="2017-11-08T11:06:00Z"/>
          <w:noProof/>
        </w:rPr>
      </w:pPr>
      <w:ins w:id="2170" w:author="Joyce L Tokar" w:date="2017-11-08T11:06:00Z">
        <w:r>
          <w:rPr>
            <w:noProof/>
          </w:rPr>
          <w:t>BQF – Unspecified Behaviour, 40</w:t>
        </w:r>
      </w:ins>
    </w:p>
    <w:p w14:paraId="67F7EE76" w14:textId="77777777" w:rsidR="003D0178" w:rsidRDefault="003D0178">
      <w:pPr>
        <w:pStyle w:val="Index1"/>
        <w:tabs>
          <w:tab w:val="right" w:pos="4735"/>
        </w:tabs>
        <w:rPr>
          <w:ins w:id="2171" w:author="Joyce L Tokar" w:date="2017-11-08T11:06:00Z"/>
          <w:noProof/>
        </w:rPr>
      </w:pPr>
      <w:ins w:id="2172" w:author="Joyce L Tokar" w:date="2017-11-08T11:06:00Z">
        <w:r>
          <w:rPr>
            <w:noProof/>
          </w:rPr>
          <w:t>BRS – Obscure Language Features, 40</w:t>
        </w:r>
      </w:ins>
    </w:p>
    <w:p w14:paraId="2D842166" w14:textId="77777777" w:rsidR="003D0178" w:rsidRDefault="003D0178">
      <w:pPr>
        <w:pStyle w:val="IndexHeading"/>
        <w:keepNext/>
        <w:tabs>
          <w:tab w:val="right" w:pos="4735"/>
        </w:tabs>
        <w:rPr>
          <w:ins w:id="2173" w:author="Joyce L Tokar" w:date="2017-11-08T11:06:00Z"/>
          <w:rFonts w:cstheme="minorBidi"/>
          <w:b/>
          <w:bCs/>
          <w:noProof/>
        </w:rPr>
      </w:pPr>
      <w:ins w:id="2174" w:author="Joyce L Tokar" w:date="2017-11-08T11:06:00Z">
        <w:r>
          <w:rPr>
            <w:noProof/>
          </w:rPr>
          <w:t xml:space="preserve"> </w:t>
        </w:r>
      </w:ins>
    </w:p>
    <w:p w14:paraId="41021B8C" w14:textId="77777777" w:rsidR="003D0178" w:rsidRDefault="003D0178">
      <w:pPr>
        <w:pStyle w:val="Index1"/>
        <w:tabs>
          <w:tab w:val="right" w:pos="4735"/>
        </w:tabs>
        <w:rPr>
          <w:ins w:id="2175" w:author="Joyce L Tokar" w:date="2017-11-08T11:06:00Z"/>
          <w:noProof/>
        </w:rPr>
      </w:pPr>
      <w:ins w:id="2176" w:author="Joyce L Tokar" w:date="2017-11-08T11:06:00Z">
        <w:r>
          <w:rPr>
            <w:noProof/>
          </w:rPr>
          <w:t>Case choices, 11</w:t>
        </w:r>
      </w:ins>
    </w:p>
    <w:p w14:paraId="08E7AD5E" w14:textId="77777777" w:rsidR="003D0178" w:rsidRDefault="003D0178">
      <w:pPr>
        <w:pStyle w:val="Index1"/>
        <w:tabs>
          <w:tab w:val="right" w:pos="4735"/>
        </w:tabs>
        <w:rPr>
          <w:ins w:id="2177" w:author="Joyce L Tokar" w:date="2017-11-08T11:06:00Z"/>
          <w:noProof/>
        </w:rPr>
      </w:pPr>
      <w:ins w:id="2178" w:author="Joyce L Tokar" w:date="2017-11-08T11:06:00Z">
        <w:r>
          <w:rPr>
            <w:noProof/>
          </w:rPr>
          <w:t>Case expression, 11</w:t>
        </w:r>
      </w:ins>
    </w:p>
    <w:p w14:paraId="3AF2AB04" w14:textId="77777777" w:rsidR="003D0178" w:rsidRDefault="003D0178">
      <w:pPr>
        <w:pStyle w:val="Index1"/>
        <w:tabs>
          <w:tab w:val="right" w:pos="4735"/>
        </w:tabs>
        <w:rPr>
          <w:ins w:id="2179" w:author="Joyce L Tokar" w:date="2017-11-08T11:06:00Z"/>
          <w:noProof/>
        </w:rPr>
      </w:pPr>
      <w:ins w:id="2180" w:author="Joyce L Tokar" w:date="2017-11-08T11:06:00Z">
        <w:r>
          <w:rPr>
            <w:noProof/>
          </w:rPr>
          <w:t>Case statement, 11, 20, 29</w:t>
        </w:r>
      </w:ins>
    </w:p>
    <w:p w14:paraId="0A979751" w14:textId="77777777" w:rsidR="003D0178" w:rsidRDefault="003D0178">
      <w:pPr>
        <w:pStyle w:val="Index1"/>
        <w:tabs>
          <w:tab w:val="right" w:pos="4735"/>
        </w:tabs>
        <w:rPr>
          <w:ins w:id="2181" w:author="Joyce L Tokar" w:date="2017-11-08T11:06:00Z"/>
          <w:noProof/>
        </w:rPr>
      </w:pPr>
      <w:ins w:id="2182" w:author="Joyce L Tokar" w:date="2017-11-08T11:06:00Z">
        <w:r w:rsidRPr="00706161">
          <w:rPr>
            <w:noProof/>
            <w:lang w:val="en-GB"/>
          </w:rPr>
          <w:t>CCB</w:t>
        </w:r>
        <w:r>
          <w:rPr>
            <w:noProof/>
          </w:rPr>
          <w:t xml:space="preserve"> – </w:t>
        </w:r>
        <w:r w:rsidRPr="00706161">
          <w:rPr>
            <w:noProof/>
            <w:lang w:val="en-GB"/>
          </w:rPr>
          <w:t>Enumerator Issues</w:t>
        </w:r>
        <w:r>
          <w:rPr>
            <w:noProof/>
          </w:rPr>
          <w:t>, 20</w:t>
        </w:r>
      </w:ins>
    </w:p>
    <w:p w14:paraId="7494B040" w14:textId="77777777" w:rsidR="003D0178" w:rsidRDefault="003D0178">
      <w:pPr>
        <w:pStyle w:val="Index1"/>
        <w:tabs>
          <w:tab w:val="right" w:pos="4735"/>
        </w:tabs>
        <w:rPr>
          <w:ins w:id="2183" w:author="Joyce L Tokar" w:date="2017-11-08T11:06:00Z"/>
          <w:noProof/>
        </w:rPr>
      </w:pPr>
      <w:ins w:id="2184" w:author="Joyce L Tokar" w:date="2017-11-08T11:06:00Z">
        <w:r>
          <w:rPr>
            <w:noProof/>
          </w:rPr>
          <w:t>CGA – Concurrency – Activation, 43</w:t>
        </w:r>
      </w:ins>
    </w:p>
    <w:p w14:paraId="073A7F70" w14:textId="77777777" w:rsidR="003D0178" w:rsidRDefault="003D0178">
      <w:pPr>
        <w:pStyle w:val="Index1"/>
        <w:tabs>
          <w:tab w:val="right" w:pos="4735"/>
        </w:tabs>
        <w:rPr>
          <w:ins w:id="2185" w:author="Joyce L Tokar" w:date="2017-11-08T11:06:00Z"/>
          <w:noProof/>
        </w:rPr>
      </w:pPr>
      <w:ins w:id="2186" w:author="Joyce L Tokar" w:date="2017-11-08T11:06:00Z">
        <w:r w:rsidRPr="00706161">
          <w:rPr>
            <w:noProof/>
            <w:lang w:val="en-CA"/>
          </w:rPr>
          <w:t xml:space="preserve">CGM </w:t>
        </w:r>
        <w:r>
          <w:rPr>
            <w:noProof/>
          </w:rPr>
          <w:t>–</w:t>
        </w:r>
        <w:r w:rsidRPr="00706161">
          <w:rPr>
            <w:noProof/>
            <w:lang w:val="en-CA"/>
          </w:rPr>
          <w:t xml:space="preserve"> Protocol Lock Errors</w:t>
        </w:r>
        <w:r>
          <w:rPr>
            <w:noProof/>
          </w:rPr>
          <w:t>, 44</w:t>
        </w:r>
      </w:ins>
    </w:p>
    <w:p w14:paraId="6A37ACA6" w14:textId="77777777" w:rsidR="003D0178" w:rsidRDefault="003D0178">
      <w:pPr>
        <w:pStyle w:val="Index1"/>
        <w:tabs>
          <w:tab w:val="right" w:pos="4735"/>
        </w:tabs>
        <w:rPr>
          <w:ins w:id="2187" w:author="Joyce L Tokar" w:date="2017-11-08T11:06:00Z"/>
          <w:noProof/>
        </w:rPr>
      </w:pPr>
      <w:ins w:id="2188" w:author="Joyce L Tokar" w:date="2017-11-08T11:06:00Z">
        <w:r w:rsidRPr="00706161">
          <w:rPr>
            <w:noProof/>
            <w:lang w:val="en-CA"/>
          </w:rPr>
          <w:t xml:space="preserve">CGS </w:t>
        </w:r>
        <w:r>
          <w:rPr>
            <w:noProof/>
          </w:rPr>
          <w:t>–</w:t>
        </w:r>
        <w:r w:rsidRPr="00706161">
          <w:rPr>
            <w:noProof/>
            <w:lang w:val="en-CA"/>
          </w:rPr>
          <w:t xml:space="preserve"> Concurrency – Premature Termination</w:t>
        </w:r>
        <w:r>
          <w:rPr>
            <w:noProof/>
          </w:rPr>
          <w:t>, 44</w:t>
        </w:r>
      </w:ins>
    </w:p>
    <w:p w14:paraId="74E748A6" w14:textId="77777777" w:rsidR="003D0178" w:rsidRDefault="003D0178">
      <w:pPr>
        <w:pStyle w:val="Index1"/>
        <w:tabs>
          <w:tab w:val="right" w:pos="4735"/>
        </w:tabs>
        <w:rPr>
          <w:ins w:id="2189" w:author="Joyce L Tokar" w:date="2017-11-08T11:06:00Z"/>
          <w:noProof/>
        </w:rPr>
      </w:pPr>
      <w:ins w:id="2190" w:author="Joyce L Tokar" w:date="2017-11-08T11:06:00Z">
        <w:r w:rsidRPr="00706161">
          <w:rPr>
            <w:noProof/>
            <w:lang w:val="en-CA"/>
          </w:rPr>
          <w:t xml:space="preserve">CGT </w:t>
        </w:r>
        <w:r>
          <w:rPr>
            <w:noProof/>
          </w:rPr>
          <w:t>–</w:t>
        </w:r>
        <w:r w:rsidRPr="00706161">
          <w:rPr>
            <w:noProof/>
            <w:lang w:val="en-CA"/>
          </w:rPr>
          <w:t xml:space="preserve"> Concurrency – Directed termination</w:t>
        </w:r>
        <w:r>
          <w:rPr>
            <w:noProof/>
          </w:rPr>
          <w:t>, 43</w:t>
        </w:r>
      </w:ins>
    </w:p>
    <w:p w14:paraId="67DAFB2B" w14:textId="77777777" w:rsidR="003D0178" w:rsidRDefault="003D0178">
      <w:pPr>
        <w:pStyle w:val="Index1"/>
        <w:tabs>
          <w:tab w:val="right" w:pos="4735"/>
        </w:tabs>
        <w:rPr>
          <w:ins w:id="2191" w:author="Joyce L Tokar" w:date="2017-11-08T11:06:00Z"/>
          <w:noProof/>
        </w:rPr>
      </w:pPr>
      <w:ins w:id="2192" w:author="Joyce L Tokar" w:date="2017-11-08T11:06:00Z">
        <w:r>
          <w:rPr>
            <w:noProof/>
          </w:rPr>
          <w:t>CGX – Concurrent Data Access, 44</w:t>
        </w:r>
      </w:ins>
    </w:p>
    <w:p w14:paraId="56E28BFE" w14:textId="77777777" w:rsidR="003D0178" w:rsidRDefault="003D0178">
      <w:pPr>
        <w:pStyle w:val="Index1"/>
        <w:tabs>
          <w:tab w:val="right" w:pos="4735"/>
        </w:tabs>
        <w:rPr>
          <w:ins w:id="2193" w:author="Joyce L Tokar" w:date="2017-11-08T11:06:00Z"/>
          <w:noProof/>
        </w:rPr>
      </w:pPr>
      <w:ins w:id="2194" w:author="Joyce L Tokar" w:date="2017-11-08T11:06:00Z">
        <w:r w:rsidRPr="00706161">
          <w:rPr>
            <w:noProof/>
            <w:lang w:val="en-GB"/>
          </w:rPr>
          <w:t xml:space="preserve">CJM </w:t>
        </w:r>
        <w:r>
          <w:rPr>
            <w:noProof/>
          </w:rPr>
          <w:t>–</w:t>
        </w:r>
        <w:r w:rsidRPr="00706161">
          <w:rPr>
            <w:noProof/>
            <w:lang w:val="en-GB"/>
          </w:rPr>
          <w:t xml:space="preserve"> String Termination</w:t>
        </w:r>
        <w:r>
          <w:rPr>
            <w:noProof/>
          </w:rPr>
          <w:t>, 21</w:t>
        </w:r>
      </w:ins>
    </w:p>
    <w:p w14:paraId="4C217447" w14:textId="77777777" w:rsidR="003D0178" w:rsidRDefault="003D0178">
      <w:pPr>
        <w:pStyle w:val="Index1"/>
        <w:tabs>
          <w:tab w:val="right" w:pos="4735"/>
        </w:tabs>
        <w:rPr>
          <w:ins w:id="2195" w:author="Joyce L Tokar" w:date="2017-11-08T11:06:00Z"/>
          <w:noProof/>
        </w:rPr>
      </w:pPr>
      <w:ins w:id="2196" w:author="Joyce L Tokar" w:date="2017-11-08T11:06:00Z">
        <w:r>
          <w:rPr>
            <w:noProof/>
          </w:rPr>
          <w:t>CLL – Switch Statements and Static Analysis, 29</w:t>
        </w:r>
      </w:ins>
    </w:p>
    <w:p w14:paraId="3A769BF0" w14:textId="77777777" w:rsidR="003D0178" w:rsidRDefault="003D0178">
      <w:pPr>
        <w:pStyle w:val="Index1"/>
        <w:tabs>
          <w:tab w:val="right" w:pos="4735"/>
        </w:tabs>
        <w:rPr>
          <w:ins w:id="2197" w:author="Joyce L Tokar" w:date="2017-11-08T11:06:00Z"/>
          <w:noProof/>
        </w:rPr>
      </w:pPr>
      <w:ins w:id="2198" w:author="Joyce L Tokar" w:date="2017-11-08T11:06:00Z">
        <w:r>
          <w:rPr>
            <w:noProof/>
          </w:rPr>
          <w:t>Compilation unit, 11</w:t>
        </w:r>
      </w:ins>
    </w:p>
    <w:p w14:paraId="73491F59" w14:textId="77777777" w:rsidR="003D0178" w:rsidRDefault="003D0178">
      <w:pPr>
        <w:pStyle w:val="Index1"/>
        <w:tabs>
          <w:tab w:val="right" w:pos="4735"/>
        </w:tabs>
        <w:rPr>
          <w:ins w:id="2199" w:author="Joyce L Tokar" w:date="2017-11-08T11:06:00Z"/>
          <w:noProof/>
        </w:rPr>
      </w:pPr>
      <w:ins w:id="2200" w:author="Joyce L Tokar" w:date="2017-11-08T11:06:00Z">
        <w:r>
          <w:rPr>
            <w:noProof/>
          </w:rPr>
          <w:t>Configuration pragma, 11, 15</w:t>
        </w:r>
      </w:ins>
    </w:p>
    <w:p w14:paraId="57449F61" w14:textId="77777777" w:rsidR="003D0178" w:rsidRDefault="003D0178">
      <w:pPr>
        <w:pStyle w:val="Index1"/>
        <w:tabs>
          <w:tab w:val="right" w:pos="4735"/>
        </w:tabs>
        <w:rPr>
          <w:ins w:id="2201" w:author="Joyce L Tokar" w:date="2017-11-08T11:06:00Z"/>
          <w:noProof/>
        </w:rPr>
      </w:pPr>
      <w:ins w:id="2202" w:author="Joyce L Tokar" w:date="2017-11-08T11:06:00Z">
        <w:r w:rsidRPr="00706161">
          <w:rPr>
            <w:rFonts w:cs="Arial"/>
            <w:noProof/>
            <w:kern w:val="32"/>
          </w:rPr>
          <w:t>Controlled type</w:t>
        </w:r>
        <w:r>
          <w:rPr>
            <w:noProof/>
          </w:rPr>
          <w:t>, 11</w:t>
        </w:r>
      </w:ins>
    </w:p>
    <w:p w14:paraId="7EA3246D" w14:textId="77777777" w:rsidR="003D0178" w:rsidRDefault="003D0178">
      <w:pPr>
        <w:pStyle w:val="Index1"/>
        <w:tabs>
          <w:tab w:val="right" w:pos="4735"/>
        </w:tabs>
        <w:rPr>
          <w:ins w:id="2203" w:author="Joyce L Tokar" w:date="2017-11-08T11:06:00Z"/>
          <w:noProof/>
        </w:rPr>
      </w:pPr>
      <w:ins w:id="2204" w:author="Joyce L Tokar" w:date="2017-11-08T11:06:00Z">
        <w:r>
          <w:rPr>
            <w:noProof/>
          </w:rPr>
          <w:t>CSJ – Passing Parameters and Return Values, 31</w:t>
        </w:r>
      </w:ins>
    </w:p>
    <w:p w14:paraId="53B961C8" w14:textId="77777777" w:rsidR="003D0178" w:rsidRDefault="003D0178">
      <w:pPr>
        <w:pStyle w:val="IndexHeading"/>
        <w:keepNext/>
        <w:tabs>
          <w:tab w:val="right" w:pos="4735"/>
        </w:tabs>
        <w:rPr>
          <w:ins w:id="2205" w:author="Joyce L Tokar" w:date="2017-11-08T11:06:00Z"/>
          <w:rFonts w:cstheme="minorBidi"/>
          <w:b/>
          <w:bCs/>
          <w:noProof/>
        </w:rPr>
      </w:pPr>
      <w:ins w:id="2206" w:author="Joyce L Tokar" w:date="2017-11-08T11:06:00Z">
        <w:r>
          <w:rPr>
            <w:noProof/>
          </w:rPr>
          <w:t xml:space="preserve"> </w:t>
        </w:r>
      </w:ins>
    </w:p>
    <w:p w14:paraId="09E91CFC" w14:textId="77777777" w:rsidR="003D0178" w:rsidRDefault="003D0178">
      <w:pPr>
        <w:pStyle w:val="Index1"/>
        <w:tabs>
          <w:tab w:val="right" w:pos="4735"/>
        </w:tabs>
        <w:rPr>
          <w:ins w:id="2207" w:author="Joyce L Tokar" w:date="2017-11-08T11:06:00Z"/>
          <w:noProof/>
        </w:rPr>
      </w:pPr>
      <w:ins w:id="2208" w:author="Joyce L Tokar" w:date="2017-11-08T11:06:00Z">
        <w:r>
          <w:rPr>
            <w:noProof/>
          </w:rPr>
          <w:t>DCM – Dangling References to Stack Frames, 31</w:t>
        </w:r>
      </w:ins>
    </w:p>
    <w:p w14:paraId="4F09B588" w14:textId="77777777" w:rsidR="003D0178" w:rsidRDefault="003D0178">
      <w:pPr>
        <w:pStyle w:val="Index1"/>
        <w:tabs>
          <w:tab w:val="right" w:pos="4735"/>
        </w:tabs>
        <w:rPr>
          <w:ins w:id="2209" w:author="Joyce L Tokar" w:date="2017-11-08T11:06:00Z"/>
          <w:noProof/>
        </w:rPr>
      </w:pPr>
      <w:ins w:id="2210" w:author="Joyce L Tokar" w:date="2017-11-08T11:06:00Z">
        <w:r>
          <w:rPr>
            <w:noProof/>
          </w:rPr>
          <w:t>Dead store, 11</w:t>
        </w:r>
      </w:ins>
    </w:p>
    <w:p w14:paraId="4285EEE9" w14:textId="77777777" w:rsidR="003D0178" w:rsidRDefault="003D0178">
      <w:pPr>
        <w:pStyle w:val="Index1"/>
        <w:tabs>
          <w:tab w:val="right" w:pos="4735"/>
        </w:tabs>
        <w:rPr>
          <w:ins w:id="2211" w:author="Joyce L Tokar" w:date="2017-11-08T11:06:00Z"/>
          <w:noProof/>
        </w:rPr>
      </w:pPr>
      <w:ins w:id="2212" w:author="Joyce L Tokar" w:date="2017-11-08T11:06:00Z">
        <w:r>
          <w:rPr>
            <w:noProof/>
          </w:rPr>
          <w:t>Default expression, 11</w:t>
        </w:r>
      </w:ins>
    </w:p>
    <w:p w14:paraId="272B2595" w14:textId="77777777" w:rsidR="003D0178" w:rsidRDefault="003D0178">
      <w:pPr>
        <w:pStyle w:val="Index1"/>
        <w:tabs>
          <w:tab w:val="right" w:pos="4735"/>
        </w:tabs>
        <w:rPr>
          <w:ins w:id="2213" w:author="Joyce L Tokar" w:date="2017-11-08T11:06:00Z"/>
          <w:noProof/>
        </w:rPr>
      </w:pPr>
      <w:ins w:id="2214" w:author="Joyce L Tokar" w:date="2017-11-08T11:06:00Z">
        <w:r>
          <w:rPr>
            <w:noProof/>
          </w:rPr>
          <w:t>Discrete type, 11</w:t>
        </w:r>
      </w:ins>
    </w:p>
    <w:p w14:paraId="3D4D7CCD" w14:textId="77777777" w:rsidR="003D0178" w:rsidRDefault="003D0178">
      <w:pPr>
        <w:pStyle w:val="Index1"/>
        <w:tabs>
          <w:tab w:val="right" w:pos="4735"/>
        </w:tabs>
        <w:rPr>
          <w:ins w:id="2215" w:author="Joyce L Tokar" w:date="2017-11-08T11:06:00Z"/>
          <w:noProof/>
        </w:rPr>
      </w:pPr>
      <w:ins w:id="2216" w:author="Joyce L Tokar" w:date="2017-11-08T11:06:00Z">
        <w:r>
          <w:rPr>
            <w:noProof/>
          </w:rPr>
          <w:t>Discriminant, 11, 42</w:t>
        </w:r>
      </w:ins>
    </w:p>
    <w:p w14:paraId="60B99CBD" w14:textId="77777777" w:rsidR="003D0178" w:rsidRDefault="003D0178">
      <w:pPr>
        <w:pStyle w:val="Index1"/>
        <w:tabs>
          <w:tab w:val="right" w:pos="4735"/>
        </w:tabs>
        <w:rPr>
          <w:ins w:id="2217" w:author="Joyce L Tokar" w:date="2017-11-08T11:06:00Z"/>
          <w:noProof/>
        </w:rPr>
      </w:pPr>
      <w:ins w:id="2218" w:author="Joyce L Tokar" w:date="2017-11-08T11:06:00Z">
        <w:r>
          <w:rPr>
            <w:noProof/>
          </w:rPr>
          <w:t>DJS – Inter-language Calling, 37</w:t>
        </w:r>
      </w:ins>
    </w:p>
    <w:p w14:paraId="4BBED773" w14:textId="77777777" w:rsidR="003D0178" w:rsidRDefault="003D0178">
      <w:pPr>
        <w:pStyle w:val="IndexHeading"/>
        <w:keepNext/>
        <w:tabs>
          <w:tab w:val="right" w:pos="4735"/>
        </w:tabs>
        <w:rPr>
          <w:ins w:id="2219" w:author="Joyce L Tokar" w:date="2017-11-08T11:06:00Z"/>
          <w:rFonts w:cstheme="minorBidi"/>
          <w:b/>
          <w:bCs/>
          <w:noProof/>
        </w:rPr>
      </w:pPr>
      <w:ins w:id="2220" w:author="Joyce L Tokar" w:date="2017-11-08T11:06:00Z">
        <w:r>
          <w:rPr>
            <w:noProof/>
          </w:rPr>
          <w:t xml:space="preserve"> </w:t>
        </w:r>
      </w:ins>
    </w:p>
    <w:p w14:paraId="735C39FB" w14:textId="77777777" w:rsidR="003D0178" w:rsidRDefault="003D0178">
      <w:pPr>
        <w:pStyle w:val="Index1"/>
        <w:tabs>
          <w:tab w:val="right" w:pos="4735"/>
        </w:tabs>
        <w:rPr>
          <w:ins w:id="2221" w:author="Joyce L Tokar" w:date="2017-11-08T11:06:00Z"/>
          <w:noProof/>
        </w:rPr>
      </w:pPr>
      <w:ins w:id="2222" w:author="Joyce L Tokar" w:date="2017-11-08T11:06:00Z">
        <w:r>
          <w:rPr>
            <w:noProof/>
          </w:rPr>
          <w:t>Endianness, 11</w:t>
        </w:r>
      </w:ins>
    </w:p>
    <w:p w14:paraId="34293EE8" w14:textId="77777777" w:rsidR="003D0178" w:rsidRDefault="003D0178">
      <w:pPr>
        <w:pStyle w:val="Index1"/>
        <w:tabs>
          <w:tab w:val="right" w:pos="4735"/>
        </w:tabs>
        <w:rPr>
          <w:ins w:id="2223" w:author="Joyce L Tokar" w:date="2017-11-08T11:06:00Z"/>
          <w:noProof/>
        </w:rPr>
      </w:pPr>
      <w:ins w:id="2224" w:author="Joyce L Tokar" w:date="2017-11-08T11:06:00Z">
        <w:r>
          <w:rPr>
            <w:noProof/>
          </w:rPr>
          <w:t>Enumeration Representation Clause, 11</w:t>
        </w:r>
      </w:ins>
    </w:p>
    <w:p w14:paraId="2D5F1356" w14:textId="77777777" w:rsidR="003D0178" w:rsidRDefault="003D0178">
      <w:pPr>
        <w:pStyle w:val="Index1"/>
        <w:tabs>
          <w:tab w:val="right" w:pos="4735"/>
        </w:tabs>
        <w:rPr>
          <w:ins w:id="2225" w:author="Joyce L Tokar" w:date="2017-11-08T11:06:00Z"/>
          <w:noProof/>
        </w:rPr>
      </w:pPr>
      <w:ins w:id="2226" w:author="Joyce L Tokar" w:date="2017-11-08T11:06:00Z">
        <w:r w:rsidRPr="00706161">
          <w:rPr>
            <w:rFonts w:cs="Arial"/>
            <w:noProof/>
          </w:rPr>
          <w:t>Enumeration type</w:t>
        </w:r>
        <w:r>
          <w:rPr>
            <w:noProof/>
          </w:rPr>
          <w:t>, 12, 13</w:t>
        </w:r>
      </w:ins>
    </w:p>
    <w:p w14:paraId="3375A7E7" w14:textId="77777777" w:rsidR="003D0178" w:rsidRDefault="003D0178">
      <w:pPr>
        <w:pStyle w:val="Index1"/>
        <w:tabs>
          <w:tab w:val="right" w:pos="4735"/>
        </w:tabs>
        <w:rPr>
          <w:ins w:id="2227" w:author="Joyce L Tokar" w:date="2017-11-08T11:06:00Z"/>
          <w:noProof/>
        </w:rPr>
      </w:pPr>
      <w:ins w:id="2228" w:author="Joyce L Tokar" w:date="2017-11-08T11:06:00Z">
        <w:r>
          <w:rPr>
            <w:noProof/>
          </w:rPr>
          <w:t>EOJ – Demarcation of Control Flow, 29</w:t>
        </w:r>
      </w:ins>
    </w:p>
    <w:p w14:paraId="43B724B5" w14:textId="77777777" w:rsidR="003D0178" w:rsidRDefault="003D0178">
      <w:pPr>
        <w:pStyle w:val="Index1"/>
        <w:tabs>
          <w:tab w:val="right" w:pos="4735"/>
        </w:tabs>
        <w:rPr>
          <w:ins w:id="2229" w:author="Joyce L Tokar" w:date="2017-11-08T11:06:00Z"/>
          <w:noProof/>
        </w:rPr>
      </w:pPr>
      <w:ins w:id="2230" w:author="Joyce L Tokar" w:date="2017-11-08T11:06:00Z">
        <w:r w:rsidRPr="00706161">
          <w:rPr>
            <w:noProof/>
            <w:kern w:val="32"/>
          </w:rPr>
          <w:t>Erroneous execution</w:t>
        </w:r>
        <w:r>
          <w:rPr>
            <w:noProof/>
          </w:rPr>
          <w:t>, 12</w:t>
        </w:r>
      </w:ins>
    </w:p>
    <w:p w14:paraId="6407FAC9" w14:textId="77777777" w:rsidR="003D0178" w:rsidRDefault="003D0178">
      <w:pPr>
        <w:pStyle w:val="Index1"/>
        <w:tabs>
          <w:tab w:val="right" w:pos="4735"/>
        </w:tabs>
        <w:rPr>
          <w:ins w:id="2231" w:author="Joyce L Tokar" w:date="2017-11-08T11:06:00Z"/>
          <w:noProof/>
        </w:rPr>
      </w:pPr>
      <w:ins w:id="2232" w:author="Joyce L Tokar" w:date="2017-11-08T11:06:00Z">
        <w:r>
          <w:rPr>
            <w:noProof/>
          </w:rPr>
          <w:t>EWD – Structured Programming, 30</w:t>
        </w:r>
      </w:ins>
    </w:p>
    <w:p w14:paraId="212CD25B" w14:textId="77777777" w:rsidR="003D0178" w:rsidRDefault="003D0178">
      <w:pPr>
        <w:pStyle w:val="Index1"/>
        <w:tabs>
          <w:tab w:val="right" w:pos="4735"/>
        </w:tabs>
        <w:rPr>
          <w:ins w:id="2233" w:author="Joyce L Tokar" w:date="2017-11-08T11:06:00Z"/>
          <w:noProof/>
        </w:rPr>
      </w:pPr>
      <w:ins w:id="2234" w:author="Joyce L Tokar" w:date="2017-11-08T11:06:00Z">
        <w:r>
          <w:rPr>
            <w:noProof/>
          </w:rPr>
          <w:t>EWF – Undefined Behaviour, 41</w:t>
        </w:r>
      </w:ins>
    </w:p>
    <w:p w14:paraId="4F8E9EA9" w14:textId="77777777" w:rsidR="003D0178" w:rsidRDefault="003D0178">
      <w:pPr>
        <w:pStyle w:val="Index1"/>
        <w:tabs>
          <w:tab w:val="right" w:pos="4735"/>
        </w:tabs>
        <w:rPr>
          <w:ins w:id="2235" w:author="Joyce L Tokar" w:date="2017-11-08T11:06:00Z"/>
          <w:noProof/>
        </w:rPr>
      </w:pPr>
      <w:ins w:id="2236" w:author="Joyce L Tokar" w:date="2017-11-08T11:06:00Z">
        <w:r>
          <w:rPr>
            <w:noProof/>
          </w:rPr>
          <w:t>Exception, 12, 13, 14, 15, 18, 20, 21, 26, 30, 33, 37, 38, 39, 40, 42, 43, 44, 45</w:t>
        </w:r>
      </w:ins>
    </w:p>
    <w:p w14:paraId="2D699CAD" w14:textId="77777777" w:rsidR="003D0178" w:rsidRDefault="003D0178">
      <w:pPr>
        <w:pStyle w:val="Index2"/>
        <w:tabs>
          <w:tab w:val="right" w:pos="4735"/>
        </w:tabs>
        <w:rPr>
          <w:ins w:id="2237" w:author="Joyce L Tokar" w:date="2017-11-08T11:06:00Z"/>
          <w:noProof/>
        </w:rPr>
      </w:pPr>
      <w:ins w:id="2238" w:author="Joyce L Tokar" w:date="2017-11-08T11:06:00Z">
        <w:r>
          <w:rPr>
            <w:noProof/>
          </w:rPr>
          <w:t>Constraint_Error, 13, 14, 22, 23, 29, 42</w:t>
        </w:r>
      </w:ins>
    </w:p>
    <w:p w14:paraId="47AC662C" w14:textId="77777777" w:rsidR="003D0178" w:rsidRDefault="003D0178">
      <w:pPr>
        <w:pStyle w:val="Index2"/>
        <w:tabs>
          <w:tab w:val="right" w:pos="4735"/>
        </w:tabs>
        <w:rPr>
          <w:ins w:id="2239" w:author="Joyce L Tokar" w:date="2017-11-08T11:06:00Z"/>
          <w:noProof/>
        </w:rPr>
      </w:pPr>
      <w:ins w:id="2240" w:author="Joyce L Tokar" w:date="2017-11-08T11:06:00Z">
        <w:r>
          <w:rPr>
            <w:noProof/>
          </w:rPr>
          <w:t>Program_Error, 13, 14, 40</w:t>
        </w:r>
      </w:ins>
    </w:p>
    <w:p w14:paraId="3BD89135" w14:textId="77777777" w:rsidR="003D0178" w:rsidRDefault="003D0178">
      <w:pPr>
        <w:pStyle w:val="Index2"/>
        <w:tabs>
          <w:tab w:val="right" w:pos="4735"/>
        </w:tabs>
        <w:rPr>
          <w:ins w:id="2241" w:author="Joyce L Tokar" w:date="2017-11-08T11:06:00Z"/>
          <w:noProof/>
        </w:rPr>
      </w:pPr>
      <w:ins w:id="2242" w:author="Joyce L Tokar" w:date="2017-11-08T11:06:00Z">
        <w:r>
          <w:rPr>
            <w:noProof/>
          </w:rPr>
          <w:t>Storage_Error, 13, 32</w:t>
        </w:r>
      </w:ins>
    </w:p>
    <w:p w14:paraId="7E477551" w14:textId="77777777" w:rsidR="003D0178" w:rsidRDefault="003D0178">
      <w:pPr>
        <w:pStyle w:val="Index2"/>
        <w:tabs>
          <w:tab w:val="right" w:pos="4735"/>
        </w:tabs>
        <w:rPr>
          <w:ins w:id="2243" w:author="Joyce L Tokar" w:date="2017-11-08T11:06:00Z"/>
          <w:noProof/>
        </w:rPr>
      </w:pPr>
      <w:ins w:id="2244" w:author="Joyce L Tokar" w:date="2017-11-08T11:06:00Z">
        <w:r>
          <w:rPr>
            <w:noProof/>
          </w:rPr>
          <w:t>Tasking_Error, 13, 43</w:t>
        </w:r>
      </w:ins>
    </w:p>
    <w:p w14:paraId="166CA72E" w14:textId="77777777" w:rsidR="003D0178" w:rsidRDefault="003D0178">
      <w:pPr>
        <w:pStyle w:val="Index1"/>
        <w:tabs>
          <w:tab w:val="right" w:pos="4735"/>
        </w:tabs>
        <w:rPr>
          <w:ins w:id="2245" w:author="Joyce L Tokar" w:date="2017-11-08T11:06:00Z"/>
          <w:noProof/>
        </w:rPr>
      </w:pPr>
      <w:ins w:id="2246" w:author="Joyce L Tokar" w:date="2017-11-08T11:06:00Z">
        <w:r>
          <w:rPr>
            <w:noProof/>
          </w:rPr>
          <w:t>Exception Information, 42</w:t>
        </w:r>
      </w:ins>
    </w:p>
    <w:p w14:paraId="615641D6" w14:textId="77777777" w:rsidR="003D0178" w:rsidRDefault="003D0178">
      <w:pPr>
        <w:pStyle w:val="Index1"/>
        <w:tabs>
          <w:tab w:val="right" w:pos="4735"/>
        </w:tabs>
        <w:rPr>
          <w:ins w:id="2247" w:author="Joyce L Tokar" w:date="2017-11-08T11:06:00Z"/>
          <w:noProof/>
        </w:rPr>
      </w:pPr>
      <w:ins w:id="2248" w:author="Joyce L Tokar" w:date="2017-11-08T11:06:00Z">
        <w:r>
          <w:rPr>
            <w:noProof/>
          </w:rPr>
          <w:t>Expanded name, 12</w:t>
        </w:r>
      </w:ins>
    </w:p>
    <w:p w14:paraId="45289C70" w14:textId="77777777" w:rsidR="003D0178" w:rsidRDefault="003D0178">
      <w:pPr>
        <w:pStyle w:val="Index1"/>
        <w:tabs>
          <w:tab w:val="right" w:pos="4735"/>
        </w:tabs>
        <w:rPr>
          <w:ins w:id="2249" w:author="Joyce L Tokar" w:date="2017-11-08T11:06:00Z"/>
          <w:noProof/>
        </w:rPr>
      </w:pPr>
      <w:ins w:id="2250" w:author="Joyce L Tokar" w:date="2017-11-08T11:06:00Z">
        <w:r w:rsidRPr="00706161">
          <w:rPr>
            <w:rFonts w:cs="Arial"/>
            <w:noProof/>
          </w:rPr>
          <w:t>Explicit conversions</w:t>
        </w:r>
        <w:r>
          <w:rPr>
            <w:noProof/>
          </w:rPr>
          <w:t>, 14, 18</w:t>
        </w:r>
      </w:ins>
    </w:p>
    <w:p w14:paraId="42064B88" w14:textId="77777777" w:rsidR="003D0178" w:rsidRDefault="003D0178">
      <w:pPr>
        <w:pStyle w:val="IndexHeading"/>
        <w:keepNext/>
        <w:tabs>
          <w:tab w:val="right" w:pos="4735"/>
        </w:tabs>
        <w:rPr>
          <w:ins w:id="2251" w:author="Joyce L Tokar" w:date="2017-11-08T11:06:00Z"/>
          <w:rFonts w:cstheme="minorBidi"/>
          <w:b/>
          <w:bCs/>
          <w:noProof/>
        </w:rPr>
      </w:pPr>
      <w:ins w:id="2252" w:author="Joyce L Tokar" w:date="2017-11-08T11:06:00Z">
        <w:r>
          <w:rPr>
            <w:noProof/>
          </w:rPr>
          <w:t xml:space="preserve"> </w:t>
        </w:r>
      </w:ins>
    </w:p>
    <w:p w14:paraId="068C67E4" w14:textId="77777777" w:rsidR="003D0178" w:rsidRDefault="003D0178">
      <w:pPr>
        <w:pStyle w:val="Index1"/>
        <w:tabs>
          <w:tab w:val="right" w:pos="4735"/>
        </w:tabs>
        <w:rPr>
          <w:ins w:id="2253" w:author="Joyce L Tokar" w:date="2017-11-08T11:06:00Z"/>
          <w:noProof/>
        </w:rPr>
      </w:pPr>
      <w:ins w:id="2254" w:author="Joyce L Tokar" w:date="2017-11-08T11:06:00Z">
        <w:r>
          <w:rPr>
            <w:noProof/>
          </w:rPr>
          <w:t>FAB – Implementation-Defined Behaviour, 42</w:t>
        </w:r>
      </w:ins>
    </w:p>
    <w:p w14:paraId="537A543E" w14:textId="77777777" w:rsidR="003D0178" w:rsidRDefault="003D0178">
      <w:pPr>
        <w:pStyle w:val="Index1"/>
        <w:tabs>
          <w:tab w:val="right" w:pos="4735"/>
        </w:tabs>
        <w:rPr>
          <w:ins w:id="2255" w:author="Joyce L Tokar" w:date="2017-11-08T11:06:00Z"/>
          <w:noProof/>
        </w:rPr>
      </w:pPr>
      <w:ins w:id="2256" w:author="Joyce L Tokar" w:date="2017-11-08T11:06:00Z">
        <w:r>
          <w:rPr>
            <w:noProof/>
          </w:rPr>
          <w:t>FIF – Arithmetic Wrap-around Error, 23</w:t>
        </w:r>
      </w:ins>
    </w:p>
    <w:p w14:paraId="16FEB421" w14:textId="77777777" w:rsidR="003D0178" w:rsidRDefault="003D0178">
      <w:pPr>
        <w:pStyle w:val="Index1"/>
        <w:tabs>
          <w:tab w:val="right" w:pos="4735"/>
        </w:tabs>
        <w:rPr>
          <w:ins w:id="2257" w:author="Joyce L Tokar" w:date="2017-11-08T11:06:00Z"/>
          <w:noProof/>
        </w:rPr>
      </w:pPr>
      <w:ins w:id="2258" w:author="Joyce L Tokar" w:date="2017-11-08T11:06:00Z">
        <w:r w:rsidRPr="00706161">
          <w:rPr>
            <w:noProof/>
            <w:lang w:val="en-GB"/>
          </w:rPr>
          <w:t>Fixed-point types</w:t>
        </w:r>
        <w:r>
          <w:rPr>
            <w:noProof/>
          </w:rPr>
          <w:t>, 12</w:t>
        </w:r>
      </w:ins>
    </w:p>
    <w:p w14:paraId="44511527" w14:textId="77777777" w:rsidR="003D0178" w:rsidRDefault="003D0178">
      <w:pPr>
        <w:pStyle w:val="Index1"/>
        <w:tabs>
          <w:tab w:val="right" w:pos="4735"/>
        </w:tabs>
        <w:rPr>
          <w:ins w:id="2259" w:author="Joyce L Tokar" w:date="2017-11-08T11:06:00Z"/>
          <w:noProof/>
        </w:rPr>
      </w:pPr>
      <w:ins w:id="2260" w:author="Joyce L Tokar" w:date="2017-11-08T11:06:00Z">
        <w:r w:rsidRPr="00706161">
          <w:rPr>
            <w:noProof/>
            <w:lang w:val="en-GB"/>
          </w:rPr>
          <w:t xml:space="preserve">FLC </w:t>
        </w:r>
        <w:r>
          <w:rPr>
            <w:noProof/>
          </w:rPr>
          <w:t>–</w:t>
        </w:r>
        <w:r w:rsidRPr="00706161">
          <w:rPr>
            <w:noProof/>
            <w:lang w:val="en-GB"/>
          </w:rPr>
          <w:t xml:space="preserve"> Numeric Conversion Errors</w:t>
        </w:r>
        <w:r>
          <w:rPr>
            <w:noProof/>
          </w:rPr>
          <w:t>, 20</w:t>
        </w:r>
      </w:ins>
    </w:p>
    <w:p w14:paraId="75A557B9" w14:textId="77777777" w:rsidR="003D0178" w:rsidRDefault="003D0178">
      <w:pPr>
        <w:pStyle w:val="IndexHeading"/>
        <w:keepNext/>
        <w:tabs>
          <w:tab w:val="right" w:pos="4735"/>
        </w:tabs>
        <w:rPr>
          <w:ins w:id="2261" w:author="Joyce L Tokar" w:date="2017-11-08T11:06:00Z"/>
          <w:rFonts w:cstheme="minorBidi"/>
          <w:b/>
          <w:bCs/>
          <w:noProof/>
        </w:rPr>
      </w:pPr>
      <w:ins w:id="2262" w:author="Joyce L Tokar" w:date="2017-11-08T11:06:00Z">
        <w:r>
          <w:rPr>
            <w:noProof/>
          </w:rPr>
          <w:t xml:space="preserve"> </w:t>
        </w:r>
      </w:ins>
    </w:p>
    <w:p w14:paraId="63235D40" w14:textId="77777777" w:rsidR="003D0178" w:rsidRDefault="003D0178">
      <w:pPr>
        <w:pStyle w:val="Index1"/>
        <w:tabs>
          <w:tab w:val="right" w:pos="4735"/>
        </w:tabs>
        <w:rPr>
          <w:ins w:id="2263" w:author="Joyce L Tokar" w:date="2017-11-08T11:06:00Z"/>
          <w:noProof/>
        </w:rPr>
      </w:pPr>
      <w:ins w:id="2264" w:author="Joyce L Tokar" w:date="2017-11-08T11:06:00Z">
        <w:r>
          <w:rPr>
            <w:noProof/>
          </w:rPr>
          <w:t>GDL – Recursion, 32</w:t>
        </w:r>
      </w:ins>
    </w:p>
    <w:p w14:paraId="5EBD42A1" w14:textId="77777777" w:rsidR="003D0178" w:rsidRDefault="003D0178">
      <w:pPr>
        <w:pStyle w:val="Index1"/>
        <w:tabs>
          <w:tab w:val="right" w:pos="4735"/>
        </w:tabs>
        <w:rPr>
          <w:ins w:id="2265" w:author="Joyce L Tokar" w:date="2017-11-08T11:06:00Z"/>
          <w:noProof/>
        </w:rPr>
      </w:pPr>
      <w:ins w:id="2266" w:author="Joyce L Tokar" w:date="2017-11-08T11:06:00Z">
        <w:r w:rsidRPr="00706161">
          <w:rPr>
            <w:rFonts w:cs="Arial"/>
            <w:noProof/>
            <w:kern w:val="32"/>
          </w:rPr>
          <w:t>Generic formal subprogram</w:t>
        </w:r>
        <w:r>
          <w:rPr>
            <w:noProof/>
          </w:rPr>
          <w:t>, 12</w:t>
        </w:r>
      </w:ins>
    </w:p>
    <w:p w14:paraId="1DB20749" w14:textId="77777777" w:rsidR="003D0178" w:rsidRDefault="003D0178">
      <w:pPr>
        <w:pStyle w:val="IndexHeading"/>
        <w:keepNext/>
        <w:tabs>
          <w:tab w:val="right" w:pos="4735"/>
        </w:tabs>
        <w:rPr>
          <w:ins w:id="2267" w:author="Joyce L Tokar" w:date="2017-11-08T11:06:00Z"/>
          <w:rFonts w:cstheme="minorBidi"/>
          <w:b/>
          <w:bCs/>
          <w:noProof/>
        </w:rPr>
      </w:pPr>
      <w:ins w:id="2268" w:author="Joyce L Tokar" w:date="2017-11-08T11:06:00Z">
        <w:r>
          <w:rPr>
            <w:noProof/>
          </w:rPr>
          <w:t xml:space="preserve"> </w:t>
        </w:r>
      </w:ins>
    </w:p>
    <w:p w14:paraId="51CE4B78" w14:textId="77777777" w:rsidR="003D0178" w:rsidRDefault="003D0178">
      <w:pPr>
        <w:pStyle w:val="Index1"/>
        <w:tabs>
          <w:tab w:val="right" w:pos="4735"/>
        </w:tabs>
        <w:rPr>
          <w:ins w:id="2269" w:author="Joyce L Tokar" w:date="2017-11-08T11:06:00Z"/>
          <w:noProof/>
        </w:rPr>
      </w:pPr>
      <w:ins w:id="2270" w:author="Joyce L Tokar" w:date="2017-11-08T11:06:00Z">
        <w:r w:rsidRPr="00706161">
          <w:rPr>
            <w:noProof/>
            <w:lang w:val="en-GB"/>
          </w:rPr>
          <w:t xml:space="preserve">HCB </w:t>
        </w:r>
        <w:r>
          <w:rPr>
            <w:noProof/>
          </w:rPr>
          <w:t>–</w:t>
        </w:r>
        <w:r w:rsidRPr="00706161">
          <w:rPr>
            <w:noProof/>
            <w:lang w:val="en-GB"/>
          </w:rPr>
          <w:t xml:space="preserve"> Buffer Boundary Violation (Buffer Overflow)</w:t>
        </w:r>
        <w:r>
          <w:rPr>
            <w:noProof/>
          </w:rPr>
          <w:t>, 21</w:t>
        </w:r>
      </w:ins>
    </w:p>
    <w:p w14:paraId="72320D29" w14:textId="77777777" w:rsidR="003D0178" w:rsidRDefault="003D0178">
      <w:pPr>
        <w:pStyle w:val="Index1"/>
        <w:tabs>
          <w:tab w:val="right" w:pos="4735"/>
        </w:tabs>
        <w:rPr>
          <w:ins w:id="2271" w:author="Joyce L Tokar" w:date="2017-11-08T11:06:00Z"/>
          <w:noProof/>
        </w:rPr>
      </w:pPr>
      <w:ins w:id="2272" w:author="Joyce L Tokar" w:date="2017-11-08T11:06:00Z">
        <w:r>
          <w:rPr>
            <w:noProof/>
          </w:rPr>
          <w:t>HFC – Pointer Type Conversions, 22</w:t>
        </w:r>
      </w:ins>
    </w:p>
    <w:p w14:paraId="052FE48B" w14:textId="77777777" w:rsidR="003D0178" w:rsidRDefault="003D0178">
      <w:pPr>
        <w:pStyle w:val="Index1"/>
        <w:tabs>
          <w:tab w:val="right" w:pos="4735"/>
        </w:tabs>
        <w:rPr>
          <w:ins w:id="2273" w:author="Joyce L Tokar" w:date="2017-11-08T11:06:00Z"/>
          <w:noProof/>
        </w:rPr>
      </w:pPr>
      <w:ins w:id="2274" w:author="Joyce L Tokar" w:date="2017-11-08T11:06:00Z">
        <w:r>
          <w:rPr>
            <w:noProof/>
          </w:rPr>
          <w:t>Hiding, 12, 13, 45</w:t>
        </w:r>
      </w:ins>
    </w:p>
    <w:p w14:paraId="195F6BB6" w14:textId="77777777" w:rsidR="003D0178" w:rsidRDefault="003D0178">
      <w:pPr>
        <w:pStyle w:val="Index2"/>
        <w:tabs>
          <w:tab w:val="right" w:pos="4735"/>
        </w:tabs>
        <w:rPr>
          <w:ins w:id="2275" w:author="Joyce L Tokar" w:date="2017-11-08T11:06:00Z"/>
          <w:noProof/>
        </w:rPr>
      </w:pPr>
      <w:ins w:id="2276" w:author="Joyce L Tokar" w:date="2017-11-08T11:06:00Z">
        <w:r>
          <w:rPr>
            <w:noProof/>
          </w:rPr>
          <w:t>hidden from all visibility, 13</w:t>
        </w:r>
      </w:ins>
    </w:p>
    <w:p w14:paraId="7CB3D5F8" w14:textId="77777777" w:rsidR="003D0178" w:rsidRDefault="003D0178">
      <w:pPr>
        <w:pStyle w:val="Index2"/>
        <w:tabs>
          <w:tab w:val="right" w:pos="4735"/>
        </w:tabs>
        <w:rPr>
          <w:ins w:id="2277" w:author="Joyce L Tokar" w:date="2017-11-08T11:06:00Z"/>
          <w:noProof/>
        </w:rPr>
      </w:pPr>
      <w:ins w:id="2278" w:author="Joyce L Tokar" w:date="2017-11-08T11:06:00Z">
        <w:r>
          <w:rPr>
            <w:noProof/>
          </w:rPr>
          <w:t>hidden from direct visibility, 13</w:t>
        </w:r>
      </w:ins>
    </w:p>
    <w:p w14:paraId="1A24756B" w14:textId="77777777" w:rsidR="003D0178" w:rsidRDefault="003D0178">
      <w:pPr>
        <w:pStyle w:val="Index1"/>
        <w:tabs>
          <w:tab w:val="right" w:pos="4735"/>
        </w:tabs>
        <w:rPr>
          <w:ins w:id="2279" w:author="Joyce L Tokar" w:date="2017-11-08T11:06:00Z"/>
          <w:noProof/>
        </w:rPr>
      </w:pPr>
      <w:ins w:id="2280" w:author="Joyce L Tokar" w:date="2017-11-08T11:06:00Z">
        <w:r>
          <w:rPr>
            <w:noProof/>
          </w:rPr>
          <w:t>HJW – Unanticipated Exceptions from Library Routines, 38</w:t>
        </w:r>
      </w:ins>
    </w:p>
    <w:p w14:paraId="03B95A20" w14:textId="77777777" w:rsidR="003D0178" w:rsidRDefault="003D0178">
      <w:pPr>
        <w:pStyle w:val="Index1"/>
        <w:tabs>
          <w:tab w:val="right" w:pos="4735"/>
        </w:tabs>
        <w:rPr>
          <w:ins w:id="2281" w:author="Joyce L Tokar" w:date="2017-11-08T11:06:00Z"/>
          <w:noProof/>
        </w:rPr>
      </w:pPr>
      <w:ins w:id="2282" w:author="Joyce L Tokar" w:date="2017-11-08T11:06:00Z">
        <w:r>
          <w:rPr>
            <w:noProof/>
          </w:rPr>
          <w:t>Homograph, 12</w:t>
        </w:r>
      </w:ins>
    </w:p>
    <w:p w14:paraId="78C31F57" w14:textId="77777777" w:rsidR="003D0178" w:rsidRDefault="003D0178">
      <w:pPr>
        <w:pStyle w:val="IndexHeading"/>
        <w:keepNext/>
        <w:tabs>
          <w:tab w:val="right" w:pos="4735"/>
        </w:tabs>
        <w:rPr>
          <w:ins w:id="2283" w:author="Joyce L Tokar" w:date="2017-11-08T11:06:00Z"/>
          <w:rFonts w:cstheme="minorBidi"/>
          <w:b/>
          <w:bCs/>
          <w:noProof/>
        </w:rPr>
      </w:pPr>
      <w:ins w:id="2284" w:author="Joyce L Tokar" w:date="2017-11-08T11:06:00Z">
        <w:r>
          <w:rPr>
            <w:noProof/>
          </w:rPr>
          <w:t xml:space="preserve"> </w:t>
        </w:r>
      </w:ins>
    </w:p>
    <w:p w14:paraId="709642C4" w14:textId="77777777" w:rsidR="003D0178" w:rsidRDefault="003D0178">
      <w:pPr>
        <w:pStyle w:val="Index1"/>
        <w:tabs>
          <w:tab w:val="right" w:pos="4735"/>
        </w:tabs>
        <w:rPr>
          <w:ins w:id="2285" w:author="Joyce L Tokar" w:date="2017-11-08T11:06:00Z"/>
          <w:noProof/>
        </w:rPr>
      </w:pPr>
      <w:ins w:id="2286" w:author="Joyce L Tokar" w:date="2017-11-08T11:06:00Z">
        <w:r w:rsidRPr="00706161">
          <w:rPr>
            <w:rFonts w:cs="Arial"/>
            <w:noProof/>
          </w:rPr>
          <w:t>Idempotent behaviour</w:t>
        </w:r>
        <w:r>
          <w:rPr>
            <w:noProof/>
          </w:rPr>
          <w:t>, 12</w:t>
        </w:r>
      </w:ins>
    </w:p>
    <w:p w14:paraId="4F8C4446" w14:textId="77777777" w:rsidR="003D0178" w:rsidRDefault="003D0178">
      <w:pPr>
        <w:pStyle w:val="Index1"/>
        <w:tabs>
          <w:tab w:val="right" w:pos="4735"/>
        </w:tabs>
        <w:rPr>
          <w:ins w:id="2287" w:author="Joyce L Tokar" w:date="2017-11-08T11:06:00Z"/>
          <w:noProof/>
        </w:rPr>
      </w:pPr>
      <w:ins w:id="2288" w:author="Joyce L Tokar" w:date="2017-11-08T11:06:00Z">
        <w:r w:rsidRPr="00706161">
          <w:rPr>
            <w:rFonts w:cs="Arial"/>
            <w:noProof/>
          </w:rPr>
          <w:t>Identifier</w:t>
        </w:r>
        <w:r>
          <w:rPr>
            <w:noProof/>
          </w:rPr>
          <w:t>, 12</w:t>
        </w:r>
      </w:ins>
    </w:p>
    <w:p w14:paraId="532420FF" w14:textId="77777777" w:rsidR="003D0178" w:rsidRDefault="003D0178">
      <w:pPr>
        <w:pStyle w:val="Index1"/>
        <w:tabs>
          <w:tab w:val="right" w:pos="4735"/>
        </w:tabs>
        <w:rPr>
          <w:ins w:id="2289" w:author="Joyce L Tokar" w:date="2017-11-08T11:06:00Z"/>
          <w:noProof/>
        </w:rPr>
      </w:pPr>
      <w:ins w:id="2290" w:author="Joyce L Tokar" w:date="2017-11-08T11:06:00Z">
        <w:r>
          <w:rPr>
            <w:noProof/>
          </w:rPr>
          <w:t>Identifier length, 24</w:t>
        </w:r>
      </w:ins>
    </w:p>
    <w:p w14:paraId="2C12C23C" w14:textId="77777777" w:rsidR="003D0178" w:rsidRDefault="003D0178">
      <w:pPr>
        <w:pStyle w:val="Index1"/>
        <w:tabs>
          <w:tab w:val="right" w:pos="4735"/>
        </w:tabs>
        <w:rPr>
          <w:ins w:id="2291" w:author="Joyce L Tokar" w:date="2017-11-08T11:06:00Z"/>
          <w:noProof/>
        </w:rPr>
      </w:pPr>
      <w:ins w:id="2292" w:author="Joyce L Tokar" w:date="2017-11-08T11:06:00Z">
        <w:r>
          <w:rPr>
            <w:noProof/>
          </w:rPr>
          <w:t>IHN–Type System, 18</w:t>
        </w:r>
      </w:ins>
    </w:p>
    <w:p w14:paraId="66B24B57" w14:textId="77777777" w:rsidR="003D0178" w:rsidRDefault="003D0178">
      <w:pPr>
        <w:pStyle w:val="Index1"/>
        <w:tabs>
          <w:tab w:val="right" w:pos="4735"/>
        </w:tabs>
        <w:rPr>
          <w:ins w:id="2293" w:author="Joyce L Tokar" w:date="2017-11-08T11:06:00Z"/>
          <w:noProof/>
        </w:rPr>
      </w:pPr>
      <w:ins w:id="2294" w:author="Joyce L Tokar" w:date="2017-11-08T11:06:00Z">
        <w:r w:rsidRPr="00706161">
          <w:rPr>
            <w:rFonts w:cs="Arial"/>
            <w:noProof/>
            <w:kern w:val="32"/>
          </w:rPr>
          <w:t>Implementation defined</w:t>
        </w:r>
        <w:r>
          <w:rPr>
            <w:noProof/>
          </w:rPr>
          <w:t>, 12, 13</w:t>
        </w:r>
      </w:ins>
    </w:p>
    <w:p w14:paraId="610136C0" w14:textId="77777777" w:rsidR="003D0178" w:rsidRDefault="003D0178">
      <w:pPr>
        <w:pStyle w:val="Index1"/>
        <w:tabs>
          <w:tab w:val="right" w:pos="4735"/>
        </w:tabs>
        <w:rPr>
          <w:ins w:id="2295" w:author="Joyce L Tokar" w:date="2017-11-08T11:06:00Z"/>
          <w:noProof/>
        </w:rPr>
      </w:pPr>
      <w:ins w:id="2296" w:author="Joyce L Tokar" w:date="2017-11-08T11:06:00Z">
        <w:r w:rsidRPr="00706161">
          <w:rPr>
            <w:rFonts w:cs="Arial"/>
            <w:noProof/>
          </w:rPr>
          <w:t>Implicit conversions</w:t>
        </w:r>
        <w:r>
          <w:rPr>
            <w:noProof/>
          </w:rPr>
          <w:t>, 14, 18</w:t>
        </w:r>
      </w:ins>
    </w:p>
    <w:p w14:paraId="069E3E0B" w14:textId="77777777" w:rsidR="003D0178" w:rsidRDefault="003D0178">
      <w:pPr>
        <w:pStyle w:val="Index1"/>
        <w:tabs>
          <w:tab w:val="right" w:pos="4735"/>
        </w:tabs>
        <w:rPr>
          <w:ins w:id="2297" w:author="Joyce L Tokar" w:date="2017-11-08T11:06:00Z"/>
          <w:noProof/>
        </w:rPr>
      </w:pPr>
      <w:ins w:id="2298" w:author="Joyce L Tokar" w:date="2017-11-08T11:06:00Z">
        <w:r>
          <w:rPr>
            <w:noProof/>
          </w:rPr>
          <w:t>International character sets, 24</w:t>
        </w:r>
      </w:ins>
    </w:p>
    <w:p w14:paraId="7FBEDABF" w14:textId="77777777" w:rsidR="003D0178" w:rsidRDefault="003D0178">
      <w:pPr>
        <w:pStyle w:val="IndexHeading"/>
        <w:keepNext/>
        <w:tabs>
          <w:tab w:val="right" w:pos="4735"/>
        </w:tabs>
        <w:rPr>
          <w:ins w:id="2299" w:author="Joyce L Tokar" w:date="2017-11-08T11:06:00Z"/>
          <w:rFonts w:cstheme="minorBidi"/>
          <w:b/>
          <w:bCs/>
          <w:noProof/>
        </w:rPr>
      </w:pPr>
      <w:ins w:id="2300" w:author="Joyce L Tokar" w:date="2017-11-08T11:06:00Z">
        <w:r>
          <w:rPr>
            <w:noProof/>
          </w:rPr>
          <w:t xml:space="preserve"> </w:t>
        </w:r>
      </w:ins>
    </w:p>
    <w:p w14:paraId="57DADEC6" w14:textId="77777777" w:rsidR="003D0178" w:rsidRDefault="003D0178">
      <w:pPr>
        <w:pStyle w:val="Index1"/>
        <w:tabs>
          <w:tab w:val="right" w:pos="4735"/>
        </w:tabs>
        <w:rPr>
          <w:ins w:id="2301" w:author="Joyce L Tokar" w:date="2017-11-08T11:06:00Z"/>
          <w:noProof/>
        </w:rPr>
      </w:pPr>
      <w:ins w:id="2302" w:author="Joyce L Tokar" w:date="2017-11-08T11:06:00Z">
        <w:r>
          <w:rPr>
            <w:noProof/>
          </w:rPr>
          <w:t>JCW – Operator Precedence/Order of Evaluation, 26</w:t>
        </w:r>
      </w:ins>
    </w:p>
    <w:p w14:paraId="02A148D8" w14:textId="77777777" w:rsidR="003D0178" w:rsidRDefault="003D0178">
      <w:pPr>
        <w:pStyle w:val="Index1"/>
        <w:tabs>
          <w:tab w:val="right" w:pos="4735"/>
        </w:tabs>
        <w:rPr>
          <w:ins w:id="2303" w:author="Joyce L Tokar" w:date="2017-11-08T11:06:00Z"/>
          <w:noProof/>
        </w:rPr>
      </w:pPr>
      <w:ins w:id="2304" w:author="Joyce L Tokar" w:date="2017-11-08T11:06:00Z">
        <w:r w:rsidRPr="00706161">
          <w:rPr>
            <w:noProof/>
            <w:kern w:val="32"/>
            <w:lang w:val="en-GB"/>
          </w:rPr>
          <w:t>Junk initialization</w:t>
        </w:r>
        <w:r>
          <w:rPr>
            <w:noProof/>
          </w:rPr>
          <w:t>, 26</w:t>
        </w:r>
      </w:ins>
    </w:p>
    <w:p w14:paraId="00744410" w14:textId="77777777" w:rsidR="003D0178" w:rsidRDefault="003D0178">
      <w:pPr>
        <w:pStyle w:val="IndexHeading"/>
        <w:keepNext/>
        <w:tabs>
          <w:tab w:val="right" w:pos="4735"/>
        </w:tabs>
        <w:rPr>
          <w:ins w:id="2305" w:author="Joyce L Tokar" w:date="2017-11-08T11:06:00Z"/>
          <w:rFonts w:cstheme="minorBidi"/>
          <w:b/>
          <w:bCs/>
          <w:noProof/>
        </w:rPr>
      </w:pPr>
      <w:ins w:id="2306" w:author="Joyce L Tokar" w:date="2017-11-08T11:06:00Z">
        <w:r>
          <w:rPr>
            <w:noProof/>
          </w:rPr>
          <w:t xml:space="preserve"> </w:t>
        </w:r>
      </w:ins>
    </w:p>
    <w:p w14:paraId="0763D922" w14:textId="77777777" w:rsidR="003D0178" w:rsidRDefault="003D0178">
      <w:pPr>
        <w:pStyle w:val="Index1"/>
        <w:tabs>
          <w:tab w:val="right" w:pos="4735"/>
        </w:tabs>
        <w:rPr>
          <w:ins w:id="2307" w:author="Joyce L Tokar" w:date="2017-11-08T11:06:00Z"/>
          <w:noProof/>
        </w:rPr>
      </w:pPr>
      <w:ins w:id="2308" w:author="Joyce L Tokar" w:date="2017-11-08T11:06:00Z">
        <w:r>
          <w:rPr>
            <w:noProof/>
          </w:rPr>
          <w:t>KOA – Likely Incorrect Expression, 27</w:t>
        </w:r>
      </w:ins>
    </w:p>
    <w:p w14:paraId="1C8DA41F" w14:textId="77777777" w:rsidR="003D0178" w:rsidRDefault="003D0178">
      <w:pPr>
        <w:pStyle w:val="IndexHeading"/>
        <w:keepNext/>
        <w:tabs>
          <w:tab w:val="right" w:pos="4735"/>
        </w:tabs>
        <w:rPr>
          <w:ins w:id="2309" w:author="Joyce L Tokar" w:date="2017-11-08T11:06:00Z"/>
          <w:rFonts w:cstheme="minorBidi"/>
          <w:b/>
          <w:bCs/>
          <w:noProof/>
        </w:rPr>
      </w:pPr>
      <w:ins w:id="2310" w:author="Joyce L Tokar" w:date="2017-11-08T11:06:00Z">
        <w:r>
          <w:rPr>
            <w:noProof/>
          </w:rPr>
          <w:t xml:space="preserve"> </w:t>
        </w:r>
      </w:ins>
    </w:p>
    <w:p w14:paraId="00DDF783" w14:textId="77777777" w:rsidR="003D0178" w:rsidRDefault="003D0178">
      <w:pPr>
        <w:pStyle w:val="Index1"/>
        <w:tabs>
          <w:tab w:val="right" w:pos="4735"/>
        </w:tabs>
        <w:rPr>
          <w:ins w:id="2311" w:author="Joyce L Tokar" w:date="2017-11-08T11:06:00Z"/>
          <w:noProof/>
        </w:rPr>
      </w:pPr>
      <w:ins w:id="2312" w:author="Joyce L Tokar" w:date="2017-11-08T11:06:00Z">
        <w:r>
          <w:rPr>
            <w:noProof/>
          </w:rPr>
          <w:t>Language concepts, 13, 21, 22, 23, 29, 34, 36, 38, 45</w:t>
        </w:r>
      </w:ins>
    </w:p>
    <w:p w14:paraId="5E6D15C2" w14:textId="77777777" w:rsidR="003D0178" w:rsidRDefault="003D0178">
      <w:pPr>
        <w:pStyle w:val="Index1"/>
        <w:tabs>
          <w:tab w:val="right" w:pos="4735"/>
        </w:tabs>
        <w:rPr>
          <w:ins w:id="2313" w:author="Joyce L Tokar" w:date="2017-11-08T11:06:00Z"/>
          <w:noProof/>
        </w:rPr>
      </w:pPr>
      <w:ins w:id="2314" w:author="Joyce L Tokar" w:date="2017-11-08T11:06:00Z">
        <w:r>
          <w:rPr>
            <w:noProof/>
          </w:rPr>
          <w:t>Language Vulnerabilities</w:t>
        </w:r>
      </w:ins>
    </w:p>
    <w:p w14:paraId="19E8A406" w14:textId="77777777" w:rsidR="003D0178" w:rsidRDefault="003D0178">
      <w:pPr>
        <w:pStyle w:val="Index2"/>
        <w:tabs>
          <w:tab w:val="right" w:pos="4735"/>
        </w:tabs>
        <w:rPr>
          <w:ins w:id="2315" w:author="Joyce L Tokar" w:date="2017-11-08T11:06:00Z"/>
          <w:noProof/>
        </w:rPr>
      </w:pPr>
      <w:ins w:id="2316" w:author="Joyce L Tokar" w:date="2017-11-08T11:06:00Z">
        <w:r>
          <w:rPr>
            <w:noProof/>
          </w:rPr>
          <w:t>Argument Passing to Library Functions [TRJ], 35, 36, 37</w:t>
        </w:r>
      </w:ins>
    </w:p>
    <w:p w14:paraId="0CE93261" w14:textId="77777777" w:rsidR="003D0178" w:rsidRDefault="003D0178">
      <w:pPr>
        <w:pStyle w:val="Index2"/>
        <w:tabs>
          <w:tab w:val="right" w:pos="4735"/>
        </w:tabs>
        <w:rPr>
          <w:ins w:id="2317" w:author="Joyce L Tokar" w:date="2017-11-08T11:06:00Z"/>
          <w:noProof/>
        </w:rPr>
      </w:pPr>
      <w:ins w:id="2318" w:author="Joyce L Tokar" w:date="2017-11-08T11:06:00Z">
        <w:r>
          <w:rPr>
            <w:noProof/>
          </w:rPr>
          <w:t>Arithmetic Wrap-around Error [FIF], 23</w:t>
        </w:r>
      </w:ins>
    </w:p>
    <w:p w14:paraId="693E6F8E" w14:textId="77777777" w:rsidR="003D0178" w:rsidRDefault="003D0178">
      <w:pPr>
        <w:pStyle w:val="Index2"/>
        <w:tabs>
          <w:tab w:val="right" w:pos="4735"/>
        </w:tabs>
        <w:rPr>
          <w:ins w:id="2319" w:author="Joyce L Tokar" w:date="2017-11-08T11:06:00Z"/>
          <w:noProof/>
        </w:rPr>
      </w:pPr>
      <w:ins w:id="2320" w:author="Joyce L Tokar" w:date="2017-11-08T11:06:00Z">
        <w:r>
          <w:rPr>
            <w:noProof/>
          </w:rPr>
          <w:t>Bit Representation [STR], 19</w:t>
        </w:r>
      </w:ins>
    </w:p>
    <w:p w14:paraId="1B4A7CE5" w14:textId="77777777" w:rsidR="003D0178" w:rsidRDefault="003D0178">
      <w:pPr>
        <w:pStyle w:val="Index2"/>
        <w:tabs>
          <w:tab w:val="right" w:pos="4735"/>
        </w:tabs>
        <w:rPr>
          <w:ins w:id="2321" w:author="Joyce L Tokar" w:date="2017-11-08T11:06:00Z"/>
          <w:noProof/>
        </w:rPr>
      </w:pPr>
      <w:ins w:id="2322" w:author="Joyce L Tokar" w:date="2017-11-08T11:06:00Z">
        <w:r>
          <w:rPr>
            <w:noProof/>
          </w:rPr>
          <w:t>Buffer Boundary Violation (Buffer Overflow) [HCB], 21</w:t>
        </w:r>
      </w:ins>
    </w:p>
    <w:p w14:paraId="13A61CA9" w14:textId="77777777" w:rsidR="003D0178" w:rsidRDefault="003D0178">
      <w:pPr>
        <w:pStyle w:val="Index2"/>
        <w:tabs>
          <w:tab w:val="right" w:pos="4735"/>
        </w:tabs>
        <w:rPr>
          <w:ins w:id="2323" w:author="Joyce L Tokar" w:date="2017-11-08T11:06:00Z"/>
          <w:noProof/>
        </w:rPr>
      </w:pPr>
      <w:ins w:id="2324" w:author="Joyce L Tokar" w:date="2017-11-08T11:06:00Z">
        <w:r>
          <w:rPr>
            <w:noProof/>
          </w:rPr>
          <w:t>Choice of Clear Names [NAI], 23</w:t>
        </w:r>
      </w:ins>
    </w:p>
    <w:p w14:paraId="66A62D19" w14:textId="77777777" w:rsidR="003D0178" w:rsidRDefault="003D0178">
      <w:pPr>
        <w:pStyle w:val="Index2"/>
        <w:tabs>
          <w:tab w:val="right" w:pos="4735"/>
        </w:tabs>
        <w:rPr>
          <w:ins w:id="2325" w:author="Joyce L Tokar" w:date="2017-11-08T11:06:00Z"/>
          <w:noProof/>
        </w:rPr>
      </w:pPr>
      <w:ins w:id="2326" w:author="Joyce L Tokar" w:date="2017-11-08T11:06:00Z">
        <w:r>
          <w:rPr>
            <w:noProof/>
          </w:rPr>
          <w:t>Concurrency – Activation [CGA], 43</w:t>
        </w:r>
      </w:ins>
    </w:p>
    <w:p w14:paraId="101D10A5" w14:textId="77777777" w:rsidR="003D0178" w:rsidRDefault="003D0178">
      <w:pPr>
        <w:pStyle w:val="Index2"/>
        <w:tabs>
          <w:tab w:val="right" w:pos="4735"/>
        </w:tabs>
        <w:rPr>
          <w:ins w:id="2327" w:author="Joyce L Tokar" w:date="2017-11-08T11:06:00Z"/>
          <w:noProof/>
        </w:rPr>
      </w:pPr>
      <w:ins w:id="2328" w:author="Joyce L Tokar" w:date="2017-11-08T11:06:00Z">
        <w:r>
          <w:rPr>
            <w:noProof/>
          </w:rPr>
          <w:t>Concurrency – Directed termination [CGT], 43</w:t>
        </w:r>
      </w:ins>
    </w:p>
    <w:p w14:paraId="46144762" w14:textId="77777777" w:rsidR="003D0178" w:rsidRDefault="003D0178">
      <w:pPr>
        <w:pStyle w:val="Index2"/>
        <w:tabs>
          <w:tab w:val="right" w:pos="4735"/>
        </w:tabs>
        <w:rPr>
          <w:ins w:id="2329" w:author="Joyce L Tokar" w:date="2017-11-08T11:06:00Z"/>
          <w:noProof/>
        </w:rPr>
      </w:pPr>
      <w:ins w:id="2330" w:author="Joyce L Tokar" w:date="2017-11-08T11:06:00Z">
        <w:r w:rsidRPr="00706161">
          <w:rPr>
            <w:noProof/>
            <w:lang w:val="en-CA"/>
          </w:rPr>
          <w:t>Concurrency – Premature Termination [CGS]</w:t>
        </w:r>
        <w:r>
          <w:rPr>
            <w:noProof/>
          </w:rPr>
          <w:t>, 44</w:t>
        </w:r>
      </w:ins>
    </w:p>
    <w:p w14:paraId="13035258" w14:textId="77777777" w:rsidR="003D0178" w:rsidRDefault="003D0178">
      <w:pPr>
        <w:pStyle w:val="Index2"/>
        <w:tabs>
          <w:tab w:val="right" w:pos="4735"/>
        </w:tabs>
        <w:rPr>
          <w:ins w:id="2331" w:author="Joyce L Tokar" w:date="2017-11-08T11:06:00Z"/>
          <w:noProof/>
        </w:rPr>
      </w:pPr>
      <w:ins w:id="2332" w:author="Joyce L Tokar" w:date="2017-11-08T11:06:00Z">
        <w:r>
          <w:rPr>
            <w:noProof/>
          </w:rPr>
          <w:t>Concurrent Data Access [CGX], 44</w:t>
        </w:r>
      </w:ins>
    </w:p>
    <w:p w14:paraId="017AC859" w14:textId="77777777" w:rsidR="003D0178" w:rsidRDefault="003D0178">
      <w:pPr>
        <w:pStyle w:val="Index2"/>
        <w:tabs>
          <w:tab w:val="right" w:pos="4735"/>
        </w:tabs>
        <w:rPr>
          <w:ins w:id="2333" w:author="Joyce L Tokar" w:date="2017-11-08T11:06:00Z"/>
          <w:noProof/>
        </w:rPr>
      </w:pPr>
      <w:ins w:id="2334" w:author="Joyce L Tokar" w:date="2017-11-08T11:06:00Z">
        <w:r>
          <w:rPr>
            <w:noProof/>
          </w:rPr>
          <w:t>Dangling Reference to Heap [XYK], 23</w:t>
        </w:r>
      </w:ins>
    </w:p>
    <w:p w14:paraId="5E64B1A8" w14:textId="77777777" w:rsidR="003D0178" w:rsidRDefault="003D0178">
      <w:pPr>
        <w:pStyle w:val="Index2"/>
        <w:tabs>
          <w:tab w:val="right" w:pos="4735"/>
        </w:tabs>
        <w:rPr>
          <w:ins w:id="2335" w:author="Joyce L Tokar" w:date="2017-11-08T11:06:00Z"/>
          <w:noProof/>
        </w:rPr>
      </w:pPr>
      <w:ins w:id="2336" w:author="Joyce L Tokar" w:date="2017-11-08T11:06:00Z">
        <w:r>
          <w:rPr>
            <w:noProof/>
          </w:rPr>
          <w:t>Dangling References to Stack Frames [DCM], 31</w:t>
        </w:r>
      </w:ins>
    </w:p>
    <w:p w14:paraId="58006421" w14:textId="77777777" w:rsidR="003D0178" w:rsidRDefault="003D0178">
      <w:pPr>
        <w:pStyle w:val="Index2"/>
        <w:tabs>
          <w:tab w:val="right" w:pos="4735"/>
        </w:tabs>
        <w:rPr>
          <w:ins w:id="2337" w:author="Joyce L Tokar" w:date="2017-11-08T11:06:00Z"/>
          <w:noProof/>
        </w:rPr>
      </w:pPr>
      <w:ins w:id="2338" w:author="Joyce L Tokar" w:date="2017-11-08T11:06:00Z">
        <w:r>
          <w:rPr>
            <w:noProof/>
          </w:rPr>
          <w:t>Dead and Deactivated Code [XYQ], 28</w:t>
        </w:r>
      </w:ins>
    </w:p>
    <w:p w14:paraId="220E3316" w14:textId="77777777" w:rsidR="003D0178" w:rsidRDefault="003D0178">
      <w:pPr>
        <w:pStyle w:val="Index2"/>
        <w:tabs>
          <w:tab w:val="right" w:pos="4735"/>
        </w:tabs>
        <w:rPr>
          <w:ins w:id="2339" w:author="Joyce L Tokar" w:date="2017-11-08T11:06:00Z"/>
          <w:noProof/>
        </w:rPr>
      </w:pPr>
      <w:ins w:id="2340" w:author="Joyce L Tokar" w:date="2017-11-08T11:06:00Z">
        <w:r>
          <w:rPr>
            <w:noProof/>
          </w:rPr>
          <w:t>Dead store [WXQ], 24</w:t>
        </w:r>
      </w:ins>
    </w:p>
    <w:p w14:paraId="15CA9874" w14:textId="77777777" w:rsidR="003D0178" w:rsidRDefault="003D0178">
      <w:pPr>
        <w:pStyle w:val="Index2"/>
        <w:tabs>
          <w:tab w:val="right" w:pos="4735"/>
        </w:tabs>
        <w:rPr>
          <w:ins w:id="2341" w:author="Joyce L Tokar" w:date="2017-11-08T11:06:00Z"/>
          <w:noProof/>
        </w:rPr>
      </w:pPr>
      <w:ins w:id="2342" w:author="Joyce L Tokar" w:date="2017-11-08T11:06:00Z">
        <w:r>
          <w:rPr>
            <w:noProof/>
          </w:rPr>
          <w:t>Demarcation of Control Flow [EOJ], 29</w:t>
        </w:r>
      </w:ins>
    </w:p>
    <w:p w14:paraId="18475C3B" w14:textId="77777777" w:rsidR="003D0178" w:rsidRDefault="003D0178">
      <w:pPr>
        <w:pStyle w:val="Index2"/>
        <w:tabs>
          <w:tab w:val="right" w:pos="4735"/>
        </w:tabs>
        <w:rPr>
          <w:ins w:id="2343" w:author="Joyce L Tokar" w:date="2017-11-08T11:06:00Z"/>
          <w:noProof/>
        </w:rPr>
      </w:pPr>
      <w:ins w:id="2344" w:author="Joyce L Tokar" w:date="2017-11-08T11:06:00Z">
        <w:r>
          <w:rPr>
            <w:noProof/>
          </w:rPr>
          <w:t>Deprecated Language Features [MEM], 43</w:t>
        </w:r>
      </w:ins>
    </w:p>
    <w:p w14:paraId="04A9FEDB" w14:textId="77777777" w:rsidR="003D0178" w:rsidRDefault="003D0178">
      <w:pPr>
        <w:pStyle w:val="Index2"/>
        <w:tabs>
          <w:tab w:val="right" w:pos="4735"/>
        </w:tabs>
        <w:rPr>
          <w:ins w:id="2345" w:author="Joyce L Tokar" w:date="2017-11-08T11:06:00Z"/>
          <w:noProof/>
        </w:rPr>
      </w:pPr>
      <w:ins w:id="2346" w:author="Joyce L Tokar" w:date="2017-11-08T11:06:00Z">
        <w:r>
          <w:rPr>
            <w:noProof/>
          </w:rPr>
          <w:t>Dynamically-linked Code and Self-modifying Code [NYY], 38</w:t>
        </w:r>
      </w:ins>
    </w:p>
    <w:p w14:paraId="08A2CC9D" w14:textId="77777777" w:rsidR="003D0178" w:rsidRDefault="003D0178">
      <w:pPr>
        <w:pStyle w:val="Index2"/>
        <w:tabs>
          <w:tab w:val="right" w:pos="4735"/>
        </w:tabs>
        <w:rPr>
          <w:ins w:id="2347" w:author="Joyce L Tokar" w:date="2017-11-08T11:06:00Z"/>
          <w:noProof/>
        </w:rPr>
      </w:pPr>
      <w:ins w:id="2348" w:author="Joyce L Tokar" w:date="2017-11-08T11:06:00Z">
        <w:r>
          <w:rPr>
            <w:noProof/>
          </w:rPr>
          <w:t>Enumerator Issues [CCB], 20</w:t>
        </w:r>
      </w:ins>
    </w:p>
    <w:p w14:paraId="68904739" w14:textId="77777777" w:rsidR="003D0178" w:rsidRDefault="003D0178">
      <w:pPr>
        <w:pStyle w:val="Index2"/>
        <w:tabs>
          <w:tab w:val="right" w:pos="4735"/>
        </w:tabs>
        <w:rPr>
          <w:ins w:id="2349" w:author="Joyce L Tokar" w:date="2017-11-08T11:06:00Z"/>
          <w:noProof/>
        </w:rPr>
      </w:pPr>
      <w:ins w:id="2350" w:author="Joyce L Tokar" w:date="2017-11-08T11:06:00Z">
        <w:r>
          <w:rPr>
            <w:noProof/>
          </w:rPr>
          <w:t>Extra Intrinsics [LRM], 37</w:t>
        </w:r>
      </w:ins>
    </w:p>
    <w:p w14:paraId="02094BA6" w14:textId="77777777" w:rsidR="003D0178" w:rsidRDefault="003D0178">
      <w:pPr>
        <w:pStyle w:val="Index2"/>
        <w:tabs>
          <w:tab w:val="right" w:pos="4735"/>
        </w:tabs>
        <w:rPr>
          <w:ins w:id="2351" w:author="Joyce L Tokar" w:date="2017-11-08T11:06:00Z"/>
          <w:noProof/>
        </w:rPr>
      </w:pPr>
      <w:ins w:id="2352" w:author="Joyce L Tokar" w:date="2017-11-08T11:06:00Z">
        <w:r>
          <w:rPr>
            <w:noProof/>
          </w:rPr>
          <w:t>Floating-point Arithmetic [PLF], 19</w:t>
        </w:r>
      </w:ins>
    </w:p>
    <w:p w14:paraId="39A7CF09" w14:textId="77777777" w:rsidR="003D0178" w:rsidRDefault="003D0178">
      <w:pPr>
        <w:pStyle w:val="Index2"/>
        <w:tabs>
          <w:tab w:val="right" w:pos="4735"/>
        </w:tabs>
        <w:rPr>
          <w:ins w:id="2353" w:author="Joyce L Tokar" w:date="2017-11-08T11:06:00Z"/>
          <w:noProof/>
        </w:rPr>
      </w:pPr>
      <w:ins w:id="2354" w:author="Joyce L Tokar" w:date="2017-11-08T11:06:00Z">
        <w:r>
          <w:rPr>
            <w:noProof/>
          </w:rPr>
          <w:t>Identifier Name Reuse [YOW], 25</w:t>
        </w:r>
      </w:ins>
    </w:p>
    <w:p w14:paraId="75BE5ACB" w14:textId="77777777" w:rsidR="003D0178" w:rsidRDefault="003D0178">
      <w:pPr>
        <w:pStyle w:val="Index2"/>
        <w:tabs>
          <w:tab w:val="right" w:pos="4735"/>
        </w:tabs>
        <w:rPr>
          <w:ins w:id="2355" w:author="Joyce L Tokar" w:date="2017-11-08T11:06:00Z"/>
          <w:noProof/>
        </w:rPr>
      </w:pPr>
      <w:ins w:id="2356" w:author="Joyce L Tokar" w:date="2017-11-08T11:06:00Z">
        <w:r>
          <w:rPr>
            <w:noProof/>
          </w:rPr>
          <w:t>Ignored Error Status and Unhandled Exceptions [OYB], 33</w:t>
        </w:r>
      </w:ins>
    </w:p>
    <w:p w14:paraId="22AE1C61" w14:textId="77777777" w:rsidR="003D0178" w:rsidRDefault="003D0178">
      <w:pPr>
        <w:pStyle w:val="Index2"/>
        <w:tabs>
          <w:tab w:val="right" w:pos="4735"/>
        </w:tabs>
        <w:rPr>
          <w:ins w:id="2357" w:author="Joyce L Tokar" w:date="2017-11-08T11:06:00Z"/>
          <w:noProof/>
        </w:rPr>
      </w:pPr>
      <w:ins w:id="2358" w:author="Joyce L Tokar" w:date="2017-11-08T11:06:00Z">
        <w:r>
          <w:rPr>
            <w:noProof/>
          </w:rPr>
          <w:t>Implementation-Defined Behaviour [FAB], 42</w:t>
        </w:r>
      </w:ins>
    </w:p>
    <w:p w14:paraId="0C8367D1" w14:textId="77777777" w:rsidR="003D0178" w:rsidRDefault="003D0178">
      <w:pPr>
        <w:pStyle w:val="Index2"/>
        <w:tabs>
          <w:tab w:val="right" w:pos="4735"/>
        </w:tabs>
        <w:rPr>
          <w:ins w:id="2359" w:author="Joyce L Tokar" w:date="2017-11-08T11:06:00Z"/>
          <w:noProof/>
        </w:rPr>
      </w:pPr>
      <w:ins w:id="2360" w:author="Joyce L Tokar" w:date="2017-11-08T11:06:00Z">
        <w:r>
          <w:rPr>
            <w:noProof/>
          </w:rPr>
          <w:t>Inheritance [RIP], 35</w:t>
        </w:r>
      </w:ins>
    </w:p>
    <w:p w14:paraId="283287B5" w14:textId="77777777" w:rsidR="003D0178" w:rsidRDefault="003D0178">
      <w:pPr>
        <w:pStyle w:val="Index2"/>
        <w:tabs>
          <w:tab w:val="right" w:pos="4735"/>
        </w:tabs>
        <w:rPr>
          <w:ins w:id="2361" w:author="Joyce L Tokar" w:date="2017-11-08T11:06:00Z"/>
          <w:noProof/>
        </w:rPr>
      </w:pPr>
      <w:ins w:id="2362" w:author="Joyce L Tokar" w:date="2017-11-08T11:06:00Z">
        <w:r>
          <w:rPr>
            <w:noProof/>
          </w:rPr>
          <w:t>Initialization of Variables [LAV], 25</w:t>
        </w:r>
      </w:ins>
    </w:p>
    <w:p w14:paraId="358CE8DF" w14:textId="77777777" w:rsidR="003D0178" w:rsidRDefault="003D0178">
      <w:pPr>
        <w:pStyle w:val="Index2"/>
        <w:tabs>
          <w:tab w:val="right" w:pos="4735"/>
        </w:tabs>
        <w:rPr>
          <w:ins w:id="2363" w:author="Joyce L Tokar" w:date="2017-11-08T11:06:00Z"/>
          <w:noProof/>
        </w:rPr>
      </w:pPr>
      <w:ins w:id="2364" w:author="Joyce L Tokar" w:date="2017-11-08T11:06:00Z">
        <w:r>
          <w:rPr>
            <w:noProof/>
          </w:rPr>
          <w:t>Inter-language Calling [DJS], 37</w:t>
        </w:r>
      </w:ins>
    </w:p>
    <w:p w14:paraId="79CE7CBD" w14:textId="77777777" w:rsidR="003D0178" w:rsidRDefault="003D0178">
      <w:pPr>
        <w:pStyle w:val="Index2"/>
        <w:tabs>
          <w:tab w:val="right" w:pos="4735"/>
        </w:tabs>
        <w:rPr>
          <w:ins w:id="2365" w:author="Joyce L Tokar" w:date="2017-11-08T11:06:00Z"/>
          <w:noProof/>
        </w:rPr>
      </w:pPr>
      <w:ins w:id="2366" w:author="Joyce L Tokar" w:date="2017-11-08T11:06:00Z">
        <w:r>
          <w:rPr>
            <w:noProof/>
          </w:rPr>
          <w:t>Library Signature [NSQ], 38</w:t>
        </w:r>
      </w:ins>
    </w:p>
    <w:p w14:paraId="019454AD" w14:textId="77777777" w:rsidR="003D0178" w:rsidRDefault="003D0178">
      <w:pPr>
        <w:pStyle w:val="Index2"/>
        <w:tabs>
          <w:tab w:val="right" w:pos="4735"/>
        </w:tabs>
        <w:rPr>
          <w:ins w:id="2367" w:author="Joyce L Tokar" w:date="2017-11-08T11:06:00Z"/>
          <w:noProof/>
        </w:rPr>
      </w:pPr>
      <w:ins w:id="2368" w:author="Joyce L Tokar" w:date="2017-11-08T11:06:00Z">
        <w:r>
          <w:rPr>
            <w:noProof/>
          </w:rPr>
          <w:t>Likely Incorrect Expression [KOA], 27</w:t>
        </w:r>
      </w:ins>
    </w:p>
    <w:p w14:paraId="3281279F" w14:textId="77777777" w:rsidR="003D0178" w:rsidRDefault="003D0178">
      <w:pPr>
        <w:pStyle w:val="Index2"/>
        <w:tabs>
          <w:tab w:val="right" w:pos="4735"/>
        </w:tabs>
        <w:rPr>
          <w:ins w:id="2369" w:author="Joyce L Tokar" w:date="2017-11-08T11:06:00Z"/>
          <w:noProof/>
        </w:rPr>
      </w:pPr>
      <w:ins w:id="2370" w:author="Joyce L Tokar" w:date="2017-11-08T11:06:00Z">
        <w:r>
          <w:rPr>
            <w:noProof/>
          </w:rPr>
          <w:t>Loop Control Variables [TEX], 29</w:t>
        </w:r>
      </w:ins>
    </w:p>
    <w:p w14:paraId="1FD9D023" w14:textId="77777777" w:rsidR="003D0178" w:rsidRDefault="003D0178">
      <w:pPr>
        <w:pStyle w:val="Index2"/>
        <w:tabs>
          <w:tab w:val="right" w:pos="4735"/>
        </w:tabs>
        <w:rPr>
          <w:ins w:id="2371" w:author="Joyce L Tokar" w:date="2017-11-08T11:06:00Z"/>
          <w:noProof/>
        </w:rPr>
      </w:pPr>
      <w:ins w:id="2372" w:author="Joyce L Tokar" w:date="2017-11-08T11:06:00Z">
        <w:r>
          <w:rPr>
            <w:noProof/>
          </w:rPr>
          <w:t>Memory Leak [XYL], 34</w:t>
        </w:r>
      </w:ins>
    </w:p>
    <w:p w14:paraId="021297BD" w14:textId="77777777" w:rsidR="003D0178" w:rsidRDefault="003D0178">
      <w:pPr>
        <w:pStyle w:val="Index2"/>
        <w:tabs>
          <w:tab w:val="right" w:pos="4735"/>
        </w:tabs>
        <w:rPr>
          <w:ins w:id="2373" w:author="Joyce L Tokar" w:date="2017-11-08T11:06:00Z"/>
          <w:noProof/>
        </w:rPr>
      </w:pPr>
      <w:ins w:id="2374" w:author="Joyce L Tokar" w:date="2017-11-08T11:06:00Z">
        <w:r>
          <w:rPr>
            <w:noProof/>
          </w:rPr>
          <w:t>Namespace Issues [BJL], 25</w:t>
        </w:r>
      </w:ins>
    </w:p>
    <w:p w14:paraId="1E53CE4B" w14:textId="77777777" w:rsidR="003D0178" w:rsidRDefault="003D0178">
      <w:pPr>
        <w:pStyle w:val="Index2"/>
        <w:tabs>
          <w:tab w:val="right" w:pos="4735"/>
        </w:tabs>
        <w:rPr>
          <w:ins w:id="2375" w:author="Joyce L Tokar" w:date="2017-11-08T11:06:00Z"/>
          <w:noProof/>
        </w:rPr>
      </w:pPr>
      <w:ins w:id="2376" w:author="Joyce L Tokar" w:date="2017-11-08T11:06:00Z">
        <w:r>
          <w:rPr>
            <w:noProof/>
          </w:rPr>
          <w:t>Numeric Conversion Errors [FLC], 20</w:t>
        </w:r>
      </w:ins>
    </w:p>
    <w:p w14:paraId="101DDDEB" w14:textId="77777777" w:rsidR="003D0178" w:rsidRDefault="003D0178">
      <w:pPr>
        <w:pStyle w:val="Index2"/>
        <w:tabs>
          <w:tab w:val="right" w:pos="4735"/>
        </w:tabs>
        <w:rPr>
          <w:ins w:id="2377" w:author="Joyce L Tokar" w:date="2017-11-08T11:06:00Z"/>
          <w:noProof/>
        </w:rPr>
      </w:pPr>
      <w:ins w:id="2378" w:author="Joyce L Tokar" w:date="2017-11-08T11:06:00Z">
        <w:r>
          <w:rPr>
            <w:noProof/>
          </w:rPr>
          <w:t>Obscure Language Features [BRS], 40</w:t>
        </w:r>
      </w:ins>
    </w:p>
    <w:p w14:paraId="64D737DB" w14:textId="77777777" w:rsidR="003D0178" w:rsidRDefault="003D0178">
      <w:pPr>
        <w:pStyle w:val="Index2"/>
        <w:tabs>
          <w:tab w:val="right" w:pos="4735"/>
        </w:tabs>
        <w:rPr>
          <w:ins w:id="2379" w:author="Joyce L Tokar" w:date="2017-11-08T11:06:00Z"/>
          <w:noProof/>
        </w:rPr>
      </w:pPr>
      <w:ins w:id="2380" w:author="Joyce L Tokar" w:date="2017-11-08T11:06:00Z">
        <w:r>
          <w:rPr>
            <w:noProof/>
          </w:rPr>
          <w:t>Off-by-one Error [XZH], 30</w:t>
        </w:r>
      </w:ins>
    </w:p>
    <w:p w14:paraId="2F86A696" w14:textId="77777777" w:rsidR="003D0178" w:rsidRDefault="003D0178">
      <w:pPr>
        <w:pStyle w:val="Index2"/>
        <w:tabs>
          <w:tab w:val="right" w:pos="4735"/>
        </w:tabs>
        <w:rPr>
          <w:ins w:id="2381" w:author="Joyce L Tokar" w:date="2017-11-08T11:06:00Z"/>
          <w:noProof/>
        </w:rPr>
      </w:pPr>
      <w:ins w:id="2382" w:author="Joyce L Tokar" w:date="2017-11-08T11:06:00Z">
        <w:r>
          <w:rPr>
            <w:noProof/>
          </w:rPr>
          <w:t>Operator Precedence/Order of Evaluation [JCW], 26</w:t>
        </w:r>
      </w:ins>
    </w:p>
    <w:p w14:paraId="5BB1985D" w14:textId="77777777" w:rsidR="003D0178" w:rsidRDefault="003D0178">
      <w:pPr>
        <w:pStyle w:val="Index2"/>
        <w:tabs>
          <w:tab w:val="right" w:pos="4735"/>
        </w:tabs>
        <w:rPr>
          <w:ins w:id="2383" w:author="Joyce L Tokar" w:date="2017-11-08T11:06:00Z"/>
          <w:noProof/>
        </w:rPr>
      </w:pPr>
      <w:ins w:id="2384" w:author="Joyce L Tokar" w:date="2017-11-08T11:06:00Z">
        <w:r>
          <w:rPr>
            <w:noProof/>
          </w:rPr>
          <w:t>Passing Parameters and Return Values [CSJ], 31</w:t>
        </w:r>
      </w:ins>
    </w:p>
    <w:p w14:paraId="472F19C0" w14:textId="77777777" w:rsidR="003D0178" w:rsidRDefault="003D0178">
      <w:pPr>
        <w:pStyle w:val="Index2"/>
        <w:tabs>
          <w:tab w:val="right" w:pos="4735"/>
        </w:tabs>
        <w:rPr>
          <w:ins w:id="2385" w:author="Joyce L Tokar" w:date="2017-11-08T11:06:00Z"/>
          <w:noProof/>
        </w:rPr>
      </w:pPr>
      <w:ins w:id="2386" w:author="Joyce L Tokar" w:date="2017-11-08T11:06:00Z">
        <w:r>
          <w:rPr>
            <w:noProof/>
          </w:rPr>
          <w:t>Pointer Arithmetic [RVG], 22</w:t>
        </w:r>
      </w:ins>
    </w:p>
    <w:p w14:paraId="74FBBF27" w14:textId="77777777" w:rsidR="003D0178" w:rsidRDefault="003D0178">
      <w:pPr>
        <w:pStyle w:val="Index2"/>
        <w:tabs>
          <w:tab w:val="right" w:pos="4735"/>
        </w:tabs>
        <w:rPr>
          <w:ins w:id="2387" w:author="Joyce L Tokar" w:date="2017-11-08T11:06:00Z"/>
          <w:noProof/>
        </w:rPr>
      </w:pPr>
      <w:ins w:id="2388" w:author="Joyce L Tokar" w:date="2017-11-08T11:06:00Z">
        <w:r>
          <w:rPr>
            <w:noProof/>
          </w:rPr>
          <w:t>Pointer Type Conversions [HFC], 22</w:t>
        </w:r>
      </w:ins>
    </w:p>
    <w:p w14:paraId="78E1244A" w14:textId="77777777" w:rsidR="003D0178" w:rsidRDefault="003D0178">
      <w:pPr>
        <w:pStyle w:val="Index2"/>
        <w:tabs>
          <w:tab w:val="right" w:pos="4735"/>
        </w:tabs>
        <w:rPr>
          <w:ins w:id="2389" w:author="Joyce L Tokar" w:date="2017-11-08T11:06:00Z"/>
          <w:noProof/>
        </w:rPr>
      </w:pPr>
      <w:ins w:id="2390" w:author="Joyce L Tokar" w:date="2017-11-08T11:06:00Z">
        <w:r>
          <w:rPr>
            <w:noProof/>
          </w:rPr>
          <w:t>Protocol Lock Errors [CGM], 44</w:t>
        </w:r>
      </w:ins>
    </w:p>
    <w:p w14:paraId="703A2517" w14:textId="77777777" w:rsidR="003D0178" w:rsidRDefault="003D0178">
      <w:pPr>
        <w:pStyle w:val="Index2"/>
        <w:tabs>
          <w:tab w:val="right" w:pos="4735"/>
        </w:tabs>
        <w:rPr>
          <w:ins w:id="2391" w:author="Joyce L Tokar" w:date="2017-11-08T11:06:00Z"/>
          <w:noProof/>
        </w:rPr>
      </w:pPr>
      <w:ins w:id="2392" w:author="Joyce L Tokar" w:date="2017-11-08T11:06:00Z">
        <w:r>
          <w:rPr>
            <w:noProof/>
          </w:rPr>
          <w:t>Provision of Inherently Unsafe Operations [SKL], 39</w:t>
        </w:r>
      </w:ins>
    </w:p>
    <w:p w14:paraId="01ADC717" w14:textId="77777777" w:rsidR="003D0178" w:rsidRDefault="003D0178">
      <w:pPr>
        <w:pStyle w:val="Index2"/>
        <w:tabs>
          <w:tab w:val="right" w:pos="4735"/>
        </w:tabs>
        <w:rPr>
          <w:ins w:id="2393" w:author="Joyce L Tokar" w:date="2017-11-08T11:06:00Z"/>
          <w:noProof/>
        </w:rPr>
      </w:pPr>
      <w:ins w:id="2394" w:author="Joyce L Tokar" w:date="2017-11-08T11:06:00Z">
        <w:r>
          <w:rPr>
            <w:noProof/>
          </w:rPr>
          <w:t>Recursion [GDL], 32</w:t>
        </w:r>
      </w:ins>
    </w:p>
    <w:p w14:paraId="02BB67D8" w14:textId="77777777" w:rsidR="003D0178" w:rsidRDefault="003D0178">
      <w:pPr>
        <w:pStyle w:val="Index2"/>
        <w:tabs>
          <w:tab w:val="right" w:pos="4735"/>
        </w:tabs>
        <w:rPr>
          <w:ins w:id="2395" w:author="Joyce L Tokar" w:date="2017-11-08T11:06:00Z"/>
          <w:noProof/>
        </w:rPr>
      </w:pPr>
      <w:ins w:id="2396" w:author="Joyce L Tokar" w:date="2017-11-08T11:06:00Z">
        <w:r>
          <w:rPr>
            <w:noProof/>
          </w:rPr>
          <w:t>Side-effects and Order of Evaluation [SAM], 27</w:t>
        </w:r>
      </w:ins>
    </w:p>
    <w:p w14:paraId="6A8B7C92" w14:textId="77777777" w:rsidR="003D0178" w:rsidRDefault="003D0178">
      <w:pPr>
        <w:pStyle w:val="Index2"/>
        <w:tabs>
          <w:tab w:val="right" w:pos="4735"/>
        </w:tabs>
        <w:rPr>
          <w:ins w:id="2397" w:author="Joyce L Tokar" w:date="2017-11-08T11:06:00Z"/>
          <w:noProof/>
        </w:rPr>
      </w:pPr>
      <w:ins w:id="2398" w:author="Joyce L Tokar" w:date="2017-11-08T11:06:00Z">
        <w:r>
          <w:rPr>
            <w:noProof/>
          </w:rPr>
          <w:t>String Termination [CJM], 21</w:t>
        </w:r>
      </w:ins>
    </w:p>
    <w:p w14:paraId="0436D93C" w14:textId="77777777" w:rsidR="003D0178" w:rsidRDefault="003D0178">
      <w:pPr>
        <w:pStyle w:val="Index2"/>
        <w:tabs>
          <w:tab w:val="right" w:pos="4735"/>
        </w:tabs>
        <w:rPr>
          <w:ins w:id="2399" w:author="Joyce L Tokar" w:date="2017-11-08T11:06:00Z"/>
          <w:noProof/>
        </w:rPr>
      </w:pPr>
      <w:ins w:id="2400" w:author="Joyce L Tokar" w:date="2017-11-08T11:06:00Z">
        <w:r>
          <w:rPr>
            <w:noProof/>
          </w:rPr>
          <w:t>Structured Programming [EWD], 30</w:t>
        </w:r>
      </w:ins>
    </w:p>
    <w:p w14:paraId="473889B8" w14:textId="77777777" w:rsidR="003D0178" w:rsidRDefault="003D0178">
      <w:pPr>
        <w:pStyle w:val="Index2"/>
        <w:tabs>
          <w:tab w:val="right" w:pos="4735"/>
        </w:tabs>
        <w:rPr>
          <w:ins w:id="2401" w:author="Joyce L Tokar" w:date="2017-11-08T11:06:00Z"/>
          <w:noProof/>
        </w:rPr>
      </w:pPr>
      <w:ins w:id="2402" w:author="Joyce L Tokar" w:date="2017-11-08T11:06:00Z">
        <w:r>
          <w:rPr>
            <w:noProof/>
          </w:rPr>
          <w:t>Subprogram Signature Mismatch [OTR], 32</w:t>
        </w:r>
      </w:ins>
    </w:p>
    <w:p w14:paraId="5F083727" w14:textId="77777777" w:rsidR="003D0178" w:rsidRDefault="003D0178">
      <w:pPr>
        <w:pStyle w:val="Index2"/>
        <w:tabs>
          <w:tab w:val="right" w:pos="4735"/>
        </w:tabs>
        <w:rPr>
          <w:ins w:id="2403" w:author="Joyce L Tokar" w:date="2017-11-08T11:06:00Z"/>
          <w:noProof/>
        </w:rPr>
      </w:pPr>
      <w:ins w:id="2404" w:author="Joyce L Tokar" w:date="2017-11-08T11:06:00Z">
        <w:r>
          <w:rPr>
            <w:noProof/>
          </w:rPr>
          <w:t>Suppression of Language-defined Run-time Checking [MXB], 39</w:t>
        </w:r>
      </w:ins>
    </w:p>
    <w:p w14:paraId="5938AECE" w14:textId="77777777" w:rsidR="003D0178" w:rsidRDefault="003D0178">
      <w:pPr>
        <w:pStyle w:val="Index2"/>
        <w:tabs>
          <w:tab w:val="right" w:pos="4735"/>
        </w:tabs>
        <w:rPr>
          <w:ins w:id="2405" w:author="Joyce L Tokar" w:date="2017-11-08T11:06:00Z"/>
          <w:noProof/>
        </w:rPr>
      </w:pPr>
      <w:ins w:id="2406" w:author="Joyce L Tokar" w:date="2017-11-08T11:06:00Z">
        <w:r>
          <w:rPr>
            <w:noProof/>
          </w:rPr>
          <w:t>Switch Statements and Static Analysis [CLL], 29</w:t>
        </w:r>
      </w:ins>
    </w:p>
    <w:p w14:paraId="6E96F44B" w14:textId="77777777" w:rsidR="003D0178" w:rsidRDefault="003D0178">
      <w:pPr>
        <w:pStyle w:val="Index2"/>
        <w:tabs>
          <w:tab w:val="right" w:pos="4735"/>
        </w:tabs>
        <w:rPr>
          <w:ins w:id="2407" w:author="Joyce L Tokar" w:date="2017-11-08T11:06:00Z"/>
          <w:noProof/>
        </w:rPr>
      </w:pPr>
      <w:ins w:id="2408" w:author="Joyce L Tokar" w:date="2017-11-08T11:06:00Z">
        <w:r>
          <w:rPr>
            <w:noProof/>
          </w:rPr>
          <w:t>Templates and Generics [SYM], 34</w:t>
        </w:r>
      </w:ins>
    </w:p>
    <w:p w14:paraId="3026CAD2" w14:textId="77777777" w:rsidR="003D0178" w:rsidRDefault="003D0178">
      <w:pPr>
        <w:pStyle w:val="Index2"/>
        <w:tabs>
          <w:tab w:val="right" w:pos="4735"/>
        </w:tabs>
        <w:rPr>
          <w:ins w:id="2409" w:author="Joyce L Tokar" w:date="2017-11-08T11:06:00Z"/>
          <w:noProof/>
        </w:rPr>
      </w:pPr>
      <w:ins w:id="2410" w:author="Joyce L Tokar" w:date="2017-11-08T11:06:00Z">
        <w:r>
          <w:rPr>
            <w:noProof/>
          </w:rPr>
          <w:t>Type System [IHN], 18</w:t>
        </w:r>
      </w:ins>
    </w:p>
    <w:p w14:paraId="5B3FB194" w14:textId="77777777" w:rsidR="003D0178" w:rsidRDefault="003D0178">
      <w:pPr>
        <w:pStyle w:val="Index2"/>
        <w:tabs>
          <w:tab w:val="right" w:pos="4735"/>
        </w:tabs>
        <w:rPr>
          <w:ins w:id="2411" w:author="Joyce L Tokar" w:date="2017-11-08T11:06:00Z"/>
          <w:noProof/>
        </w:rPr>
      </w:pPr>
      <w:ins w:id="2412" w:author="Joyce L Tokar" w:date="2017-11-08T11:06:00Z">
        <w:r>
          <w:rPr>
            <w:noProof/>
          </w:rPr>
          <w:t>Type-breaking Reinterpretation of Data [AMV], 33</w:t>
        </w:r>
      </w:ins>
    </w:p>
    <w:p w14:paraId="358C6C0F" w14:textId="77777777" w:rsidR="003D0178" w:rsidRDefault="003D0178">
      <w:pPr>
        <w:pStyle w:val="Index2"/>
        <w:tabs>
          <w:tab w:val="right" w:pos="4735"/>
        </w:tabs>
        <w:rPr>
          <w:ins w:id="2413" w:author="Joyce L Tokar" w:date="2017-11-08T11:06:00Z"/>
          <w:noProof/>
        </w:rPr>
      </w:pPr>
      <w:ins w:id="2414" w:author="Joyce L Tokar" w:date="2017-11-08T11:06:00Z">
        <w:r>
          <w:rPr>
            <w:noProof/>
          </w:rPr>
          <w:t>Unanticipated Exceptions from Library Routines [HJW], 38</w:t>
        </w:r>
      </w:ins>
    </w:p>
    <w:p w14:paraId="671A4780" w14:textId="77777777" w:rsidR="003D0178" w:rsidRDefault="003D0178">
      <w:pPr>
        <w:pStyle w:val="Index2"/>
        <w:tabs>
          <w:tab w:val="right" w:pos="4735"/>
        </w:tabs>
        <w:rPr>
          <w:ins w:id="2415" w:author="Joyce L Tokar" w:date="2017-11-08T11:06:00Z"/>
          <w:noProof/>
        </w:rPr>
      </w:pPr>
      <w:ins w:id="2416" w:author="Joyce L Tokar" w:date="2017-11-08T11:06:00Z">
        <w:r>
          <w:rPr>
            <w:noProof/>
          </w:rPr>
          <w:t>Unchecked Array Indexing [XYZ], 21</w:t>
        </w:r>
      </w:ins>
    </w:p>
    <w:p w14:paraId="7635E159" w14:textId="77777777" w:rsidR="003D0178" w:rsidRDefault="003D0178">
      <w:pPr>
        <w:pStyle w:val="Index2"/>
        <w:tabs>
          <w:tab w:val="right" w:pos="4735"/>
        </w:tabs>
        <w:rPr>
          <w:ins w:id="2417" w:author="Joyce L Tokar" w:date="2017-11-08T11:06:00Z"/>
          <w:noProof/>
        </w:rPr>
      </w:pPr>
      <w:ins w:id="2418" w:author="Joyce L Tokar" w:date="2017-11-08T11:06:00Z">
        <w:r>
          <w:rPr>
            <w:noProof/>
          </w:rPr>
          <w:t>Uncontrolled Fromat String [SHL], 45</w:t>
        </w:r>
      </w:ins>
    </w:p>
    <w:p w14:paraId="0C130A19" w14:textId="77777777" w:rsidR="003D0178" w:rsidRDefault="003D0178">
      <w:pPr>
        <w:pStyle w:val="Index2"/>
        <w:tabs>
          <w:tab w:val="right" w:pos="4735"/>
        </w:tabs>
        <w:rPr>
          <w:ins w:id="2419" w:author="Joyce L Tokar" w:date="2017-11-08T11:06:00Z"/>
          <w:noProof/>
        </w:rPr>
      </w:pPr>
      <w:ins w:id="2420" w:author="Joyce L Tokar" w:date="2017-11-08T11:06:00Z">
        <w:r>
          <w:rPr>
            <w:noProof/>
          </w:rPr>
          <w:t>Undefined Behaviour [EWF], 41</w:t>
        </w:r>
      </w:ins>
    </w:p>
    <w:p w14:paraId="517710D0" w14:textId="77777777" w:rsidR="003D0178" w:rsidRDefault="003D0178">
      <w:pPr>
        <w:pStyle w:val="Index2"/>
        <w:tabs>
          <w:tab w:val="right" w:pos="4735"/>
        </w:tabs>
        <w:rPr>
          <w:ins w:id="2421" w:author="Joyce L Tokar" w:date="2017-11-08T11:06:00Z"/>
          <w:noProof/>
        </w:rPr>
      </w:pPr>
      <w:ins w:id="2422" w:author="Joyce L Tokar" w:date="2017-11-08T11:06:00Z">
        <w:r>
          <w:rPr>
            <w:noProof/>
          </w:rPr>
          <w:t>Unspecified Behaviour [BQF], 40</w:t>
        </w:r>
      </w:ins>
    </w:p>
    <w:p w14:paraId="5FCCCA16" w14:textId="77777777" w:rsidR="003D0178" w:rsidRDefault="003D0178">
      <w:pPr>
        <w:pStyle w:val="Index2"/>
        <w:tabs>
          <w:tab w:val="right" w:pos="4735"/>
        </w:tabs>
        <w:rPr>
          <w:ins w:id="2423" w:author="Joyce L Tokar" w:date="2017-11-08T11:06:00Z"/>
          <w:noProof/>
        </w:rPr>
      </w:pPr>
      <w:ins w:id="2424" w:author="Joyce L Tokar" w:date="2017-11-08T11:06:00Z">
        <w:r>
          <w:rPr>
            <w:noProof/>
          </w:rPr>
          <w:t>Unused Variable [YZS], 25</w:t>
        </w:r>
      </w:ins>
    </w:p>
    <w:p w14:paraId="4E71959E" w14:textId="77777777" w:rsidR="003D0178" w:rsidRDefault="003D0178">
      <w:pPr>
        <w:pStyle w:val="Index2"/>
        <w:tabs>
          <w:tab w:val="right" w:pos="4735"/>
        </w:tabs>
        <w:rPr>
          <w:ins w:id="2425" w:author="Joyce L Tokar" w:date="2017-11-08T11:06:00Z"/>
          <w:noProof/>
        </w:rPr>
      </w:pPr>
      <w:ins w:id="2426" w:author="Joyce L Tokar" w:date="2017-11-08T11:06:00Z">
        <w:r>
          <w:rPr>
            <w:noProof/>
          </w:rPr>
          <w:t>Using Shift Operations for Multiplication and Division [PIK], 23</w:t>
        </w:r>
      </w:ins>
    </w:p>
    <w:p w14:paraId="7685B040" w14:textId="77777777" w:rsidR="003D0178" w:rsidRDefault="003D0178">
      <w:pPr>
        <w:pStyle w:val="Index1"/>
        <w:tabs>
          <w:tab w:val="right" w:pos="4735"/>
        </w:tabs>
        <w:rPr>
          <w:ins w:id="2427" w:author="Joyce L Tokar" w:date="2017-11-08T11:06:00Z"/>
          <w:noProof/>
        </w:rPr>
      </w:pPr>
      <w:ins w:id="2428" w:author="Joyce L Tokar" w:date="2017-11-08T11:06:00Z">
        <w:r w:rsidRPr="00706161">
          <w:rPr>
            <w:noProof/>
            <w:lang w:val="en-GB"/>
          </w:rPr>
          <w:t>Language Vulnerability</w:t>
        </w:r>
      </w:ins>
    </w:p>
    <w:p w14:paraId="01C79000" w14:textId="77777777" w:rsidR="003D0178" w:rsidRDefault="003D0178">
      <w:pPr>
        <w:pStyle w:val="Index2"/>
        <w:tabs>
          <w:tab w:val="right" w:pos="4735"/>
        </w:tabs>
        <w:rPr>
          <w:ins w:id="2429" w:author="Joyce L Tokar" w:date="2017-11-08T11:06:00Z"/>
          <w:noProof/>
        </w:rPr>
      </w:pPr>
      <w:ins w:id="2430" w:author="Joyce L Tokar" w:date="2017-11-08T11:06:00Z">
        <w:r>
          <w:rPr>
            <w:noProof/>
          </w:rPr>
          <w:t>Unchecked Array Copying [XYW], 22</w:t>
        </w:r>
      </w:ins>
    </w:p>
    <w:p w14:paraId="5FEBF025" w14:textId="77777777" w:rsidR="003D0178" w:rsidRDefault="003D0178">
      <w:pPr>
        <w:pStyle w:val="Index1"/>
        <w:tabs>
          <w:tab w:val="right" w:pos="4735"/>
        </w:tabs>
        <w:rPr>
          <w:ins w:id="2431" w:author="Joyce L Tokar" w:date="2017-11-08T11:06:00Z"/>
          <w:noProof/>
        </w:rPr>
      </w:pPr>
      <w:ins w:id="2432" w:author="Joyce L Tokar" w:date="2017-11-08T11:06:00Z">
        <w:r>
          <w:rPr>
            <w:noProof/>
          </w:rPr>
          <w:t>LAV – Initialization of Variables, 25</w:t>
        </w:r>
      </w:ins>
    </w:p>
    <w:p w14:paraId="7968925B" w14:textId="77777777" w:rsidR="003D0178" w:rsidRDefault="003D0178">
      <w:pPr>
        <w:pStyle w:val="Index1"/>
        <w:tabs>
          <w:tab w:val="right" w:pos="4735"/>
        </w:tabs>
        <w:rPr>
          <w:ins w:id="2433" w:author="Joyce L Tokar" w:date="2017-11-08T11:06:00Z"/>
          <w:noProof/>
        </w:rPr>
      </w:pPr>
      <w:ins w:id="2434" w:author="Joyce L Tokar" w:date="2017-11-08T11:06:00Z">
        <w:r>
          <w:rPr>
            <w:noProof/>
          </w:rPr>
          <w:t>LRM – Extra Intrinsics, 37</w:t>
        </w:r>
      </w:ins>
    </w:p>
    <w:p w14:paraId="3BC3B8E0" w14:textId="77777777" w:rsidR="003D0178" w:rsidRDefault="003D0178">
      <w:pPr>
        <w:pStyle w:val="IndexHeading"/>
        <w:keepNext/>
        <w:tabs>
          <w:tab w:val="right" w:pos="4735"/>
        </w:tabs>
        <w:rPr>
          <w:ins w:id="2435" w:author="Joyce L Tokar" w:date="2017-11-08T11:06:00Z"/>
          <w:rFonts w:cstheme="minorBidi"/>
          <w:b/>
          <w:bCs/>
          <w:noProof/>
        </w:rPr>
      </w:pPr>
      <w:ins w:id="2436" w:author="Joyce L Tokar" w:date="2017-11-08T11:06:00Z">
        <w:r>
          <w:rPr>
            <w:noProof/>
          </w:rPr>
          <w:t xml:space="preserve"> </w:t>
        </w:r>
      </w:ins>
    </w:p>
    <w:p w14:paraId="5E98411D" w14:textId="77777777" w:rsidR="003D0178" w:rsidRDefault="003D0178">
      <w:pPr>
        <w:pStyle w:val="Index1"/>
        <w:tabs>
          <w:tab w:val="right" w:pos="4735"/>
        </w:tabs>
        <w:rPr>
          <w:ins w:id="2437" w:author="Joyce L Tokar" w:date="2017-11-08T11:06:00Z"/>
          <w:noProof/>
        </w:rPr>
      </w:pPr>
      <w:ins w:id="2438" w:author="Joyce L Tokar" w:date="2017-11-08T11:06:00Z">
        <w:r>
          <w:rPr>
            <w:noProof/>
          </w:rPr>
          <w:t>MEM – Deprecated Language Features, 43</w:t>
        </w:r>
      </w:ins>
    </w:p>
    <w:p w14:paraId="1206EA47" w14:textId="77777777" w:rsidR="003D0178" w:rsidRDefault="003D0178">
      <w:pPr>
        <w:pStyle w:val="Index1"/>
        <w:tabs>
          <w:tab w:val="right" w:pos="4735"/>
        </w:tabs>
        <w:rPr>
          <w:ins w:id="2439" w:author="Joyce L Tokar" w:date="2017-11-08T11:06:00Z"/>
          <w:noProof/>
        </w:rPr>
      </w:pPr>
      <w:ins w:id="2440" w:author="Joyce L Tokar" w:date="2017-11-08T11:06:00Z">
        <w:r>
          <w:rPr>
            <w:noProof/>
          </w:rPr>
          <w:t>Mixed casing, 24</w:t>
        </w:r>
      </w:ins>
    </w:p>
    <w:p w14:paraId="2E56591F" w14:textId="77777777" w:rsidR="003D0178" w:rsidRDefault="003D0178">
      <w:pPr>
        <w:pStyle w:val="Index1"/>
        <w:tabs>
          <w:tab w:val="right" w:pos="4735"/>
        </w:tabs>
        <w:rPr>
          <w:ins w:id="2441" w:author="Joyce L Tokar" w:date="2017-11-08T11:06:00Z"/>
          <w:noProof/>
        </w:rPr>
      </w:pPr>
      <w:ins w:id="2442" w:author="Joyce L Tokar" w:date="2017-11-08T11:06:00Z">
        <w:r w:rsidRPr="00706161">
          <w:rPr>
            <w:noProof/>
            <w:lang w:val="en-GB"/>
          </w:rPr>
          <w:t>Modular type</w:t>
        </w:r>
        <w:r>
          <w:rPr>
            <w:noProof/>
          </w:rPr>
          <w:t>, 12</w:t>
        </w:r>
      </w:ins>
    </w:p>
    <w:p w14:paraId="41A5BDFF" w14:textId="77777777" w:rsidR="003D0178" w:rsidRDefault="003D0178">
      <w:pPr>
        <w:pStyle w:val="Index1"/>
        <w:tabs>
          <w:tab w:val="right" w:pos="4735"/>
        </w:tabs>
        <w:rPr>
          <w:ins w:id="2443" w:author="Joyce L Tokar" w:date="2017-11-08T11:06:00Z"/>
          <w:noProof/>
        </w:rPr>
      </w:pPr>
      <w:ins w:id="2444" w:author="Joyce L Tokar" w:date="2017-11-08T11:06:00Z">
        <w:r>
          <w:rPr>
            <w:noProof/>
          </w:rPr>
          <w:t>MXB – Suppression of Language-defined Run-time Checking, 39</w:t>
        </w:r>
      </w:ins>
    </w:p>
    <w:p w14:paraId="0E76C146" w14:textId="77777777" w:rsidR="003D0178" w:rsidRDefault="003D0178">
      <w:pPr>
        <w:pStyle w:val="IndexHeading"/>
        <w:keepNext/>
        <w:tabs>
          <w:tab w:val="right" w:pos="4735"/>
        </w:tabs>
        <w:rPr>
          <w:ins w:id="2445" w:author="Joyce L Tokar" w:date="2017-11-08T11:06:00Z"/>
          <w:rFonts w:cstheme="minorBidi"/>
          <w:b/>
          <w:bCs/>
          <w:noProof/>
        </w:rPr>
      </w:pPr>
      <w:ins w:id="2446" w:author="Joyce L Tokar" w:date="2017-11-08T11:06:00Z">
        <w:r>
          <w:rPr>
            <w:noProof/>
          </w:rPr>
          <w:t xml:space="preserve"> </w:t>
        </w:r>
      </w:ins>
    </w:p>
    <w:p w14:paraId="7CE1418A" w14:textId="77777777" w:rsidR="003D0178" w:rsidRDefault="003D0178">
      <w:pPr>
        <w:pStyle w:val="Index1"/>
        <w:tabs>
          <w:tab w:val="right" w:pos="4735"/>
        </w:tabs>
        <w:rPr>
          <w:ins w:id="2447" w:author="Joyce L Tokar" w:date="2017-11-08T11:06:00Z"/>
          <w:noProof/>
        </w:rPr>
      </w:pPr>
      <w:ins w:id="2448" w:author="Joyce L Tokar" w:date="2017-11-08T11:06:00Z">
        <w:r>
          <w:rPr>
            <w:noProof/>
          </w:rPr>
          <w:t>NAI – Choice of Clear Names, 23</w:t>
        </w:r>
      </w:ins>
    </w:p>
    <w:p w14:paraId="689C444A" w14:textId="77777777" w:rsidR="003D0178" w:rsidRDefault="003D0178">
      <w:pPr>
        <w:pStyle w:val="Index1"/>
        <w:tabs>
          <w:tab w:val="right" w:pos="4735"/>
        </w:tabs>
        <w:rPr>
          <w:ins w:id="2449" w:author="Joyce L Tokar" w:date="2017-11-08T11:06:00Z"/>
          <w:noProof/>
        </w:rPr>
      </w:pPr>
      <w:ins w:id="2450" w:author="Joyce L Tokar" w:date="2017-11-08T11:06:00Z">
        <w:r>
          <w:rPr>
            <w:noProof/>
          </w:rPr>
          <w:t>NSQ – Library Signature, 38</w:t>
        </w:r>
      </w:ins>
    </w:p>
    <w:p w14:paraId="4DF4C025" w14:textId="77777777" w:rsidR="003D0178" w:rsidRDefault="003D0178">
      <w:pPr>
        <w:pStyle w:val="Index1"/>
        <w:tabs>
          <w:tab w:val="right" w:pos="4735"/>
        </w:tabs>
        <w:rPr>
          <w:ins w:id="2451" w:author="Joyce L Tokar" w:date="2017-11-08T11:06:00Z"/>
          <w:noProof/>
        </w:rPr>
      </w:pPr>
      <w:ins w:id="2452" w:author="Joyce L Tokar" w:date="2017-11-08T11:06:00Z">
        <w:r>
          <w:rPr>
            <w:noProof/>
          </w:rPr>
          <w:t>NYY – Dynamically-linked Code and Self-modifying Code, 38</w:t>
        </w:r>
      </w:ins>
    </w:p>
    <w:p w14:paraId="417C2F8C" w14:textId="77777777" w:rsidR="003D0178" w:rsidRDefault="003D0178">
      <w:pPr>
        <w:pStyle w:val="IndexHeading"/>
        <w:keepNext/>
        <w:tabs>
          <w:tab w:val="right" w:pos="4735"/>
        </w:tabs>
        <w:rPr>
          <w:ins w:id="2453" w:author="Joyce L Tokar" w:date="2017-11-08T11:06:00Z"/>
          <w:rFonts w:cstheme="minorBidi"/>
          <w:b/>
          <w:bCs/>
          <w:noProof/>
        </w:rPr>
      </w:pPr>
      <w:ins w:id="2454" w:author="Joyce L Tokar" w:date="2017-11-08T11:06:00Z">
        <w:r>
          <w:rPr>
            <w:noProof/>
          </w:rPr>
          <w:t xml:space="preserve"> </w:t>
        </w:r>
      </w:ins>
    </w:p>
    <w:p w14:paraId="5438DB1C" w14:textId="77777777" w:rsidR="003D0178" w:rsidRDefault="003D0178">
      <w:pPr>
        <w:pStyle w:val="Index1"/>
        <w:tabs>
          <w:tab w:val="right" w:pos="4735"/>
        </w:tabs>
        <w:rPr>
          <w:ins w:id="2455" w:author="Joyce L Tokar" w:date="2017-11-08T11:06:00Z"/>
          <w:noProof/>
        </w:rPr>
      </w:pPr>
      <w:ins w:id="2456" w:author="Joyce L Tokar" w:date="2017-11-08T11:06:00Z">
        <w:r>
          <w:rPr>
            <w:noProof/>
          </w:rPr>
          <w:t>Obsolescent features, 12</w:t>
        </w:r>
      </w:ins>
    </w:p>
    <w:p w14:paraId="243AA56E" w14:textId="77777777" w:rsidR="003D0178" w:rsidRDefault="003D0178">
      <w:pPr>
        <w:pStyle w:val="Index1"/>
        <w:tabs>
          <w:tab w:val="right" w:pos="4735"/>
        </w:tabs>
        <w:rPr>
          <w:ins w:id="2457" w:author="Joyce L Tokar" w:date="2017-11-08T11:06:00Z"/>
          <w:noProof/>
        </w:rPr>
      </w:pPr>
      <w:ins w:id="2458" w:author="Joyce L Tokar" w:date="2017-11-08T11:06:00Z">
        <w:r>
          <w:rPr>
            <w:noProof/>
          </w:rPr>
          <w:t>Operational and Representation Attributes, 12, 14</w:t>
        </w:r>
      </w:ins>
    </w:p>
    <w:p w14:paraId="78E921C8" w14:textId="77777777" w:rsidR="003D0178" w:rsidRDefault="003D0178">
      <w:pPr>
        <w:pStyle w:val="Index1"/>
        <w:tabs>
          <w:tab w:val="right" w:pos="4735"/>
        </w:tabs>
        <w:rPr>
          <w:ins w:id="2459" w:author="Joyce L Tokar" w:date="2017-11-08T11:06:00Z"/>
          <w:noProof/>
        </w:rPr>
      </w:pPr>
      <w:ins w:id="2460" w:author="Joyce L Tokar" w:date="2017-11-08T11:06:00Z">
        <w:r>
          <w:rPr>
            <w:noProof/>
          </w:rPr>
          <w:t>OTR – Subprogram Signature Mismatch, 32</w:t>
        </w:r>
      </w:ins>
    </w:p>
    <w:p w14:paraId="22C1F809" w14:textId="77777777" w:rsidR="003D0178" w:rsidRDefault="003D0178">
      <w:pPr>
        <w:pStyle w:val="Index1"/>
        <w:tabs>
          <w:tab w:val="right" w:pos="4735"/>
        </w:tabs>
        <w:rPr>
          <w:ins w:id="2461" w:author="Joyce L Tokar" w:date="2017-11-08T11:06:00Z"/>
          <w:noProof/>
        </w:rPr>
      </w:pPr>
      <w:ins w:id="2462" w:author="Joyce L Tokar" w:date="2017-11-08T11:06:00Z">
        <w:r>
          <w:rPr>
            <w:noProof/>
          </w:rPr>
          <w:t>Overriding indicators, 12</w:t>
        </w:r>
      </w:ins>
    </w:p>
    <w:p w14:paraId="065526D9" w14:textId="77777777" w:rsidR="003D0178" w:rsidRDefault="003D0178">
      <w:pPr>
        <w:pStyle w:val="Index1"/>
        <w:tabs>
          <w:tab w:val="right" w:pos="4735"/>
        </w:tabs>
        <w:rPr>
          <w:ins w:id="2463" w:author="Joyce L Tokar" w:date="2017-11-08T11:06:00Z"/>
          <w:noProof/>
        </w:rPr>
      </w:pPr>
      <w:ins w:id="2464" w:author="Joyce L Tokar" w:date="2017-11-08T11:06:00Z">
        <w:r>
          <w:rPr>
            <w:noProof/>
          </w:rPr>
          <w:t>OYB – Ignored Error Status and Unhandled Exceptions, 33</w:t>
        </w:r>
      </w:ins>
    </w:p>
    <w:p w14:paraId="0BC00171" w14:textId="77777777" w:rsidR="003D0178" w:rsidRDefault="003D0178">
      <w:pPr>
        <w:pStyle w:val="IndexHeading"/>
        <w:keepNext/>
        <w:tabs>
          <w:tab w:val="right" w:pos="4735"/>
        </w:tabs>
        <w:rPr>
          <w:ins w:id="2465" w:author="Joyce L Tokar" w:date="2017-11-08T11:06:00Z"/>
          <w:rFonts w:cstheme="minorBidi"/>
          <w:b/>
          <w:bCs/>
          <w:noProof/>
        </w:rPr>
      </w:pPr>
      <w:ins w:id="2466" w:author="Joyce L Tokar" w:date="2017-11-08T11:06:00Z">
        <w:r>
          <w:rPr>
            <w:noProof/>
          </w:rPr>
          <w:t xml:space="preserve"> </w:t>
        </w:r>
      </w:ins>
    </w:p>
    <w:p w14:paraId="6003FEC7" w14:textId="77777777" w:rsidR="003D0178" w:rsidRDefault="003D0178">
      <w:pPr>
        <w:pStyle w:val="Index1"/>
        <w:tabs>
          <w:tab w:val="right" w:pos="4735"/>
        </w:tabs>
        <w:rPr>
          <w:ins w:id="2467" w:author="Joyce L Tokar" w:date="2017-11-08T11:06:00Z"/>
          <w:noProof/>
        </w:rPr>
      </w:pPr>
      <w:ins w:id="2468" w:author="Joyce L Tokar" w:date="2017-11-08T11:06:00Z">
        <w:r>
          <w:rPr>
            <w:noProof/>
          </w:rPr>
          <w:t>Partition, 12</w:t>
        </w:r>
      </w:ins>
    </w:p>
    <w:p w14:paraId="1451F103" w14:textId="77777777" w:rsidR="003D0178" w:rsidRDefault="003D0178">
      <w:pPr>
        <w:pStyle w:val="Index1"/>
        <w:tabs>
          <w:tab w:val="right" w:pos="4735"/>
        </w:tabs>
        <w:rPr>
          <w:ins w:id="2469" w:author="Joyce L Tokar" w:date="2017-11-08T11:06:00Z"/>
          <w:noProof/>
        </w:rPr>
      </w:pPr>
      <w:ins w:id="2470" w:author="Joyce L Tokar" w:date="2017-11-08T11:06:00Z">
        <w:r>
          <w:rPr>
            <w:noProof/>
          </w:rPr>
          <w:t>PIK – Using Shift Operations for Multiplication and Division, 23</w:t>
        </w:r>
      </w:ins>
    </w:p>
    <w:p w14:paraId="2697B5F7" w14:textId="77777777" w:rsidR="003D0178" w:rsidRDefault="003D0178">
      <w:pPr>
        <w:pStyle w:val="Index1"/>
        <w:tabs>
          <w:tab w:val="right" w:pos="4735"/>
        </w:tabs>
        <w:rPr>
          <w:ins w:id="2471" w:author="Joyce L Tokar" w:date="2017-11-08T11:06:00Z"/>
          <w:noProof/>
        </w:rPr>
      </w:pPr>
      <w:ins w:id="2472" w:author="Joyce L Tokar" w:date="2017-11-08T11:06:00Z">
        <w:r w:rsidRPr="00706161">
          <w:rPr>
            <w:noProof/>
            <w:lang w:val="en-GB"/>
          </w:rPr>
          <w:t xml:space="preserve">PLF </w:t>
        </w:r>
        <w:r>
          <w:rPr>
            <w:noProof/>
          </w:rPr>
          <w:t>–</w:t>
        </w:r>
        <w:r w:rsidRPr="00706161">
          <w:rPr>
            <w:noProof/>
            <w:lang w:val="en-GB"/>
          </w:rPr>
          <w:t xml:space="preserve"> Floating-point Arithmetic</w:t>
        </w:r>
        <w:r>
          <w:rPr>
            <w:noProof/>
          </w:rPr>
          <w:t>, 19</w:t>
        </w:r>
      </w:ins>
    </w:p>
    <w:p w14:paraId="252C8F36" w14:textId="77777777" w:rsidR="003D0178" w:rsidRDefault="003D0178">
      <w:pPr>
        <w:pStyle w:val="Index1"/>
        <w:tabs>
          <w:tab w:val="right" w:pos="4735"/>
        </w:tabs>
        <w:rPr>
          <w:ins w:id="2473" w:author="Joyce L Tokar" w:date="2017-11-08T11:06:00Z"/>
          <w:noProof/>
        </w:rPr>
      </w:pPr>
      <w:ins w:id="2474" w:author="Joyce L Tokar" w:date="2017-11-08T11:06:00Z">
        <w:r w:rsidRPr="00706161">
          <w:rPr>
            <w:rFonts w:cs="Arial"/>
            <w:noProof/>
            <w:kern w:val="32"/>
          </w:rPr>
          <w:t>Pointer</w:t>
        </w:r>
        <w:r>
          <w:rPr>
            <w:noProof/>
          </w:rPr>
          <w:t>, 12, 25</w:t>
        </w:r>
      </w:ins>
    </w:p>
    <w:p w14:paraId="397ED339" w14:textId="77777777" w:rsidR="003D0178" w:rsidRDefault="003D0178">
      <w:pPr>
        <w:pStyle w:val="Index1"/>
        <w:tabs>
          <w:tab w:val="right" w:pos="4735"/>
        </w:tabs>
        <w:rPr>
          <w:ins w:id="2475" w:author="Joyce L Tokar" w:date="2017-11-08T11:06:00Z"/>
          <w:noProof/>
        </w:rPr>
      </w:pPr>
      <w:ins w:id="2476" w:author="Joyce L Tokar" w:date="2017-11-08T11:06:00Z">
        <w:r w:rsidRPr="00706161">
          <w:rPr>
            <w:rFonts w:cs="Arial"/>
            <w:noProof/>
          </w:rPr>
          <w:t>Polymorphic Variable</w:t>
        </w:r>
        <w:r>
          <w:rPr>
            <w:noProof/>
          </w:rPr>
          <w:t>, 14</w:t>
        </w:r>
      </w:ins>
    </w:p>
    <w:p w14:paraId="517A0BEC" w14:textId="77777777" w:rsidR="003D0178" w:rsidRDefault="003D0178">
      <w:pPr>
        <w:pStyle w:val="Index1"/>
        <w:tabs>
          <w:tab w:val="right" w:pos="4735"/>
        </w:tabs>
        <w:rPr>
          <w:ins w:id="2477" w:author="Joyce L Tokar" w:date="2017-11-08T11:06:00Z"/>
          <w:noProof/>
        </w:rPr>
      </w:pPr>
      <w:ins w:id="2478" w:author="Joyce L Tokar" w:date="2017-11-08T11:06:00Z">
        <w:r>
          <w:rPr>
            <w:noProof/>
          </w:rPr>
          <w:t>Postconditions, 37</w:t>
        </w:r>
      </w:ins>
    </w:p>
    <w:p w14:paraId="52282AE2" w14:textId="77777777" w:rsidR="003D0178" w:rsidRDefault="003D0178">
      <w:pPr>
        <w:pStyle w:val="Index1"/>
        <w:tabs>
          <w:tab w:val="right" w:pos="4735"/>
        </w:tabs>
        <w:rPr>
          <w:ins w:id="2479" w:author="Joyce L Tokar" w:date="2017-11-08T11:06:00Z"/>
          <w:noProof/>
        </w:rPr>
      </w:pPr>
      <w:ins w:id="2480" w:author="Joyce L Tokar" w:date="2017-11-08T11:06:00Z">
        <w:r>
          <w:rPr>
            <w:noProof/>
          </w:rPr>
          <w:t>Pragma, 12, 39</w:t>
        </w:r>
      </w:ins>
    </w:p>
    <w:p w14:paraId="6A020B3F" w14:textId="77777777" w:rsidR="003D0178" w:rsidRDefault="003D0178">
      <w:pPr>
        <w:pStyle w:val="Index2"/>
        <w:tabs>
          <w:tab w:val="right" w:pos="4735"/>
        </w:tabs>
        <w:rPr>
          <w:ins w:id="2481" w:author="Joyce L Tokar" w:date="2017-11-08T11:06:00Z"/>
          <w:noProof/>
        </w:rPr>
      </w:pPr>
      <w:ins w:id="2482" w:author="Joyce L Tokar" w:date="2017-11-08T11:06:00Z">
        <w:r>
          <w:rPr>
            <w:noProof/>
          </w:rPr>
          <w:t>Configuration pragma, 11</w:t>
        </w:r>
      </w:ins>
    </w:p>
    <w:p w14:paraId="6B766659" w14:textId="77777777" w:rsidR="003D0178" w:rsidRDefault="003D0178">
      <w:pPr>
        <w:pStyle w:val="Index2"/>
        <w:tabs>
          <w:tab w:val="right" w:pos="4735"/>
        </w:tabs>
        <w:rPr>
          <w:ins w:id="2483" w:author="Joyce L Tokar" w:date="2017-11-08T11:06:00Z"/>
          <w:noProof/>
        </w:rPr>
      </w:pPr>
      <w:ins w:id="2484" w:author="Joyce L Tokar" w:date="2017-11-08T11:06:00Z">
        <w:r>
          <w:rPr>
            <w:noProof/>
          </w:rPr>
          <w:t>pragma Atomic, 14, 19</w:t>
        </w:r>
      </w:ins>
    </w:p>
    <w:p w14:paraId="384144D7" w14:textId="77777777" w:rsidR="003D0178" w:rsidRDefault="003D0178">
      <w:pPr>
        <w:pStyle w:val="Index2"/>
        <w:tabs>
          <w:tab w:val="right" w:pos="4735"/>
        </w:tabs>
        <w:rPr>
          <w:ins w:id="2485" w:author="Joyce L Tokar" w:date="2017-11-08T11:06:00Z"/>
          <w:noProof/>
        </w:rPr>
      </w:pPr>
      <w:ins w:id="2486" w:author="Joyce L Tokar" w:date="2017-11-08T11:06:00Z">
        <w:r>
          <w:rPr>
            <w:noProof/>
          </w:rPr>
          <w:t>pragma Atomic_Components, 14, 19</w:t>
        </w:r>
      </w:ins>
    </w:p>
    <w:p w14:paraId="3AFAC426" w14:textId="77777777" w:rsidR="003D0178" w:rsidRDefault="003D0178">
      <w:pPr>
        <w:pStyle w:val="Index2"/>
        <w:tabs>
          <w:tab w:val="right" w:pos="4735"/>
        </w:tabs>
        <w:rPr>
          <w:ins w:id="2487" w:author="Joyce L Tokar" w:date="2017-11-08T11:06:00Z"/>
          <w:noProof/>
        </w:rPr>
      </w:pPr>
      <w:ins w:id="2488" w:author="Joyce L Tokar" w:date="2017-11-08T11:06:00Z">
        <w:r>
          <w:rPr>
            <w:noProof/>
          </w:rPr>
          <w:t>pragma Convention, 14, 32, 38</w:t>
        </w:r>
      </w:ins>
    </w:p>
    <w:p w14:paraId="4143A9B1" w14:textId="77777777" w:rsidR="003D0178" w:rsidRDefault="003D0178">
      <w:pPr>
        <w:pStyle w:val="Index2"/>
        <w:tabs>
          <w:tab w:val="right" w:pos="4735"/>
        </w:tabs>
        <w:rPr>
          <w:ins w:id="2489" w:author="Joyce L Tokar" w:date="2017-11-08T11:06:00Z"/>
          <w:noProof/>
        </w:rPr>
      </w:pPr>
      <w:ins w:id="2490" w:author="Joyce L Tokar" w:date="2017-11-08T11:06:00Z">
        <w:r>
          <w:rPr>
            <w:noProof/>
          </w:rPr>
          <w:t>pragma Default_Storage_Pool, 16</w:t>
        </w:r>
      </w:ins>
    </w:p>
    <w:p w14:paraId="5BD1B481" w14:textId="77777777" w:rsidR="003D0178" w:rsidRDefault="003D0178">
      <w:pPr>
        <w:pStyle w:val="Index2"/>
        <w:tabs>
          <w:tab w:val="right" w:pos="4735"/>
        </w:tabs>
        <w:rPr>
          <w:ins w:id="2491" w:author="Joyce L Tokar" w:date="2017-11-08T11:06:00Z"/>
          <w:noProof/>
        </w:rPr>
      </w:pPr>
      <w:ins w:id="2492" w:author="Joyce L Tokar" w:date="2017-11-08T11:06:00Z">
        <w:r>
          <w:rPr>
            <w:noProof/>
          </w:rPr>
          <w:t>pragma Detect_Blocking, 14</w:t>
        </w:r>
      </w:ins>
    </w:p>
    <w:p w14:paraId="1706A477" w14:textId="77777777" w:rsidR="003D0178" w:rsidRDefault="003D0178">
      <w:pPr>
        <w:pStyle w:val="Index2"/>
        <w:tabs>
          <w:tab w:val="right" w:pos="4735"/>
        </w:tabs>
        <w:rPr>
          <w:ins w:id="2493" w:author="Joyce L Tokar" w:date="2017-11-08T11:06:00Z"/>
          <w:noProof/>
        </w:rPr>
      </w:pPr>
      <w:ins w:id="2494" w:author="Joyce L Tokar" w:date="2017-11-08T11:06:00Z">
        <w:r>
          <w:rPr>
            <w:noProof/>
          </w:rPr>
          <w:t>pragma Discard_Names, 14</w:t>
        </w:r>
      </w:ins>
    </w:p>
    <w:p w14:paraId="74E01669" w14:textId="77777777" w:rsidR="003D0178" w:rsidRDefault="003D0178">
      <w:pPr>
        <w:pStyle w:val="Index2"/>
        <w:tabs>
          <w:tab w:val="right" w:pos="4735"/>
        </w:tabs>
        <w:rPr>
          <w:ins w:id="2495" w:author="Joyce L Tokar" w:date="2017-11-08T11:06:00Z"/>
          <w:noProof/>
        </w:rPr>
      </w:pPr>
      <w:ins w:id="2496" w:author="Joyce L Tokar" w:date="2017-11-08T11:06:00Z">
        <w:r>
          <w:rPr>
            <w:noProof/>
          </w:rPr>
          <w:t>pragma Export, 15, 32, 38</w:t>
        </w:r>
      </w:ins>
    </w:p>
    <w:p w14:paraId="53C8A84A" w14:textId="77777777" w:rsidR="003D0178" w:rsidRDefault="003D0178">
      <w:pPr>
        <w:pStyle w:val="Index2"/>
        <w:tabs>
          <w:tab w:val="right" w:pos="4735"/>
        </w:tabs>
        <w:rPr>
          <w:ins w:id="2497" w:author="Joyce L Tokar" w:date="2017-11-08T11:06:00Z"/>
          <w:noProof/>
        </w:rPr>
      </w:pPr>
      <w:ins w:id="2498" w:author="Joyce L Tokar" w:date="2017-11-08T11:06:00Z">
        <w:r>
          <w:rPr>
            <w:noProof/>
          </w:rPr>
          <w:t>pragma Import, 15, 32, 33, 38</w:t>
        </w:r>
      </w:ins>
    </w:p>
    <w:p w14:paraId="53ECF952" w14:textId="77777777" w:rsidR="003D0178" w:rsidRDefault="003D0178">
      <w:pPr>
        <w:pStyle w:val="Index2"/>
        <w:tabs>
          <w:tab w:val="right" w:pos="4735"/>
        </w:tabs>
        <w:rPr>
          <w:ins w:id="2499" w:author="Joyce L Tokar" w:date="2017-11-08T11:06:00Z"/>
          <w:noProof/>
        </w:rPr>
      </w:pPr>
      <w:ins w:id="2500" w:author="Joyce L Tokar" w:date="2017-11-08T11:06:00Z">
        <w:r>
          <w:rPr>
            <w:noProof/>
          </w:rPr>
          <w:t>pragma Normalize_Scalars, 15, 26</w:t>
        </w:r>
      </w:ins>
    </w:p>
    <w:p w14:paraId="4525A1D8" w14:textId="77777777" w:rsidR="003D0178" w:rsidRDefault="003D0178">
      <w:pPr>
        <w:pStyle w:val="Index2"/>
        <w:tabs>
          <w:tab w:val="right" w:pos="4735"/>
        </w:tabs>
        <w:rPr>
          <w:ins w:id="2501" w:author="Joyce L Tokar" w:date="2017-11-08T11:06:00Z"/>
          <w:noProof/>
        </w:rPr>
      </w:pPr>
      <w:ins w:id="2502" w:author="Joyce L Tokar" w:date="2017-11-08T11:06:00Z">
        <w:r>
          <w:rPr>
            <w:noProof/>
          </w:rPr>
          <w:t>pragma Pack, 15</w:t>
        </w:r>
      </w:ins>
    </w:p>
    <w:p w14:paraId="4FBEBA41" w14:textId="77777777" w:rsidR="003D0178" w:rsidRDefault="003D0178">
      <w:pPr>
        <w:pStyle w:val="Index2"/>
        <w:tabs>
          <w:tab w:val="right" w:pos="4735"/>
        </w:tabs>
        <w:rPr>
          <w:ins w:id="2503" w:author="Joyce L Tokar" w:date="2017-11-08T11:06:00Z"/>
          <w:noProof/>
        </w:rPr>
      </w:pPr>
      <w:ins w:id="2504" w:author="Joyce L Tokar" w:date="2017-11-08T11:06:00Z">
        <w:r>
          <w:rPr>
            <w:noProof/>
          </w:rPr>
          <w:t>pragma Restrictions, 15, 16, 40, 43, 45, 46</w:t>
        </w:r>
      </w:ins>
    </w:p>
    <w:p w14:paraId="62FC20D5" w14:textId="77777777" w:rsidR="003D0178" w:rsidRDefault="003D0178">
      <w:pPr>
        <w:pStyle w:val="Index2"/>
        <w:tabs>
          <w:tab w:val="right" w:pos="4735"/>
        </w:tabs>
        <w:rPr>
          <w:ins w:id="2505" w:author="Joyce L Tokar" w:date="2017-11-08T11:06:00Z"/>
          <w:noProof/>
        </w:rPr>
      </w:pPr>
      <w:ins w:id="2506" w:author="Joyce L Tokar" w:date="2017-11-08T11:06:00Z">
        <w:r>
          <w:rPr>
            <w:noProof/>
          </w:rPr>
          <w:t>pragma Suppress, 15, 16, 21, 39, 41</w:t>
        </w:r>
      </w:ins>
    </w:p>
    <w:p w14:paraId="7D8487AE" w14:textId="77777777" w:rsidR="003D0178" w:rsidRDefault="003D0178">
      <w:pPr>
        <w:pStyle w:val="Index2"/>
        <w:tabs>
          <w:tab w:val="right" w:pos="4735"/>
        </w:tabs>
        <w:rPr>
          <w:ins w:id="2507" w:author="Joyce L Tokar" w:date="2017-11-08T11:06:00Z"/>
          <w:noProof/>
        </w:rPr>
      </w:pPr>
      <w:ins w:id="2508" w:author="Joyce L Tokar" w:date="2017-11-08T11:06:00Z">
        <w:r>
          <w:rPr>
            <w:noProof/>
          </w:rPr>
          <w:t>pragma Unchecked Union, 15</w:t>
        </w:r>
      </w:ins>
    </w:p>
    <w:p w14:paraId="60562B86" w14:textId="77777777" w:rsidR="003D0178" w:rsidRDefault="003D0178">
      <w:pPr>
        <w:pStyle w:val="Index2"/>
        <w:tabs>
          <w:tab w:val="right" w:pos="4735"/>
        </w:tabs>
        <w:rPr>
          <w:ins w:id="2509" w:author="Joyce L Tokar" w:date="2017-11-08T11:06:00Z"/>
          <w:noProof/>
        </w:rPr>
      </w:pPr>
      <w:ins w:id="2510" w:author="Joyce L Tokar" w:date="2017-11-08T11:06:00Z">
        <w:r>
          <w:rPr>
            <w:noProof/>
          </w:rPr>
          <w:t>pragma Volatile, 15, 19</w:t>
        </w:r>
      </w:ins>
    </w:p>
    <w:p w14:paraId="64D0A3B2" w14:textId="77777777" w:rsidR="003D0178" w:rsidRDefault="003D0178">
      <w:pPr>
        <w:pStyle w:val="Index2"/>
        <w:tabs>
          <w:tab w:val="right" w:pos="4735"/>
        </w:tabs>
        <w:rPr>
          <w:ins w:id="2511" w:author="Joyce L Tokar" w:date="2017-11-08T11:06:00Z"/>
          <w:noProof/>
        </w:rPr>
      </w:pPr>
      <w:ins w:id="2512" w:author="Joyce L Tokar" w:date="2017-11-08T11:06:00Z">
        <w:r>
          <w:rPr>
            <w:noProof/>
          </w:rPr>
          <w:t>pragma Volatile_Components, 15, 19</w:t>
        </w:r>
      </w:ins>
    </w:p>
    <w:p w14:paraId="3324D2B5" w14:textId="77777777" w:rsidR="003D0178" w:rsidRDefault="003D0178">
      <w:pPr>
        <w:pStyle w:val="Index1"/>
        <w:tabs>
          <w:tab w:val="right" w:pos="4735"/>
        </w:tabs>
        <w:rPr>
          <w:ins w:id="2513" w:author="Joyce L Tokar" w:date="2017-11-08T11:06:00Z"/>
          <w:noProof/>
        </w:rPr>
      </w:pPr>
      <w:ins w:id="2514" w:author="Joyce L Tokar" w:date="2017-11-08T11:06:00Z">
        <w:r>
          <w:rPr>
            <w:noProof/>
          </w:rPr>
          <w:t>Preconditions, 37</w:t>
        </w:r>
      </w:ins>
    </w:p>
    <w:p w14:paraId="26B44AF0" w14:textId="77777777" w:rsidR="003D0178" w:rsidRDefault="003D0178">
      <w:pPr>
        <w:pStyle w:val="Index1"/>
        <w:tabs>
          <w:tab w:val="right" w:pos="4735"/>
        </w:tabs>
        <w:rPr>
          <w:ins w:id="2515" w:author="Joyce L Tokar" w:date="2017-11-08T11:06:00Z"/>
          <w:noProof/>
        </w:rPr>
      </w:pPr>
      <w:ins w:id="2516" w:author="Joyce L Tokar" w:date="2017-11-08T11:06:00Z">
        <w:r>
          <w:rPr>
            <w:noProof/>
          </w:rPr>
          <w:t>Program verification, 37</w:t>
        </w:r>
      </w:ins>
    </w:p>
    <w:p w14:paraId="6DABA337" w14:textId="77777777" w:rsidR="003D0178" w:rsidRDefault="003D0178">
      <w:pPr>
        <w:pStyle w:val="IndexHeading"/>
        <w:keepNext/>
        <w:tabs>
          <w:tab w:val="right" w:pos="4735"/>
        </w:tabs>
        <w:rPr>
          <w:ins w:id="2517" w:author="Joyce L Tokar" w:date="2017-11-08T11:06:00Z"/>
          <w:rFonts w:cstheme="minorBidi"/>
          <w:b/>
          <w:bCs/>
          <w:noProof/>
        </w:rPr>
      </w:pPr>
      <w:ins w:id="2518" w:author="Joyce L Tokar" w:date="2017-11-08T11:06:00Z">
        <w:r>
          <w:rPr>
            <w:noProof/>
          </w:rPr>
          <w:t xml:space="preserve"> </w:t>
        </w:r>
      </w:ins>
    </w:p>
    <w:p w14:paraId="6CA16080" w14:textId="77777777" w:rsidR="003D0178" w:rsidRDefault="003D0178">
      <w:pPr>
        <w:pStyle w:val="Index1"/>
        <w:tabs>
          <w:tab w:val="right" w:pos="4735"/>
        </w:tabs>
        <w:rPr>
          <w:ins w:id="2519" w:author="Joyce L Tokar" w:date="2017-11-08T11:06:00Z"/>
          <w:noProof/>
        </w:rPr>
      </w:pPr>
      <w:ins w:id="2520" w:author="Joyce L Tokar" w:date="2017-11-08T11:06:00Z">
        <w:r w:rsidRPr="00706161">
          <w:rPr>
            <w:noProof/>
            <w:lang w:val="en-GB"/>
          </w:rPr>
          <w:t>Range check</w:t>
        </w:r>
        <w:r>
          <w:rPr>
            <w:noProof/>
          </w:rPr>
          <w:t>, 13</w:t>
        </w:r>
      </w:ins>
    </w:p>
    <w:p w14:paraId="06000185" w14:textId="77777777" w:rsidR="003D0178" w:rsidRDefault="003D0178">
      <w:pPr>
        <w:pStyle w:val="Index1"/>
        <w:tabs>
          <w:tab w:val="right" w:pos="4735"/>
        </w:tabs>
        <w:rPr>
          <w:ins w:id="2521" w:author="Joyce L Tokar" w:date="2017-11-08T11:06:00Z"/>
          <w:noProof/>
        </w:rPr>
      </w:pPr>
      <w:ins w:id="2522" w:author="Joyce L Tokar" w:date="2017-11-08T11:06:00Z">
        <w:r>
          <w:rPr>
            <w:noProof/>
          </w:rPr>
          <w:t>Record Representation Clauses, 13</w:t>
        </w:r>
      </w:ins>
    </w:p>
    <w:p w14:paraId="4946F7E6" w14:textId="77777777" w:rsidR="003D0178" w:rsidRDefault="003D0178">
      <w:pPr>
        <w:pStyle w:val="Index1"/>
        <w:tabs>
          <w:tab w:val="right" w:pos="4735"/>
        </w:tabs>
        <w:rPr>
          <w:ins w:id="2523" w:author="Joyce L Tokar" w:date="2017-11-08T11:06:00Z"/>
          <w:noProof/>
        </w:rPr>
      </w:pPr>
      <w:ins w:id="2524" w:author="Joyce L Tokar" w:date="2017-11-08T11:06:00Z">
        <w:r>
          <w:rPr>
            <w:noProof/>
          </w:rPr>
          <w:t>RIP – Inheritance, 35</w:t>
        </w:r>
      </w:ins>
    </w:p>
    <w:p w14:paraId="42A10F51" w14:textId="77777777" w:rsidR="003D0178" w:rsidRDefault="003D0178">
      <w:pPr>
        <w:pStyle w:val="Index1"/>
        <w:tabs>
          <w:tab w:val="right" w:pos="4735"/>
        </w:tabs>
        <w:rPr>
          <w:ins w:id="2525" w:author="Joyce L Tokar" w:date="2017-11-08T11:06:00Z"/>
          <w:noProof/>
        </w:rPr>
      </w:pPr>
      <w:ins w:id="2526" w:author="Joyce L Tokar" w:date="2017-11-08T11:06:00Z">
        <w:r>
          <w:rPr>
            <w:noProof/>
          </w:rPr>
          <w:t>RVG – Pointer Arithmetic, 22</w:t>
        </w:r>
      </w:ins>
    </w:p>
    <w:p w14:paraId="37D56B52" w14:textId="77777777" w:rsidR="003D0178" w:rsidRDefault="003D0178">
      <w:pPr>
        <w:pStyle w:val="IndexHeading"/>
        <w:keepNext/>
        <w:tabs>
          <w:tab w:val="right" w:pos="4735"/>
        </w:tabs>
        <w:rPr>
          <w:ins w:id="2527" w:author="Joyce L Tokar" w:date="2017-11-08T11:06:00Z"/>
          <w:rFonts w:cstheme="minorBidi"/>
          <w:b/>
          <w:bCs/>
          <w:noProof/>
        </w:rPr>
      </w:pPr>
      <w:ins w:id="2528" w:author="Joyce L Tokar" w:date="2017-11-08T11:06:00Z">
        <w:r>
          <w:rPr>
            <w:noProof/>
          </w:rPr>
          <w:t xml:space="preserve"> </w:t>
        </w:r>
      </w:ins>
    </w:p>
    <w:p w14:paraId="1182FAEA" w14:textId="77777777" w:rsidR="003D0178" w:rsidRDefault="003D0178">
      <w:pPr>
        <w:pStyle w:val="Index1"/>
        <w:tabs>
          <w:tab w:val="right" w:pos="4735"/>
        </w:tabs>
        <w:rPr>
          <w:ins w:id="2529" w:author="Joyce L Tokar" w:date="2017-11-08T11:06:00Z"/>
          <w:noProof/>
        </w:rPr>
      </w:pPr>
      <w:ins w:id="2530" w:author="Joyce L Tokar" w:date="2017-11-08T11:06:00Z">
        <w:r>
          <w:rPr>
            <w:noProof/>
          </w:rPr>
          <w:t>SAM – Side-effects and Order of Evaluation, 27</w:t>
        </w:r>
      </w:ins>
    </w:p>
    <w:p w14:paraId="68E0997A" w14:textId="77777777" w:rsidR="003D0178" w:rsidRDefault="003D0178">
      <w:pPr>
        <w:pStyle w:val="Index1"/>
        <w:tabs>
          <w:tab w:val="right" w:pos="4735"/>
        </w:tabs>
        <w:rPr>
          <w:ins w:id="2531" w:author="Joyce L Tokar" w:date="2017-11-08T11:06:00Z"/>
          <w:noProof/>
        </w:rPr>
      </w:pPr>
      <w:ins w:id="2532" w:author="Joyce L Tokar" w:date="2017-11-08T11:06:00Z">
        <w:r>
          <w:rPr>
            <w:noProof/>
          </w:rPr>
          <w:t>Scalar type, 13</w:t>
        </w:r>
      </w:ins>
    </w:p>
    <w:p w14:paraId="0B6CDF8D" w14:textId="77777777" w:rsidR="003D0178" w:rsidRDefault="003D0178">
      <w:pPr>
        <w:pStyle w:val="Index1"/>
        <w:tabs>
          <w:tab w:val="right" w:pos="4735"/>
        </w:tabs>
        <w:rPr>
          <w:ins w:id="2533" w:author="Joyce L Tokar" w:date="2017-11-08T11:06:00Z"/>
          <w:noProof/>
        </w:rPr>
      </w:pPr>
      <w:ins w:id="2534" w:author="Joyce L Tokar" w:date="2017-11-08T11:06:00Z">
        <w:r>
          <w:rPr>
            <w:noProof/>
          </w:rPr>
          <w:t>Separate Compilation, 15</w:t>
        </w:r>
      </w:ins>
    </w:p>
    <w:p w14:paraId="6AC8CBDC" w14:textId="77777777" w:rsidR="003D0178" w:rsidRDefault="003D0178">
      <w:pPr>
        <w:pStyle w:val="Index1"/>
        <w:tabs>
          <w:tab w:val="right" w:pos="4735"/>
        </w:tabs>
        <w:rPr>
          <w:ins w:id="2535" w:author="Joyce L Tokar" w:date="2017-11-08T11:06:00Z"/>
          <w:noProof/>
        </w:rPr>
      </w:pPr>
      <w:ins w:id="2536" w:author="Joyce L Tokar" w:date="2017-11-08T11:06:00Z">
        <w:r>
          <w:rPr>
            <w:noProof/>
          </w:rPr>
          <w:t>SHL – Uncontrolled Format String, 45</w:t>
        </w:r>
      </w:ins>
    </w:p>
    <w:p w14:paraId="34419422" w14:textId="77777777" w:rsidR="003D0178" w:rsidRDefault="003D0178">
      <w:pPr>
        <w:pStyle w:val="Index1"/>
        <w:tabs>
          <w:tab w:val="right" w:pos="4735"/>
        </w:tabs>
        <w:rPr>
          <w:ins w:id="2537" w:author="Joyce L Tokar" w:date="2017-11-08T11:06:00Z"/>
          <w:noProof/>
        </w:rPr>
      </w:pPr>
      <w:ins w:id="2538" w:author="Joyce L Tokar" w:date="2017-11-08T11:06:00Z">
        <w:r>
          <w:rPr>
            <w:noProof/>
          </w:rPr>
          <w:t>Singular/plural forms, 24</w:t>
        </w:r>
      </w:ins>
    </w:p>
    <w:p w14:paraId="52DCB4B1" w14:textId="77777777" w:rsidR="003D0178" w:rsidRDefault="003D0178">
      <w:pPr>
        <w:pStyle w:val="Index1"/>
        <w:tabs>
          <w:tab w:val="right" w:pos="4735"/>
        </w:tabs>
        <w:rPr>
          <w:ins w:id="2539" w:author="Joyce L Tokar" w:date="2017-11-08T11:06:00Z"/>
          <w:noProof/>
        </w:rPr>
      </w:pPr>
      <w:ins w:id="2540" w:author="Joyce L Tokar" w:date="2017-11-08T11:06:00Z">
        <w:r>
          <w:rPr>
            <w:noProof/>
          </w:rPr>
          <w:t>SKL – Provision of Inherently Unsafe Operations, 39</w:t>
        </w:r>
      </w:ins>
    </w:p>
    <w:p w14:paraId="780CCA0E" w14:textId="77777777" w:rsidR="003D0178" w:rsidRDefault="003D0178">
      <w:pPr>
        <w:pStyle w:val="Index1"/>
        <w:tabs>
          <w:tab w:val="right" w:pos="4735"/>
        </w:tabs>
        <w:rPr>
          <w:ins w:id="2541" w:author="Joyce L Tokar" w:date="2017-11-08T11:06:00Z"/>
          <w:noProof/>
        </w:rPr>
      </w:pPr>
      <w:ins w:id="2542" w:author="Joyce L Tokar" w:date="2017-11-08T11:06:00Z">
        <w:r w:rsidRPr="00706161">
          <w:rPr>
            <w:noProof/>
            <w:lang w:val="en-GB"/>
          </w:rPr>
          <w:t>Static expressions</w:t>
        </w:r>
        <w:r>
          <w:rPr>
            <w:noProof/>
          </w:rPr>
          <w:t>, 13</w:t>
        </w:r>
      </w:ins>
    </w:p>
    <w:p w14:paraId="1DB08089" w14:textId="77777777" w:rsidR="003D0178" w:rsidRDefault="003D0178">
      <w:pPr>
        <w:pStyle w:val="Index1"/>
        <w:tabs>
          <w:tab w:val="right" w:pos="4735"/>
        </w:tabs>
        <w:rPr>
          <w:ins w:id="2543" w:author="Joyce L Tokar" w:date="2017-11-08T11:06:00Z"/>
          <w:noProof/>
        </w:rPr>
      </w:pPr>
      <w:ins w:id="2544" w:author="Joyce L Tokar" w:date="2017-11-08T11:06:00Z">
        <w:r>
          <w:rPr>
            <w:noProof/>
          </w:rPr>
          <w:t>Storage Place Attributes, 13</w:t>
        </w:r>
      </w:ins>
    </w:p>
    <w:p w14:paraId="173FCE94" w14:textId="77777777" w:rsidR="003D0178" w:rsidRDefault="003D0178">
      <w:pPr>
        <w:pStyle w:val="Index1"/>
        <w:tabs>
          <w:tab w:val="right" w:pos="4735"/>
        </w:tabs>
        <w:rPr>
          <w:ins w:id="2545" w:author="Joyce L Tokar" w:date="2017-11-08T11:06:00Z"/>
          <w:noProof/>
        </w:rPr>
      </w:pPr>
      <w:ins w:id="2546" w:author="Joyce L Tokar" w:date="2017-11-08T11:06:00Z">
        <w:r>
          <w:rPr>
            <w:noProof/>
          </w:rPr>
          <w:t>Storage pool, 11, 13, 15, 16, 34</w:t>
        </w:r>
      </w:ins>
    </w:p>
    <w:p w14:paraId="05E4D032" w14:textId="77777777" w:rsidR="003D0178" w:rsidRDefault="003D0178">
      <w:pPr>
        <w:pStyle w:val="Index1"/>
        <w:tabs>
          <w:tab w:val="right" w:pos="4735"/>
        </w:tabs>
        <w:rPr>
          <w:ins w:id="2547" w:author="Joyce L Tokar" w:date="2017-11-08T11:06:00Z"/>
          <w:noProof/>
        </w:rPr>
      </w:pPr>
      <w:ins w:id="2548" w:author="Joyce L Tokar" w:date="2017-11-08T11:06:00Z">
        <w:r>
          <w:rPr>
            <w:noProof/>
          </w:rPr>
          <w:t>Storage subpool, 13, 15, 34</w:t>
        </w:r>
      </w:ins>
    </w:p>
    <w:p w14:paraId="3613CC21" w14:textId="77777777" w:rsidR="003D0178" w:rsidRDefault="003D0178">
      <w:pPr>
        <w:pStyle w:val="Index1"/>
        <w:tabs>
          <w:tab w:val="right" w:pos="4735"/>
        </w:tabs>
        <w:rPr>
          <w:ins w:id="2549" w:author="Joyce L Tokar" w:date="2017-11-08T11:06:00Z"/>
          <w:noProof/>
        </w:rPr>
      </w:pPr>
      <w:ins w:id="2550" w:author="Joyce L Tokar" w:date="2017-11-08T11:06:00Z">
        <w:r>
          <w:rPr>
            <w:noProof/>
          </w:rPr>
          <w:t>STR – Bit Representation, 19</w:t>
        </w:r>
      </w:ins>
    </w:p>
    <w:p w14:paraId="308AF025" w14:textId="77777777" w:rsidR="003D0178" w:rsidRDefault="003D0178">
      <w:pPr>
        <w:pStyle w:val="Index1"/>
        <w:tabs>
          <w:tab w:val="right" w:pos="4735"/>
        </w:tabs>
        <w:rPr>
          <w:ins w:id="2551" w:author="Joyce L Tokar" w:date="2017-11-08T11:06:00Z"/>
          <w:noProof/>
        </w:rPr>
      </w:pPr>
      <w:ins w:id="2552" w:author="Joyce L Tokar" w:date="2017-11-08T11:06:00Z">
        <w:r w:rsidRPr="00706161">
          <w:rPr>
            <w:noProof/>
            <w:lang w:val="en-GB"/>
          </w:rPr>
          <w:t>Subtype declaration</w:t>
        </w:r>
        <w:r>
          <w:rPr>
            <w:noProof/>
          </w:rPr>
          <w:t>, 13</w:t>
        </w:r>
      </w:ins>
    </w:p>
    <w:p w14:paraId="5D2B9355" w14:textId="77777777" w:rsidR="003D0178" w:rsidRDefault="003D0178">
      <w:pPr>
        <w:pStyle w:val="Index1"/>
        <w:tabs>
          <w:tab w:val="right" w:pos="4735"/>
        </w:tabs>
        <w:rPr>
          <w:ins w:id="2553" w:author="Joyce L Tokar" w:date="2017-11-08T11:06:00Z"/>
          <w:noProof/>
        </w:rPr>
      </w:pPr>
      <w:ins w:id="2554" w:author="Joyce L Tokar" w:date="2017-11-08T11:06:00Z">
        <w:r>
          <w:rPr>
            <w:noProof/>
          </w:rPr>
          <w:t>SYM – Templates and Generics, 34</w:t>
        </w:r>
      </w:ins>
    </w:p>
    <w:p w14:paraId="6BC00030" w14:textId="77777777" w:rsidR="003D0178" w:rsidRDefault="003D0178">
      <w:pPr>
        <w:pStyle w:val="Index1"/>
        <w:tabs>
          <w:tab w:val="right" w:pos="4735"/>
        </w:tabs>
        <w:rPr>
          <w:ins w:id="2555" w:author="Joyce L Tokar" w:date="2017-11-08T11:06:00Z"/>
          <w:noProof/>
        </w:rPr>
      </w:pPr>
      <w:ins w:id="2556" w:author="Joyce L Tokar" w:date="2017-11-08T11:06:00Z">
        <w:r>
          <w:rPr>
            <w:noProof/>
          </w:rPr>
          <w:t>Symbols and conventions, 10</w:t>
        </w:r>
      </w:ins>
    </w:p>
    <w:p w14:paraId="3FD42940" w14:textId="77777777" w:rsidR="003D0178" w:rsidRDefault="003D0178">
      <w:pPr>
        <w:pStyle w:val="IndexHeading"/>
        <w:keepNext/>
        <w:tabs>
          <w:tab w:val="right" w:pos="4735"/>
        </w:tabs>
        <w:rPr>
          <w:ins w:id="2557" w:author="Joyce L Tokar" w:date="2017-11-08T11:06:00Z"/>
          <w:rFonts w:cstheme="minorBidi"/>
          <w:b/>
          <w:bCs/>
          <w:noProof/>
        </w:rPr>
      </w:pPr>
      <w:ins w:id="2558" w:author="Joyce L Tokar" w:date="2017-11-08T11:06:00Z">
        <w:r>
          <w:rPr>
            <w:noProof/>
          </w:rPr>
          <w:t xml:space="preserve"> </w:t>
        </w:r>
      </w:ins>
    </w:p>
    <w:p w14:paraId="493F40CF" w14:textId="77777777" w:rsidR="003D0178" w:rsidRDefault="003D0178">
      <w:pPr>
        <w:pStyle w:val="Index1"/>
        <w:tabs>
          <w:tab w:val="right" w:pos="4735"/>
        </w:tabs>
        <w:rPr>
          <w:ins w:id="2559" w:author="Joyce L Tokar" w:date="2017-11-08T11:06:00Z"/>
          <w:noProof/>
        </w:rPr>
      </w:pPr>
      <w:ins w:id="2560" w:author="Joyce L Tokar" w:date="2017-11-08T11:06:00Z">
        <w:r w:rsidRPr="00706161">
          <w:rPr>
            <w:noProof/>
            <w:lang w:val="en-GB"/>
          </w:rPr>
          <w:t>Task</w:t>
        </w:r>
        <w:r>
          <w:rPr>
            <w:noProof/>
          </w:rPr>
          <w:t>, 13, 44</w:t>
        </w:r>
      </w:ins>
    </w:p>
    <w:p w14:paraId="1AA626C2" w14:textId="77777777" w:rsidR="003D0178" w:rsidRDefault="003D0178">
      <w:pPr>
        <w:pStyle w:val="Index1"/>
        <w:tabs>
          <w:tab w:val="right" w:pos="4735"/>
        </w:tabs>
        <w:rPr>
          <w:ins w:id="2561" w:author="Joyce L Tokar" w:date="2017-11-08T11:06:00Z"/>
          <w:noProof/>
        </w:rPr>
      </w:pPr>
      <w:ins w:id="2562" w:author="Joyce L Tokar" w:date="2017-11-08T11:06:00Z">
        <w:r>
          <w:rPr>
            <w:noProof/>
          </w:rPr>
          <w:t>Terms and definitions, 10</w:t>
        </w:r>
      </w:ins>
    </w:p>
    <w:p w14:paraId="7329A6FB" w14:textId="77777777" w:rsidR="003D0178" w:rsidRDefault="003D0178">
      <w:pPr>
        <w:pStyle w:val="Index1"/>
        <w:tabs>
          <w:tab w:val="right" w:pos="4735"/>
        </w:tabs>
        <w:rPr>
          <w:ins w:id="2563" w:author="Joyce L Tokar" w:date="2017-11-08T11:06:00Z"/>
          <w:noProof/>
        </w:rPr>
      </w:pPr>
      <w:ins w:id="2564" w:author="Joyce L Tokar" w:date="2017-11-08T11:06:00Z">
        <w:r w:rsidRPr="00706161">
          <w:rPr>
            <w:noProof/>
            <w:lang w:val="es-ES"/>
          </w:rPr>
          <w:t xml:space="preserve">TEX </w:t>
        </w:r>
        <w:r>
          <w:rPr>
            <w:noProof/>
          </w:rPr>
          <w:t>–</w:t>
        </w:r>
        <w:r w:rsidRPr="00706161">
          <w:rPr>
            <w:noProof/>
            <w:lang w:val="es-ES"/>
          </w:rPr>
          <w:t xml:space="preserve"> Loop Control Variables</w:t>
        </w:r>
        <w:r>
          <w:rPr>
            <w:noProof/>
          </w:rPr>
          <w:t>, 29</w:t>
        </w:r>
      </w:ins>
    </w:p>
    <w:p w14:paraId="1FF7E877" w14:textId="77777777" w:rsidR="003D0178" w:rsidRDefault="003D0178">
      <w:pPr>
        <w:pStyle w:val="Index1"/>
        <w:tabs>
          <w:tab w:val="right" w:pos="4735"/>
        </w:tabs>
        <w:rPr>
          <w:ins w:id="2565" w:author="Joyce L Tokar" w:date="2017-11-08T11:06:00Z"/>
          <w:noProof/>
        </w:rPr>
      </w:pPr>
      <w:ins w:id="2566" w:author="Joyce L Tokar" w:date="2017-11-08T11:06:00Z">
        <w:r>
          <w:rPr>
            <w:noProof/>
          </w:rPr>
          <w:t>TRJ – Argument Passing to Library Functions, 35, 36, 37</w:t>
        </w:r>
      </w:ins>
    </w:p>
    <w:p w14:paraId="049DEBAF" w14:textId="77777777" w:rsidR="003D0178" w:rsidRDefault="003D0178">
      <w:pPr>
        <w:pStyle w:val="Index1"/>
        <w:tabs>
          <w:tab w:val="right" w:pos="4735"/>
        </w:tabs>
        <w:rPr>
          <w:ins w:id="2567" w:author="Joyce L Tokar" w:date="2017-11-08T11:06:00Z"/>
          <w:noProof/>
        </w:rPr>
      </w:pPr>
      <w:ins w:id="2568" w:author="Joyce L Tokar" w:date="2017-11-08T11:06:00Z">
        <w:r w:rsidRPr="00706161">
          <w:rPr>
            <w:rFonts w:cs="Arial"/>
            <w:noProof/>
          </w:rPr>
          <w:t>Type conversion</w:t>
        </w:r>
        <w:r>
          <w:rPr>
            <w:noProof/>
          </w:rPr>
          <w:t>, 13, 14, 22</w:t>
        </w:r>
      </w:ins>
    </w:p>
    <w:p w14:paraId="396752DF" w14:textId="77777777" w:rsidR="003D0178" w:rsidRDefault="003D0178">
      <w:pPr>
        <w:pStyle w:val="Index1"/>
        <w:tabs>
          <w:tab w:val="right" w:pos="4735"/>
        </w:tabs>
        <w:rPr>
          <w:ins w:id="2569" w:author="Joyce L Tokar" w:date="2017-11-08T11:06:00Z"/>
          <w:noProof/>
        </w:rPr>
      </w:pPr>
      <w:ins w:id="2570" w:author="Joyce L Tokar" w:date="2017-11-08T11:06:00Z">
        <w:r>
          <w:rPr>
            <w:noProof/>
          </w:rPr>
          <w:t>Type invariants, 37</w:t>
        </w:r>
      </w:ins>
    </w:p>
    <w:p w14:paraId="4BE2F4A0" w14:textId="77777777" w:rsidR="003D0178" w:rsidRDefault="003D0178">
      <w:pPr>
        <w:pStyle w:val="IndexHeading"/>
        <w:keepNext/>
        <w:tabs>
          <w:tab w:val="right" w:pos="4735"/>
        </w:tabs>
        <w:rPr>
          <w:ins w:id="2571" w:author="Joyce L Tokar" w:date="2017-11-08T11:06:00Z"/>
          <w:rFonts w:cstheme="minorBidi"/>
          <w:b/>
          <w:bCs/>
          <w:noProof/>
        </w:rPr>
      </w:pPr>
      <w:ins w:id="2572" w:author="Joyce L Tokar" w:date="2017-11-08T11:06:00Z">
        <w:r>
          <w:rPr>
            <w:noProof/>
          </w:rPr>
          <w:t xml:space="preserve"> </w:t>
        </w:r>
      </w:ins>
    </w:p>
    <w:p w14:paraId="5CCF8021" w14:textId="77777777" w:rsidR="003D0178" w:rsidRDefault="003D0178">
      <w:pPr>
        <w:pStyle w:val="Index1"/>
        <w:tabs>
          <w:tab w:val="right" w:pos="4735"/>
        </w:tabs>
        <w:rPr>
          <w:ins w:id="2573" w:author="Joyce L Tokar" w:date="2017-11-08T11:06:00Z"/>
          <w:noProof/>
        </w:rPr>
      </w:pPr>
      <w:ins w:id="2574" w:author="Joyce L Tokar" w:date="2017-11-08T11:06:00Z">
        <w:r w:rsidRPr="00706161">
          <w:rPr>
            <w:rFonts w:cs="Arial"/>
            <w:noProof/>
          </w:rPr>
          <w:t>Unchecked conversions</w:t>
        </w:r>
        <w:r>
          <w:rPr>
            <w:noProof/>
          </w:rPr>
          <w:t>, 14, 18</w:t>
        </w:r>
      </w:ins>
    </w:p>
    <w:p w14:paraId="1F73624F" w14:textId="77777777" w:rsidR="003D0178" w:rsidRDefault="003D0178">
      <w:pPr>
        <w:pStyle w:val="Index1"/>
        <w:tabs>
          <w:tab w:val="right" w:pos="4735"/>
        </w:tabs>
        <w:rPr>
          <w:ins w:id="2575" w:author="Joyce L Tokar" w:date="2017-11-08T11:06:00Z"/>
          <w:noProof/>
        </w:rPr>
      </w:pPr>
      <w:ins w:id="2576" w:author="Joyce L Tokar" w:date="2017-11-08T11:06:00Z">
        <w:r w:rsidRPr="00706161">
          <w:rPr>
            <w:rFonts w:cstheme="minorHAnsi"/>
            <w:noProof/>
          </w:rPr>
          <w:t>Unchecked_Conversion</w:t>
        </w:r>
        <w:r>
          <w:rPr>
            <w:noProof/>
          </w:rPr>
          <w:t>, 14, 16, 18, 33, 39, 41, 42</w:t>
        </w:r>
      </w:ins>
    </w:p>
    <w:p w14:paraId="288F2EE4" w14:textId="77777777" w:rsidR="003D0178" w:rsidRDefault="003D0178">
      <w:pPr>
        <w:pStyle w:val="Index1"/>
        <w:tabs>
          <w:tab w:val="right" w:pos="4735"/>
        </w:tabs>
        <w:rPr>
          <w:ins w:id="2577" w:author="Joyce L Tokar" w:date="2017-11-08T11:06:00Z"/>
          <w:noProof/>
        </w:rPr>
      </w:pPr>
      <w:ins w:id="2578" w:author="Joyce L Tokar" w:date="2017-11-08T11:06:00Z">
        <w:r>
          <w:rPr>
            <w:noProof/>
          </w:rPr>
          <w:t>Underscores and periods, 24</w:t>
        </w:r>
      </w:ins>
    </w:p>
    <w:p w14:paraId="1806B187" w14:textId="77777777" w:rsidR="003D0178" w:rsidRDefault="003D0178">
      <w:pPr>
        <w:pStyle w:val="Index1"/>
        <w:tabs>
          <w:tab w:val="right" w:pos="4735"/>
        </w:tabs>
        <w:rPr>
          <w:ins w:id="2579" w:author="Joyce L Tokar" w:date="2017-11-08T11:06:00Z"/>
          <w:noProof/>
        </w:rPr>
      </w:pPr>
      <w:ins w:id="2580" w:author="Joyce L Tokar" w:date="2017-11-08T11:06:00Z">
        <w:r w:rsidRPr="00706161">
          <w:rPr>
            <w:rFonts w:cs="Arial"/>
            <w:noProof/>
          </w:rPr>
          <w:t>Unsafe Programming</w:t>
        </w:r>
        <w:r>
          <w:rPr>
            <w:noProof/>
          </w:rPr>
          <w:t>, 16, 20, 21, 22, 23, 29, 34, 36, 38, 39, 45</w:t>
        </w:r>
      </w:ins>
    </w:p>
    <w:p w14:paraId="53D55392" w14:textId="77777777" w:rsidR="003D0178" w:rsidRDefault="003D0178">
      <w:pPr>
        <w:pStyle w:val="Index1"/>
        <w:tabs>
          <w:tab w:val="right" w:pos="4735"/>
        </w:tabs>
        <w:rPr>
          <w:ins w:id="2581" w:author="Joyce L Tokar" w:date="2017-11-08T11:06:00Z"/>
          <w:noProof/>
        </w:rPr>
      </w:pPr>
      <w:ins w:id="2582" w:author="Joyce L Tokar" w:date="2017-11-08T11:06:00Z">
        <w:r>
          <w:rPr>
            <w:noProof/>
          </w:rPr>
          <w:t>Unused variable, 13</w:t>
        </w:r>
      </w:ins>
    </w:p>
    <w:p w14:paraId="39F3E57A" w14:textId="77777777" w:rsidR="003D0178" w:rsidRDefault="003D0178">
      <w:pPr>
        <w:pStyle w:val="Index1"/>
        <w:tabs>
          <w:tab w:val="right" w:pos="4735"/>
        </w:tabs>
        <w:rPr>
          <w:ins w:id="2583" w:author="Joyce L Tokar" w:date="2017-11-08T11:06:00Z"/>
          <w:noProof/>
        </w:rPr>
      </w:pPr>
      <w:ins w:id="2584" w:author="Joyce L Tokar" w:date="2017-11-08T11:06:00Z">
        <w:r w:rsidRPr="00706161">
          <w:rPr>
            <w:noProof/>
            <w:lang w:val="en-GB"/>
          </w:rPr>
          <w:t>User-defined floating-point types</w:t>
        </w:r>
        <w:r>
          <w:rPr>
            <w:noProof/>
          </w:rPr>
          <w:t>, 16</w:t>
        </w:r>
      </w:ins>
    </w:p>
    <w:p w14:paraId="5CB74033" w14:textId="77777777" w:rsidR="003D0178" w:rsidRDefault="003D0178">
      <w:pPr>
        <w:pStyle w:val="Index1"/>
        <w:tabs>
          <w:tab w:val="right" w:pos="4735"/>
        </w:tabs>
        <w:rPr>
          <w:ins w:id="2585" w:author="Joyce L Tokar" w:date="2017-11-08T11:06:00Z"/>
          <w:noProof/>
        </w:rPr>
      </w:pPr>
      <w:ins w:id="2586" w:author="Joyce L Tokar" w:date="2017-11-08T11:06:00Z">
        <w:r w:rsidRPr="00706161">
          <w:rPr>
            <w:noProof/>
            <w:lang w:val="en-GB"/>
          </w:rPr>
          <w:t>User-defined scalar types</w:t>
        </w:r>
        <w:r>
          <w:rPr>
            <w:noProof/>
          </w:rPr>
          <w:t>, 16</w:t>
        </w:r>
      </w:ins>
    </w:p>
    <w:p w14:paraId="7D26DE48" w14:textId="77777777" w:rsidR="003D0178" w:rsidRDefault="003D0178">
      <w:pPr>
        <w:pStyle w:val="IndexHeading"/>
        <w:keepNext/>
        <w:tabs>
          <w:tab w:val="right" w:pos="4735"/>
        </w:tabs>
        <w:rPr>
          <w:ins w:id="2587" w:author="Joyce L Tokar" w:date="2017-11-08T11:06:00Z"/>
          <w:rFonts w:cstheme="minorBidi"/>
          <w:b/>
          <w:bCs/>
          <w:noProof/>
        </w:rPr>
      </w:pPr>
      <w:ins w:id="2588" w:author="Joyce L Tokar" w:date="2017-11-08T11:06:00Z">
        <w:r>
          <w:rPr>
            <w:noProof/>
          </w:rPr>
          <w:t xml:space="preserve"> </w:t>
        </w:r>
      </w:ins>
    </w:p>
    <w:p w14:paraId="572A76BA" w14:textId="77777777" w:rsidR="003D0178" w:rsidRDefault="003D0178">
      <w:pPr>
        <w:pStyle w:val="Index1"/>
        <w:tabs>
          <w:tab w:val="right" w:pos="4735"/>
        </w:tabs>
        <w:rPr>
          <w:ins w:id="2589" w:author="Joyce L Tokar" w:date="2017-11-08T11:06:00Z"/>
          <w:noProof/>
        </w:rPr>
      </w:pPr>
      <w:ins w:id="2590" w:author="Joyce L Tokar" w:date="2017-11-08T11:06:00Z">
        <w:r>
          <w:rPr>
            <w:noProof/>
          </w:rPr>
          <w:t>Volatile, 13, 19, 24</w:t>
        </w:r>
      </w:ins>
    </w:p>
    <w:p w14:paraId="1319A01B" w14:textId="77777777" w:rsidR="003D0178" w:rsidRDefault="003D0178">
      <w:pPr>
        <w:pStyle w:val="IndexHeading"/>
        <w:keepNext/>
        <w:tabs>
          <w:tab w:val="right" w:pos="4735"/>
        </w:tabs>
        <w:rPr>
          <w:ins w:id="2591" w:author="Joyce L Tokar" w:date="2017-11-08T11:06:00Z"/>
          <w:rFonts w:cstheme="minorBidi"/>
          <w:b/>
          <w:bCs/>
          <w:noProof/>
        </w:rPr>
      </w:pPr>
      <w:ins w:id="2592" w:author="Joyce L Tokar" w:date="2017-11-08T11:06:00Z">
        <w:r>
          <w:rPr>
            <w:noProof/>
          </w:rPr>
          <w:t xml:space="preserve"> </w:t>
        </w:r>
      </w:ins>
    </w:p>
    <w:p w14:paraId="591FD9D0" w14:textId="77777777" w:rsidR="003D0178" w:rsidRDefault="003D0178">
      <w:pPr>
        <w:pStyle w:val="Index1"/>
        <w:tabs>
          <w:tab w:val="right" w:pos="4735"/>
        </w:tabs>
        <w:rPr>
          <w:ins w:id="2593" w:author="Joyce L Tokar" w:date="2017-11-08T11:06:00Z"/>
          <w:noProof/>
        </w:rPr>
      </w:pPr>
      <w:ins w:id="2594" w:author="Joyce L Tokar" w:date="2017-11-08T11:06:00Z">
        <w:r>
          <w:rPr>
            <w:noProof/>
          </w:rPr>
          <w:t>WXQ – Dead store, 24</w:t>
        </w:r>
      </w:ins>
    </w:p>
    <w:p w14:paraId="35F3EEA2" w14:textId="77777777" w:rsidR="003D0178" w:rsidRDefault="003D0178">
      <w:pPr>
        <w:pStyle w:val="IndexHeading"/>
        <w:keepNext/>
        <w:tabs>
          <w:tab w:val="right" w:pos="4735"/>
        </w:tabs>
        <w:rPr>
          <w:ins w:id="2595" w:author="Joyce L Tokar" w:date="2017-11-08T11:06:00Z"/>
          <w:rFonts w:cstheme="minorBidi"/>
          <w:b/>
          <w:bCs/>
          <w:noProof/>
        </w:rPr>
      </w:pPr>
      <w:ins w:id="2596" w:author="Joyce L Tokar" w:date="2017-11-08T11:06:00Z">
        <w:r>
          <w:rPr>
            <w:noProof/>
          </w:rPr>
          <w:t xml:space="preserve"> </w:t>
        </w:r>
      </w:ins>
    </w:p>
    <w:p w14:paraId="6A16902B" w14:textId="77777777" w:rsidR="003D0178" w:rsidRDefault="003D0178">
      <w:pPr>
        <w:pStyle w:val="Index1"/>
        <w:tabs>
          <w:tab w:val="right" w:pos="4735"/>
        </w:tabs>
        <w:rPr>
          <w:ins w:id="2597" w:author="Joyce L Tokar" w:date="2017-11-08T11:06:00Z"/>
          <w:noProof/>
        </w:rPr>
      </w:pPr>
      <w:ins w:id="2598" w:author="Joyce L Tokar" w:date="2017-11-08T11:06:00Z">
        <w:r>
          <w:rPr>
            <w:noProof/>
          </w:rPr>
          <w:t>XYK – Dangling Reference to Heap, 23</w:t>
        </w:r>
      </w:ins>
    </w:p>
    <w:p w14:paraId="7EA5C138" w14:textId="77777777" w:rsidR="003D0178" w:rsidRDefault="003D0178">
      <w:pPr>
        <w:pStyle w:val="Index1"/>
        <w:tabs>
          <w:tab w:val="right" w:pos="4735"/>
        </w:tabs>
        <w:rPr>
          <w:ins w:id="2599" w:author="Joyce L Tokar" w:date="2017-11-08T11:06:00Z"/>
          <w:noProof/>
        </w:rPr>
      </w:pPr>
      <w:ins w:id="2600" w:author="Joyce L Tokar" w:date="2017-11-08T11:06:00Z">
        <w:r>
          <w:rPr>
            <w:noProof/>
          </w:rPr>
          <w:t>XYL – Memory Leak, 34</w:t>
        </w:r>
      </w:ins>
    </w:p>
    <w:p w14:paraId="37F28E5C" w14:textId="77777777" w:rsidR="003D0178" w:rsidRDefault="003D0178">
      <w:pPr>
        <w:pStyle w:val="Index1"/>
        <w:tabs>
          <w:tab w:val="right" w:pos="4735"/>
        </w:tabs>
        <w:rPr>
          <w:ins w:id="2601" w:author="Joyce L Tokar" w:date="2017-11-08T11:06:00Z"/>
          <w:noProof/>
        </w:rPr>
      </w:pPr>
      <w:ins w:id="2602" w:author="Joyce L Tokar" w:date="2017-11-08T11:06:00Z">
        <w:r>
          <w:rPr>
            <w:noProof/>
          </w:rPr>
          <w:t>XYQ – Dead and Deactivated Code, 28</w:t>
        </w:r>
      </w:ins>
    </w:p>
    <w:p w14:paraId="6F4C3390" w14:textId="77777777" w:rsidR="003D0178" w:rsidRDefault="003D0178">
      <w:pPr>
        <w:pStyle w:val="Index1"/>
        <w:tabs>
          <w:tab w:val="right" w:pos="4735"/>
        </w:tabs>
        <w:rPr>
          <w:ins w:id="2603" w:author="Joyce L Tokar" w:date="2017-11-08T11:06:00Z"/>
          <w:noProof/>
        </w:rPr>
      </w:pPr>
      <w:ins w:id="2604" w:author="Joyce L Tokar" w:date="2017-11-08T11:06:00Z">
        <w:r w:rsidRPr="00706161">
          <w:rPr>
            <w:noProof/>
            <w:lang w:val="en-GB"/>
          </w:rPr>
          <w:t xml:space="preserve">XYW </w:t>
        </w:r>
        <w:r>
          <w:rPr>
            <w:noProof/>
          </w:rPr>
          <w:t>–</w:t>
        </w:r>
        <w:r w:rsidRPr="00706161">
          <w:rPr>
            <w:noProof/>
            <w:lang w:val="en-GB"/>
          </w:rPr>
          <w:t xml:space="preserve"> Unchecked Array Copying</w:t>
        </w:r>
        <w:r>
          <w:rPr>
            <w:noProof/>
          </w:rPr>
          <w:t>, 22</w:t>
        </w:r>
      </w:ins>
    </w:p>
    <w:p w14:paraId="59631AD7" w14:textId="77777777" w:rsidR="003D0178" w:rsidRDefault="003D0178">
      <w:pPr>
        <w:pStyle w:val="Index1"/>
        <w:tabs>
          <w:tab w:val="right" w:pos="4735"/>
        </w:tabs>
        <w:rPr>
          <w:ins w:id="2605" w:author="Joyce L Tokar" w:date="2017-11-08T11:06:00Z"/>
          <w:noProof/>
        </w:rPr>
      </w:pPr>
      <w:ins w:id="2606" w:author="Joyce L Tokar" w:date="2017-11-08T11:06:00Z">
        <w:r w:rsidRPr="00706161">
          <w:rPr>
            <w:noProof/>
            <w:lang w:val="en-GB"/>
          </w:rPr>
          <w:t xml:space="preserve">XYZ </w:t>
        </w:r>
        <w:r>
          <w:rPr>
            <w:noProof/>
          </w:rPr>
          <w:t>–</w:t>
        </w:r>
        <w:r w:rsidRPr="00706161">
          <w:rPr>
            <w:noProof/>
            <w:lang w:val="en-GB"/>
          </w:rPr>
          <w:t xml:space="preserve"> Unchecked Array Indexing</w:t>
        </w:r>
        <w:r>
          <w:rPr>
            <w:noProof/>
          </w:rPr>
          <w:t>, 21</w:t>
        </w:r>
      </w:ins>
    </w:p>
    <w:p w14:paraId="4A0989F0" w14:textId="77777777" w:rsidR="003D0178" w:rsidRDefault="003D0178">
      <w:pPr>
        <w:pStyle w:val="Index1"/>
        <w:tabs>
          <w:tab w:val="right" w:pos="4735"/>
        </w:tabs>
        <w:rPr>
          <w:ins w:id="2607" w:author="Joyce L Tokar" w:date="2017-11-08T11:06:00Z"/>
          <w:noProof/>
        </w:rPr>
      </w:pPr>
      <w:ins w:id="2608" w:author="Joyce L Tokar" w:date="2017-11-08T11:06:00Z">
        <w:r>
          <w:rPr>
            <w:noProof/>
          </w:rPr>
          <w:t>XZH – Off-by-one Error, 30</w:t>
        </w:r>
      </w:ins>
    </w:p>
    <w:p w14:paraId="6AFDA23D" w14:textId="77777777" w:rsidR="003D0178" w:rsidRDefault="003D0178">
      <w:pPr>
        <w:pStyle w:val="IndexHeading"/>
        <w:keepNext/>
        <w:tabs>
          <w:tab w:val="right" w:pos="4735"/>
        </w:tabs>
        <w:rPr>
          <w:ins w:id="2609" w:author="Joyce L Tokar" w:date="2017-11-08T11:06:00Z"/>
          <w:rFonts w:cstheme="minorBidi"/>
          <w:b/>
          <w:bCs/>
          <w:noProof/>
        </w:rPr>
      </w:pPr>
      <w:ins w:id="2610" w:author="Joyce L Tokar" w:date="2017-11-08T11:06:00Z">
        <w:r>
          <w:rPr>
            <w:noProof/>
          </w:rPr>
          <w:t xml:space="preserve"> </w:t>
        </w:r>
      </w:ins>
    </w:p>
    <w:p w14:paraId="1F45E723" w14:textId="77777777" w:rsidR="003D0178" w:rsidRDefault="003D0178">
      <w:pPr>
        <w:pStyle w:val="Index1"/>
        <w:tabs>
          <w:tab w:val="right" w:pos="4735"/>
        </w:tabs>
        <w:rPr>
          <w:ins w:id="2611" w:author="Joyce L Tokar" w:date="2017-11-08T11:06:00Z"/>
          <w:noProof/>
        </w:rPr>
      </w:pPr>
      <w:ins w:id="2612" w:author="Joyce L Tokar" w:date="2017-11-08T11:06:00Z">
        <w:r>
          <w:rPr>
            <w:noProof/>
          </w:rPr>
          <w:t>YOW – Identifier Name Reuse, 25</w:t>
        </w:r>
      </w:ins>
    </w:p>
    <w:p w14:paraId="57C0EF9F" w14:textId="77777777" w:rsidR="003D0178" w:rsidRDefault="003D0178">
      <w:pPr>
        <w:pStyle w:val="Index1"/>
        <w:tabs>
          <w:tab w:val="right" w:pos="4735"/>
        </w:tabs>
        <w:rPr>
          <w:ins w:id="2613" w:author="Joyce L Tokar" w:date="2017-11-08T11:06:00Z"/>
          <w:noProof/>
        </w:rPr>
      </w:pPr>
      <w:ins w:id="2614" w:author="Joyce L Tokar" w:date="2017-11-08T11:06:00Z">
        <w:r>
          <w:rPr>
            <w:noProof/>
          </w:rPr>
          <w:t>YZS  – Unused Variable, 25</w:t>
        </w:r>
      </w:ins>
    </w:p>
    <w:p w14:paraId="1FB592A9" w14:textId="77777777" w:rsidR="003D0178" w:rsidRDefault="003D0178" w:rsidP="008216A8">
      <w:pPr>
        <w:pStyle w:val="Bibliography1"/>
        <w:rPr>
          <w:ins w:id="2615" w:author="Joyce L Tokar" w:date="2017-11-08T11:06:00Z"/>
          <w:noProof/>
        </w:rPr>
        <w:sectPr w:rsidR="003D0178" w:rsidSect="003D0178">
          <w:type w:val="continuous"/>
          <w:pgSz w:w="11909" w:h="16834" w:code="9"/>
          <w:pgMar w:top="792" w:right="734" w:bottom="821" w:left="821" w:header="706" w:footer="576" w:gutter="144"/>
          <w:cols w:num="2" w:space="720"/>
          <w:titlePg/>
          <w:docGrid w:linePitch="272"/>
          <w:sectPrChange w:id="2616" w:author="Joyce L Tokar" w:date="2017-11-08T11:06:00Z">
            <w:sectPr w:rsidR="003D0178" w:rsidSect="003D0178">
              <w:pgMar w:top="792" w:right="734" w:bottom="821" w:left="821" w:header="706" w:footer="576" w:gutter="144"/>
              <w:cols w:num="1"/>
            </w:sectPr>
          </w:sectPrChange>
        </w:sectPr>
      </w:pPr>
    </w:p>
    <w:p w14:paraId="13C82674" w14:textId="77777777" w:rsidR="0028662E" w:rsidDel="00384B96" w:rsidRDefault="0028662E" w:rsidP="008216A8">
      <w:pPr>
        <w:pStyle w:val="Bibliography1"/>
        <w:rPr>
          <w:del w:id="2617" w:author="Joyce L Tokar" w:date="2017-09-13T11:49:00Z"/>
          <w:noProof/>
        </w:rPr>
        <w:sectPr w:rsidR="0028662E" w:rsidDel="00384B96" w:rsidSect="003D0178">
          <w:type w:val="continuous"/>
          <w:pgSz w:w="11909" w:h="16834" w:code="9"/>
          <w:pgMar w:top="792" w:right="734" w:bottom="821" w:left="821" w:header="706" w:footer="576" w:gutter="144"/>
          <w:cols w:space="720"/>
          <w:titlePg/>
          <w:docGrid w:linePitch="272"/>
        </w:sectPr>
      </w:pPr>
    </w:p>
    <w:p w14:paraId="0077E771" w14:textId="77777777" w:rsidR="0028662E" w:rsidDel="00384B96" w:rsidRDefault="0028662E">
      <w:pPr>
        <w:pStyle w:val="IndexHeading"/>
        <w:keepNext/>
        <w:tabs>
          <w:tab w:val="right" w:pos="4735"/>
        </w:tabs>
        <w:rPr>
          <w:del w:id="2618" w:author="Joyce L Tokar" w:date="2017-09-13T11:49:00Z"/>
          <w:rFonts w:cstheme="minorBidi"/>
          <w:b/>
          <w:bCs/>
          <w:noProof/>
        </w:rPr>
      </w:pPr>
      <w:del w:id="2619" w:author="Joyce L Tokar" w:date="2017-09-13T11:49:00Z">
        <w:r w:rsidDel="00384B96">
          <w:rPr>
            <w:noProof/>
          </w:rPr>
          <w:delText xml:space="preserve"> </w:delText>
        </w:r>
      </w:del>
    </w:p>
    <w:p w14:paraId="12F68F7A" w14:textId="77777777" w:rsidR="0028662E" w:rsidDel="00384B96" w:rsidRDefault="0028662E">
      <w:pPr>
        <w:pStyle w:val="Index1"/>
        <w:tabs>
          <w:tab w:val="right" w:pos="4735"/>
        </w:tabs>
        <w:rPr>
          <w:del w:id="2620" w:author="Joyce L Tokar" w:date="2017-09-13T11:49:00Z"/>
          <w:noProof/>
        </w:rPr>
      </w:pPr>
      <w:del w:id="2621" w:author="Joyce L Tokar" w:date="2017-09-13T11:49:00Z">
        <w:r w:rsidDel="00384B96">
          <w:rPr>
            <w:noProof/>
          </w:rPr>
          <w:delText>Abnormal representation, 9</w:delText>
        </w:r>
      </w:del>
    </w:p>
    <w:p w14:paraId="17EB025B" w14:textId="77777777" w:rsidR="0028662E" w:rsidDel="00384B96" w:rsidRDefault="0028662E">
      <w:pPr>
        <w:pStyle w:val="Index1"/>
        <w:tabs>
          <w:tab w:val="right" w:pos="4735"/>
        </w:tabs>
        <w:rPr>
          <w:del w:id="2622" w:author="Joyce L Tokar" w:date="2017-09-13T11:49:00Z"/>
          <w:noProof/>
        </w:rPr>
      </w:pPr>
      <w:del w:id="2623" w:author="Joyce L Tokar" w:date="2017-09-13T11:49:00Z">
        <w:r w:rsidRPr="00895530" w:rsidDel="00384B96">
          <w:rPr>
            <w:rFonts w:ascii="Times New Roman" w:hAnsi="Times New Roman" w:cs="Times New Roman"/>
            <w:b/>
            <w:noProof/>
          </w:rPr>
          <w:delText>abort</w:delText>
        </w:r>
        <w:r w:rsidDel="00384B96">
          <w:rPr>
            <w:noProof/>
          </w:rPr>
          <w:delText>, 25, 31, 37, 38, 39, 40</w:delText>
        </w:r>
      </w:del>
    </w:p>
    <w:p w14:paraId="2DC62388" w14:textId="77777777" w:rsidR="0028662E" w:rsidDel="00384B96" w:rsidRDefault="0028662E">
      <w:pPr>
        <w:pStyle w:val="Index1"/>
        <w:tabs>
          <w:tab w:val="right" w:pos="4735"/>
        </w:tabs>
        <w:rPr>
          <w:del w:id="2624" w:author="Joyce L Tokar" w:date="2017-09-13T11:49:00Z"/>
          <w:noProof/>
        </w:rPr>
      </w:pPr>
      <w:del w:id="2625" w:author="Joyce L Tokar" w:date="2017-09-13T11:49:00Z">
        <w:r w:rsidRPr="00895530" w:rsidDel="00384B96">
          <w:rPr>
            <w:noProof/>
            <w:kern w:val="32"/>
          </w:rPr>
          <w:delText>Access object</w:delText>
        </w:r>
        <w:r w:rsidDel="00384B96">
          <w:rPr>
            <w:noProof/>
          </w:rPr>
          <w:delText>, 9</w:delText>
        </w:r>
      </w:del>
    </w:p>
    <w:p w14:paraId="254DD8A9" w14:textId="77777777" w:rsidR="0028662E" w:rsidDel="00384B96" w:rsidRDefault="0028662E">
      <w:pPr>
        <w:pStyle w:val="Index1"/>
        <w:tabs>
          <w:tab w:val="right" w:pos="4735"/>
        </w:tabs>
        <w:rPr>
          <w:del w:id="2626" w:author="Joyce L Tokar" w:date="2017-09-13T11:49:00Z"/>
          <w:noProof/>
        </w:rPr>
      </w:pPr>
      <w:del w:id="2627" w:author="Joyce L Tokar" w:date="2017-09-13T11:49:00Z">
        <w:r w:rsidRPr="00895530" w:rsidDel="00384B96">
          <w:rPr>
            <w:noProof/>
            <w:kern w:val="32"/>
          </w:rPr>
          <w:delText>Access type</w:delText>
        </w:r>
        <w:r w:rsidDel="00384B96">
          <w:rPr>
            <w:noProof/>
          </w:rPr>
          <w:delText>, 9</w:delText>
        </w:r>
      </w:del>
    </w:p>
    <w:p w14:paraId="367D88B9" w14:textId="77777777" w:rsidR="0028662E" w:rsidDel="00384B96" w:rsidRDefault="0028662E">
      <w:pPr>
        <w:pStyle w:val="Index1"/>
        <w:tabs>
          <w:tab w:val="right" w:pos="4735"/>
        </w:tabs>
        <w:rPr>
          <w:del w:id="2628" w:author="Joyce L Tokar" w:date="2017-09-13T11:49:00Z"/>
          <w:noProof/>
        </w:rPr>
      </w:pPr>
      <w:del w:id="2629" w:author="Joyce L Tokar" w:date="2017-09-13T11:49:00Z">
        <w:r w:rsidRPr="00895530" w:rsidDel="00384B96">
          <w:rPr>
            <w:noProof/>
            <w:kern w:val="32"/>
          </w:rPr>
          <w:delText>Access value</w:delText>
        </w:r>
        <w:r w:rsidDel="00384B96">
          <w:rPr>
            <w:noProof/>
          </w:rPr>
          <w:delText>, 10</w:delText>
        </w:r>
      </w:del>
    </w:p>
    <w:p w14:paraId="08F301AE" w14:textId="77777777" w:rsidR="0028662E" w:rsidDel="00384B96" w:rsidRDefault="0028662E">
      <w:pPr>
        <w:pStyle w:val="Index1"/>
        <w:tabs>
          <w:tab w:val="right" w:pos="4735"/>
        </w:tabs>
        <w:rPr>
          <w:del w:id="2630" w:author="Joyce L Tokar" w:date="2017-09-13T11:49:00Z"/>
          <w:noProof/>
        </w:rPr>
      </w:pPr>
      <w:del w:id="2631" w:author="Joyce L Tokar" w:date="2017-09-13T11:49:00Z">
        <w:r w:rsidRPr="00895530" w:rsidDel="00384B96">
          <w:rPr>
            <w:noProof/>
            <w:kern w:val="32"/>
          </w:rPr>
          <w:delText>Access-to-subprogram</w:delText>
        </w:r>
        <w:r w:rsidDel="00384B96">
          <w:rPr>
            <w:noProof/>
          </w:rPr>
          <w:delText>, 9</w:delText>
        </w:r>
      </w:del>
    </w:p>
    <w:p w14:paraId="6D94318C" w14:textId="77777777" w:rsidR="0028662E" w:rsidDel="00384B96" w:rsidRDefault="0028662E">
      <w:pPr>
        <w:pStyle w:val="Index1"/>
        <w:tabs>
          <w:tab w:val="right" w:pos="4735"/>
        </w:tabs>
        <w:rPr>
          <w:del w:id="2632" w:author="Joyce L Tokar" w:date="2017-09-13T11:49:00Z"/>
          <w:noProof/>
        </w:rPr>
      </w:pPr>
      <w:del w:id="2633" w:author="Joyce L Tokar" w:date="2017-09-13T11:49:00Z">
        <w:r w:rsidDel="00384B96">
          <w:rPr>
            <w:noProof/>
          </w:rPr>
          <w:delText>Allocator, 10</w:delText>
        </w:r>
      </w:del>
    </w:p>
    <w:p w14:paraId="693DB0AF" w14:textId="77777777" w:rsidR="0028662E" w:rsidDel="00384B96" w:rsidRDefault="0028662E">
      <w:pPr>
        <w:pStyle w:val="Index1"/>
        <w:tabs>
          <w:tab w:val="right" w:pos="4735"/>
        </w:tabs>
        <w:rPr>
          <w:del w:id="2634" w:author="Joyce L Tokar" w:date="2017-09-13T11:49:00Z"/>
          <w:noProof/>
        </w:rPr>
      </w:pPr>
      <w:del w:id="2635" w:author="Joyce L Tokar" w:date="2017-09-13T11:49:00Z">
        <w:r w:rsidDel="00384B96">
          <w:rPr>
            <w:noProof/>
          </w:rPr>
          <w:delText>AMV – Type-breaking Reinterpretation of Data, 31</w:delText>
        </w:r>
      </w:del>
    </w:p>
    <w:p w14:paraId="7EB007E8" w14:textId="77777777" w:rsidR="0028662E" w:rsidDel="00384B96" w:rsidRDefault="0028662E">
      <w:pPr>
        <w:pStyle w:val="Index1"/>
        <w:tabs>
          <w:tab w:val="right" w:pos="4735"/>
        </w:tabs>
        <w:rPr>
          <w:del w:id="2636" w:author="Joyce L Tokar" w:date="2017-09-13T11:49:00Z"/>
          <w:noProof/>
        </w:rPr>
      </w:pPr>
      <w:del w:id="2637" w:author="Joyce L Tokar" w:date="2017-09-13T11:49:00Z">
        <w:r w:rsidDel="00384B96">
          <w:rPr>
            <w:noProof/>
          </w:rPr>
          <w:delText>Aspect specification, 10</w:delText>
        </w:r>
      </w:del>
    </w:p>
    <w:p w14:paraId="422C436C" w14:textId="77777777" w:rsidR="0028662E" w:rsidDel="00384B96" w:rsidRDefault="0028662E">
      <w:pPr>
        <w:pStyle w:val="Index1"/>
        <w:tabs>
          <w:tab w:val="right" w:pos="4735"/>
        </w:tabs>
        <w:rPr>
          <w:del w:id="2638" w:author="Joyce L Tokar" w:date="2017-09-13T11:49:00Z"/>
          <w:noProof/>
        </w:rPr>
      </w:pPr>
      <w:del w:id="2639" w:author="Joyce L Tokar" w:date="2017-09-13T11:49:00Z">
        <w:r w:rsidDel="00384B96">
          <w:rPr>
            <w:noProof/>
          </w:rPr>
          <w:delText>Atomic, 10, 12, 17, 38, 40</w:delText>
        </w:r>
      </w:del>
    </w:p>
    <w:p w14:paraId="37234EB1" w14:textId="77777777" w:rsidR="0028662E" w:rsidDel="00384B96" w:rsidRDefault="0028662E">
      <w:pPr>
        <w:pStyle w:val="Index1"/>
        <w:tabs>
          <w:tab w:val="right" w:pos="4735"/>
        </w:tabs>
        <w:rPr>
          <w:del w:id="2640" w:author="Joyce L Tokar" w:date="2017-09-13T11:49:00Z"/>
          <w:noProof/>
        </w:rPr>
      </w:pPr>
      <w:del w:id="2641" w:author="Joyce L Tokar" w:date="2017-09-13T11:49:00Z">
        <w:r w:rsidDel="00384B96">
          <w:rPr>
            <w:noProof/>
          </w:rPr>
          <w:delText>Attribute, 10</w:delText>
        </w:r>
      </w:del>
    </w:p>
    <w:p w14:paraId="608EA893" w14:textId="77777777" w:rsidR="0028662E" w:rsidDel="00384B96" w:rsidRDefault="0028662E">
      <w:pPr>
        <w:pStyle w:val="Index2"/>
        <w:tabs>
          <w:tab w:val="right" w:pos="4735"/>
        </w:tabs>
        <w:rPr>
          <w:del w:id="2642" w:author="Joyce L Tokar" w:date="2017-09-13T11:49:00Z"/>
          <w:noProof/>
        </w:rPr>
      </w:pPr>
      <w:del w:id="2643" w:author="Joyce L Tokar" w:date="2017-09-13T11:49:00Z">
        <w:r w:rsidDel="00384B96">
          <w:rPr>
            <w:noProof/>
          </w:rPr>
          <w:delText>‘Access, 20, 29</w:delText>
        </w:r>
      </w:del>
    </w:p>
    <w:p w14:paraId="5BE60C28" w14:textId="77777777" w:rsidR="0028662E" w:rsidDel="00384B96" w:rsidRDefault="0028662E">
      <w:pPr>
        <w:pStyle w:val="Index2"/>
        <w:tabs>
          <w:tab w:val="right" w:pos="4735"/>
        </w:tabs>
        <w:rPr>
          <w:del w:id="2644" w:author="Joyce L Tokar" w:date="2017-09-13T11:49:00Z"/>
          <w:noProof/>
        </w:rPr>
      </w:pPr>
      <w:del w:id="2645" w:author="Joyce L Tokar" w:date="2017-09-13T11:49:00Z">
        <w:r w:rsidDel="00384B96">
          <w:rPr>
            <w:noProof/>
          </w:rPr>
          <w:delText>‘Callable, 40</w:delText>
        </w:r>
      </w:del>
    </w:p>
    <w:p w14:paraId="236D44EE" w14:textId="77777777" w:rsidR="0028662E" w:rsidDel="00384B96" w:rsidRDefault="0028662E">
      <w:pPr>
        <w:pStyle w:val="Index2"/>
        <w:tabs>
          <w:tab w:val="right" w:pos="4735"/>
        </w:tabs>
        <w:rPr>
          <w:del w:id="2646" w:author="Joyce L Tokar" w:date="2017-09-13T11:49:00Z"/>
          <w:noProof/>
        </w:rPr>
      </w:pPr>
      <w:del w:id="2647" w:author="Joyce L Tokar" w:date="2017-09-13T11:49:00Z">
        <w:r w:rsidDel="00384B96">
          <w:rPr>
            <w:noProof/>
          </w:rPr>
          <w:delText>‘Terminated, 40</w:delText>
        </w:r>
      </w:del>
    </w:p>
    <w:p w14:paraId="31FA359B" w14:textId="77777777" w:rsidR="0028662E" w:rsidDel="00384B96" w:rsidRDefault="0028662E">
      <w:pPr>
        <w:pStyle w:val="Index2"/>
        <w:tabs>
          <w:tab w:val="right" w:pos="4735"/>
        </w:tabs>
        <w:rPr>
          <w:del w:id="2648" w:author="Joyce L Tokar" w:date="2017-09-13T11:49:00Z"/>
          <w:noProof/>
        </w:rPr>
      </w:pPr>
      <w:del w:id="2649" w:author="Joyce L Tokar" w:date="2017-09-13T11:49:00Z">
        <w:r w:rsidDel="00384B96">
          <w:rPr>
            <w:noProof/>
          </w:rPr>
          <w:delText>‘Valid, 16, 24</w:delText>
        </w:r>
      </w:del>
    </w:p>
    <w:p w14:paraId="66E7384C" w14:textId="77777777" w:rsidR="0028662E" w:rsidDel="00384B96" w:rsidRDefault="0028662E">
      <w:pPr>
        <w:pStyle w:val="Index2"/>
        <w:tabs>
          <w:tab w:val="right" w:pos="4735"/>
        </w:tabs>
        <w:rPr>
          <w:del w:id="2650" w:author="Joyce L Tokar" w:date="2017-09-13T11:49:00Z"/>
          <w:noProof/>
        </w:rPr>
      </w:pPr>
      <w:del w:id="2651" w:author="Joyce L Tokar" w:date="2017-09-13T11:49:00Z">
        <w:r w:rsidDel="00384B96">
          <w:rPr>
            <w:noProof/>
          </w:rPr>
          <w:delText>’Valid, 24</w:delText>
        </w:r>
      </w:del>
    </w:p>
    <w:p w14:paraId="4F67B644" w14:textId="77777777" w:rsidR="0028662E" w:rsidDel="00384B96" w:rsidRDefault="0028662E">
      <w:pPr>
        <w:pStyle w:val="Index2"/>
        <w:tabs>
          <w:tab w:val="right" w:pos="4735"/>
        </w:tabs>
        <w:rPr>
          <w:del w:id="2652" w:author="Joyce L Tokar" w:date="2017-09-13T11:49:00Z"/>
          <w:noProof/>
        </w:rPr>
      </w:pPr>
      <w:del w:id="2653" w:author="Joyce L Tokar" w:date="2017-09-13T11:49:00Z">
        <w:r w:rsidDel="00384B96">
          <w:rPr>
            <w:noProof/>
          </w:rPr>
          <w:delText>'Access, 29</w:delText>
        </w:r>
      </w:del>
    </w:p>
    <w:p w14:paraId="58C835CE" w14:textId="77777777" w:rsidR="0028662E" w:rsidDel="00384B96" w:rsidRDefault="0028662E">
      <w:pPr>
        <w:pStyle w:val="Index2"/>
        <w:tabs>
          <w:tab w:val="right" w:pos="4735"/>
        </w:tabs>
        <w:rPr>
          <w:del w:id="2654" w:author="Joyce L Tokar" w:date="2017-09-13T11:49:00Z"/>
          <w:noProof/>
        </w:rPr>
      </w:pPr>
      <w:del w:id="2655" w:author="Joyce L Tokar" w:date="2017-09-13T11:49:00Z">
        <w:r w:rsidDel="00384B96">
          <w:rPr>
            <w:noProof/>
          </w:rPr>
          <w:delText>'Address, 29, 42</w:delText>
        </w:r>
      </w:del>
    </w:p>
    <w:p w14:paraId="13C4F748" w14:textId="77777777" w:rsidR="0028662E" w:rsidDel="00384B96" w:rsidRDefault="0028662E">
      <w:pPr>
        <w:pStyle w:val="Index2"/>
        <w:tabs>
          <w:tab w:val="right" w:pos="4735"/>
        </w:tabs>
        <w:rPr>
          <w:del w:id="2656" w:author="Joyce L Tokar" w:date="2017-09-13T11:49:00Z"/>
          <w:noProof/>
        </w:rPr>
      </w:pPr>
      <w:del w:id="2657" w:author="Joyce L Tokar" w:date="2017-09-13T11:49:00Z">
        <w:r w:rsidDel="00384B96">
          <w:rPr>
            <w:noProof/>
          </w:rPr>
          <w:delText>'Alignment, 13</w:delText>
        </w:r>
      </w:del>
    </w:p>
    <w:p w14:paraId="064F37A9" w14:textId="77777777" w:rsidR="0028662E" w:rsidDel="00384B96" w:rsidRDefault="0028662E">
      <w:pPr>
        <w:pStyle w:val="Index2"/>
        <w:tabs>
          <w:tab w:val="right" w:pos="4735"/>
        </w:tabs>
        <w:rPr>
          <w:del w:id="2658" w:author="Joyce L Tokar" w:date="2017-09-13T11:49:00Z"/>
          <w:noProof/>
        </w:rPr>
      </w:pPr>
      <w:del w:id="2659" w:author="Joyce L Tokar" w:date="2017-09-13T11:49:00Z">
        <w:r w:rsidDel="00384B96">
          <w:rPr>
            <w:noProof/>
          </w:rPr>
          <w:delText>'Component_Size, 13</w:delText>
        </w:r>
      </w:del>
    </w:p>
    <w:p w14:paraId="28171235" w14:textId="77777777" w:rsidR="0028662E" w:rsidDel="00384B96" w:rsidRDefault="0028662E">
      <w:pPr>
        <w:pStyle w:val="Index2"/>
        <w:tabs>
          <w:tab w:val="right" w:pos="4735"/>
        </w:tabs>
        <w:rPr>
          <w:del w:id="2660" w:author="Joyce L Tokar" w:date="2017-09-13T11:49:00Z"/>
          <w:noProof/>
        </w:rPr>
      </w:pPr>
      <w:del w:id="2661" w:author="Joyce L Tokar" w:date="2017-09-13T11:49:00Z">
        <w:r w:rsidDel="00384B96">
          <w:rPr>
            <w:noProof/>
          </w:rPr>
          <w:delText>'Exponent, 17</w:delText>
        </w:r>
      </w:del>
    </w:p>
    <w:p w14:paraId="18223D7E" w14:textId="77777777" w:rsidR="0028662E" w:rsidDel="00384B96" w:rsidRDefault="0028662E">
      <w:pPr>
        <w:pStyle w:val="Index2"/>
        <w:tabs>
          <w:tab w:val="right" w:pos="4735"/>
        </w:tabs>
        <w:rPr>
          <w:del w:id="2662" w:author="Joyce L Tokar" w:date="2017-09-13T11:49:00Z"/>
          <w:noProof/>
        </w:rPr>
      </w:pPr>
      <w:del w:id="2663" w:author="Joyce L Tokar" w:date="2017-09-13T11:49:00Z">
        <w:r w:rsidDel="00384B96">
          <w:rPr>
            <w:noProof/>
          </w:rPr>
          <w:delText>'First, 28, 39</w:delText>
        </w:r>
      </w:del>
    </w:p>
    <w:p w14:paraId="749DD420" w14:textId="77777777" w:rsidR="0028662E" w:rsidDel="00384B96" w:rsidRDefault="0028662E">
      <w:pPr>
        <w:pStyle w:val="Index2"/>
        <w:tabs>
          <w:tab w:val="right" w:pos="4735"/>
        </w:tabs>
        <w:rPr>
          <w:del w:id="2664" w:author="Joyce L Tokar" w:date="2017-09-13T11:49:00Z"/>
          <w:noProof/>
        </w:rPr>
      </w:pPr>
      <w:del w:id="2665" w:author="Joyce L Tokar" w:date="2017-09-13T11:49:00Z">
        <w:r w:rsidDel="00384B96">
          <w:rPr>
            <w:noProof/>
          </w:rPr>
          <w:delText>'Image, 26</w:delText>
        </w:r>
      </w:del>
    </w:p>
    <w:p w14:paraId="65DFC928" w14:textId="77777777" w:rsidR="0028662E" w:rsidDel="00384B96" w:rsidRDefault="0028662E">
      <w:pPr>
        <w:pStyle w:val="Index2"/>
        <w:tabs>
          <w:tab w:val="right" w:pos="4735"/>
        </w:tabs>
        <w:rPr>
          <w:del w:id="2666" w:author="Joyce L Tokar" w:date="2017-09-13T11:49:00Z"/>
          <w:noProof/>
        </w:rPr>
      </w:pPr>
      <w:del w:id="2667" w:author="Joyce L Tokar" w:date="2017-09-13T11:49:00Z">
        <w:r w:rsidDel="00384B96">
          <w:rPr>
            <w:noProof/>
          </w:rPr>
          <w:delText>'Last, 28, 39</w:delText>
        </w:r>
      </w:del>
    </w:p>
    <w:p w14:paraId="5534F559" w14:textId="77777777" w:rsidR="0028662E" w:rsidDel="00384B96" w:rsidRDefault="0028662E">
      <w:pPr>
        <w:pStyle w:val="Index2"/>
        <w:tabs>
          <w:tab w:val="right" w:pos="4735"/>
        </w:tabs>
        <w:rPr>
          <w:del w:id="2668" w:author="Joyce L Tokar" w:date="2017-09-13T11:49:00Z"/>
          <w:noProof/>
        </w:rPr>
      </w:pPr>
      <w:del w:id="2669" w:author="Joyce L Tokar" w:date="2017-09-13T11:49:00Z">
        <w:r w:rsidDel="00384B96">
          <w:rPr>
            <w:noProof/>
          </w:rPr>
          <w:delText>'Length, 28</w:delText>
        </w:r>
      </w:del>
    </w:p>
    <w:p w14:paraId="6BB52DCC" w14:textId="77777777" w:rsidR="0028662E" w:rsidDel="00384B96" w:rsidRDefault="0028662E">
      <w:pPr>
        <w:pStyle w:val="Index2"/>
        <w:tabs>
          <w:tab w:val="right" w:pos="4735"/>
        </w:tabs>
        <w:rPr>
          <w:del w:id="2670" w:author="Joyce L Tokar" w:date="2017-09-13T11:49:00Z"/>
          <w:noProof/>
        </w:rPr>
      </w:pPr>
      <w:del w:id="2671" w:author="Joyce L Tokar" w:date="2017-09-13T11:49:00Z">
        <w:r w:rsidDel="00384B96">
          <w:rPr>
            <w:noProof/>
          </w:rPr>
          <w:delText>'Range, 28</w:delText>
        </w:r>
      </w:del>
    </w:p>
    <w:p w14:paraId="20AADC7A" w14:textId="77777777" w:rsidR="0028662E" w:rsidDel="00384B96" w:rsidRDefault="0028662E">
      <w:pPr>
        <w:pStyle w:val="Index2"/>
        <w:tabs>
          <w:tab w:val="right" w:pos="4735"/>
        </w:tabs>
        <w:rPr>
          <w:del w:id="2672" w:author="Joyce L Tokar" w:date="2017-09-13T11:49:00Z"/>
          <w:noProof/>
        </w:rPr>
      </w:pPr>
      <w:del w:id="2673" w:author="Joyce L Tokar" w:date="2017-09-13T11:49:00Z">
        <w:r w:rsidDel="00384B96">
          <w:rPr>
            <w:noProof/>
          </w:rPr>
          <w:delText>'Size, 13</w:delText>
        </w:r>
      </w:del>
    </w:p>
    <w:p w14:paraId="55D9076A" w14:textId="77777777" w:rsidR="0028662E" w:rsidDel="00384B96" w:rsidRDefault="0028662E">
      <w:pPr>
        <w:pStyle w:val="Index2"/>
        <w:tabs>
          <w:tab w:val="right" w:pos="4735"/>
        </w:tabs>
        <w:rPr>
          <w:del w:id="2674" w:author="Joyce L Tokar" w:date="2017-09-13T11:49:00Z"/>
          <w:noProof/>
        </w:rPr>
      </w:pPr>
      <w:del w:id="2675" w:author="Joyce L Tokar" w:date="2017-09-13T11:49:00Z">
        <w:r w:rsidDel="00384B96">
          <w:rPr>
            <w:noProof/>
          </w:rPr>
          <w:delText>'Unchecked_Access, 15, 29, 36</w:delText>
        </w:r>
      </w:del>
    </w:p>
    <w:p w14:paraId="01FE5836" w14:textId="77777777" w:rsidR="0028662E" w:rsidDel="00384B96" w:rsidRDefault="0028662E">
      <w:pPr>
        <w:pStyle w:val="Index2"/>
        <w:tabs>
          <w:tab w:val="right" w:pos="4735"/>
        </w:tabs>
        <w:rPr>
          <w:del w:id="2676" w:author="Joyce L Tokar" w:date="2017-09-13T11:49:00Z"/>
          <w:noProof/>
        </w:rPr>
      </w:pPr>
      <w:del w:id="2677" w:author="Joyce L Tokar" w:date="2017-09-13T11:49:00Z">
        <w:r w:rsidDel="00384B96">
          <w:rPr>
            <w:noProof/>
          </w:rPr>
          <w:delText>'Valid, 34</w:delText>
        </w:r>
      </w:del>
    </w:p>
    <w:p w14:paraId="158AB5E9" w14:textId="77777777" w:rsidR="0028662E" w:rsidDel="00384B96" w:rsidRDefault="0028662E">
      <w:pPr>
        <w:pStyle w:val="IndexHeading"/>
        <w:keepNext/>
        <w:tabs>
          <w:tab w:val="right" w:pos="4735"/>
        </w:tabs>
        <w:rPr>
          <w:del w:id="2678" w:author="Joyce L Tokar" w:date="2017-09-13T11:49:00Z"/>
          <w:rFonts w:cstheme="minorBidi"/>
          <w:b/>
          <w:bCs/>
          <w:noProof/>
        </w:rPr>
      </w:pPr>
      <w:del w:id="2679" w:author="Joyce L Tokar" w:date="2017-09-13T11:49:00Z">
        <w:r w:rsidDel="00384B96">
          <w:rPr>
            <w:noProof/>
          </w:rPr>
          <w:delText xml:space="preserve"> </w:delText>
        </w:r>
      </w:del>
    </w:p>
    <w:p w14:paraId="05715828" w14:textId="77777777" w:rsidR="0028662E" w:rsidDel="00384B96" w:rsidRDefault="0028662E">
      <w:pPr>
        <w:pStyle w:val="Index1"/>
        <w:tabs>
          <w:tab w:val="right" w:pos="4735"/>
        </w:tabs>
        <w:rPr>
          <w:del w:id="2680" w:author="Joyce L Tokar" w:date="2017-09-13T11:49:00Z"/>
          <w:noProof/>
        </w:rPr>
      </w:pPr>
      <w:del w:id="2681" w:author="Joyce L Tokar" w:date="2017-09-13T11:49:00Z">
        <w:r w:rsidDel="00384B96">
          <w:rPr>
            <w:noProof/>
          </w:rPr>
          <w:delText>Bit ordering, 10</w:delText>
        </w:r>
      </w:del>
    </w:p>
    <w:p w14:paraId="684FBCF6" w14:textId="77777777" w:rsidR="0028662E" w:rsidDel="00384B96" w:rsidRDefault="0028662E">
      <w:pPr>
        <w:pStyle w:val="Index1"/>
        <w:tabs>
          <w:tab w:val="right" w:pos="4735"/>
        </w:tabs>
        <w:rPr>
          <w:del w:id="2682" w:author="Joyce L Tokar" w:date="2017-09-13T11:49:00Z"/>
          <w:noProof/>
        </w:rPr>
      </w:pPr>
      <w:del w:id="2683" w:author="Joyce L Tokar" w:date="2017-09-13T11:49:00Z">
        <w:r w:rsidDel="00384B96">
          <w:rPr>
            <w:noProof/>
          </w:rPr>
          <w:delText>BJL – Namespace Issues, 23</w:delText>
        </w:r>
      </w:del>
    </w:p>
    <w:p w14:paraId="56111FAE" w14:textId="77777777" w:rsidR="0028662E" w:rsidDel="00384B96" w:rsidRDefault="0028662E">
      <w:pPr>
        <w:pStyle w:val="Index1"/>
        <w:tabs>
          <w:tab w:val="right" w:pos="4735"/>
        </w:tabs>
        <w:rPr>
          <w:del w:id="2684" w:author="Joyce L Tokar" w:date="2017-09-13T11:49:00Z"/>
          <w:noProof/>
        </w:rPr>
      </w:pPr>
      <w:del w:id="2685" w:author="Joyce L Tokar" w:date="2017-09-13T11:49:00Z">
        <w:r w:rsidRPr="00895530" w:rsidDel="00384B96">
          <w:rPr>
            <w:noProof/>
            <w:kern w:val="32"/>
          </w:rPr>
          <w:delText>Bounded Error</w:delText>
        </w:r>
        <w:r w:rsidDel="00384B96">
          <w:rPr>
            <w:noProof/>
          </w:rPr>
          <w:delText>, 10</w:delText>
        </w:r>
      </w:del>
    </w:p>
    <w:p w14:paraId="69F928C8" w14:textId="77777777" w:rsidR="0028662E" w:rsidDel="00384B96" w:rsidRDefault="0028662E">
      <w:pPr>
        <w:pStyle w:val="Index1"/>
        <w:tabs>
          <w:tab w:val="right" w:pos="4735"/>
        </w:tabs>
        <w:rPr>
          <w:del w:id="2686" w:author="Joyce L Tokar" w:date="2017-09-13T11:49:00Z"/>
          <w:noProof/>
        </w:rPr>
      </w:pPr>
      <w:del w:id="2687" w:author="Joyce L Tokar" w:date="2017-09-13T11:49:00Z">
        <w:r w:rsidDel="00384B96">
          <w:rPr>
            <w:noProof/>
          </w:rPr>
          <w:delText>BQF – Unspecified Behaviour, 36</w:delText>
        </w:r>
      </w:del>
    </w:p>
    <w:p w14:paraId="169E60F1" w14:textId="77777777" w:rsidR="0028662E" w:rsidDel="00384B96" w:rsidRDefault="0028662E">
      <w:pPr>
        <w:pStyle w:val="Index1"/>
        <w:tabs>
          <w:tab w:val="right" w:pos="4735"/>
        </w:tabs>
        <w:rPr>
          <w:del w:id="2688" w:author="Joyce L Tokar" w:date="2017-09-13T11:49:00Z"/>
          <w:noProof/>
        </w:rPr>
      </w:pPr>
      <w:del w:id="2689" w:author="Joyce L Tokar" w:date="2017-09-13T11:49:00Z">
        <w:r w:rsidDel="00384B96">
          <w:rPr>
            <w:noProof/>
          </w:rPr>
          <w:delText>BRS – Obscure Language Features, 36</w:delText>
        </w:r>
      </w:del>
    </w:p>
    <w:p w14:paraId="54F9C0B0" w14:textId="77777777" w:rsidR="0028662E" w:rsidDel="00384B96" w:rsidRDefault="0028662E">
      <w:pPr>
        <w:pStyle w:val="IndexHeading"/>
        <w:keepNext/>
        <w:tabs>
          <w:tab w:val="right" w:pos="4735"/>
        </w:tabs>
        <w:rPr>
          <w:del w:id="2690" w:author="Joyce L Tokar" w:date="2017-09-13T11:49:00Z"/>
          <w:rFonts w:cstheme="minorBidi"/>
          <w:b/>
          <w:bCs/>
          <w:noProof/>
        </w:rPr>
      </w:pPr>
      <w:del w:id="2691" w:author="Joyce L Tokar" w:date="2017-09-13T11:49:00Z">
        <w:r w:rsidDel="00384B96">
          <w:rPr>
            <w:noProof/>
          </w:rPr>
          <w:delText xml:space="preserve"> </w:delText>
        </w:r>
      </w:del>
    </w:p>
    <w:p w14:paraId="0C61F030" w14:textId="77777777" w:rsidR="0028662E" w:rsidDel="00384B96" w:rsidRDefault="0028662E">
      <w:pPr>
        <w:pStyle w:val="Index1"/>
        <w:tabs>
          <w:tab w:val="right" w:pos="4735"/>
        </w:tabs>
        <w:rPr>
          <w:del w:id="2692" w:author="Joyce L Tokar" w:date="2017-09-13T11:49:00Z"/>
          <w:noProof/>
        </w:rPr>
      </w:pPr>
      <w:del w:id="2693" w:author="Joyce L Tokar" w:date="2017-09-13T11:49:00Z">
        <w:r w:rsidDel="00384B96">
          <w:rPr>
            <w:noProof/>
          </w:rPr>
          <w:delText>Case choices, 10</w:delText>
        </w:r>
      </w:del>
    </w:p>
    <w:p w14:paraId="24482985" w14:textId="77777777" w:rsidR="0028662E" w:rsidDel="00384B96" w:rsidRDefault="0028662E">
      <w:pPr>
        <w:pStyle w:val="Index1"/>
        <w:tabs>
          <w:tab w:val="right" w:pos="4735"/>
        </w:tabs>
        <w:rPr>
          <w:del w:id="2694" w:author="Joyce L Tokar" w:date="2017-09-13T11:49:00Z"/>
          <w:noProof/>
        </w:rPr>
      </w:pPr>
      <w:del w:id="2695" w:author="Joyce L Tokar" w:date="2017-09-13T11:49:00Z">
        <w:r w:rsidDel="00384B96">
          <w:rPr>
            <w:noProof/>
          </w:rPr>
          <w:delText>Case expression, 10</w:delText>
        </w:r>
      </w:del>
    </w:p>
    <w:p w14:paraId="7F6DA31D" w14:textId="77777777" w:rsidR="0028662E" w:rsidDel="00384B96" w:rsidRDefault="0028662E">
      <w:pPr>
        <w:pStyle w:val="Index1"/>
        <w:tabs>
          <w:tab w:val="right" w:pos="4735"/>
        </w:tabs>
        <w:rPr>
          <w:del w:id="2696" w:author="Joyce L Tokar" w:date="2017-09-13T11:49:00Z"/>
          <w:noProof/>
        </w:rPr>
      </w:pPr>
      <w:del w:id="2697" w:author="Joyce L Tokar" w:date="2017-09-13T11:49:00Z">
        <w:r w:rsidDel="00384B96">
          <w:rPr>
            <w:noProof/>
          </w:rPr>
          <w:delText>Case statement, 10, 18, 27</w:delText>
        </w:r>
      </w:del>
    </w:p>
    <w:p w14:paraId="2C177A89" w14:textId="77777777" w:rsidR="0028662E" w:rsidDel="00384B96" w:rsidRDefault="0028662E">
      <w:pPr>
        <w:pStyle w:val="Index1"/>
        <w:tabs>
          <w:tab w:val="right" w:pos="4735"/>
        </w:tabs>
        <w:rPr>
          <w:del w:id="2698" w:author="Joyce L Tokar" w:date="2017-09-13T11:49:00Z"/>
          <w:noProof/>
        </w:rPr>
      </w:pPr>
      <w:del w:id="2699" w:author="Joyce L Tokar" w:date="2017-09-13T11:49:00Z">
        <w:r w:rsidRPr="00895530" w:rsidDel="00384B96">
          <w:rPr>
            <w:noProof/>
            <w:lang w:val="en-GB"/>
          </w:rPr>
          <w:delText>CCB</w:delText>
        </w:r>
        <w:r w:rsidDel="00384B96">
          <w:rPr>
            <w:noProof/>
          </w:rPr>
          <w:delText xml:space="preserve"> – </w:delText>
        </w:r>
        <w:r w:rsidRPr="00895530" w:rsidDel="00384B96">
          <w:rPr>
            <w:noProof/>
            <w:lang w:val="en-GB"/>
          </w:rPr>
          <w:delText>Enumerator Issues</w:delText>
        </w:r>
        <w:r w:rsidDel="00384B96">
          <w:rPr>
            <w:noProof/>
          </w:rPr>
          <w:delText>, 17</w:delText>
        </w:r>
      </w:del>
    </w:p>
    <w:p w14:paraId="1BC49BEF" w14:textId="77777777" w:rsidR="0028662E" w:rsidDel="00384B96" w:rsidRDefault="0028662E">
      <w:pPr>
        <w:pStyle w:val="Index1"/>
        <w:tabs>
          <w:tab w:val="right" w:pos="4735"/>
        </w:tabs>
        <w:rPr>
          <w:del w:id="2700" w:author="Joyce L Tokar" w:date="2017-09-13T11:49:00Z"/>
          <w:noProof/>
        </w:rPr>
      </w:pPr>
      <w:del w:id="2701" w:author="Joyce L Tokar" w:date="2017-09-13T11:49:00Z">
        <w:r w:rsidDel="00384B96">
          <w:rPr>
            <w:noProof/>
          </w:rPr>
          <w:delText>CGA – Concurrency – Activation, 39</w:delText>
        </w:r>
      </w:del>
    </w:p>
    <w:p w14:paraId="609EE236" w14:textId="77777777" w:rsidR="0028662E" w:rsidDel="00384B96" w:rsidRDefault="0028662E">
      <w:pPr>
        <w:pStyle w:val="Index1"/>
        <w:tabs>
          <w:tab w:val="right" w:pos="4735"/>
        </w:tabs>
        <w:rPr>
          <w:del w:id="2702" w:author="Joyce L Tokar" w:date="2017-09-13T11:49:00Z"/>
          <w:noProof/>
        </w:rPr>
      </w:pPr>
      <w:del w:id="2703" w:author="Joyce L Tokar" w:date="2017-09-13T11:49:00Z">
        <w:r w:rsidRPr="00895530" w:rsidDel="00384B96">
          <w:rPr>
            <w:noProof/>
            <w:lang w:val="en-CA"/>
          </w:rPr>
          <w:delText xml:space="preserve">CGM </w:delText>
        </w:r>
        <w:r w:rsidDel="00384B96">
          <w:rPr>
            <w:noProof/>
          </w:rPr>
          <w:delText>–</w:delText>
        </w:r>
        <w:r w:rsidRPr="00895530" w:rsidDel="00384B96">
          <w:rPr>
            <w:noProof/>
            <w:lang w:val="en-CA"/>
          </w:rPr>
          <w:delText xml:space="preserve"> Protocol Lock Errors</w:delText>
        </w:r>
        <w:r w:rsidDel="00384B96">
          <w:rPr>
            <w:noProof/>
          </w:rPr>
          <w:delText>, 41</w:delText>
        </w:r>
      </w:del>
    </w:p>
    <w:p w14:paraId="4A5908E9" w14:textId="77777777" w:rsidR="0028662E" w:rsidDel="00384B96" w:rsidRDefault="0028662E">
      <w:pPr>
        <w:pStyle w:val="Index1"/>
        <w:tabs>
          <w:tab w:val="right" w:pos="4735"/>
        </w:tabs>
        <w:rPr>
          <w:del w:id="2704" w:author="Joyce L Tokar" w:date="2017-09-13T11:49:00Z"/>
          <w:noProof/>
        </w:rPr>
      </w:pPr>
      <w:del w:id="2705" w:author="Joyce L Tokar" w:date="2017-09-13T11:49:00Z">
        <w:r w:rsidRPr="00895530" w:rsidDel="00384B96">
          <w:rPr>
            <w:noProof/>
            <w:lang w:val="en-CA"/>
          </w:rPr>
          <w:delText xml:space="preserve">CGS </w:delText>
        </w:r>
        <w:r w:rsidDel="00384B96">
          <w:rPr>
            <w:noProof/>
          </w:rPr>
          <w:delText>–</w:delText>
        </w:r>
        <w:r w:rsidRPr="00895530" w:rsidDel="00384B96">
          <w:rPr>
            <w:noProof/>
            <w:lang w:val="en-CA"/>
          </w:rPr>
          <w:delText xml:space="preserve"> Concurrency – Premature Termination</w:delText>
        </w:r>
        <w:r w:rsidDel="00384B96">
          <w:rPr>
            <w:noProof/>
          </w:rPr>
          <w:delText>, 40</w:delText>
        </w:r>
      </w:del>
    </w:p>
    <w:p w14:paraId="54B79D92" w14:textId="77777777" w:rsidR="0028662E" w:rsidDel="00384B96" w:rsidRDefault="0028662E">
      <w:pPr>
        <w:pStyle w:val="Index1"/>
        <w:tabs>
          <w:tab w:val="right" w:pos="4735"/>
        </w:tabs>
        <w:rPr>
          <w:del w:id="2706" w:author="Joyce L Tokar" w:date="2017-09-13T11:49:00Z"/>
          <w:noProof/>
        </w:rPr>
      </w:pPr>
      <w:del w:id="2707" w:author="Joyce L Tokar" w:date="2017-09-13T11:49:00Z">
        <w:r w:rsidRPr="00895530" w:rsidDel="00384B96">
          <w:rPr>
            <w:noProof/>
            <w:lang w:val="en-CA"/>
          </w:rPr>
          <w:delText xml:space="preserve">CGT </w:delText>
        </w:r>
        <w:r w:rsidDel="00384B96">
          <w:rPr>
            <w:noProof/>
          </w:rPr>
          <w:delText>–</w:delText>
        </w:r>
        <w:r w:rsidRPr="00895530" w:rsidDel="00384B96">
          <w:rPr>
            <w:noProof/>
            <w:lang w:val="en-CA"/>
          </w:rPr>
          <w:delText xml:space="preserve"> Concurrency – Directed termination</w:delText>
        </w:r>
        <w:r w:rsidDel="00384B96">
          <w:rPr>
            <w:noProof/>
          </w:rPr>
          <w:delText>, 39</w:delText>
        </w:r>
      </w:del>
    </w:p>
    <w:p w14:paraId="2324DC75" w14:textId="77777777" w:rsidR="0028662E" w:rsidDel="00384B96" w:rsidRDefault="0028662E">
      <w:pPr>
        <w:pStyle w:val="Index1"/>
        <w:tabs>
          <w:tab w:val="right" w:pos="4735"/>
        </w:tabs>
        <w:rPr>
          <w:del w:id="2708" w:author="Joyce L Tokar" w:date="2017-09-13T11:49:00Z"/>
          <w:noProof/>
        </w:rPr>
      </w:pPr>
      <w:del w:id="2709" w:author="Joyce L Tokar" w:date="2017-09-13T11:49:00Z">
        <w:r w:rsidDel="00384B96">
          <w:rPr>
            <w:noProof/>
          </w:rPr>
          <w:delText>CGX – Concurrent Data Access, 40</w:delText>
        </w:r>
      </w:del>
    </w:p>
    <w:p w14:paraId="582A35FD" w14:textId="77777777" w:rsidR="0028662E" w:rsidDel="00384B96" w:rsidRDefault="0028662E">
      <w:pPr>
        <w:pStyle w:val="Index1"/>
        <w:tabs>
          <w:tab w:val="right" w:pos="4735"/>
        </w:tabs>
        <w:rPr>
          <w:del w:id="2710" w:author="Joyce L Tokar" w:date="2017-09-13T11:49:00Z"/>
          <w:noProof/>
        </w:rPr>
      </w:pPr>
      <w:del w:id="2711" w:author="Joyce L Tokar" w:date="2017-09-13T11:49:00Z">
        <w:r w:rsidRPr="00895530" w:rsidDel="00384B96">
          <w:rPr>
            <w:noProof/>
            <w:lang w:val="en-GB"/>
          </w:rPr>
          <w:delText xml:space="preserve">CJM </w:delText>
        </w:r>
        <w:r w:rsidDel="00384B96">
          <w:rPr>
            <w:noProof/>
          </w:rPr>
          <w:delText>–</w:delText>
        </w:r>
        <w:r w:rsidRPr="00895530" w:rsidDel="00384B96">
          <w:rPr>
            <w:noProof/>
            <w:lang w:val="en-GB"/>
          </w:rPr>
          <w:delText xml:space="preserve"> String Termination</w:delText>
        </w:r>
        <w:r w:rsidDel="00384B96">
          <w:rPr>
            <w:noProof/>
          </w:rPr>
          <w:delText>, 19</w:delText>
        </w:r>
      </w:del>
    </w:p>
    <w:p w14:paraId="666621AB" w14:textId="77777777" w:rsidR="0028662E" w:rsidDel="00384B96" w:rsidRDefault="0028662E">
      <w:pPr>
        <w:pStyle w:val="Index1"/>
        <w:tabs>
          <w:tab w:val="right" w:pos="4735"/>
        </w:tabs>
        <w:rPr>
          <w:del w:id="2712" w:author="Joyce L Tokar" w:date="2017-09-13T11:49:00Z"/>
          <w:noProof/>
        </w:rPr>
      </w:pPr>
      <w:del w:id="2713" w:author="Joyce L Tokar" w:date="2017-09-13T11:49:00Z">
        <w:r w:rsidDel="00384B96">
          <w:rPr>
            <w:noProof/>
          </w:rPr>
          <w:delText>CLL – Switch Statements and Static Analysis, 26</w:delText>
        </w:r>
      </w:del>
    </w:p>
    <w:p w14:paraId="77269980" w14:textId="77777777" w:rsidR="0028662E" w:rsidDel="00384B96" w:rsidRDefault="0028662E">
      <w:pPr>
        <w:pStyle w:val="Index1"/>
        <w:tabs>
          <w:tab w:val="right" w:pos="4735"/>
        </w:tabs>
        <w:rPr>
          <w:del w:id="2714" w:author="Joyce L Tokar" w:date="2017-09-13T11:49:00Z"/>
          <w:noProof/>
        </w:rPr>
      </w:pPr>
      <w:del w:id="2715" w:author="Joyce L Tokar" w:date="2017-09-13T11:49:00Z">
        <w:r w:rsidDel="00384B96">
          <w:rPr>
            <w:noProof/>
          </w:rPr>
          <w:delText>Compilation unit, 10</w:delText>
        </w:r>
      </w:del>
    </w:p>
    <w:p w14:paraId="1EDBB16C" w14:textId="77777777" w:rsidR="0028662E" w:rsidDel="00384B96" w:rsidRDefault="0028662E">
      <w:pPr>
        <w:pStyle w:val="Index1"/>
        <w:tabs>
          <w:tab w:val="right" w:pos="4735"/>
        </w:tabs>
        <w:rPr>
          <w:del w:id="2716" w:author="Joyce L Tokar" w:date="2017-09-13T11:49:00Z"/>
          <w:noProof/>
        </w:rPr>
      </w:pPr>
      <w:del w:id="2717" w:author="Joyce L Tokar" w:date="2017-09-13T11:49:00Z">
        <w:r w:rsidDel="00384B96">
          <w:rPr>
            <w:noProof/>
          </w:rPr>
          <w:delText>Configuration pragma, 10, 14</w:delText>
        </w:r>
      </w:del>
    </w:p>
    <w:p w14:paraId="6D3241B1" w14:textId="77777777" w:rsidR="0028662E" w:rsidDel="00384B96" w:rsidRDefault="0028662E">
      <w:pPr>
        <w:pStyle w:val="Index1"/>
        <w:tabs>
          <w:tab w:val="right" w:pos="4735"/>
        </w:tabs>
        <w:rPr>
          <w:del w:id="2718" w:author="Joyce L Tokar" w:date="2017-09-13T11:49:00Z"/>
          <w:noProof/>
        </w:rPr>
      </w:pPr>
      <w:del w:id="2719" w:author="Joyce L Tokar" w:date="2017-09-13T11:49:00Z">
        <w:r w:rsidRPr="00895530" w:rsidDel="00384B96">
          <w:rPr>
            <w:rFonts w:cs="Arial"/>
            <w:noProof/>
            <w:kern w:val="32"/>
          </w:rPr>
          <w:delText>Controlled type</w:delText>
        </w:r>
        <w:r w:rsidDel="00384B96">
          <w:rPr>
            <w:noProof/>
          </w:rPr>
          <w:delText>, 10</w:delText>
        </w:r>
      </w:del>
    </w:p>
    <w:p w14:paraId="3C0F0BC0" w14:textId="77777777" w:rsidR="0028662E" w:rsidDel="00384B96" w:rsidRDefault="0028662E">
      <w:pPr>
        <w:pStyle w:val="Index1"/>
        <w:tabs>
          <w:tab w:val="right" w:pos="4735"/>
        </w:tabs>
        <w:rPr>
          <w:del w:id="2720" w:author="Joyce L Tokar" w:date="2017-09-13T11:49:00Z"/>
          <w:noProof/>
        </w:rPr>
      </w:pPr>
      <w:del w:id="2721" w:author="Joyce L Tokar" w:date="2017-09-13T11:49:00Z">
        <w:r w:rsidDel="00384B96">
          <w:rPr>
            <w:noProof/>
          </w:rPr>
          <w:delText>CSJ – Passing Parameters and Return Values, 28</w:delText>
        </w:r>
      </w:del>
    </w:p>
    <w:p w14:paraId="2842A6AF" w14:textId="77777777" w:rsidR="0028662E" w:rsidDel="00384B96" w:rsidRDefault="0028662E">
      <w:pPr>
        <w:pStyle w:val="IndexHeading"/>
        <w:keepNext/>
        <w:tabs>
          <w:tab w:val="right" w:pos="4735"/>
        </w:tabs>
        <w:rPr>
          <w:del w:id="2722" w:author="Joyce L Tokar" w:date="2017-09-13T11:49:00Z"/>
          <w:rFonts w:cstheme="minorBidi"/>
          <w:b/>
          <w:bCs/>
          <w:noProof/>
        </w:rPr>
      </w:pPr>
      <w:del w:id="2723" w:author="Joyce L Tokar" w:date="2017-09-13T11:49:00Z">
        <w:r w:rsidDel="00384B96">
          <w:rPr>
            <w:noProof/>
          </w:rPr>
          <w:delText xml:space="preserve"> </w:delText>
        </w:r>
      </w:del>
    </w:p>
    <w:p w14:paraId="20014A90" w14:textId="77777777" w:rsidR="0028662E" w:rsidDel="00384B96" w:rsidRDefault="0028662E">
      <w:pPr>
        <w:pStyle w:val="Index1"/>
        <w:tabs>
          <w:tab w:val="right" w:pos="4735"/>
        </w:tabs>
        <w:rPr>
          <w:del w:id="2724" w:author="Joyce L Tokar" w:date="2017-09-13T11:49:00Z"/>
          <w:noProof/>
        </w:rPr>
      </w:pPr>
      <w:del w:id="2725" w:author="Joyce L Tokar" w:date="2017-09-13T11:49:00Z">
        <w:r w:rsidDel="00384B96">
          <w:rPr>
            <w:noProof/>
          </w:rPr>
          <w:delText>DCM – Dangling References to Stack Frames, 29</w:delText>
        </w:r>
      </w:del>
    </w:p>
    <w:p w14:paraId="6C96389F" w14:textId="77777777" w:rsidR="0028662E" w:rsidDel="00384B96" w:rsidRDefault="0028662E">
      <w:pPr>
        <w:pStyle w:val="Index1"/>
        <w:tabs>
          <w:tab w:val="right" w:pos="4735"/>
        </w:tabs>
        <w:rPr>
          <w:del w:id="2726" w:author="Joyce L Tokar" w:date="2017-09-13T11:49:00Z"/>
          <w:noProof/>
        </w:rPr>
      </w:pPr>
      <w:del w:id="2727" w:author="Joyce L Tokar" w:date="2017-09-13T11:49:00Z">
        <w:r w:rsidDel="00384B96">
          <w:rPr>
            <w:noProof/>
          </w:rPr>
          <w:delText>Dead store, 10</w:delText>
        </w:r>
      </w:del>
    </w:p>
    <w:p w14:paraId="5A072272" w14:textId="77777777" w:rsidR="0028662E" w:rsidDel="00384B96" w:rsidRDefault="0028662E">
      <w:pPr>
        <w:pStyle w:val="Index1"/>
        <w:tabs>
          <w:tab w:val="right" w:pos="4735"/>
        </w:tabs>
        <w:rPr>
          <w:del w:id="2728" w:author="Joyce L Tokar" w:date="2017-09-13T11:49:00Z"/>
          <w:noProof/>
        </w:rPr>
      </w:pPr>
      <w:del w:id="2729" w:author="Joyce L Tokar" w:date="2017-09-13T11:49:00Z">
        <w:r w:rsidDel="00384B96">
          <w:rPr>
            <w:noProof/>
          </w:rPr>
          <w:delText>Default expression, 10</w:delText>
        </w:r>
      </w:del>
    </w:p>
    <w:p w14:paraId="5EC164D3" w14:textId="77777777" w:rsidR="0028662E" w:rsidDel="00384B96" w:rsidRDefault="0028662E">
      <w:pPr>
        <w:pStyle w:val="Index1"/>
        <w:tabs>
          <w:tab w:val="right" w:pos="4735"/>
        </w:tabs>
        <w:rPr>
          <w:del w:id="2730" w:author="Joyce L Tokar" w:date="2017-09-13T11:49:00Z"/>
          <w:noProof/>
        </w:rPr>
      </w:pPr>
      <w:del w:id="2731" w:author="Joyce L Tokar" w:date="2017-09-13T11:49:00Z">
        <w:r w:rsidDel="00384B96">
          <w:rPr>
            <w:noProof/>
          </w:rPr>
          <w:delText>Discrete type, 10</w:delText>
        </w:r>
      </w:del>
    </w:p>
    <w:p w14:paraId="3C45E4B2" w14:textId="77777777" w:rsidR="0028662E" w:rsidDel="00384B96" w:rsidRDefault="0028662E">
      <w:pPr>
        <w:pStyle w:val="Index1"/>
        <w:tabs>
          <w:tab w:val="right" w:pos="4735"/>
        </w:tabs>
        <w:rPr>
          <w:del w:id="2732" w:author="Joyce L Tokar" w:date="2017-09-13T11:49:00Z"/>
          <w:noProof/>
        </w:rPr>
      </w:pPr>
      <w:del w:id="2733" w:author="Joyce L Tokar" w:date="2017-09-13T11:49:00Z">
        <w:r w:rsidDel="00384B96">
          <w:rPr>
            <w:noProof/>
          </w:rPr>
          <w:delText>Discriminant, 10, 38</w:delText>
        </w:r>
      </w:del>
    </w:p>
    <w:p w14:paraId="606345AC" w14:textId="77777777" w:rsidR="0028662E" w:rsidDel="00384B96" w:rsidRDefault="0028662E">
      <w:pPr>
        <w:pStyle w:val="Index1"/>
        <w:tabs>
          <w:tab w:val="right" w:pos="4735"/>
        </w:tabs>
        <w:rPr>
          <w:del w:id="2734" w:author="Joyce L Tokar" w:date="2017-09-13T11:49:00Z"/>
          <w:noProof/>
        </w:rPr>
      </w:pPr>
      <w:del w:id="2735" w:author="Joyce L Tokar" w:date="2017-09-13T11:49:00Z">
        <w:r w:rsidDel="00384B96">
          <w:rPr>
            <w:noProof/>
          </w:rPr>
          <w:delText>DJS – Inter-language Calling, 34</w:delText>
        </w:r>
      </w:del>
    </w:p>
    <w:p w14:paraId="5B74BC7D" w14:textId="77777777" w:rsidR="0028662E" w:rsidDel="00384B96" w:rsidRDefault="0028662E">
      <w:pPr>
        <w:pStyle w:val="IndexHeading"/>
        <w:keepNext/>
        <w:tabs>
          <w:tab w:val="right" w:pos="4735"/>
        </w:tabs>
        <w:rPr>
          <w:del w:id="2736" w:author="Joyce L Tokar" w:date="2017-09-13T11:49:00Z"/>
          <w:rFonts w:cstheme="minorBidi"/>
          <w:b/>
          <w:bCs/>
          <w:noProof/>
        </w:rPr>
      </w:pPr>
      <w:del w:id="2737" w:author="Joyce L Tokar" w:date="2017-09-13T11:49:00Z">
        <w:r w:rsidDel="00384B96">
          <w:rPr>
            <w:noProof/>
          </w:rPr>
          <w:delText xml:space="preserve"> </w:delText>
        </w:r>
      </w:del>
    </w:p>
    <w:p w14:paraId="286FDB8E" w14:textId="77777777" w:rsidR="0028662E" w:rsidDel="00384B96" w:rsidRDefault="0028662E">
      <w:pPr>
        <w:pStyle w:val="Index1"/>
        <w:tabs>
          <w:tab w:val="right" w:pos="4735"/>
        </w:tabs>
        <w:rPr>
          <w:del w:id="2738" w:author="Joyce L Tokar" w:date="2017-09-13T11:49:00Z"/>
          <w:noProof/>
        </w:rPr>
      </w:pPr>
      <w:del w:id="2739" w:author="Joyce L Tokar" w:date="2017-09-13T11:49:00Z">
        <w:r w:rsidDel="00384B96">
          <w:rPr>
            <w:noProof/>
          </w:rPr>
          <w:delText>Endianness, 10</w:delText>
        </w:r>
      </w:del>
    </w:p>
    <w:p w14:paraId="6646AFC0" w14:textId="77777777" w:rsidR="0028662E" w:rsidDel="00384B96" w:rsidRDefault="0028662E">
      <w:pPr>
        <w:pStyle w:val="Index1"/>
        <w:tabs>
          <w:tab w:val="right" w:pos="4735"/>
        </w:tabs>
        <w:rPr>
          <w:del w:id="2740" w:author="Joyce L Tokar" w:date="2017-09-13T11:49:00Z"/>
          <w:noProof/>
        </w:rPr>
      </w:pPr>
      <w:del w:id="2741" w:author="Joyce L Tokar" w:date="2017-09-13T11:49:00Z">
        <w:r w:rsidDel="00384B96">
          <w:rPr>
            <w:noProof/>
          </w:rPr>
          <w:delText>Enumeration Representation Clause, 10</w:delText>
        </w:r>
      </w:del>
    </w:p>
    <w:p w14:paraId="40D1386F" w14:textId="77777777" w:rsidR="0028662E" w:rsidDel="00384B96" w:rsidRDefault="0028662E">
      <w:pPr>
        <w:pStyle w:val="Index1"/>
        <w:tabs>
          <w:tab w:val="right" w:pos="4735"/>
        </w:tabs>
        <w:rPr>
          <w:del w:id="2742" w:author="Joyce L Tokar" w:date="2017-09-13T11:49:00Z"/>
          <w:noProof/>
        </w:rPr>
      </w:pPr>
      <w:del w:id="2743" w:author="Joyce L Tokar" w:date="2017-09-13T11:49:00Z">
        <w:r w:rsidRPr="00895530" w:rsidDel="00384B96">
          <w:rPr>
            <w:rFonts w:cs="Arial"/>
            <w:noProof/>
          </w:rPr>
          <w:delText>Enumeration type</w:delText>
        </w:r>
        <w:r w:rsidDel="00384B96">
          <w:rPr>
            <w:noProof/>
          </w:rPr>
          <w:delText>, 11, 12</w:delText>
        </w:r>
      </w:del>
    </w:p>
    <w:p w14:paraId="356ED271" w14:textId="77777777" w:rsidR="0028662E" w:rsidDel="00384B96" w:rsidRDefault="0028662E">
      <w:pPr>
        <w:pStyle w:val="Index1"/>
        <w:tabs>
          <w:tab w:val="right" w:pos="4735"/>
        </w:tabs>
        <w:rPr>
          <w:del w:id="2744" w:author="Joyce L Tokar" w:date="2017-09-13T11:49:00Z"/>
          <w:noProof/>
        </w:rPr>
      </w:pPr>
      <w:del w:id="2745" w:author="Joyce L Tokar" w:date="2017-09-13T11:49:00Z">
        <w:r w:rsidDel="00384B96">
          <w:rPr>
            <w:noProof/>
          </w:rPr>
          <w:delText>EOJ – Demarcation of Control Flow, 27</w:delText>
        </w:r>
      </w:del>
    </w:p>
    <w:p w14:paraId="778C03E7" w14:textId="77777777" w:rsidR="0028662E" w:rsidDel="00384B96" w:rsidRDefault="0028662E">
      <w:pPr>
        <w:pStyle w:val="Index1"/>
        <w:tabs>
          <w:tab w:val="right" w:pos="4735"/>
        </w:tabs>
        <w:rPr>
          <w:del w:id="2746" w:author="Joyce L Tokar" w:date="2017-09-13T11:49:00Z"/>
          <w:noProof/>
        </w:rPr>
      </w:pPr>
      <w:del w:id="2747" w:author="Joyce L Tokar" w:date="2017-09-13T11:49:00Z">
        <w:r w:rsidRPr="00895530" w:rsidDel="00384B96">
          <w:rPr>
            <w:noProof/>
            <w:kern w:val="32"/>
          </w:rPr>
          <w:delText>Erroneous execution</w:delText>
        </w:r>
        <w:r w:rsidDel="00384B96">
          <w:rPr>
            <w:noProof/>
          </w:rPr>
          <w:delText>, 11</w:delText>
        </w:r>
      </w:del>
    </w:p>
    <w:p w14:paraId="517EA05D" w14:textId="77777777" w:rsidR="0028662E" w:rsidDel="00384B96" w:rsidRDefault="0028662E">
      <w:pPr>
        <w:pStyle w:val="Index1"/>
        <w:tabs>
          <w:tab w:val="right" w:pos="4735"/>
        </w:tabs>
        <w:rPr>
          <w:del w:id="2748" w:author="Joyce L Tokar" w:date="2017-09-13T11:49:00Z"/>
          <w:noProof/>
        </w:rPr>
      </w:pPr>
      <w:del w:id="2749" w:author="Joyce L Tokar" w:date="2017-09-13T11:49:00Z">
        <w:r w:rsidDel="00384B96">
          <w:rPr>
            <w:noProof/>
          </w:rPr>
          <w:delText>EWD – Structured Programming, 28</w:delText>
        </w:r>
      </w:del>
    </w:p>
    <w:p w14:paraId="01DAFBE9" w14:textId="77777777" w:rsidR="0028662E" w:rsidDel="00384B96" w:rsidRDefault="0028662E">
      <w:pPr>
        <w:pStyle w:val="Index1"/>
        <w:tabs>
          <w:tab w:val="right" w:pos="4735"/>
        </w:tabs>
        <w:rPr>
          <w:del w:id="2750" w:author="Joyce L Tokar" w:date="2017-09-13T11:49:00Z"/>
          <w:noProof/>
        </w:rPr>
      </w:pPr>
      <w:del w:id="2751" w:author="Joyce L Tokar" w:date="2017-09-13T11:49:00Z">
        <w:r w:rsidDel="00384B96">
          <w:rPr>
            <w:noProof/>
          </w:rPr>
          <w:delText>EWF – Undefined Behaviour, 37</w:delText>
        </w:r>
      </w:del>
    </w:p>
    <w:p w14:paraId="48FED13E" w14:textId="77777777" w:rsidR="0028662E" w:rsidDel="00384B96" w:rsidRDefault="0028662E">
      <w:pPr>
        <w:pStyle w:val="Index1"/>
        <w:tabs>
          <w:tab w:val="right" w:pos="4735"/>
        </w:tabs>
        <w:rPr>
          <w:del w:id="2752" w:author="Joyce L Tokar" w:date="2017-09-13T11:49:00Z"/>
          <w:noProof/>
        </w:rPr>
      </w:pPr>
      <w:del w:id="2753" w:author="Joyce L Tokar" w:date="2017-09-13T11:49:00Z">
        <w:r w:rsidDel="00384B96">
          <w:rPr>
            <w:noProof/>
          </w:rPr>
          <w:delText>Exception, 11, 12, 13, 14, 16, 18, 19, 23, 24, 28, 30, 31, 33, 34, 35, 36, 38, 39, 40, 41</w:delText>
        </w:r>
      </w:del>
    </w:p>
    <w:p w14:paraId="72AE08D2" w14:textId="77777777" w:rsidR="0028662E" w:rsidDel="00384B96" w:rsidRDefault="0028662E">
      <w:pPr>
        <w:pStyle w:val="Index2"/>
        <w:tabs>
          <w:tab w:val="right" w:pos="4735"/>
        </w:tabs>
        <w:rPr>
          <w:del w:id="2754" w:author="Joyce L Tokar" w:date="2017-09-13T11:49:00Z"/>
          <w:noProof/>
        </w:rPr>
      </w:pPr>
      <w:del w:id="2755" w:author="Joyce L Tokar" w:date="2017-09-13T11:49:00Z">
        <w:r w:rsidDel="00384B96">
          <w:rPr>
            <w:noProof/>
          </w:rPr>
          <w:delText>Constraint_Error, 12, 13, 19, 21, 26, 38</w:delText>
        </w:r>
      </w:del>
    </w:p>
    <w:p w14:paraId="19955435" w14:textId="77777777" w:rsidR="0028662E" w:rsidDel="00384B96" w:rsidRDefault="0028662E">
      <w:pPr>
        <w:pStyle w:val="Index2"/>
        <w:tabs>
          <w:tab w:val="right" w:pos="4735"/>
        </w:tabs>
        <w:rPr>
          <w:del w:id="2756" w:author="Joyce L Tokar" w:date="2017-09-13T11:49:00Z"/>
          <w:noProof/>
        </w:rPr>
      </w:pPr>
      <w:del w:id="2757" w:author="Joyce L Tokar" w:date="2017-09-13T11:49:00Z">
        <w:r w:rsidDel="00384B96">
          <w:rPr>
            <w:noProof/>
          </w:rPr>
          <w:delText>Program_Error, 12, 13, 36</w:delText>
        </w:r>
      </w:del>
    </w:p>
    <w:p w14:paraId="10CC28BC" w14:textId="77777777" w:rsidR="0028662E" w:rsidDel="00384B96" w:rsidRDefault="0028662E">
      <w:pPr>
        <w:pStyle w:val="Index2"/>
        <w:tabs>
          <w:tab w:val="right" w:pos="4735"/>
        </w:tabs>
        <w:rPr>
          <w:del w:id="2758" w:author="Joyce L Tokar" w:date="2017-09-13T11:49:00Z"/>
          <w:noProof/>
        </w:rPr>
      </w:pPr>
      <w:del w:id="2759" w:author="Joyce L Tokar" w:date="2017-09-13T11:49:00Z">
        <w:r w:rsidDel="00384B96">
          <w:rPr>
            <w:noProof/>
          </w:rPr>
          <w:delText>Storage_Error, 12, 30</w:delText>
        </w:r>
      </w:del>
    </w:p>
    <w:p w14:paraId="03435F9C" w14:textId="77777777" w:rsidR="0028662E" w:rsidDel="00384B96" w:rsidRDefault="0028662E">
      <w:pPr>
        <w:pStyle w:val="Index2"/>
        <w:tabs>
          <w:tab w:val="right" w:pos="4735"/>
        </w:tabs>
        <w:rPr>
          <w:del w:id="2760" w:author="Joyce L Tokar" w:date="2017-09-13T11:49:00Z"/>
          <w:noProof/>
        </w:rPr>
      </w:pPr>
      <w:del w:id="2761" w:author="Joyce L Tokar" w:date="2017-09-13T11:49:00Z">
        <w:r w:rsidDel="00384B96">
          <w:rPr>
            <w:noProof/>
          </w:rPr>
          <w:delText>Tasking_Error, 12, 31, 39</w:delText>
        </w:r>
      </w:del>
    </w:p>
    <w:p w14:paraId="4AB796B3" w14:textId="77777777" w:rsidR="0028662E" w:rsidDel="00384B96" w:rsidRDefault="0028662E">
      <w:pPr>
        <w:pStyle w:val="Index1"/>
        <w:tabs>
          <w:tab w:val="right" w:pos="4735"/>
        </w:tabs>
        <w:rPr>
          <w:del w:id="2762" w:author="Joyce L Tokar" w:date="2017-09-13T11:49:00Z"/>
          <w:noProof/>
        </w:rPr>
      </w:pPr>
      <w:del w:id="2763" w:author="Joyce L Tokar" w:date="2017-09-13T11:49:00Z">
        <w:r w:rsidDel="00384B96">
          <w:rPr>
            <w:noProof/>
          </w:rPr>
          <w:delText>Exception Information, 38</w:delText>
        </w:r>
      </w:del>
    </w:p>
    <w:p w14:paraId="001D1F42" w14:textId="77777777" w:rsidR="0028662E" w:rsidDel="00384B96" w:rsidRDefault="0028662E">
      <w:pPr>
        <w:pStyle w:val="Index1"/>
        <w:tabs>
          <w:tab w:val="right" w:pos="4735"/>
        </w:tabs>
        <w:rPr>
          <w:del w:id="2764" w:author="Joyce L Tokar" w:date="2017-09-13T11:49:00Z"/>
          <w:noProof/>
        </w:rPr>
      </w:pPr>
      <w:del w:id="2765" w:author="Joyce L Tokar" w:date="2017-09-13T11:49:00Z">
        <w:r w:rsidDel="00384B96">
          <w:rPr>
            <w:noProof/>
          </w:rPr>
          <w:delText>Expanded name, 11</w:delText>
        </w:r>
      </w:del>
    </w:p>
    <w:p w14:paraId="7844E35E" w14:textId="77777777" w:rsidR="0028662E" w:rsidDel="00384B96" w:rsidRDefault="0028662E">
      <w:pPr>
        <w:pStyle w:val="Index1"/>
        <w:tabs>
          <w:tab w:val="right" w:pos="4735"/>
        </w:tabs>
        <w:rPr>
          <w:del w:id="2766" w:author="Joyce L Tokar" w:date="2017-09-13T11:49:00Z"/>
          <w:noProof/>
        </w:rPr>
      </w:pPr>
      <w:del w:id="2767" w:author="Joyce L Tokar" w:date="2017-09-13T11:49:00Z">
        <w:r w:rsidRPr="00895530" w:rsidDel="00384B96">
          <w:rPr>
            <w:rFonts w:cs="Arial"/>
            <w:noProof/>
          </w:rPr>
          <w:delText>Explicit conversions</w:delText>
        </w:r>
        <w:r w:rsidDel="00384B96">
          <w:rPr>
            <w:noProof/>
          </w:rPr>
          <w:delText>, 13, 16</w:delText>
        </w:r>
      </w:del>
    </w:p>
    <w:p w14:paraId="05D3766E" w14:textId="77777777" w:rsidR="0028662E" w:rsidDel="00384B96" w:rsidRDefault="0028662E">
      <w:pPr>
        <w:pStyle w:val="IndexHeading"/>
        <w:keepNext/>
        <w:tabs>
          <w:tab w:val="right" w:pos="4735"/>
        </w:tabs>
        <w:rPr>
          <w:del w:id="2768" w:author="Joyce L Tokar" w:date="2017-09-13T11:49:00Z"/>
          <w:rFonts w:cstheme="minorBidi"/>
          <w:b/>
          <w:bCs/>
          <w:noProof/>
        </w:rPr>
      </w:pPr>
      <w:del w:id="2769" w:author="Joyce L Tokar" w:date="2017-09-13T11:49:00Z">
        <w:r w:rsidDel="00384B96">
          <w:rPr>
            <w:noProof/>
          </w:rPr>
          <w:delText xml:space="preserve"> </w:delText>
        </w:r>
      </w:del>
    </w:p>
    <w:p w14:paraId="1C72FD68" w14:textId="77777777" w:rsidR="0028662E" w:rsidDel="00384B96" w:rsidRDefault="0028662E">
      <w:pPr>
        <w:pStyle w:val="Index1"/>
        <w:tabs>
          <w:tab w:val="right" w:pos="4735"/>
        </w:tabs>
        <w:rPr>
          <w:del w:id="2770" w:author="Joyce L Tokar" w:date="2017-09-13T11:49:00Z"/>
          <w:noProof/>
        </w:rPr>
      </w:pPr>
      <w:del w:id="2771" w:author="Joyce L Tokar" w:date="2017-09-13T11:49:00Z">
        <w:r w:rsidDel="00384B96">
          <w:rPr>
            <w:noProof/>
          </w:rPr>
          <w:delText>FAB – Implementation-Defined Behaviour, 38</w:delText>
        </w:r>
      </w:del>
    </w:p>
    <w:p w14:paraId="02702F0A" w14:textId="77777777" w:rsidR="0028662E" w:rsidDel="00384B96" w:rsidRDefault="0028662E">
      <w:pPr>
        <w:pStyle w:val="Index1"/>
        <w:tabs>
          <w:tab w:val="right" w:pos="4735"/>
        </w:tabs>
        <w:rPr>
          <w:del w:id="2772" w:author="Joyce L Tokar" w:date="2017-09-13T11:49:00Z"/>
          <w:noProof/>
        </w:rPr>
      </w:pPr>
      <w:del w:id="2773" w:author="Joyce L Tokar" w:date="2017-09-13T11:49:00Z">
        <w:r w:rsidDel="00384B96">
          <w:rPr>
            <w:noProof/>
          </w:rPr>
          <w:delText>FIF – Arithmetic Wrap-around Error, 21</w:delText>
        </w:r>
      </w:del>
    </w:p>
    <w:p w14:paraId="24C94536" w14:textId="77777777" w:rsidR="0028662E" w:rsidDel="00384B96" w:rsidRDefault="0028662E">
      <w:pPr>
        <w:pStyle w:val="Index1"/>
        <w:tabs>
          <w:tab w:val="right" w:pos="4735"/>
        </w:tabs>
        <w:rPr>
          <w:del w:id="2774" w:author="Joyce L Tokar" w:date="2017-09-13T11:49:00Z"/>
          <w:noProof/>
        </w:rPr>
      </w:pPr>
      <w:del w:id="2775" w:author="Joyce L Tokar" w:date="2017-09-13T11:49:00Z">
        <w:r w:rsidRPr="00895530" w:rsidDel="00384B96">
          <w:rPr>
            <w:noProof/>
            <w:lang w:val="en-GB"/>
          </w:rPr>
          <w:delText>Fixed-point types</w:delText>
        </w:r>
        <w:r w:rsidDel="00384B96">
          <w:rPr>
            <w:noProof/>
          </w:rPr>
          <w:delText>, 11</w:delText>
        </w:r>
      </w:del>
    </w:p>
    <w:p w14:paraId="5870F366" w14:textId="77777777" w:rsidR="0028662E" w:rsidDel="00384B96" w:rsidRDefault="0028662E">
      <w:pPr>
        <w:pStyle w:val="Index1"/>
        <w:tabs>
          <w:tab w:val="right" w:pos="4735"/>
        </w:tabs>
        <w:rPr>
          <w:del w:id="2776" w:author="Joyce L Tokar" w:date="2017-09-13T11:49:00Z"/>
          <w:noProof/>
        </w:rPr>
      </w:pPr>
      <w:del w:id="2777" w:author="Joyce L Tokar" w:date="2017-09-13T11:49:00Z">
        <w:r w:rsidRPr="00895530" w:rsidDel="00384B96">
          <w:rPr>
            <w:noProof/>
            <w:lang w:val="en-GB"/>
          </w:rPr>
          <w:delText xml:space="preserve">FLC </w:delText>
        </w:r>
        <w:r w:rsidDel="00384B96">
          <w:rPr>
            <w:noProof/>
          </w:rPr>
          <w:delText>–</w:delText>
        </w:r>
        <w:r w:rsidRPr="00895530" w:rsidDel="00384B96">
          <w:rPr>
            <w:noProof/>
            <w:lang w:val="en-GB"/>
          </w:rPr>
          <w:delText xml:space="preserve"> Numeric Conversion Errors</w:delText>
        </w:r>
        <w:r w:rsidDel="00384B96">
          <w:rPr>
            <w:noProof/>
          </w:rPr>
          <w:delText>, 18</w:delText>
        </w:r>
      </w:del>
    </w:p>
    <w:p w14:paraId="0036652D" w14:textId="77777777" w:rsidR="0028662E" w:rsidDel="00384B96" w:rsidRDefault="0028662E">
      <w:pPr>
        <w:pStyle w:val="IndexHeading"/>
        <w:keepNext/>
        <w:tabs>
          <w:tab w:val="right" w:pos="4735"/>
        </w:tabs>
        <w:rPr>
          <w:del w:id="2778" w:author="Joyce L Tokar" w:date="2017-09-13T11:49:00Z"/>
          <w:rFonts w:cstheme="minorBidi"/>
          <w:b/>
          <w:bCs/>
          <w:noProof/>
        </w:rPr>
      </w:pPr>
      <w:del w:id="2779" w:author="Joyce L Tokar" w:date="2017-09-13T11:49:00Z">
        <w:r w:rsidDel="00384B96">
          <w:rPr>
            <w:noProof/>
          </w:rPr>
          <w:delText xml:space="preserve"> </w:delText>
        </w:r>
      </w:del>
    </w:p>
    <w:p w14:paraId="41D43003" w14:textId="77777777" w:rsidR="0028662E" w:rsidDel="00384B96" w:rsidRDefault="0028662E">
      <w:pPr>
        <w:pStyle w:val="Index1"/>
        <w:tabs>
          <w:tab w:val="right" w:pos="4735"/>
        </w:tabs>
        <w:rPr>
          <w:del w:id="2780" w:author="Joyce L Tokar" w:date="2017-09-13T11:49:00Z"/>
          <w:noProof/>
        </w:rPr>
      </w:pPr>
      <w:del w:id="2781" w:author="Joyce L Tokar" w:date="2017-09-13T11:49:00Z">
        <w:r w:rsidDel="00384B96">
          <w:rPr>
            <w:noProof/>
          </w:rPr>
          <w:delText>GDL – Recursion, 30</w:delText>
        </w:r>
      </w:del>
    </w:p>
    <w:p w14:paraId="0442B391" w14:textId="77777777" w:rsidR="0028662E" w:rsidDel="00384B96" w:rsidRDefault="0028662E">
      <w:pPr>
        <w:pStyle w:val="Index1"/>
        <w:tabs>
          <w:tab w:val="right" w:pos="4735"/>
        </w:tabs>
        <w:rPr>
          <w:del w:id="2782" w:author="Joyce L Tokar" w:date="2017-09-13T11:49:00Z"/>
          <w:noProof/>
        </w:rPr>
      </w:pPr>
      <w:del w:id="2783" w:author="Joyce L Tokar" w:date="2017-09-13T11:49:00Z">
        <w:r w:rsidRPr="00895530" w:rsidDel="00384B96">
          <w:rPr>
            <w:rFonts w:cs="Arial"/>
            <w:noProof/>
            <w:kern w:val="32"/>
          </w:rPr>
          <w:delText>Generic formal subprogram</w:delText>
        </w:r>
        <w:r w:rsidDel="00384B96">
          <w:rPr>
            <w:noProof/>
          </w:rPr>
          <w:delText>, 11</w:delText>
        </w:r>
      </w:del>
    </w:p>
    <w:p w14:paraId="0DEF86B0" w14:textId="77777777" w:rsidR="0028662E" w:rsidDel="00384B96" w:rsidRDefault="0028662E">
      <w:pPr>
        <w:pStyle w:val="IndexHeading"/>
        <w:keepNext/>
        <w:tabs>
          <w:tab w:val="right" w:pos="4735"/>
        </w:tabs>
        <w:rPr>
          <w:del w:id="2784" w:author="Joyce L Tokar" w:date="2017-09-13T11:49:00Z"/>
          <w:rFonts w:cstheme="minorBidi"/>
          <w:b/>
          <w:bCs/>
          <w:noProof/>
        </w:rPr>
      </w:pPr>
      <w:del w:id="2785" w:author="Joyce L Tokar" w:date="2017-09-13T11:49:00Z">
        <w:r w:rsidDel="00384B96">
          <w:rPr>
            <w:noProof/>
          </w:rPr>
          <w:delText xml:space="preserve"> </w:delText>
        </w:r>
      </w:del>
    </w:p>
    <w:p w14:paraId="390ECC94" w14:textId="77777777" w:rsidR="0028662E" w:rsidDel="00384B96" w:rsidRDefault="0028662E">
      <w:pPr>
        <w:pStyle w:val="Index1"/>
        <w:tabs>
          <w:tab w:val="right" w:pos="4735"/>
        </w:tabs>
        <w:rPr>
          <w:del w:id="2786" w:author="Joyce L Tokar" w:date="2017-09-13T11:49:00Z"/>
          <w:noProof/>
        </w:rPr>
      </w:pPr>
      <w:del w:id="2787" w:author="Joyce L Tokar" w:date="2017-09-13T11:49:00Z">
        <w:r w:rsidRPr="00895530" w:rsidDel="00384B96">
          <w:rPr>
            <w:noProof/>
            <w:lang w:val="en-GB"/>
          </w:rPr>
          <w:delText xml:space="preserve">HCB </w:delText>
        </w:r>
        <w:r w:rsidDel="00384B96">
          <w:rPr>
            <w:noProof/>
          </w:rPr>
          <w:delText>–</w:delText>
        </w:r>
        <w:r w:rsidRPr="00895530" w:rsidDel="00384B96">
          <w:rPr>
            <w:noProof/>
            <w:lang w:val="en-GB"/>
          </w:rPr>
          <w:delText xml:space="preserve"> Buffer Boundary Violation (Buffer Overflow)</w:delText>
        </w:r>
        <w:r w:rsidDel="00384B96">
          <w:rPr>
            <w:noProof/>
          </w:rPr>
          <w:delText>, 19</w:delText>
        </w:r>
      </w:del>
    </w:p>
    <w:p w14:paraId="07CB1DEA" w14:textId="77777777" w:rsidR="0028662E" w:rsidDel="00384B96" w:rsidRDefault="0028662E">
      <w:pPr>
        <w:pStyle w:val="Index1"/>
        <w:tabs>
          <w:tab w:val="right" w:pos="4735"/>
        </w:tabs>
        <w:rPr>
          <w:del w:id="2788" w:author="Joyce L Tokar" w:date="2017-09-13T11:49:00Z"/>
          <w:noProof/>
        </w:rPr>
      </w:pPr>
      <w:del w:id="2789" w:author="Joyce L Tokar" w:date="2017-09-13T11:49:00Z">
        <w:r w:rsidDel="00384B96">
          <w:rPr>
            <w:noProof/>
          </w:rPr>
          <w:delText>HFC – Pointer Type Conversions, 19</w:delText>
        </w:r>
      </w:del>
    </w:p>
    <w:p w14:paraId="16474CD0" w14:textId="77777777" w:rsidR="0028662E" w:rsidDel="00384B96" w:rsidRDefault="0028662E">
      <w:pPr>
        <w:pStyle w:val="Index1"/>
        <w:tabs>
          <w:tab w:val="right" w:pos="4735"/>
        </w:tabs>
        <w:rPr>
          <w:del w:id="2790" w:author="Joyce L Tokar" w:date="2017-09-13T11:49:00Z"/>
          <w:noProof/>
        </w:rPr>
      </w:pPr>
      <w:del w:id="2791" w:author="Joyce L Tokar" w:date="2017-09-13T11:49:00Z">
        <w:r w:rsidDel="00384B96">
          <w:rPr>
            <w:noProof/>
          </w:rPr>
          <w:delText>Hiding, 11, 12, 42</w:delText>
        </w:r>
      </w:del>
    </w:p>
    <w:p w14:paraId="485A80E2" w14:textId="77777777" w:rsidR="0028662E" w:rsidDel="00384B96" w:rsidRDefault="0028662E">
      <w:pPr>
        <w:pStyle w:val="Index2"/>
        <w:tabs>
          <w:tab w:val="right" w:pos="4735"/>
        </w:tabs>
        <w:rPr>
          <w:del w:id="2792" w:author="Joyce L Tokar" w:date="2017-09-13T11:49:00Z"/>
          <w:noProof/>
        </w:rPr>
      </w:pPr>
      <w:del w:id="2793" w:author="Joyce L Tokar" w:date="2017-09-13T11:49:00Z">
        <w:r w:rsidDel="00384B96">
          <w:rPr>
            <w:noProof/>
          </w:rPr>
          <w:delText>hidden from all visibility, 12</w:delText>
        </w:r>
      </w:del>
    </w:p>
    <w:p w14:paraId="530F3637" w14:textId="77777777" w:rsidR="0028662E" w:rsidDel="00384B96" w:rsidRDefault="0028662E">
      <w:pPr>
        <w:pStyle w:val="Index2"/>
        <w:tabs>
          <w:tab w:val="right" w:pos="4735"/>
        </w:tabs>
        <w:rPr>
          <w:del w:id="2794" w:author="Joyce L Tokar" w:date="2017-09-13T11:49:00Z"/>
          <w:noProof/>
        </w:rPr>
      </w:pPr>
      <w:del w:id="2795" w:author="Joyce L Tokar" w:date="2017-09-13T11:49:00Z">
        <w:r w:rsidDel="00384B96">
          <w:rPr>
            <w:noProof/>
          </w:rPr>
          <w:delText>hidden from direct visibility, 12</w:delText>
        </w:r>
      </w:del>
    </w:p>
    <w:p w14:paraId="099FCD33" w14:textId="77777777" w:rsidR="0028662E" w:rsidDel="00384B96" w:rsidRDefault="0028662E">
      <w:pPr>
        <w:pStyle w:val="Index1"/>
        <w:tabs>
          <w:tab w:val="right" w:pos="4735"/>
        </w:tabs>
        <w:rPr>
          <w:del w:id="2796" w:author="Joyce L Tokar" w:date="2017-09-13T11:49:00Z"/>
          <w:noProof/>
        </w:rPr>
      </w:pPr>
      <w:del w:id="2797" w:author="Joyce L Tokar" w:date="2017-09-13T11:49:00Z">
        <w:r w:rsidDel="00384B96">
          <w:rPr>
            <w:noProof/>
          </w:rPr>
          <w:delText>HJW – Unanticipated Exceptions from Library Routines, 34</w:delText>
        </w:r>
      </w:del>
    </w:p>
    <w:p w14:paraId="528FE29C" w14:textId="77777777" w:rsidR="0028662E" w:rsidDel="00384B96" w:rsidRDefault="0028662E">
      <w:pPr>
        <w:pStyle w:val="Index1"/>
        <w:tabs>
          <w:tab w:val="right" w:pos="4735"/>
        </w:tabs>
        <w:rPr>
          <w:del w:id="2798" w:author="Joyce L Tokar" w:date="2017-09-13T11:49:00Z"/>
          <w:noProof/>
        </w:rPr>
      </w:pPr>
      <w:del w:id="2799" w:author="Joyce L Tokar" w:date="2017-09-13T11:49:00Z">
        <w:r w:rsidDel="00384B96">
          <w:rPr>
            <w:noProof/>
          </w:rPr>
          <w:delText>Homograph, 11</w:delText>
        </w:r>
      </w:del>
    </w:p>
    <w:p w14:paraId="74F566A4" w14:textId="77777777" w:rsidR="0028662E" w:rsidDel="00384B96" w:rsidRDefault="0028662E">
      <w:pPr>
        <w:pStyle w:val="IndexHeading"/>
        <w:keepNext/>
        <w:tabs>
          <w:tab w:val="right" w:pos="4735"/>
        </w:tabs>
        <w:rPr>
          <w:del w:id="2800" w:author="Joyce L Tokar" w:date="2017-09-13T11:49:00Z"/>
          <w:rFonts w:cstheme="minorBidi"/>
          <w:b/>
          <w:bCs/>
          <w:noProof/>
        </w:rPr>
      </w:pPr>
      <w:del w:id="2801" w:author="Joyce L Tokar" w:date="2017-09-13T11:49:00Z">
        <w:r w:rsidDel="00384B96">
          <w:rPr>
            <w:noProof/>
          </w:rPr>
          <w:delText xml:space="preserve"> </w:delText>
        </w:r>
      </w:del>
    </w:p>
    <w:p w14:paraId="056F97F8" w14:textId="77777777" w:rsidR="0028662E" w:rsidDel="00384B96" w:rsidRDefault="0028662E">
      <w:pPr>
        <w:pStyle w:val="Index1"/>
        <w:tabs>
          <w:tab w:val="right" w:pos="4735"/>
        </w:tabs>
        <w:rPr>
          <w:del w:id="2802" w:author="Joyce L Tokar" w:date="2017-09-13T11:49:00Z"/>
          <w:noProof/>
        </w:rPr>
      </w:pPr>
      <w:del w:id="2803" w:author="Joyce L Tokar" w:date="2017-09-13T11:49:00Z">
        <w:r w:rsidRPr="00895530" w:rsidDel="00384B96">
          <w:rPr>
            <w:rFonts w:cs="Arial"/>
            <w:noProof/>
          </w:rPr>
          <w:delText>Idempotent behaviour</w:delText>
        </w:r>
        <w:r w:rsidDel="00384B96">
          <w:rPr>
            <w:noProof/>
          </w:rPr>
          <w:delText>, 11</w:delText>
        </w:r>
      </w:del>
    </w:p>
    <w:p w14:paraId="2525B846" w14:textId="77777777" w:rsidR="0028662E" w:rsidDel="00384B96" w:rsidRDefault="0028662E">
      <w:pPr>
        <w:pStyle w:val="Index1"/>
        <w:tabs>
          <w:tab w:val="right" w:pos="4735"/>
        </w:tabs>
        <w:rPr>
          <w:del w:id="2804" w:author="Joyce L Tokar" w:date="2017-09-13T11:49:00Z"/>
          <w:noProof/>
        </w:rPr>
      </w:pPr>
      <w:del w:id="2805" w:author="Joyce L Tokar" w:date="2017-09-13T11:49:00Z">
        <w:r w:rsidRPr="00895530" w:rsidDel="00384B96">
          <w:rPr>
            <w:rFonts w:cs="Arial"/>
            <w:noProof/>
          </w:rPr>
          <w:delText>Identifier</w:delText>
        </w:r>
        <w:r w:rsidDel="00384B96">
          <w:rPr>
            <w:noProof/>
          </w:rPr>
          <w:delText>, 11</w:delText>
        </w:r>
      </w:del>
    </w:p>
    <w:p w14:paraId="331B0B3B" w14:textId="77777777" w:rsidR="0028662E" w:rsidDel="00384B96" w:rsidRDefault="0028662E">
      <w:pPr>
        <w:pStyle w:val="Index1"/>
        <w:tabs>
          <w:tab w:val="right" w:pos="4735"/>
        </w:tabs>
        <w:rPr>
          <w:del w:id="2806" w:author="Joyce L Tokar" w:date="2017-09-13T11:49:00Z"/>
          <w:noProof/>
        </w:rPr>
      </w:pPr>
      <w:del w:id="2807" w:author="Joyce L Tokar" w:date="2017-09-13T11:49:00Z">
        <w:r w:rsidDel="00384B96">
          <w:rPr>
            <w:noProof/>
          </w:rPr>
          <w:delText>Identifier length, 21</w:delText>
        </w:r>
      </w:del>
    </w:p>
    <w:p w14:paraId="2F8A99F2" w14:textId="77777777" w:rsidR="0028662E" w:rsidDel="00384B96" w:rsidRDefault="0028662E">
      <w:pPr>
        <w:pStyle w:val="Index1"/>
        <w:tabs>
          <w:tab w:val="right" w:pos="4735"/>
        </w:tabs>
        <w:rPr>
          <w:del w:id="2808" w:author="Joyce L Tokar" w:date="2017-09-13T11:49:00Z"/>
          <w:noProof/>
        </w:rPr>
      </w:pPr>
      <w:del w:id="2809" w:author="Joyce L Tokar" w:date="2017-09-13T11:49:00Z">
        <w:r w:rsidDel="00384B96">
          <w:rPr>
            <w:noProof/>
          </w:rPr>
          <w:delText>IHN–Type System, 16</w:delText>
        </w:r>
      </w:del>
    </w:p>
    <w:p w14:paraId="7340A5A3" w14:textId="77777777" w:rsidR="0028662E" w:rsidDel="00384B96" w:rsidRDefault="0028662E">
      <w:pPr>
        <w:pStyle w:val="Index1"/>
        <w:tabs>
          <w:tab w:val="right" w:pos="4735"/>
        </w:tabs>
        <w:rPr>
          <w:del w:id="2810" w:author="Joyce L Tokar" w:date="2017-09-13T11:49:00Z"/>
          <w:noProof/>
        </w:rPr>
      </w:pPr>
      <w:del w:id="2811" w:author="Joyce L Tokar" w:date="2017-09-13T11:49:00Z">
        <w:r w:rsidRPr="00895530" w:rsidDel="00384B96">
          <w:rPr>
            <w:rFonts w:cs="Arial"/>
            <w:noProof/>
            <w:kern w:val="32"/>
          </w:rPr>
          <w:delText>Implementation defined</w:delText>
        </w:r>
        <w:r w:rsidDel="00384B96">
          <w:rPr>
            <w:noProof/>
          </w:rPr>
          <w:delText>, 11, 12</w:delText>
        </w:r>
      </w:del>
    </w:p>
    <w:p w14:paraId="121F5E6C" w14:textId="77777777" w:rsidR="0028662E" w:rsidDel="00384B96" w:rsidRDefault="0028662E">
      <w:pPr>
        <w:pStyle w:val="Index1"/>
        <w:tabs>
          <w:tab w:val="right" w:pos="4735"/>
        </w:tabs>
        <w:rPr>
          <w:del w:id="2812" w:author="Joyce L Tokar" w:date="2017-09-13T11:49:00Z"/>
          <w:noProof/>
        </w:rPr>
      </w:pPr>
      <w:del w:id="2813" w:author="Joyce L Tokar" w:date="2017-09-13T11:49:00Z">
        <w:r w:rsidRPr="00895530" w:rsidDel="00384B96">
          <w:rPr>
            <w:rFonts w:cs="Arial"/>
            <w:noProof/>
          </w:rPr>
          <w:delText>Implicit conversions</w:delText>
        </w:r>
        <w:r w:rsidDel="00384B96">
          <w:rPr>
            <w:noProof/>
          </w:rPr>
          <w:delText>, 13, 16</w:delText>
        </w:r>
      </w:del>
    </w:p>
    <w:p w14:paraId="5876009E" w14:textId="77777777" w:rsidR="0028662E" w:rsidDel="00384B96" w:rsidRDefault="0028662E">
      <w:pPr>
        <w:pStyle w:val="Index1"/>
        <w:tabs>
          <w:tab w:val="right" w:pos="4735"/>
        </w:tabs>
        <w:rPr>
          <w:del w:id="2814" w:author="Joyce L Tokar" w:date="2017-09-13T11:49:00Z"/>
          <w:noProof/>
        </w:rPr>
      </w:pPr>
      <w:del w:id="2815" w:author="Joyce L Tokar" w:date="2017-09-13T11:49:00Z">
        <w:r w:rsidDel="00384B96">
          <w:rPr>
            <w:noProof/>
          </w:rPr>
          <w:delText>International character sets, 21</w:delText>
        </w:r>
      </w:del>
    </w:p>
    <w:p w14:paraId="42028DC2" w14:textId="77777777" w:rsidR="0028662E" w:rsidDel="00384B96" w:rsidRDefault="0028662E">
      <w:pPr>
        <w:pStyle w:val="IndexHeading"/>
        <w:keepNext/>
        <w:tabs>
          <w:tab w:val="right" w:pos="4735"/>
        </w:tabs>
        <w:rPr>
          <w:del w:id="2816" w:author="Joyce L Tokar" w:date="2017-09-13T11:49:00Z"/>
          <w:rFonts w:cstheme="minorBidi"/>
          <w:b/>
          <w:bCs/>
          <w:noProof/>
        </w:rPr>
      </w:pPr>
      <w:del w:id="2817" w:author="Joyce L Tokar" w:date="2017-09-13T11:49:00Z">
        <w:r w:rsidDel="00384B96">
          <w:rPr>
            <w:noProof/>
          </w:rPr>
          <w:delText xml:space="preserve"> </w:delText>
        </w:r>
      </w:del>
    </w:p>
    <w:p w14:paraId="77051594" w14:textId="77777777" w:rsidR="0028662E" w:rsidDel="00384B96" w:rsidRDefault="0028662E">
      <w:pPr>
        <w:pStyle w:val="Index1"/>
        <w:tabs>
          <w:tab w:val="right" w:pos="4735"/>
        </w:tabs>
        <w:rPr>
          <w:del w:id="2818" w:author="Joyce L Tokar" w:date="2017-09-13T11:49:00Z"/>
          <w:noProof/>
        </w:rPr>
      </w:pPr>
      <w:del w:id="2819" w:author="Joyce L Tokar" w:date="2017-09-13T11:49:00Z">
        <w:r w:rsidDel="00384B96">
          <w:rPr>
            <w:noProof/>
          </w:rPr>
          <w:delText>JCW – Operator Precedence/Order of Evaluation, 24</w:delText>
        </w:r>
      </w:del>
    </w:p>
    <w:p w14:paraId="1919C142" w14:textId="77777777" w:rsidR="0028662E" w:rsidDel="00384B96" w:rsidRDefault="0028662E">
      <w:pPr>
        <w:pStyle w:val="Index1"/>
        <w:tabs>
          <w:tab w:val="right" w:pos="4735"/>
        </w:tabs>
        <w:rPr>
          <w:del w:id="2820" w:author="Joyce L Tokar" w:date="2017-09-13T11:49:00Z"/>
          <w:noProof/>
        </w:rPr>
      </w:pPr>
      <w:del w:id="2821" w:author="Joyce L Tokar" w:date="2017-09-13T11:49:00Z">
        <w:r w:rsidRPr="00895530" w:rsidDel="00384B96">
          <w:rPr>
            <w:noProof/>
            <w:kern w:val="32"/>
            <w:lang w:val="en-GB"/>
          </w:rPr>
          <w:delText>Junk initialization</w:delText>
        </w:r>
        <w:r w:rsidDel="00384B96">
          <w:rPr>
            <w:noProof/>
          </w:rPr>
          <w:delText>, 24</w:delText>
        </w:r>
      </w:del>
    </w:p>
    <w:p w14:paraId="0C17C970" w14:textId="77777777" w:rsidR="0028662E" w:rsidDel="00384B96" w:rsidRDefault="0028662E">
      <w:pPr>
        <w:pStyle w:val="IndexHeading"/>
        <w:keepNext/>
        <w:tabs>
          <w:tab w:val="right" w:pos="4735"/>
        </w:tabs>
        <w:rPr>
          <w:del w:id="2822" w:author="Joyce L Tokar" w:date="2017-09-13T11:49:00Z"/>
          <w:rFonts w:cstheme="minorBidi"/>
          <w:b/>
          <w:bCs/>
          <w:noProof/>
        </w:rPr>
      </w:pPr>
      <w:del w:id="2823" w:author="Joyce L Tokar" w:date="2017-09-13T11:49:00Z">
        <w:r w:rsidDel="00384B96">
          <w:rPr>
            <w:noProof/>
          </w:rPr>
          <w:delText xml:space="preserve"> </w:delText>
        </w:r>
      </w:del>
    </w:p>
    <w:p w14:paraId="0797739B" w14:textId="77777777" w:rsidR="0028662E" w:rsidDel="00384B96" w:rsidRDefault="0028662E">
      <w:pPr>
        <w:pStyle w:val="Index1"/>
        <w:tabs>
          <w:tab w:val="right" w:pos="4735"/>
        </w:tabs>
        <w:rPr>
          <w:del w:id="2824" w:author="Joyce L Tokar" w:date="2017-09-13T11:49:00Z"/>
          <w:noProof/>
        </w:rPr>
      </w:pPr>
      <w:del w:id="2825" w:author="Joyce L Tokar" w:date="2017-09-13T11:49:00Z">
        <w:r w:rsidDel="00384B96">
          <w:rPr>
            <w:noProof/>
          </w:rPr>
          <w:delText>KOA – Likely Incorrect Expression, 25</w:delText>
        </w:r>
      </w:del>
    </w:p>
    <w:p w14:paraId="583AB156" w14:textId="77777777" w:rsidR="0028662E" w:rsidDel="00384B96" w:rsidRDefault="0028662E">
      <w:pPr>
        <w:pStyle w:val="IndexHeading"/>
        <w:keepNext/>
        <w:tabs>
          <w:tab w:val="right" w:pos="4735"/>
        </w:tabs>
        <w:rPr>
          <w:del w:id="2826" w:author="Joyce L Tokar" w:date="2017-09-13T11:49:00Z"/>
          <w:rFonts w:cstheme="minorBidi"/>
          <w:b/>
          <w:bCs/>
          <w:noProof/>
        </w:rPr>
      </w:pPr>
      <w:del w:id="2827" w:author="Joyce L Tokar" w:date="2017-09-13T11:49:00Z">
        <w:r w:rsidDel="00384B96">
          <w:rPr>
            <w:noProof/>
          </w:rPr>
          <w:delText xml:space="preserve"> </w:delText>
        </w:r>
      </w:del>
    </w:p>
    <w:p w14:paraId="5EB21AA4" w14:textId="77777777" w:rsidR="0028662E" w:rsidDel="00384B96" w:rsidRDefault="0028662E">
      <w:pPr>
        <w:pStyle w:val="Index1"/>
        <w:tabs>
          <w:tab w:val="right" w:pos="4735"/>
        </w:tabs>
        <w:rPr>
          <w:del w:id="2828" w:author="Joyce L Tokar" w:date="2017-09-13T11:49:00Z"/>
          <w:noProof/>
        </w:rPr>
      </w:pPr>
      <w:del w:id="2829" w:author="Joyce L Tokar" w:date="2017-09-13T11:49:00Z">
        <w:r w:rsidDel="00384B96">
          <w:rPr>
            <w:noProof/>
          </w:rPr>
          <w:delText>Language concepts, 12, 19, 20, 21, 26, 27, 32, 34, 41</w:delText>
        </w:r>
      </w:del>
    </w:p>
    <w:p w14:paraId="71B4DCB8" w14:textId="77777777" w:rsidR="0028662E" w:rsidDel="00384B96" w:rsidRDefault="0028662E">
      <w:pPr>
        <w:pStyle w:val="Index1"/>
        <w:tabs>
          <w:tab w:val="right" w:pos="4735"/>
        </w:tabs>
        <w:rPr>
          <w:del w:id="2830" w:author="Joyce L Tokar" w:date="2017-09-13T11:49:00Z"/>
          <w:noProof/>
        </w:rPr>
      </w:pPr>
      <w:del w:id="2831" w:author="Joyce L Tokar" w:date="2017-09-13T11:49:00Z">
        <w:r w:rsidDel="00384B96">
          <w:rPr>
            <w:noProof/>
          </w:rPr>
          <w:delText>Language Vulnerabilities</w:delText>
        </w:r>
      </w:del>
    </w:p>
    <w:p w14:paraId="42846233" w14:textId="77777777" w:rsidR="0028662E" w:rsidDel="00384B96" w:rsidRDefault="0028662E">
      <w:pPr>
        <w:pStyle w:val="Index2"/>
        <w:tabs>
          <w:tab w:val="right" w:pos="4735"/>
        </w:tabs>
        <w:rPr>
          <w:del w:id="2832" w:author="Joyce L Tokar" w:date="2017-09-13T11:49:00Z"/>
          <w:noProof/>
        </w:rPr>
      </w:pPr>
      <w:del w:id="2833" w:author="Joyce L Tokar" w:date="2017-09-13T11:49:00Z">
        <w:r w:rsidDel="00384B96">
          <w:rPr>
            <w:noProof/>
          </w:rPr>
          <w:delText>Argument Passing to Library Functions [TRJ], 33</w:delText>
        </w:r>
      </w:del>
    </w:p>
    <w:p w14:paraId="6BB812F8" w14:textId="77777777" w:rsidR="0028662E" w:rsidDel="00384B96" w:rsidRDefault="0028662E">
      <w:pPr>
        <w:pStyle w:val="Index2"/>
        <w:tabs>
          <w:tab w:val="right" w:pos="4735"/>
        </w:tabs>
        <w:rPr>
          <w:del w:id="2834" w:author="Joyce L Tokar" w:date="2017-09-13T11:49:00Z"/>
          <w:noProof/>
        </w:rPr>
      </w:pPr>
      <w:del w:id="2835" w:author="Joyce L Tokar" w:date="2017-09-13T11:49:00Z">
        <w:r w:rsidDel="00384B96">
          <w:rPr>
            <w:noProof/>
          </w:rPr>
          <w:delText>Arithmetic Wrap-around Error [FIF], 21</w:delText>
        </w:r>
      </w:del>
    </w:p>
    <w:p w14:paraId="0FBCA923" w14:textId="77777777" w:rsidR="0028662E" w:rsidDel="00384B96" w:rsidRDefault="0028662E">
      <w:pPr>
        <w:pStyle w:val="Index2"/>
        <w:tabs>
          <w:tab w:val="right" w:pos="4735"/>
        </w:tabs>
        <w:rPr>
          <w:del w:id="2836" w:author="Joyce L Tokar" w:date="2017-09-13T11:49:00Z"/>
          <w:noProof/>
        </w:rPr>
      </w:pPr>
      <w:del w:id="2837" w:author="Joyce L Tokar" w:date="2017-09-13T11:49:00Z">
        <w:r w:rsidDel="00384B96">
          <w:rPr>
            <w:noProof/>
          </w:rPr>
          <w:delText>Bit Representation [STR], 16</w:delText>
        </w:r>
      </w:del>
    </w:p>
    <w:p w14:paraId="53B14CB3" w14:textId="77777777" w:rsidR="0028662E" w:rsidDel="00384B96" w:rsidRDefault="0028662E">
      <w:pPr>
        <w:pStyle w:val="Index2"/>
        <w:tabs>
          <w:tab w:val="right" w:pos="4735"/>
        </w:tabs>
        <w:rPr>
          <w:del w:id="2838" w:author="Joyce L Tokar" w:date="2017-09-13T11:49:00Z"/>
          <w:noProof/>
        </w:rPr>
      </w:pPr>
      <w:del w:id="2839" w:author="Joyce L Tokar" w:date="2017-09-13T11:49:00Z">
        <w:r w:rsidDel="00384B96">
          <w:rPr>
            <w:noProof/>
          </w:rPr>
          <w:delText>Buffer Boundary Violation (Buffer Overflow) [HCB], 19</w:delText>
        </w:r>
      </w:del>
    </w:p>
    <w:p w14:paraId="53D85694" w14:textId="77777777" w:rsidR="0028662E" w:rsidDel="00384B96" w:rsidRDefault="0028662E">
      <w:pPr>
        <w:pStyle w:val="Index2"/>
        <w:tabs>
          <w:tab w:val="right" w:pos="4735"/>
        </w:tabs>
        <w:rPr>
          <w:del w:id="2840" w:author="Joyce L Tokar" w:date="2017-09-13T11:49:00Z"/>
          <w:noProof/>
        </w:rPr>
      </w:pPr>
      <w:del w:id="2841" w:author="Joyce L Tokar" w:date="2017-09-13T11:49:00Z">
        <w:r w:rsidDel="00384B96">
          <w:rPr>
            <w:noProof/>
          </w:rPr>
          <w:delText>Choice of Clear Names [NAI], 21</w:delText>
        </w:r>
      </w:del>
    </w:p>
    <w:p w14:paraId="2D7E46A8" w14:textId="77777777" w:rsidR="0028662E" w:rsidDel="00384B96" w:rsidRDefault="0028662E">
      <w:pPr>
        <w:pStyle w:val="Index2"/>
        <w:tabs>
          <w:tab w:val="right" w:pos="4735"/>
        </w:tabs>
        <w:rPr>
          <w:del w:id="2842" w:author="Joyce L Tokar" w:date="2017-09-13T11:49:00Z"/>
          <w:noProof/>
        </w:rPr>
      </w:pPr>
      <w:del w:id="2843" w:author="Joyce L Tokar" w:date="2017-09-13T11:49:00Z">
        <w:r w:rsidDel="00384B96">
          <w:rPr>
            <w:noProof/>
          </w:rPr>
          <w:delText>Concurrency – Activation [CGA], 39</w:delText>
        </w:r>
      </w:del>
    </w:p>
    <w:p w14:paraId="60695B2B" w14:textId="77777777" w:rsidR="0028662E" w:rsidDel="00384B96" w:rsidRDefault="0028662E">
      <w:pPr>
        <w:pStyle w:val="Index2"/>
        <w:tabs>
          <w:tab w:val="right" w:pos="4735"/>
        </w:tabs>
        <w:rPr>
          <w:del w:id="2844" w:author="Joyce L Tokar" w:date="2017-09-13T11:49:00Z"/>
          <w:noProof/>
        </w:rPr>
      </w:pPr>
      <w:del w:id="2845" w:author="Joyce L Tokar" w:date="2017-09-13T11:49:00Z">
        <w:r w:rsidDel="00384B96">
          <w:rPr>
            <w:noProof/>
          </w:rPr>
          <w:delText>Concurrency – Directed termination [CGT], 39</w:delText>
        </w:r>
      </w:del>
    </w:p>
    <w:p w14:paraId="44DB6D0B" w14:textId="77777777" w:rsidR="0028662E" w:rsidDel="00384B96" w:rsidRDefault="0028662E">
      <w:pPr>
        <w:pStyle w:val="Index2"/>
        <w:tabs>
          <w:tab w:val="right" w:pos="4735"/>
        </w:tabs>
        <w:rPr>
          <w:del w:id="2846" w:author="Joyce L Tokar" w:date="2017-09-13T11:49:00Z"/>
          <w:noProof/>
        </w:rPr>
      </w:pPr>
      <w:del w:id="2847" w:author="Joyce L Tokar" w:date="2017-09-13T11:49:00Z">
        <w:r w:rsidRPr="00895530" w:rsidDel="00384B96">
          <w:rPr>
            <w:noProof/>
            <w:lang w:val="en-CA"/>
          </w:rPr>
          <w:delText>Concurrency – Premature Termination [CGS]</w:delText>
        </w:r>
        <w:r w:rsidDel="00384B96">
          <w:rPr>
            <w:noProof/>
          </w:rPr>
          <w:delText>, 40</w:delText>
        </w:r>
      </w:del>
    </w:p>
    <w:p w14:paraId="30F31278" w14:textId="77777777" w:rsidR="0028662E" w:rsidDel="00384B96" w:rsidRDefault="0028662E">
      <w:pPr>
        <w:pStyle w:val="Index2"/>
        <w:tabs>
          <w:tab w:val="right" w:pos="4735"/>
        </w:tabs>
        <w:rPr>
          <w:del w:id="2848" w:author="Joyce L Tokar" w:date="2017-09-13T11:49:00Z"/>
          <w:noProof/>
        </w:rPr>
      </w:pPr>
      <w:del w:id="2849" w:author="Joyce L Tokar" w:date="2017-09-13T11:49:00Z">
        <w:r w:rsidDel="00384B96">
          <w:rPr>
            <w:noProof/>
          </w:rPr>
          <w:delText>Concurrent Data Access [CGX], 40</w:delText>
        </w:r>
      </w:del>
    </w:p>
    <w:p w14:paraId="78184667" w14:textId="77777777" w:rsidR="0028662E" w:rsidDel="00384B96" w:rsidRDefault="0028662E">
      <w:pPr>
        <w:pStyle w:val="Index2"/>
        <w:tabs>
          <w:tab w:val="right" w:pos="4735"/>
        </w:tabs>
        <w:rPr>
          <w:del w:id="2850" w:author="Joyce L Tokar" w:date="2017-09-13T11:49:00Z"/>
          <w:noProof/>
        </w:rPr>
      </w:pPr>
      <w:del w:id="2851" w:author="Joyce L Tokar" w:date="2017-09-13T11:49:00Z">
        <w:r w:rsidDel="00384B96">
          <w:rPr>
            <w:noProof/>
          </w:rPr>
          <w:delText>Dangling Reference to Heap [XYK], 20</w:delText>
        </w:r>
      </w:del>
    </w:p>
    <w:p w14:paraId="5651E231" w14:textId="77777777" w:rsidR="0028662E" w:rsidDel="00384B96" w:rsidRDefault="0028662E">
      <w:pPr>
        <w:pStyle w:val="Index2"/>
        <w:tabs>
          <w:tab w:val="right" w:pos="4735"/>
        </w:tabs>
        <w:rPr>
          <w:del w:id="2852" w:author="Joyce L Tokar" w:date="2017-09-13T11:49:00Z"/>
          <w:noProof/>
        </w:rPr>
      </w:pPr>
      <w:del w:id="2853" w:author="Joyce L Tokar" w:date="2017-09-13T11:49:00Z">
        <w:r w:rsidDel="00384B96">
          <w:rPr>
            <w:noProof/>
          </w:rPr>
          <w:delText>Dangling References to Stack Frames [DCM], 29</w:delText>
        </w:r>
      </w:del>
    </w:p>
    <w:p w14:paraId="1E5F468C" w14:textId="77777777" w:rsidR="0028662E" w:rsidDel="00384B96" w:rsidRDefault="0028662E">
      <w:pPr>
        <w:pStyle w:val="Index2"/>
        <w:tabs>
          <w:tab w:val="right" w:pos="4735"/>
        </w:tabs>
        <w:rPr>
          <w:del w:id="2854" w:author="Joyce L Tokar" w:date="2017-09-13T11:49:00Z"/>
          <w:noProof/>
        </w:rPr>
      </w:pPr>
      <w:del w:id="2855" w:author="Joyce L Tokar" w:date="2017-09-13T11:49:00Z">
        <w:r w:rsidDel="00384B96">
          <w:rPr>
            <w:noProof/>
          </w:rPr>
          <w:delText>Dead and Deactivated Code [XYQ], 26</w:delText>
        </w:r>
      </w:del>
    </w:p>
    <w:p w14:paraId="48222D0B" w14:textId="77777777" w:rsidR="0028662E" w:rsidDel="00384B96" w:rsidRDefault="0028662E">
      <w:pPr>
        <w:pStyle w:val="Index2"/>
        <w:tabs>
          <w:tab w:val="right" w:pos="4735"/>
        </w:tabs>
        <w:rPr>
          <w:del w:id="2856" w:author="Joyce L Tokar" w:date="2017-09-13T11:49:00Z"/>
          <w:noProof/>
        </w:rPr>
      </w:pPr>
      <w:del w:id="2857" w:author="Joyce L Tokar" w:date="2017-09-13T11:49:00Z">
        <w:r w:rsidDel="00384B96">
          <w:rPr>
            <w:noProof/>
          </w:rPr>
          <w:delText>Dead store [WXQ], 22</w:delText>
        </w:r>
      </w:del>
    </w:p>
    <w:p w14:paraId="6226E413" w14:textId="77777777" w:rsidR="0028662E" w:rsidDel="00384B96" w:rsidRDefault="0028662E">
      <w:pPr>
        <w:pStyle w:val="Index2"/>
        <w:tabs>
          <w:tab w:val="right" w:pos="4735"/>
        </w:tabs>
        <w:rPr>
          <w:del w:id="2858" w:author="Joyce L Tokar" w:date="2017-09-13T11:49:00Z"/>
          <w:noProof/>
        </w:rPr>
      </w:pPr>
      <w:del w:id="2859" w:author="Joyce L Tokar" w:date="2017-09-13T11:49:00Z">
        <w:r w:rsidDel="00384B96">
          <w:rPr>
            <w:noProof/>
          </w:rPr>
          <w:delText>Demarcation of Control Flow [EOJ], 27</w:delText>
        </w:r>
      </w:del>
    </w:p>
    <w:p w14:paraId="09088805" w14:textId="77777777" w:rsidR="0028662E" w:rsidDel="00384B96" w:rsidRDefault="0028662E">
      <w:pPr>
        <w:pStyle w:val="Index2"/>
        <w:tabs>
          <w:tab w:val="right" w:pos="4735"/>
        </w:tabs>
        <w:rPr>
          <w:del w:id="2860" w:author="Joyce L Tokar" w:date="2017-09-13T11:49:00Z"/>
          <w:noProof/>
        </w:rPr>
      </w:pPr>
      <w:del w:id="2861" w:author="Joyce L Tokar" w:date="2017-09-13T11:49:00Z">
        <w:r w:rsidDel="00384B96">
          <w:rPr>
            <w:noProof/>
          </w:rPr>
          <w:delText>Deprecated Language Features [MEM], 39</w:delText>
        </w:r>
      </w:del>
    </w:p>
    <w:p w14:paraId="2756D680" w14:textId="77777777" w:rsidR="0028662E" w:rsidDel="00384B96" w:rsidRDefault="0028662E">
      <w:pPr>
        <w:pStyle w:val="Index2"/>
        <w:tabs>
          <w:tab w:val="right" w:pos="4735"/>
        </w:tabs>
        <w:rPr>
          <w:del w:id="2862" w:author="Joyce L Tokar" w:date="2017-09-13T11:49:00Z"/>
          <w:noProof/>
        </w:rPr>
      </w:pPr>
      <w:del w:id="2863" w:author="Joyce L Tokar" w:date="2017-09-13T11:49:00Z">
        <w:r w:rsidDel="00384B96">
          <w:rPr>
            <w:noProof/>
          </w:rPr>
          <w:delText>Dynamically-linked Code and Self-modifying Code [NYY], 34</w:delText>
        </w:r>
      </w:del>
    </w:p>
    <w:p w14:paraId="496FA632" w14:textId="77777777" w:rsidR="0028662E" w:rsidDel="00384B96" w:rsidRDefault="0028662E">
      <w:pPr>
        <w:pStyle w:val="Index2"/>
        <w:tabs>
          <w:tab w:val="right" w:pos="4735"/>
        </w:tabs>
        <w:rPr>
          <w:del w:id="2864" w:author="Joyce L Tokar" w:date="2017-09-13T11:49:00Z"/>
          <w:noProof/>
        </w:rPr>
      </w:pPr>
      <w:del w:id="2865" w:author="Joyce L Tokar" w:date="2017-09-13T11:49:00Z">
        <w:r w:rsidDel="00384B96">
          <w:rPr>
            <w:noProof/>
          </w:rPr>
          <w:delText>Enumerator Issues [CCB], 17</w:delText>
        </w:r>
      </w:del>
    </w:p>
    <w:p w14:paraId="5B47A0C2" w14:textId="77777777" w:rsidR="0028662E" w:rsidDel="00384B96" w:rsidRDefault="0028662E">
      <w:pPr>
        <w:pStyle w:val="Index2"/>
        <w:tabs>
          <w:tab w:val="right" w:pos="4735"/>
        </w:tabs>
        <w:rPr>
          <w:del w:id="2866" w:author="Joyce L Tokar" w:date="2017-09-13T11:49:00Z"/>
          <w:noProof/>
        </w:rPr>
      </w:pPr>
      <w:del w:id="2867" w:author="Joyce L Tokar" w:date="2017-09-13T11:49:00Z">
        <w:r w:rsidDel="00384B96">
          <w:rPr>
            <w:noProof/>
          </w:rPr>
          <w:delText>Extra Intrinsics [LRM], 33</w:delText>
        </w:r>
      </w:del>
    </w:p>
    <w:p w14:paraId="65EF0F16" w14:textId="77777777" w:rsidR="0028662E" w:rsidDel="00384B96" w:rsidRDefault="0028662E">
      <w:pPr>
        <w:pStyle w:val="Index2"/>
        <w:tabs>
          <w:tab w:val="right" w:pos="4735"/>
        </w:tabs>
        <w:rPr>
          <w:del w:id="2868" w:author="Joyce L Tokar" w:date="2017-09-13T11:49:00Z"/>
          <w:noProof/>
        </w:rPr>
      </w:pPr>
      <w:del w:id="2869" w:author="Joyce L Tokar" w:date="2017-09-13T11:49:00Z">
        <w:r w:rsidDel="00384B96">
          <w:rPr>
            <w:noProof/>
          </w:rPr>
          <w:delText>Fault Tolerance and Failure Strategies [RE</w:delText>
        </w:r>
      </w:del>
      <w:del w:id="2870" w:author="Joyce L Tokar" w:date="2017-06-07T13:32:00Z">
        <w:r w:rsidDel="00C6764B">
          <w:rPr>
            <w:noProof/>
          </w:rPr>
          <w:delText>W</w:delText>
        </w:r>
      </w:del>
      <w:del w:id="2871" w:author="Joyce L Tokar" w:date="2017-09-13T11:49:00Z">
        <w:r w:rsidDel="00384B96">
          <w:rPr>
            <w:noProof/>
          </w:rPr>
          <w:delText>], 31</w:delText>
        </w:r>
      </w:del>
    </w:p>
    <w:p w14:paraId="1F22AC51" w14:textId="77777777" w:rsidR="0028662E" w:rsidDel="00384B96" w:rsidRDefault="0028662E">
      <w:pPr>
        <w:pStyle w:val="Index2"/>
        <w:tabs>
          <w:tab w:val="right" w:pos="4735"/>
        </w:tabs>
        <w:rPr>
          <w:del w:id="2872" w:author="Joyce L Tokar" w:date="2017-09-13T11:49:00Z"/>
          <w:noProof/>
        </w:rPr>
      </w:pPr>
      <w:del w:id="2873" w:author="Joyce L Tokar" w:date="2017-09-13T11:49:00Z">
        <w:r w:rsidDel="00384B96">
          <w:rPr>
            <w:noProof/>
          </w:rPr>
          <w:delText>Floating-point Arithmetic [PLF], 17</w:delText>
        </w:r>
      </w:del>
    </w:p>
    <w:p w14:paraId="1039536E" w14:textId="77777777" w:rsidR="0028662E" w:rsidDel="00384B96" w:rsidRDefault="0028662E">
      <w:pPr>
        <w:pStyle w:val="Index2"/>
        <w:tabs>
          <w:tab w:val="right" w:pos="4735"/>
        </w:tabs>
        <w:rPr>
          <w:del w:id="2874" w:author="Joyce L Tokar" w:date="2017-09-13T11:49:00Z"/>
          <w:noProof/>
        </w:rPr>
      </w:pPr>
      <w:del w:id="2875" w:author="Joyce L Tokar" w:date="2017-09-13T11:49:00Z">
        <w:r w:rsidDel="00384B96">
          <w:rPr>
            <w:noProof/>
          </w:rPr>
          <w:delText>Identifier Name Reuse [YOW], 23</w:delText>
        </w:r>
      </w:del>
    </w:p>
    <w:p w14:paraId="024258B0" w14:textId="77777777" w:rsidR="0028662E" w:rsidDel="00384B96" w:rsidRDefault="0028662E">
      <w:pPr>
        <w:pStyle w:val="Index2"/>
        <w:tabs>
          <w:tab w:val="right" w:pos="4735"/>
        </w:tabs>
        <w:rPr>
          <w:del w:id="2876" w:author="Joyce L Tokar" w:date="2017-09-13T11:49:00Z"/>
          <w:noProof/>
        </w:rPr>
      </w:pPr>
      <w:del w:id="2877" w:author="Joyce L Tokar" w:date="2017-09-13T11:49:00Z">
        <w:r w:rsidDel="00384B96">
          <w:rPr>
            <w:noProof/>
          </w:rPr>
          <w:delText>Ignored Error Status and Unhandled Exceptions [OYB], 30</w:delText>
        </w:r>
      </w:del>
    </w:p>
    <w:p w14:paraId="4651147B" w14:textId="77777777" w:rsidR="0028662E" w:rsidDel="00384B96" w:rsidRDefault="0028662E">
      <w:pPr>
        <w:pStyle w:val="Index2"/>
        <w:tabs>
          <w:tab w:val="right" w:pos="4735"/>
        </w:tabs>
        <w:rPr>
          <w:del w:id="2878" w:author="Joyce L Tokar" w:date="2017-09-13T11:49:00Z"/>
          <w:noProof/>
        </w:rPr>
      </w:pPr>
      <w:del w:id="2879" w:author="Joyce L Tokar" w:date="2017-09-13T11:49:00Z">
        <w:r w:rsidDel="00384B96">
          <w:rPr>
            <w:noProof/>
          </w:rPr>
          <w:delText>Implementation-Defined Behaviour [FAB], 38</w:delText>
        </w:r>
      </w:del>
    </w:p>
    <w:p w14:paraId="2F8B8389" w14:textId="77777777" w:rsidR="0028662E" w:rsidDel="00384B96" w:rsidRDefault="0028662E">
      <w:pPr>
        <w:pStyle w:val="Index2"/>
        <w:tabs>
          <w:tab w:val="right" w:pos="4735"/>
        </w:tabs>
        <w:rPr>
          <w:del w:id="2880" w:author="Joyce L Tokar" w:date="2017-09-13T11:49:00Z"/>
          <w:noProof/>
        </w:rPr>
      </w:pPr>
      <w:del w:id="2881" w:author="Joyce L Tokar" w:date="2017-09-13T11:49:00Z">
        <w:r w:rsidDel="00384B96">
          <w:rPr>
            <w:noProof/>
          </w:rPr>
          <w:delText>Inheritance [RIP], 33</w:delText>
        </w:r>
      </w:del>
    </w:p>
    <w:p w14:paraId="1641E8E0" w14:textId="77777777" w:rsidR="0028662E" w:rsidDel="00384B96" w:rsidRDefault="0028662E">
      <w:pPr>
        <w:pStyle w:val="Index2"/>
        <w:tabs>
          <w:tab w:val="right" w:pos="4735"/>
        </w:tabs>
        <w:rPr>
          <w:del w:id="2882" w:author="Joyce L Tokar" w:date="2017-09-13T11:49:00Z"/>
          <w:noProof/>
        </w:rPr>
      </w:pPr>
      <w:del w:id="2883" w:author="Joyce L Tokar" w:date="2017-09-13T11:49:00Z">
        <w:r w:rsidDel="00384B96">
          <w:rPr>
            <w:noProof/>
          </w:rPr>
          <w:delText>Initialization of Variables [LAV], 23</w:delText>
        </w:r>
      </w:del>
    </w:p>
    <w:p w14:paraId="798FA580" w14:textId="77777777" w:rsidR="0028662E" w:rsidDel="00384B96" w:rsidRDefault="0028662E">
      <w:pPr>
        <w:pStyle w:val="Index2"/>
        <w:tabs>
          <w:tab w:val="right" w:pos="4735"/>
        </w:tabs>
        <w:rPr>
          <w:del w:id="2884" w:author="Joyce L Tokar" w:date="2017-09-13T11:49:00Z"/>
          <w:noProof/>
        </w:rPr>
      </w:pPr>
      <w:del w:id="2885" w:author="Joyce L Tokar" w:date="2017-09-13T11:49:00Z">
        <w:r w:rsidDel="00384B96">
          <w:rPr>
            <w:noProof/>
          </w:rPr>
          <w:delText>Inter-language Calling [DJS], 34</w:delText>
        </w:r>
      </w:del>
    </w:p>
    <w:p w14:paraId="16CD0E52" w14:textId="77777777" w:rsidR="0028662E" w:rsidDel="00384B96" w:rsidRDefault="0028662E">
      <w:pPr>
        <w:pStyle w:val="Index2"/>
        <w:tabs>
          <w:tab w:val="right" w:pos="4735"/>
        </w:tabs>
        <w:rPr>
          <w:del w:id="2886" w:author="Joyce L Tokar" w:date="2017-09-13T11:49:00Z"/>
          <w:noProof/>
        </w:rPr>
      </w:pPr>
      <w:del w:id="2887" w:author="Joyce L Tokar" w:date="2017-09-13T11:49:00Z">
        <w:r w:rsidDel="00384B96">
          <w:rPr>
            <w:noProof/>
          </w:rPr>
          <w:delText>Library Signature [NSQ], 34</w:delText>
        </w:r>
      </w:del>
    </w:p>
    <w:p w14:paraId="53AB2C24" w14:textId="77777777" w:rsidR="0028662E" w:rsidDel="00384B96" w:rsidRDefault="0028662E">
      <w:pPr>
        <w:pStyle w:val="Index2"/>
        <w:tabs>
          <w:tab w:val="right" w:pos="4735"/>
        </w:tabs>
        <w:rPr>
          <w:del w:id="2888" w:author="Joyce L Tokar" w:date="2017-09-13T11:49:00Z"/>
          <w:noProof/>
        </w:rPr>
      </w:pPr>
      <w:del w:id="2889" w:author="Joyce L Tokar" w:date="2017-09-13T11:49:00Z">
        <w:r w:rsidDel="00384B96">
          <w:rPr>
            <w:noProof/>
          </w:rPr>
          <w:delText>Likely Incorrect Expression [KOA], 25</w:delText>
        </w:r>
      </w:del>
    </w:p>
    <w:p w14:paraId="68C93E70" w14:textId="77777777" w:rsidR="0028662E" w:rsidDel="00384B96" w:rsidRDefault="0028662E">
      <w:pPr>
        <w:pStyle w:val="Index2"/>
        <w:tabs>
          <w:tab w:val="right" w:pos="4735"/>
        </w:tabs>
        <w:rPr>
          <w:del w:id="2890" w:author="Joyce L Tokar" w:date="2017-09-13T11:49:00Z"/>
          <w:noProof/>
        </w:rPr>
      </w:pPr>
      <w:del w:id="2891" w:author="Joyce L Tokar" w:date="2017-09-13T11:49:00Z">
        <w:r w:rsidDel="00384B96">
          <w:rPr>
            <w:noProof/>
          </w:rPr>
          <w:delText>Loop Control Variables [TEX], 27</w:delText>
        </w:r>
      </w:del>
    </w:p>
    <w:p w14:paraId="0B6D34F8" w14:textId="77777777" w:rsidR="0028662E" w:rsidDel="00384B96" w:rsidRDefault="0028662E">
      <w:pPr>
        <w:pStyle w:val="Index2"/>
        <w:tabs>
          <w:tab w:val="right" w:pos="4735"/>
        </w:tabs>
        <w:rPr>
          <w:del w:id="2892" w:author="Joyce L Tokar" w:date="2017-09-13T11:49:00Z"/>
          <w:noProof/>
        </w:rPr>
      </w:pPr>
      <w:del w:id="2893" w:author="Joyce L Tokar" w:date="2017-09-13T11:49:00Z">
        <w:r w:rsidDel="00384B96">
          <w:rPr>
            <w:noProof/>
          </w:rPr>
          <w:delText>Memory Leak [XYL], 32</w:delText>
        </w:r>
      </w:del>
    </w:p>
    <w:p w14:paraId="7795BF3E" w14:textId="77777777" w:rsidR="0028662E" w:rsidDel="00384B96" w:rsidRDefault="0028662E">
      <w:pPr>
        <w:pStyle w:val="Index2"/>
        <w:tabs>
          <w:tab w:val="right" w:pos="4735"/>
        </w:tabs>
        <w:rPr>
          <w:del w:id="2894" w:author="Joyce L Tokar" w:date="2017-09-13T11:49:00Z"/>
          <w:noProof/>
        </w:rPr>
      </w:pPr>
      <w:del w:id="2895" w:author="Joyce L Tokar" w:date="2017-09-13T11:49:00Z">
        <w:r w:rsidDel="00384B96">
          <w:rPr>
            <w:noProof/>
          </w:rPr>
          <w:delText>Namespace Issues [BJL], 23</w:delText>
        </w:r>
      </w:del>
    </w:p>
    <w:p w14:paraId="46D6B3B8" w14:textId="77777777" w:rsidR="0028662E" w:rsidDel="00384B96" w:rsidRDefault="0028662E">
      <w:pPr>
        <w:pStyle w:val="Index2"/>
        <w:tabs>
          <w:tab w:val="right" w:pos="4735"/>
        </w:tabs>
        <w:rPr>
          <w:del w:id="2896" w:author="Joyce L Tokar" w:date="2017-09-13T11:49:00Z"/>
          <w:noProof/>
        </w:rPr>
      </w:pPr>
      <w:del w:id="2897" w:author="Joyce L Tokar" w:date="2017-09-13T11:49:00Z">
        <w:r w:rsidDel="00384B96">
          <w:rPr>
            <w:noProof/>
          </w:rPr>
          <w:delText>Numeric Conversion Errors [FLC], 18</w:delText>
        </w:r>
      </w:del>
    </w:p>
    <w:p w14:paraId="35B97FF9" w14:textId="77777777" w:rsidR="0028662E" w:rsidDel="00384B96" w:rsidRDefault="0028662E">
      <w:pPr>
        <w:pStyle w:val="Index2"/>
        <w:tabs>
          <w:tab w:val="right" w:pos="4735"/>
        </w:tabs>
        <w:rPr>
          <w:del w:id="2898" w:author="Joyce L Tokar" w:date="2017-09-13T11:49:00Z"/>
          <w:noProof/>
        </w:rPr>
      </w:pPr>
      <w:del w:id="2899" w:author="Joyce L Tokar" w:date="2017-09-13T11:49:00Z">
        <w:r w:rsidDel="00384B96">
          <w:rPr>
            <w:noProof/>
          </w:rPr>
          <w:delText>Obscure Language Features [BRS], 36</w:delText>
        </w:r>
      </w:del>
    </w:p>
    <w:p w14:paraId="286F3D0A" w14:textId="77777777" w:rsidR="0028662E" w:rsidDel="00384B96" w:rsidRDefault="0028662E">
      <w:pPr>
        <w:pStyle w:val="Index2"/>
        <w:tabs>
          <w:tab w:val="right" w:pos="4735"/>
        </w:tabs>
        <w:rPr>
          <w:del w:id="2900" w:author="Joyce L Tokar" w:date="2017-09-13T11:49:00Z"/>
          <w:noProof/>
        </w:rPr>
      </w:pPr>
      <w:del w:id="2901" w:author="Joyce L Tokar" w:date="2017-09-13T11:49:00Z">
        <w:r w:rsidDel="00384B96">
          <w:rPr>
            <w:noProof/>
          </w:rPr>
          <w:delText>Off-by-one Error [XZH], 27</w:delText>
        </w:r>
      </w:del>
    </w:p>
    <w:p w14:paraId="4E856A58" w14:textId="77777777" w:rsidR="0028662E" w:rsidDel="00384B96" w:rsidRDefault="0028662E">
      <w:pPr>
        <w:pStyle w:val="Index2"/>
        <w:tabs>
          <w:tab w:val="right" w:pos="4735"/>
        </w:tabs>
        <w:rPr>
          <w:del w:id="2902" w:author="Joyce L Tokar" w:date="2017-09-13T11:49:00Z"/>
          <w:noProof/>
        </w:rPr>
      </w:pPr>
      <w:del w:id="2903" w:author="Joyce L Tokar" w:date="2017-09-13T11:49:00Z">
        <w:r w:rsidDel="00384B96">
          <w:rPr>
            <w:noProof/>
          </w:rPr>
          <w:delText>Operator Precedence/Order of Evaluation [JCW], 24</w:delText>
        </w:r>
      </w:del>
    </w:p>
    <w:p w14:paraId="6F4D9745" w14:textId="77777777" w:rsidR="0028662E" w:rsidDel="00384B96" w:rsidRDefault="0028662E">
      <w:pPr>
        <w:pStyle w:val="Index2"/>
        <w:tabs>
          <w:tab w:val="right" w:pos="4735"/>
        </w:tabs>
        <w:rPr>
          <w:del w:id="2904" w:author="Joyce L Tokar" w:date="2017-09-13T11:49:00Z"/>
          <w:noProof/>
        </w:rPr>
      </w:pPr>
      <w:del w:id="2905" w:author="Joyce L Tokar" w:date="2017-09-13T11:49:00Z">
        <w:r w:rsidDel="00384B96">
          <w:rPr>
            <w:noProof/>
          </w:rPr>
          <w:delText>Passing Parameters and Return Values [CSJ], 28</w:delText>
        </w:r>
      </w:del>
    </w:p>
    <w:p w14:paraId="0EB12216" w14:textId="77777777" w:rsidR="0028662E" w:rsidDel="00384B96" w:rsidRDefault="0028662E">
      <w:pPr>
        <w:pStyle w:val="Index2"/>
        <w:tabs>
          <w:tab w:val="right" w:pos="4735"/>
        </w:tabs>
        <w:rPr>
          <w:del w:id="2906" w:author="Joyce L Tokar" w:date="2017-09-13T11:49:00Z"/>
          <w:noProof/>
        </w:rPr>
      </w:pPr>
      <w:del w:id="2907" w:author="Joyce L Tokar" w:date="2017-09-13T11:49:00Z">
        <w:r w:rsidDel="00384B96">
          <w:rPr>
            <w:noProof/>
          </w:rPr>
          <w:delText>Pointer Arithmetic [RVG], 20</w:delText>
        </w:r>
      </w:del>
    </w:p>
    <w:p w14:paraId="3C756EC0" w14:textId="77777777" w:rsidR="0028662E" w:rsidDel="00384B96" w:rsidRDefault="0028662E">
      <w:pPr>
        <w:pStyle w:val="Index2"/>
        <w:tabs>
          <w:tab w:val="right" w:pos="4735"/>
        </w:tabs>
        <w:rPr>
          <w:del w:id="2908" w:author="Joyce L Tokar" w:date="2017-09-13T11:49:00Z"/>
          <w:noProof/>
        </w:rPr>
      </w:pPr>
      <w:del w:id="2909" w:author="Joyce L Tokar" w:date="2017-09-13T11:49:00Z">
        <w:r w:rsidDel="00384B96">
          <w:rPr>
            <w:noProof/>
          </w:rPr>
          <w:delText>Pointer Type Conversions [HFC], 19</w:delText>
        </w:r>
      </w:del>
    </w:p>
    <w:p w14:paraId="00267D8B" w14:textId="77777777" w:rsidR="0028662E" w:rsidDel="00384B96" w:rsidRDefault="0028662E">
      <w:pPr>
        <w:pStyle w:val="Index2"/>
        <w:tabs>
          <w:tab w:val="right" w:pos="4735"/>
        </w:tabs>
        <w:rPr>
          <w:del w:id="2910" w:author="Joyce L Tokar" w:date="2017-09-13T11:49:00Z"/>
          <w:noProof/>
        </w:rPr>
      </w:pPr>
      <w:del w:id="2911" w:author="Joyce L Tokar" w:date="2017-09-13T11:49:00Z">
        <w:r w:rsidDel="00384B96">
          <w:rPr>
            <w:noProof/>
          </w:rPr>
          <w:delText>Protocol Lock Errors [CGM], 41</w:delText>
        </w:r>
      </w:del>
    </w:p>
    <w:p w14:paraId="5FAADD0A" w14:textId="77777777" w:rsidR="0028662E" w:rsidDel="00384B96" w:rsidRDefault="0028662E">
      <w:pPr>
        <w:pStyle w:val="Index2"/>
        <w:tabs>
          <w:tab w:val="right" w:pos="4735"/>
        </w:tabs>
        <w:rPr>
          <w:del w:id="2912" w:author="Joyce L Tokar" w:date="2017-09-13T11:49:00Z"/>
          <w:noProof/>
        </w:rPr>
      </w:pPr>
      <w:del w:id="2913" w:author="Joyce L Tokar" w:date="2017-09-13T11:49:00Z">
        <w:r w:rsidDel="00384B96">
          <w:rPr>
            <w:noProof/>
          </w:rPr>
          <w:delText>Provision of Inherently Unsafe Operations [SKL], 35</w:delText>
        </w:r>
      </w:del>
    </w:p>
    <w:p w14:paraId="38EEB488" w14:textId="77777777" w:rsidR="0028662E" w:rsidDel="00384B96" w:rsidRDefault="0028662E">
      <w:pPr>
        <w:pStyle w:val="Index2"/>
        <w:tabs>
          <w:tab w:val="right" w:pos="4735"/>
        </w:tabs>
        <w:rPr>
          <w:del w:id="2914" w:author="Joyce L Tokar" w:date="2017-09-13T11:49:00Z"/>
          <w:noProof/>
        </w:rPr>
      </w:pPr>
      <w:del w:id="2915" w:author="Joyce L Tokar" w:date="2017-09-13T11:49:00Z">
        <w:r w:rsidDel="00384B96">
          <w:rPr>
            <w:noProof/>
          </w:rPr>
          <w:delText>Recursion [GDL], 30</w:delText>
        </w:r>
      </w:del>
    </w:p>
    <w:p w14:paraId="38909CD9" w14:textId="77777777" w:rsidR="0028662E" w:rsidDel="00384B96" w:rsidRDefault="0028662E">
      <w:pPr>
        <w:pStyle w:val="Index2"/>
        <w:tabs>
          <w:tab w:val="right" w:pos="4735"/>
        </w:tabs>
        <w:rPr>
          <w:del w:id="2916" w:author="Joyce L Tokar" w:date="2017-09-13T11:49:00Z"/>
          <w:noProof/>
        </w:rPr>
      </w:pPr>
      <w:del w:id="2917" w:author="Joyce L Tokar" w:date="2017-09-13T11:49:00Z">
        <w:r w:rsidDel="00384B96">
          <w:rPr>
            <w:noProof/>
          </w:rPr>
          <w:delText>Side-effects and Order of Evaluation [SAM], 24</w:delText>
        </w:r>
      </w:del>
    </w:p>
    <w:p w14:paraId="1EDE09B3" w14:textId="77777777" w:rsidR="0028662E" w:rsidDel="00384B96" w:rsidRDefault="0028662E">
      <w:pPr>
        <w:pStyle w:val="Index2"/>
        <w:tabs>
          <w:tab w:val="right" w:pos="4735"/>
        </w:tabs>
        <w:rPr>
          <w:del w:id="2918" w:author="Joyce L Tokar" w:date="2017-09-13T11:49:00Z"/>
          <w:noProof/>
        </w:rPr>
      </w:pPr>
      <w:del w:id="2919" w:author="Joyce L Tokar" w:date="2017-09-13T11:49:00Z">
        <w:r w:rsidDel="00384B96">
          <w:rPr>
            <w:noProof/>
          </w:rPr>
          <w:delText>String Termination [CJM], 19</w:delText>
        </w:r>
      </w:del>
    </w:p>
    <w:p w14:paraId="4726DBD6" w14:textId="77777777" w:rsidR="0028662E" w:rsidDel="00384B96" w:rsidRDefault="0028662E">
      <w:pPr>
        <w:pStyle w:val="Index2"/>
        <w:tabs>
          <w:tab w:val="right" w:pos="4735"/>
        </w:tabs>
        <w:rPr>
          <w:del w:id="2920" w:author="Joyce L Tokar" w:date="2017-09-13T11:49:00Z"/>
          <w:noProof/>
        </w:rPr>
      </w:pPr>
      <w:del w:id="2921" w:author="Joyce L Tokar" w:date="2017-09-13T11:49:00Z">
        <w:r w:rsidDel="00384B96">
          <w:rPr>
            <w:noProof/>
          </w:rPr>
          <w:delText>Structured Programming [EWD], 28</w:delText>
        </w:r>
      </w:del>
    </w:p>
    <w:p w14:paraId="38CC8958" w14:textId="77777777" w:rsidR="0028662E" w:rsidDel="00384B96" w:rsidRDefault="0028662E">
      <w:pPr>
        <w:pStyle w:val="Index2"/>
        <w:tabs>
          <w:tab w:val="right" w:pos="4735"/>
        </w:tabs>
        <w:rPr>
          <w:del w:id="2922" w:author="Joyce L Tokar" w:date="2017-09-13T11:49:00Z"/>
          <w:noProof/>
        </w:rPr>
      </w:pPr>
      <w:del w:id="2923" w:author="Joyce L Tokar" w:date="2017-09-13T11:49:00Z">
        <w:r w:rsidDel="00384B96">
          <w:rPr>
            <w:noProof/>
          </w:rPr>
          <w:delText>Subprogram Signature Mismatch [OTR], 29</w:delText>
        </w:r>
      </w:del>
    </w:p>
    <w:p w14:paraId="19BDBE54" w14:textId="77777777" w:rsidR="0028662E" w:rsidDel="00384B96" w:rsidRDefault="0028662E">
      <w:pPr>
        <w:pStyle w:val="Index2"/>
        <w:tabs>
          <w:tab w:val="right" w:pos="4735"/>
        </w:tabs>
        <w:rPr>
          <w:del w:id="2924" w:author="Joyce L Tokar" w:date="2017-09-13T11:49:00Z"/>
          <w:noProof/>
        </w:rPr>
      </w:pPr>
      <w:del w:id="2925" w:author="Joyce L Tokar" w:date="2017-09-13T11:49:00Z">
        <w:r w:rsidDel="00384B96">
          <w:rPr>
            <w:noProof/>
          </w:rPr>
          <w:delText>Suppression of Language-defined Run-time Checking [MXB], 35</w:delText>
        </w:r>
      </w:del>
    </w:p>
    <w:p w14:paraId="1F3B4953" w14:textId="77777777" w:rsidR="0028662E" w:rsidDel="00384B96" w:rsidRDefault="0028662E">
      <w:pPr>
        <w:pStyle w:val="Index2"/>
        <w:tabs>
          <w:tab w:val="right" w:pos="4735"/>
        </w:tabs>
        <w:rPr>
          <w:del w:id="2926" w:author="Joyce L Tokar" w:date="2017-09-13T11:49:00Z"/>
          <w:noProof/>
        </w:rPr>
      </w:pPr>
      <w:del w:id="2927" w:author="Joyce L Tokar" w:date="2017-09-13T11:49:00Z">
        <w:r w:rsidDel="00384B96">
          <w:rPr>
            <w:noProof/>
          </w:rPr>
          <w:delText>Switch Statements and Static Analysis [CLL], 26</w:delText>
        </w:r>
      </w:del>
    </w:p>
    <w:p w14:paraId="4078C075" w14:textId="77777777" w:rsidR="0028662E" w:rsidDel="00384B96" w:rsidRDefault="0028662E">
      <w:pPr>
        <w:pStyle w:val="Index2"/>
        <w:tabs>
          <w:tab w:val="right" w:pos="4735"/>
        </w:tabs>
        <w:rPr>
          <w:del w:id="2928" w:author="Joyce L Tokar" w:date="2017-09-13T11:49:00Z"/>
          <w:noProof/>
        </w:rPr>
      </w:pPr>
      <w:del w:id="2929" w:author="Joyce L Tokar" w:date="2017-09-13T11:49:00Z">
        <w:r w:rsidDel="00384B96">
          <w:rPr>
            <w:noProof/>
          </w:rPr>
          <w:delText>Templates and Generics [SYM], 32</w:delText>
        </w:r>
      </w:del>
    </w:p>
    <w:p w14:paraId="737C1108" w14:textId="77777777" w:rsidR="0028662E" w:rsidDel="00384B96" w:rsidRDefault="0028662E">
      <w:pPr>
        <w:pStyle w:val="Index2"/>
        <w:tabs>
          <w:tab w:val="right" w:pos="4735"/>
        </w:tabs>
        <w:rPr>
          <w:del w:id="2930" w:author="Joyce L Tokar" w:date="2017-09-13T11:49:00Z"/>
          <w:noProof/>
        </w:rPr>
      </w:pPr>
      <w:del w:id="2931" w:author="Joyce L Tokar" w:date="2017-09-13T11:49:00Z">
        <w:r w:rsidDel="00384B96">
          <w:rPr>
            <w:noProof/>
          </w:rPr>
          <w:delText>Type System [IHN], 16</w:delText>
        </w:r>
      </w:del>
    </w:p>
    <w:p w14:paraId="79A65983" w14:textId="77777777" w:rsidR="0028662E" w:rsidDel="00384B96" w:rsidRDefault="0028662E">
      <w:pPr>
        <w:pStyle w:val="Index2"/>
        <w:tabs>
          <w:tab w:val="right" w:pos="4735"/>
        </w:tabs>
        <w:rPr>
          <w:del w:id="2932" w:author="Joyce L Tokar" w:date="2017-09-13T11:49:00Z"/>
          <w:noProof/>
        </w:rPr>
      </w:pPr>
      <w:del w:id="2933" w:author="Joyce L Tokar" w:date="2017-09-13T11:49:00Z">
        <w:r w:rsidDel="00384B96">
          <w:rPr>
            <w:noProof/>
          </w:rPr>
          <w:delText>Type-breaking Reinterpretation of Data [AMV], 31</w:delText>
        </w:r>
      </w:del>
    </w:p>
    <w:p w14:paraId="7DC4EF4C" w14:textId="77777777" w:rsidR="0028662E" w:rsidDel="00384B96" w:rsidRDefault="0028662E">
      <w:pPr>
        <w:pStyle w:val="Index2"/>
        <w:tabs>
          <w:tab w:val="right" w:pos="4735"/>
        </w:tabs>
        <w:rPr>
          <w:del w:id="2934" w:author="Joyce L Tokar" w:date="2017-09-13T11:49:00Z"/>
          <w:noProof/>
        </w:rPr>
      </w:pPr>
      <w:del w:id="2935" w:author="Joyce L Tokar" w:date="2017-09-13T11:49:00Z">
        <w:r w:rsidDel="00384B96">
          <w:rPr>
            <w:noProof/>
          </w:rPr>
          <w:delText>Unanticipated Exceptions from Library Routines [HJW], 34</w:delText>
        </w:r>
      </w:del>
    </w:p>
    <w:p w14:paraId="071D286E" w14:textId="77777777" w:rsidR="0028662E" w:rsidDel="00384B96" w:rsidRDefault="0028662E">
      <w:pPr>
        <w:pStyle w:val="Index2"/>
        <w:tabs>
          <w:tab w:val="right" w:pos="4735"/>
        </w:tabs>
        <w:rPr>
          <w:del w:id="2936" w:author="Joyce L Tokar" w:date="2017-09-13T11:49:00Z"/>
          <w:noProof/>
        </w:rPr>
      </w:pPr>
      <w:del w:id="2937" w:author="Joyce L Tokar" w:date="2017-09-13T11:49:00Z">
        <w:r w:rsidDel="00384B96">
          <w:rPr>
            <w:noProof/>
          </w:rPr>
          <w:delText>Unchecked Array Indexing [XYZ], 19</w:delText>
        </w:r>
      </w:del>
    </w:p>
    <w:p w14:paraId="04A4B425" w14:textId="77777777" w:rsidR="0028662E" w:rsidDel="00384B96" w:rsidRDefault="0028662E">
      <w:pPr>
        <w:pStyle w:val="Index2"/>
        <w:tabs>
          <w:tab w:val="right" w:pos="4735"/>
        </w:tabs>
        <w:rPr>
          <w:del w:id="2938" w:author="Joyce L Tokar" w:date="2017-09-13T11:49:00Z"/>
          <w:noProof/>
        </w:rPr>
      </w:pPr>
      <w:del w:id="2939" w:author="Joyce L Tokar" w:date="2017-09-13T11:49:00Z">
        <w:r w:rsidDel="00384B96">
          <w:rPr>
            <w:noProof/>
          </w:rPr>
          <w:delText>Uncontrolled Fromat String [SHL], 41</w:delText>
        </w:r>
      </w:del>
    </w:p>
    <w:p w14:paraId="3D9F9B0D" w14:textId="77777777" w:rsidR="0028662E" w:rsidDel="00384B96" w:rsidRDefault="0028662E">
      <w:pPr>
        <w:pStyle w:val="Index2"/>
        <w:tabs>
          <w:tab w:val="right" w:pos="4735"/>
        </w:tabs>
        <w:rPr>
          <w:del w:id="2940" w:author="Joyce L Tokar" w:date="2017-09-13T11:49:00Z"/>
          <w:noProof/>
        </w:rPr>
      </w:pPr>
      <w:del w:id="2941" w:author="Joyce L Tokar" w:date="2017-09-13T11:49:00Z">
        <w:r w:rsidDel="00384B96">
          <w:rPr>
            <w:noProof/>
          </w:rPr>
          <w:delText>Undefined Behaviour [EWF], 37</w:delText>
        </w:r>
      </w:del>
    </w:p>
    <w:p w14:paraId="2F0C10A0" w14:textId="77777777" w:rsidR="0028662E" w:rsidDel="00384B96" w:rsidRDefault="0028662E">
      <w:pPr>
        <w:pStyle w:val="Index2"/>
        <w:tabs>
          <w:tab w:val="right" w:pos="4735"/>
        </w:tabs>
        <w:rPr>
          <w:del w:id="2942" w:author="Joyce L Tokar" w:date="2017-09-13T11:49:00Z"/>
          <w:noProof/>
        </w:rPr>
      </w:pPr>
      <w:del w:id="2943" w:author="Joyce L Tokar" w:date="2017-09-13T11:49:00Z">
        <w:r w:rsidDel="00384B96">
          <w:rPr>
            <w:noProof/>
          </w:rPr>
          <w:delText>Unspecified Behaviour [BQF], 36</w:delText>
        </w:r>
      </w:del>
    </w:p>
    <w:p w14:paraId="7CE687DD" w14:textId="77777777" w:rsidR="0028662E" w:rsidDel="00384B96" w:rsidRDefault="0028662E">
      <w:pPr>
        <w:pStyle w:val="Index2"/>
        <w:tabs>
          <w:tab w:val="right" w:pos="4735"/>
        </w:tabs>
        <w:rPr>
          <w:del w:id="2944" w:author="Joyce L Tokar" w:date="2017-09-13T11:49:00Z"/>
          <w:noProof/>
        </w:rPr>
      </w:pPr>
      <w:del w:id="2945" w:author="Joyce L Tokar" w:date="2017-09-13T11:49:00Z">
        <w:r w:rsidDel="00384B96">
          <w:rPr>
            <w:noProof/>
          </w:rPr>
          <w:delText>Unused Variable [YZS], 22</w:delText>
        </w:r>
      </w:del>
    </w:p>
    <w:p w14:paraId="32F71CE7" w14:textId="77777777" w:rsidR="0028662E" w:rsidDel="00384B96" w:rsidRDefault="0028662E">
      <w:pPr>
        <w:pStyle w:val="Index2"/>
        <w:tabs>
          <w:tab w:val="right" w:pos="4735"/>
        </w:tabs>
        <w:rPr>
          <w:del w:id="2946" w:author="Joyce L Tokar" w:date="2017-09-13T11:49:00Z"/>
          <w:noProof/>
        </w:rPr>
      </w:pPr>
      <w:del w:id="2947" w:author="Joyce L Tokar" w:date="2017-09-13T11:49:00Z">
        <w:r w:rsidDel="00384B96">
          <w:rPr>
            <w:noProof/>
          </w:rPr>
          <w:delText>Using Shift Operations for Multiplication and Division [PIK], 21</w:delText>
        </w:r>
      </w:del>
    </w:p>
    <w:p w14:paraId="4D1C87E2" w14:textId="77777777" w:rsidR="0028662E" w:rsidDel="00384B96" w:rsidRDefault="0028662E">
      <w:pPr>
        <w:pStyle w:val="Index1"/>
        <w:tabs>
          <w:tab w:val="right" w:pos="4735"/>
        </w:tabs>
        <w:rPr>
          <w:del w:id="2948" w:author="Joyce L Tokar" w:date="2017-09-13T11:49:00Z"/>
          <w:noProof/>
        </w:rPr>
      </w:pPr>
      <w:del w:id="2949" w:author="Joyce L Tokar" w:date="2017-09-13T11:49:00Z">
        <w:r w:rsidRPr="00895530" w:rsidDel="00384B96">
          <w:rPr>
            <w:noProof/>
            <w:lang w:val="en-GB"/>
          </w:rPr>
          <w:delText>Language Vulnerability</w:delText>
        </w:r>
      </w:del>
    </w:p>
    <w:p w14:paraId="5A95CB42" w14:textId="77777777" w:rsidR="0028662E" w:rsidDel="00384B96" w:rsidRDefault="0028662E">
      <w:pPr>
        <w:pStyle w:val="Index2"/>
        <w:tabs>
          <w:tab w:val="right" w:pos="4735"/>
        </w:tabs>
        <w:rPr>
          <w:del w:id="2950" w:author="Joyce L Tokar" w:date="2017-09-13T11:49:00Z"/>
          <w:noProof/>
        </w:rPr>
      </w:pPr>
      <w:del w:id="2951" w:author="Joyce L Tokar" w:date="2017-09-13T11:49:00Z">
        <w:r w:rsidDel="00384B96">
          <w:rPr>
            <w:noProof/>
          </w:rPr>
          <w:delText>Unchecked Array Copying [XYW], 19</w:delText>
        </w:r>
      </w:del>
    </w:p>
    <w:p w14:paraId="3FA37ADE" w14:textId="77777777" w:rsidR="0028662E" w:rsidDel="00384B96" w:rsidRDefault="0028662E">
      <w:pPr>
        <w:pStyle w:val="Index1"/>
        <w:tabs>
          <w:tab w:val="right" w:pos="4735"/>
        </w:tabs>
        <w:rPr>
          <w:del w:id="2952" w:author="Joyce L Tokar" w:date="2017-09-13T11:49:00Z"/>
          <w:noProof/>
        </w:rPr>
      </w:pPr>
      <w:del w:id="2953" w:author="Joyce L Tokar" w:date="2017-09-13T11:49:00Z">
        <w:r w:rsidDel="00384B96">
          <w:rPr>
            <w:noProof/>
          </w:rPr>
          <w:delText>LAV – Initialization of Variables, 23</w:delText>
        </w:r>
      </w:del>
    </w:p>
    <w:p w14:paraId="7DAD72F5" w14:textId="77777777" w:rsidR="0028662E" w:rsidDel="00384B96" w:rsidRDefault="0028662E">
      <w:pPr>
        <w:pStyle w:val="Index1"/>
        <w:tabs>
          <w:tab w:val="right" w:pos="4735"/>
        </w:tabs>
        <w:rPr>
          <w:del w:id="2954" w:author="Joyce L Tokar" w:date="2017-09-13T11:49:00Z"/>
          <w:noProof/>
        </w:rPr>
      </w:pPr>
      <w:del w:id="2955" w:author="Joyce L Tokar" w:date="2017-09-13T11:49:00Z">
        <w:r w:rsidDel="00384B96">
          <w:rPr>
            <w:noProof/>
          </w:rPr>
          <w:delText>LRM – Extra Intrinsics, 33</w:delText>
        </w:r>
      </w:del>
    </w:p>
    <w:p w14:paraId="022018D1" w14:textId="77777777" w:rsidR="0028662E" w:rsidDel="00384B96" w:rsidRDefault="0028662E">
      <w:pPr>
        <w:pStyle w:val="IndexHeading"/>
        <w:keepNext/>
        <w:tabs>
          <w:tab w:val="right" w:pos="4735"/>
        </w:tabs>
        <w:rPr>
          <w:del w:id="2956" w:author="Joyce L Tokar" w:date="2017-09-13T11:49:00Z"/>
          <w:rFonts w:cstheme="minorBidi"/>
          <w:b/>
          <w:bCs/>
          <w:noProof/>
        </w:rPr>
      </w:pPr>
      <w:del w:id="2957" w:author="Joyce L Tokar" w:date="2017-09-13T11:49:00Z">
        <w:r w:rsidDel="00384B96">
          <w:rPr>
            <w:noProof/>
          </w:rPr>
          <w:delText xml:space="preserve"> </w:delText>
        </w:r>
      </w:del>
    </w:p>
    <w:p w14:paraId="2464CE7D" w14:textId="77777777" w:rsidR="0028662E" w:rsidDel="00384B96" w:rsidRDefault="0028662E">
      <w:pPr>
        <w:pStyle w:val="Index1"/>
        <w:tabs>
          <w:tab w:val="right" w:pos="4735"/>
        </w:tabs>
        <w:rPr>
          <w:del w:id="2958" w:author="Joyce L Tokar" w:date="2017-09-13T11:49:00Z"/>
          <w:noProof/>
        </w:rPr>
      </w:pPr>
      <w:del w:id="2959" w:author="Joyce L Tokar" w:date="2017-09-13T11:49:00Z">
        <w:r w:rsidDel="00384B96">
          <w:rPr>
            <w:noProof/>
          </w:rPr>
          <w:delText>MEM – Deprecated Language Features, 39</w:delText>
        </w:r>
      </w:del>
    </w:p>
    <w:p w14:paraId="4A524C9B" w14:textId="77777777" w:rsidR="0028662E" w:rsidDel="00384B96" w:rsidRDefault="0028662E">
      <w:pPr>
        <w:pStyle w:val="Index1"/>
        <w:tabs>
          <w:tab w:val="right" w:pos="4735"/>
        </w:tabs>
        <w:rPr>
          <w:del w:id="2960" w:author="Joyce L Tokar" w:date="2017-09-13T11:49:00Z"/>
          <w:noProof/>
        </w:rPr>
      </w:pPr>
      <w:del w:id="2961" w:author="Joyce L Tokar" w:date="2017-09-13T11:49:00Z">
        <w:r w:rsidDel="00384B96">
          <w:rPr>
            <w:noProof/>
          </w:rPr>
          <w:delText>Mixed casing, 21</w:delText>
        </w:r>
      </w:del>
    </w:p>
    <w:p w14:paraId="5251B3D1" w14:textId="77777777" w:rsidR="0028662E" w:rsidDel="00384B96" w:rsidRDefault="0028662E">
      <w:pPr>
        <w:pStyle w:val="Index1"/>
        <w:tabs>
          <w:tab w:val="right" w:pos="4735"/>
        </w:tabs>
        <w:rPr>
          <w:del w:id="2962" w:author="Joyce L Tokar" w:date="2017-09-13T11:49:00Z"/>
          <w:noProof/>
        </w:rPr>
      </w:pPr>
      <w:del w:id="2963" w:author="Joyce L Tokar" w:date="2017-09-13T11:49:00Z">
        <w:r w:rsidRPr="00895530" w:rsidDel="00384B96">
          <w:rPr>
            <w:noProof/>
            <w:lang w:val="en-GB"/>
          </w:rPr>
          <w:delText>Modular type</w:delText>
        </w:r>
        <w:r w:rsidDel="00384B96">
          <w:rPr>
            <w:noProof/>
          </w:rPr>
          <w:delText>, 11</w:delText>
        </w:r>
      </w:del>
    </w:p>
    <w:p w14:paraId="236C4D24" w14:textId="77777777" w:rsidR="0028662E" w:rsidDel="00384B96" w:rsidRDefault="0028662E">
      <w:pPr>
        <w:pStyle w:val="Index1"/>
        <w:tabs>
          <w:tab w:val="right" w:pos="4735"/>
        </w:tabs>
        <w:rPr>
          <w:del w:id="2964" w:author="Joyce L Tokar" w:date="2017-09-13T11:49:00Z"/>
          <w:noProof/>
        </w:rPr>
      </w:pPr>
      <w:del w:id="2965" w:author="Joyce L Tokar" w:date="2017-09-13T11:49:00Z">
        <w:r w:rsidDel="00384B96">
          <w:rPr>
            <w:noProof/>
          </w:rPr>
          <w:delText>MXB – Suppression of Language-defined Run-time Checking, 35</w:delText>
        </w:r>
      </w:del>
    </w:p>
    <w:p w14:paraId="0CD82D5B" w14:textId="77777777" w:rsidR="0028662E" w:rsidDel="00384B96" w:rsidRDefault="0028662E">
      <w:pPr>
        <w:pStyle w:val="IndexHeading"/>
        <w:keepNext/>
        <w:tabs>
          <w:tab w:val="right" w:pos="4735"/>
        </w:tabs>
        <w:rPr>
          <w:del w:id="2966" w:author="Joyce L Tokar" w:date="2017-09-13T11:49:00Z"/>
          <w:rFonts w:cstheme="minorBidi"/>
          <w:b/>
          <w:bCs/>
          <w:noProof/>
        </w:rPr>
      </w:pPr>
      <w:del w:id="2967" w:author="Joyce L Tokar" w:date="2017-09-13T11:49:00Z">
        <w:r w:rsidDel="00384B96">
          <w:rPr>
            <w:noProof/>
          </w:rPr>
          <w:delText xml:space="preserve"> </w:delText>
        </w:r>
      </w:del>
    </w:p>
    <w:p w14:paraId="5C50B647" w14:textId="77777777" w:rsidR="0028662E" w:rsidDel="00384B96" w:rsidRDefault="0028662E">
      <w:pPr>
        <w:pStyle w:val="Index1"/>
        <w:tabs>
          <w:tab w:val="right" w:pos="4735"/>
        </w:tabs>
        <w:rPr>
          <w:del w:id="2968" w:author="Joyce L Tokar" w:date="2017-09-13T11:49:00Z"/>
          <w:noProof/>
        </w:rPr>
      </w:pPr>
      <w:del w:id="2969" w:author="Joyce L Tokar" w:date="2017-09-13T11:49:00Z">
        <w:r w:rsidDel="00384B96">
          <w:rPr>
            <w:noProof/>
          </w:rPr>
          <w:delText>NAI – Choice of Clear Names, 21</w:delText>
        </w:r>
      </w:del>
    </w:p>
    <w:p w14:paraId="1F6DA0CE" w14:textId="77777777" w:rsidR="0028662E" w:rsidDel="00384B96" w:rsidRDefault="0028662E">
      <w:pPr>
        <w:pStyle w:val="Index1"/>
        <w:tabs>
          <w:tab w:val="right" w:pos="4735"/>
        </w:tabs>
        <w:rPr>
          <w:del w:id="2970" w:author="Joyce L Tokar" w:date="2017-09-13T11:49:00Z"/>
          <w:noProof/>
        </w:rPr>
      </w:pPr>
      <w:del w:id="2971" w:author="Joyce L Tokar" w:date="2017-09-13T11:49:00Z">
        <w:r w:rsidDel="00384B96">
          <w:rPr>
            <w:noProof/>
          </w:rPr>
          <w:delText>NSQ – Library Signature, 34</w:delText>
        </w:r>
      </w:del>
    </w:p>
    <w:p w14:paraId="4BBEBE99" w14:textId="77777777" w:rsidR="0028662E" w:rsidDel="00384B96" w:rsidRDefault="0028662E">
      <w:pPr>
        <w:pStyle w:val="Index1"/>
        <w:tabs>
          <w:tab w:val="right" w:pos="4735"/>
        </w:tabs>
        <w:rPr>
          <w:del w:id="2972" w:author="Joyce L Tokar" w:date="2017-09-13T11:49:00Z"/>
          <w:noProof/>
        </w:rPr>
      </w:pPr>
      <w:del w:id="2973" w:author="Joyce L Tokar" w:date="2017-09-13T11:49:00Z">
        <w:r w:rsidDel="00384B96">
          <w:rPr>
            <w:noProof/>
          </w:rPr>
          <w:delText>NYY – Dynamically-linked Code and Self-modifying Code, 34</w:delText>
        </w:r>
      </w:del>
    </w:p>
    <w:p w14:paraId="6FA2E386" w14:textId="77777777" w:rsidR="0028662E" w:rsidDel="00384B96" w:rsidRDefault="0028662E">
      <w:pPr>
        <w:pStyle w:val="IndexHeading"/>
        <w:keepNext/>
        <w:tabs>
          <w:tab w:val="right" w:pos="4735"/>
        </w:tabs>
        <w:rPr>
          <w:del w:id="2974" w:author="Joyce L Tokar" w:date="2017-09-13T11:49:00Z"/>
          <w:rFonts w:cstheme="minorBidi"/>
          <w:b/>
          <w:bCs/>
          <w:noProof/>
        </w:rPr>
      </w:pPr>
      <w:del w:id="2975" w:author="Joyce L Tokar" w:date="2017-09-13T11:49:00Z">
        <w:r w:rsidDel="00384B96">
          <w:rPr>
            <w:noProof/>
          </w:rPr>
          <w:delText xml:space="preserve"> </w:delText>
        </w:r>
      </w:del>
    </w:p>
    <w:p w14:paraId="56FF73C1" w14:textId="77777777" w:rsidR="0028662E" w:rsidDel="00384B96" w:rsidRDefault="0028662E">
      <w:pPr>
        <w:pStyle w:val="Index1"/>
        <w:tabs>
          <w:tab w:val="right" w:pos="4735"/>
        </w:tabs>
        <w:rPr>
          <w:del w:id="2976" w:author="Joyce L Tokar" w:date="2017-09-13T11:49:00Z"/>
          <w:noProof/>
        </w:rPr>
      </w:pPr>
      <w:del w:id="2977" w:author="Joyce L Tokar" w:date="2017-09-13T11:49:00Z">
        <w:r w:rsidDel="00384B96">
          <w:rPr>
            <w:noProof/>
          </w:rPr>
          <w:delText>Obsolescent features, 11</w:delText>
        </w:r>
      </w:del>
    </w:p>
    <w:p w14:paraId="2108987E" w14:textId="77777777" w:rsidR="0028662E" w:rsidDel="00384B96" w:rsidRDefault="0028662E">
      <w:pPr>
        <w:pStyle w:val="Index1"/>
        <w:tabs>
          <w:tab w:val="right" w:pos="4735"/>
        </w:tabs>
        <w:rPr>
          <w:del w:id="2978" w:author="Joyce L Tokar" w:date="2017-09-13T11:49:00Z"/>
          <w:noProof/>
        </w:rPr>
      </w:pPr>
      <w:del w:id="2979" w:author="Joyce L Tokar" w:date="2017-09-13T11:49:00Z">
        <w:r w:rsidDel="00384B96">
          <w:rPr>
            <w:noProof/>
          </w:rPr>
          <w:delText>Operational and Representation Attributes, 11, 13</w:delText>
        </w:r>
      </w:del>
    </w:p>
    <w:p w14:paraId="61CEEA65" w14:textId="77777777" w:rsidR="0028662E" w:rsidDel="00384B96" w:rsidRDefault="0028662E">
      <w:pPr>
        <w:pStyle w:val="Index1"/>
        <w:tabs>
          <w:tab w:val="right" w:pos="4735"/>
        </w:tabs>
        <w:rPr>
          <w:del w:id="2980" w:author="Joyce L Tokar" w:date="2017-09-13T11:49:00Z"/>
          <w:noProof/>
        </w:rPr>
      </w:pPr>
      <w:del w:id="2981" w:author="Joyce L Tokar" w:date="2017-09-13T11:49:00Z">
        <w:r w:rsidDel="00384B96">
          <w:rPr>
            <w:noProof/>
          </w:rPr>
          <w:delText>OTR – Subprogram Signature Mismatch, 29</w:delText>
        </w:r>
      </w:del>
    </w:p>
    <w:p w14:paraId="5A030F9D" w14:textId="77777777" w:rsidR="0028662E" w:rsidDel="00384B96" w:rsidRDefault="0028662E">
      <w:pPr>
        <w:pStyle w:val="Index1"/>
        <w:tabs>
          <w:tab w:val="right" w:pos="4735"/>
        </w:tabs>
        <w:rPr>
          <w:del w:id="2982" w:author="Joyce L Tokar" w:date="2017-09-13T11:49:00Z"/>
          <w:noProof/>
        </w:rPr>
      </w:pPr>
      <w:del w:id="2983" w:author="Joyce L Tokar" w:date="2017-09-13T11:49:00Z">
        <w:r w:rsidDel="00384B96">
          <w:rPr>
            <w:noProof/>
          </w:rPr>
          <w:delText>Overriding indicators, 11</w:delText>
        </w:r>
      </w:del>
    </w:p>
    <w:p w14:paraId="427ADB98" w14:textId="77777777" w:rsidR="0028662E" w:rsidDel="00384B96" w:rsidRDefault="0028662E">
      <w:pPr>
        <w:pStyle w:val="Index1"/>
        <w:tabs>
          <w:tab w:val="right" w:pos="4735"/>
        </w:tabs>
        <w:rPr>
          <w:del w:id="2984" w:author="Joyce L Tokar" w:date="2017-09-13T11:49:00Z"/>
          <w:noProof/>
        </w:rPr>
      </w:pPr>
      <w:del w:id="2985" w:author="Joyce L Tokar" w:date="2017-09-13T11:49:00Z">
        <w:r w:rsidDel="00384B96">
          <w:rPr>
            <w:noProof/>
          </w:rPr>
          <w:delText>OYB – Ignored Error Status and Unhandled Exceptions, 30</w:delText>
        </w:r>
      </w:del>
    </w:p>
    <w:p w14:paraId="7E471CB9" w14:textId="77777777" w:rsidR="0028662E" w:rsidDel="00384B96" w:rsidRDefault="0028662E">
      <w:pPr>
        <w:pStyle w:val="IndexHeading"/>
        <w:keepNext/>
        <w:tabs>
          <w:tab w:val="right" w:pos="4735"/>
        </w:tabs>
        <w:rPr>
          <w:del w:id="2986" w:author="Joyce L Tokar" w:date="2017-09-13T11:49:00Z"/>
          <w:rFonts w:cstheme="minorBidi"/>
          <w:b/>
          <w:bCs/>
          <w:noProof/>
        </w:rPr>
      </w:pPr>
      <w:del w:id="2987" w:author="Joyce L Tokar" w:date="2017-09-13T11:49:00Z">
        <w:r w:rsidDel="00384B96">
          <w:rPr>
            <w:noProof/>
          </w:rPr>
          <w:delText xml:space="preserve"> </w:delText>
        </w:r>
      </w:del>
    </w:p>
    <w:p w14:paraId="0925E27E" w14:textId="77777777" w:rsidR="0028662E" w:rsidDel="00384B96" w:rsidRDefault="0028662E">
      <w:pPr>
        <w:pStyle w:val="Index1"/>
        <w:tabs>
          <w:tab w:val="right" w:pos="4735"/>
        </w:tabs>
        <w:rPr>
          <w:del w:id="2988" w:author="Joyce L Tokar" w:date="2017-09-13T11:49:00Z"/>
          <w:noProof/>
        </w:rPr>
      </w:pPr>
      <w:del w:id="2989" w:author="Joyce L Tokar" w:date="2017-09-13T11:49:00Z">
        <w:r w:rsidDel="00384B96">
          <w:rPr>
            <w:noProof/>
          </w:rPr>
          <w:delText>Partition, 11</w:delText>
        </w:r>
      </w:del>
    </w:p>
    <w:p w14:paraId="0D6EA3DD" w14:textId="77777777" w:rsidR="0028662E" w:rsidDel="00384B96" w:rsidRDefault="0028662E">
      <w:pPr>
        <w:pStyle w:val="Index1"/>
        <w:tabs>
          <w:tab w:val="right" w:pos="4735"/>
        </w:tabs>
        <w:rPr>
          <w:del w:id="2990" w:author="Joyce L Tokar" w:date="2017-09-13T11:49:00Z"/>
          <w:noProof/>
        </w:rPr>
      </w:pPr>
      <w:del w:id="2991" w:author="Joyce L Tokar" w:date="2017-09-13T11:49:00Z">
        <w:r w:rsidDel="00384B96">
          <w:rPr>
            <w:noProof/>
          </w:rPr>
          <w:delText>PIK – Using Shift Operations for Multiplication and Division, 21</w:delText>
        </w:r>
      </w:del>
    </w:p>
    <w:p w14:paraId="68910F94" w14:textId="77777777" w:rsidR="0028662E" w:rsidDel="00384B96" w:rsidRDefault="0028662E">
      <w:pPr>
        <w:pStyle w:val="Index1"/>
        <w:tabs>
          <w:tab w:val="right" w:pos="4735"/>
        </w:tabs>
        <w:rPr>
          <w:del w:id="2992" w:author="Joyce L Tokar" w:date="2017-09-13T11:49:00Z"/>
          <w:noProof/>
        </w:rPr>
      </w:pPr>
      <w:del w:id="2993" w:author="Joyce L Tokar" w:date="2017-09-13T11:49:00Z">
        <w:r w:rsidRPr="00895530" w:rsidDel="00384B96">
          <w:rPr>
            <w:noProof/>
            <w:lang w:val="en-GB"/>
          </w:rPr>
          <w:delText xml:space="preserve">PLF </w:delText>
        </w:r>
        <w:r w:rsidDel="00384B96">
          <w:rPr>
            <w:noProof/>
          </w:rPr>
          <w:delText>–</w:delText>
        </w:r>
        <w:r w:rsidRPr="00895530" w:rsidDel="00384B96">
          <w:rPr>
            <w:noProof/>
            <w:lang w:val="en-GB"/>
          </w:rPr>
          <w:delText xml:space="preserve"> Floating-point Arithmetic</w:delText>
        </w:r>
        <w:r w:rsidDel="00384B96">
          <w:rPr>
            <w:noProof/>
          </w:rPr>
          <w:delText>, 17</w:delText>
        </w:r>
      </w:del>
    </w:p>
    <w:p w14:paraId="200F86BF" w14:textId="77777777" w:rsidR="0028662E" w:rsidDel="00384B96" w:rsidRDefault="0028662E">
      <w:pPr>
        <w:pStyle w:val="Index1"/>
        <w:tabs>
          <w:tab w:val="right" w:pos="4735"/>
        </w:tabs>
        <w:rPr>
          <w:del w:id="2994" w:author="Joyce L Tokar" w:date="2017-09-13T11:49:00Z"/>
          <w:noProof/>
        </w:rPr>
      </w:pPr>
      <w:del w:id="2995" w:author="Joyce L Tokar" w:date="2017-09-13T11:49:00Z">
        <w:r w:rsidRPr="00895530" w:rsidDel="00384B96">
          <w:rPr>
            <w:rFonts w:cs="Arial"/>
            <w:noProof/>
            <w:kern w:val="32"/>
          </w:rPr>
          <w:delText>Pointer</w:delText>
        </w:r>
        <w:r w:rsidDel="00384B96">
          <w:rPr>
            <w:noProof/>
          </w:rPr>
          <w:delText>, 11, 23</w:delText>
        </w:r>
      </w:del>
    </w:p>
    <w:p w14:paraId="0EB10908" w14:textId="77777777" w:rsidR="0028662E" w:rsidDel="00384B96" w:rsidRDefault="0028662E">
      <w:pPr>
        <w:pStyle w:val="Index1"/>
        <w:tabs>
          <w:tab w:val="right" w:pos="4735"/>
        </w:tabs>
        <w:rPr>
          <w:del w:id="2996" w:author="Joyce L Tokar" w:date="2017-09-13T11:49:00Z"/>
          <w:noProof/>
        </w:rPr>
      </w:pPr>
      <w:del w:id="2997" w:author="Joyce L Tokar" w:date="2017-09-13T11:49:00Z">
        <w:r w:rsidRPr="00895530" w:rsidDel="00384B96">
          <w:rPr>
            <w:rFonts w:cs="Arial"/>
            <w:noProof/>
          </w:rPr>
          <w:delText>Polymorphic Variable</w:delText>
        </w:r>
        <w:r w:rsidDel="00384B96">
          <w:rPr>
            <w:noProof/>
          </w:rPr>
          <w:delText>, 13</w:delText>
        </w:r>
      </w:del>
    </w:p>
    <w:p w14:paraId="38B441DC" w14:textId="77777777" w:rsidR="0028662E" w:rsidDel="00384B96" w:rsidRDefault="0028662E">
      <w:pPr>
        <w:pStyle w:val="Index1"/>
        <w:tabs>
          <w:tab w:val="right" w:pos="4735"/>
        </w:tabs>
        <w:rPr>
          <w:del w:id="2998" w:author="Joyce L Tokar" w:date="2017-09-13T11:49:00Z"/>
          <w:noProof/>
        </w:rPr>
      </w:pPr>
      <w:del w:id="2999" w:author="Joyce L Tokar" w:date="2017-09-13T11:49:00Z">
        <w:r w:rsidDel="00384B96">
          <w:rPr>
            <w:noProof/>
          </w:rPr>
          <w:delText>Postconditions, 33, 42</w:delText>
        </w:r>
      </w:del>
    </w:p>
    <w:p w14:paraId="764F7979" w14:textId="77777777" w:rsidR="0028662E" w:rsidDel="00384B96" w:rsidRDefault="0028662E">
      <w:pPr>
        <w:pStyle w:val="Index1"/>
        <w:tabs>
          <w:tab w:val="right" w:pos="4735"/>
        </w:tabs>
        <w:rPr>
          <w:del w:id="3000" w:author="Joyce L Tokar" w:date="2017-09-13T11:49:00Z"/>
          <w:noProof/>
        </w:rPr>
      </w:pPr>
      <w:del w:id="3001" w:author="Joyce L Tokar" w:date="2017-09-13T11:49:00Z">
        <w:r w:rsidDel="00384B96">
          <w:rPr>
            <w:noProof/>
          </w:rPr>
          <w:delText>Pragma, 11, 35</w:delText>
        </w:r>
      </w:del>
    </w:p>
    <w:p w14:paraId="61F40E04" w14:textId="77777777" w:rsidR="0028662E" w:rsidDel="00384B96" w:rsidRDefault="0028662E">
      <w:pPr>
        <w:pStyle w:val="Index2"/>
        <w:tabs>
          <w:tab w:val="right" w:pos="4735"/>
        </w:tabs>
        <w:rPr>
          <w:del w:id="3002" w:author="Joyce L Tokar" w:date="2017-09-13T11:49:00Z"/>
          <w:noProof/>
        </w:rPr>
      </w:pPr>
      <w:del w:id="3003" w:author="Joyce L Tokar" w:date="2017-09-13T11:49:00Z">
        <w:r w:rsidDel="00384B96">
          <w:rPr>
            <w:noProof/>
          </w:rPr>
          <w:delText>Configuration pragma, 10</w:delText>
        </w:r>
      </w:del>
    </w:p>
    <w:p w14:paraId="6ACAA16B" w14:textId="77777777" w:rsidR="0028662E" w:rsidDel="00384B96" w:rsidRDefault="0028662E">
      <w:pPr>
        <w:pStyle w:val="Index2"/>
        <w:tabs>
          <w:tab w:val="right" w:pos="4735"/>
        </w:tabs>
        <w:rPr>
          <w:del w:id="3004" w:author="Joyce L Tokar" w:date="2017-09-13T11:49:00Z"/>
          <w:noProof/>
        </w:rPr>
      </w:pPr>
      <w:del w:id="3005" w:author="Joyce L Tokar" w:date="2017-09-13T11:49:00Z">
        <w:r w:rsidDel="00384B96">
          <w:rPr>
            <w:noProof/>
          </w:rPr>
          <w:delText>pragma Atomic, 13, 17</w:delText>
        </w:r>
      </w:del>
    </w:p>
    <w:p w14:paraId="7A9F6A46" w14:textId="77777777" w:rsidR="0028662E" w:rsidDel="00384B96" w:rsidRDefault="0028662E">
      <w:pPr>
        <w:pStyle w:val="Index2"/>
        <w:tabs>
          <w:tab w:val="right" w:pos="4735"/>
        </w:tabs>
        <w:rPr>
          <w:del w:id="3006" w:author="Joyce L Tokar" w:date="2017-09-13T11:49:00Z"/>
          <w:noProof/>
        </w:rPr>
      </w:pPr>
      <w:del w:id="3007" w:author="Joyce L Tokar" w:date="2017-09-13T11:49:00Z">
        <w:r w:rsidDel="00384B96">
          <w:rPr>
            <w:noProof/>
          </w:rPr>
          <w:delText>pragma Atomic_Components, 13, 17</w:delText>
        </w:r>
      </w:del>
    </w:p>
    <w:p w14:paraId="50BCE88E" w14:textId="77777777" w:rsidR="0028662E" w:rsidDel="00384B96" w:rsidRDefault="0028662E">
      <w:pPr>
        <w:pStyle w:val="Index2"/>
        <w:tabs>
          <w:tab w:val="right" w:pos="4735"/>
        </w:tabs>
        <w:rPr>
          <w:del w:id="3008" w:author="Joyce L Tokar" w:date="2017-09-13T11:49:00Z"/>
          <w:noProof/>
        </w:rPr>
      </w:pPr>
      <w:del w:id="3009" w:author="Joyce L Tokar" w:date="2017-09-13T11:49:00Z">
        <w:r w:rsidDel="00384B96">
          <w:rPr>
            <w:noProof/>
          </w:rPr>
          <w:delText>pragma Convention, 13, 30, 34</w:delText>
        </w:r>
      </w:del>
    </w:p>
    <w:p w14:paraId="7A32636D" w14:textId="77777777" w:rsidR="0028662E" w:rsidDel="00384B96" w:rsidRDefault="0028662E">
      <w:pPr>
        <w:pStyle w:val="Index2"/>
        <w:tabs>
          <w:tab w:val="right" w:pos="4735"/>
        </w:tabs>
        <w:rPr>
          <w:del w:id="3010" w:author="Joyce L Tokar" w:date="2017-09-13T11:49:00Z"/>
          <w:noProof/>
        </w:rPr>
      </w:pPr>
      <w:del w:id="3011" w:author="Joyce L Tokar" w:date="2017-09-13T11:49:00Z">
        <w:r w:rsidDel="00384B96">
          <w:rPr>
            <w:noProof/>
          </w:rPr>
          <w:delText>pragma Default_Storage_Pool, 15</w:delText>
        </w:r>
      </w:del>
    </w:p>
    <w:p w14:paraId="7A1D569D" w14:textId="77777777" w:rsidR="0028662E" w:rsidDel="00384B96" w:rsidRDefault="0028662E">
      <w:pPr>
        <w:pStyle w:val="Index2"/>
        <w:tabs>
          <w:tab w:val="right" w:pos="4735"/>
        </w:tabs>
        <w:rPr>
          <w:del w:id="3012" w:author="Joyce L Tokar" w:date="2017-09-13T11:49:00Z"/>
          <w:noProof/>
        </w:rPr>
      </w:pPr>
      <w:del w:id="3013" w:author="Joyce L Tokar" w:date="2017-09-13T11:49:00Z">
        <w:r w:rsidDel="00384B96">
          <w:rPr>
            <w:noProof/>
          </w:rPr>
          <w:delText>pragma Detect_Blocking, 13</w:delText>
        </w:r>
      </w:del>
    </w:p>
    <w:p w14:paraId="5290B55A" w14:textId="77777777" w:rsidR="0028662E" w:rsidDel="00384B96" w:rsidRDefault="0028662E">
      <w:pPr>
        <w:pStyle w:val="Index2"/>
        <w:tabs>
          <w:tab w:val="right" w:pos="4735"/>
        </w:tabs>
        <w:rPr>
          <w:del w:id="3014" w:author="Joyce L Tokar" w:date="2017-09-13T11:49:00Z"/>
          <w:noProof/>
        </w:rPr>
      </w:pPr>
      <w:del w:id="3015" w:author="Joyce L Tokar" w:date="2017-09-13T11:49:00Z">
        <w:r w:rsidDel="00384B96">
          <w:rPr>
            <w:noProof/>
          </w:rPr>
          <w:delText>pragma Discard_Names, 13</w:delText>
        </w:r>
      </w:del>
    </w:p>
    <w:p w14:paraId="148A2254" w14:textId="77777777" w:rsidR="0028662E" w:rsidDel="00384B96" w:rsidRDefault="0028662E">
      <w:pPr>
        <w:pStyle w:val="Index2"/>
        <w:tabs>
          <w:tab w:val="right" w:pos="4735"/>
        </w:tabs>
        <w:rPr>
          <w:del w:id="3016" w:author="Joyce L Tokar" w:date="2017-09-13T11:49:00Z"/>
          <w:noProof/>
        </w:rPr>
      </w:pPr>
      <w:del w:id="3017" w:author="Joyce L Tokar" w:date="2017-09-13T11:49:00Z">
        <w:r w:rsidDel="00384B96">
          <w:rPr>
            <w:noProof/>
          </w:rPr>
          <w:delText>pragma Export, 14, 30, 34</w:delText>
        </w:r>
      </w:del>
    </w:p>
    <w:p w14:paraId="1253A1D2" w14:textId="77777777" w:rsidR="0028662E" w:rsidDel="00384B96" w:rsidRDefault="0028662E">
      <w:pPr>
        <w:pStyle w:val="Index2"/>
        <w:tabs>
          <w:tab w:val="right" w:pos="4735"/>
        </w:tabs>
        <w:rPr>
          <w:del w:id="3018" w:author="Joyce L Tokar" w:date="2017-09-13T11:49:00Z"/>
          <w:noProof/>
        </w:rPr>
      </w:pPr>
      <w:del w:id="3019" w:author="Joyce L Tokar" w:date="2017-09-13T11:49:00Z">
        <w:r w:rsidDel="00384B96">
          <w:rPr>
            <w:noProof/>
          </w:rPr>
          <w:delText>pragma Import, 14, 30, 32, 34</w:delText>
        </w:r>
      </w:del>
    </w:p>
    <w:p w14:paraId="2D73BCB2" w14:textId="77777777" w:rsidR="0028662E" w:rsidDel="00384B96" w:rsidRDefault="0028662E">
      <w:pPr>
        <w:pStyle w:val="Index2"/>
        <w:tabs>
          <w:tab w:val="right" w:pos="4735"/>
        </w:tabs>
        <w:rPr>
          <w:del w:id="3020" w:author="Joyce L Tokar" w:date="2017-09-13T11:49:00Z"/>
          <w:noProof/>
        </w:rPr>
      </w:pPr>
      <w:del w:id="3021" w:author="Joyce L Tokar" w:date="2017-09-13T11:49:00Z">
        <w:r w:rsidDel="00384B96">
          <w:rPr>
            <w:noProof/>
          </w:rPr>
          <w:delText>pragma Normalize_Scalars, 14, 24</w:delText>
        </w:r>
      </w:del>
    </w:p>
    <w:p w14:paraId="4C1AD679" w14:textId="77777777" w:rsidR="0028662E" w:rsidDel="00384B96" w:rsidRDefault="0028662E">
      <w:pPr>
        <w:pStyle w:val="Index2"/>
        <w:tabs>
          <w:tab w:val="right" w:pos="4735"/>
        </w:tabs>
        <w:rPr>
          <w:del w:id="3022" w:author="Joyce L Tokar" w:date="2017-09-13T11:49:00Z"/>
          <w:noProof/>
        </w:rPr>
      </w:pPr>
      <w:del w:id="3023" w:author="Joyce L Tokar" w:date="2017-09-13T11:49:00Z">
        <w:r w:rsidDel="00384B96">
          <w:rPr>
            <w:noProof/>
          </w:rPr>
          <w:delText>pragma Pack, 14</w:delText>
        </w:r>
      </w:del>
    </w:p>
    <w:p w14:paraId="3CA2C9AE" w14:textId="77777777" w:rsidR="0028662E" w:rsidDel="00384B96" w:rsidRDefault="0028662E">
      <w:pPr>
        <w:pStyle w:val="Index2"/>
        <w:tabs>
          <w:tab w:val="right" w:pos="4735"/>
        </w:tabs>
        <w:rPr>
          <w:del w:id="3024" w:author="Joyce L Tokar" w:date="2017-09-13T11:49:00Z"/>
          <w:noProof/>
        </w:rPr>
      </w:pPr>
      <w:del w:id="3025" w:author="Joyce L Tokar" w:date="2017-09-13T11:49:00Z">
        <w:r w:rsidDel="00384B96">
          <w:rPr>
            <w:noProof/>
          </w:rPr>
          <w:delText>pragma Restrictions, 14, 15, 36, 39, 41, 42</w:delText>
        </w:r>
      </w:del>
    </w:p>
    <w:p w14:paraId="4C1FFD5D" w14:textId="77777777" w:rsidR="0028662E" w:rsidDel="00384B96" w:rsidRDefault="0028662E">
      <w:pPr>
        <w:pStyle w:val="Index2"/>
        <w:tabs>
          <w:tab w:val="right" w:pos="4735"/>
        </w:tabs>
        <w:rPr>
          <w:del w:id="3026" w:author="Joyce L Tokar" w:date="2017-09-13T11:49:00Z"/>
          <w:noProof/>
        </w:rPr>
      </w:pPr>
      <w:del w:id="3027" w:author="Joyce L Tokar" w:date="2017-09-13T11:49:00Z">
        <w:r w:rsidDel="00384B96">
          <w:rPr>
            <w:noProof/>
          </w:rPr>
          <w:delText>pragma Suppress, 14, 15, 19, 35, 38</w:delText>
        </w:r>
      </w:del>
    </w:p>
    <w:p w14:paraId="0247BADF" w14:textId="77777777" w:rsidR="0028662E" w:rsidDel="00384B96" w:rsidRDefault="0028662E">
      <w:pPr>
        <w:pStyle w:val="Index2"/>
        <w:tabs>
          <w:tab w:val="right" w:pos="4735"/>
        </w:tabs>
        <w:rPr>
          <w:del w:id="3028" w:author="Joyce L Tokar" w:date="2017-09-13T11:49:00Z"/>
          <w:noProof/>
        </w:rPr>
      </w:pPr>
      <w:del w:id="3029" w:author="Joyce L Tokar" w:date="2017-09-13T11:49:00Z">
        <w:r w:rsidDel="00384B96">
          <w:rPr>
            <w:noProof/>
          </w:rPr>
          <w:delText>pragma Unchecked Union, 14</w:delText>
        </w:r>
      </w:del>
    </w:p>
    <w:p w14:paraId="14D8A793" w14:textId="77777777" w:rsidR="0028662E" w:rsidDel="00384B96" w:rsidRDefault="0028662E">
      <w:pPr>
        <w:pStyle w:val="Index2"/>
        <w:tabs>
          <w:tab w:val="right" w:pos="4735"/>
        </w:tabs>
        <w:rPr>
          <w:del w:id="3030" w:author="Joyce L Tokar" w:date="2017-09-13T11:49:00Z"/>
          <w:noProof/>
        </w:rPr>
      </w:pPr>
      <w:del w:id="3031" w:author="Joyce L Tokar" w:date="2017-09-13T11:49:00Z">
        <w:r w:rsidDel="00384B96">
          <w:rPr>
            <w:noProof/>
          </w:rPr>
          <w:delText>pragma Volatile, 14, 17</w:delText>
        </w:r>
      </w:del>
    </w:p>
    <w:p w14:paraId="56A16C79" w14:textId="77777777" w:rsidR="0028662E" w:rsidDel="00384B96" w:rsidRDefault="0028662E">
      <w:pPr>
        <w:pStyle w:val="Index2"/>
        <w:tabs>
          <w:tab w:val="right" w:pos="4735"/>
        </w:tabs>
        <w:rPr>
          <w:del w:id="3032" w:author="Joyce L Tokar" w:date="2017-09-13T11:49:00Z"/>
          <w:noProof/>
        </w:rPr>
      </w:pPr>
      <w:del w:id="3033" w:author="Joyce L Tokar" w:date="2017-09-13T11:49:00Z">
        <w:r w:rsidDel="00384B96">
          <w:rPr>
            <w:noProof/>
          </w:rPr>
          <w:delText>pragma Volatile_Components, 14, 17</w:delText>
        </w:r>
      </w:del>
    </w:p>
    <w:p w14:paraId="09CB4609" w14:textId="77777777" w:rsidR="0028662E" w:rsidDel="00384B96" w:rsidRDefault="0028662E">
      <w:pPr>
        <w:pStyle w:val="Index1"/>
        <w:tabs>
          <w:tab w:val="right" w:pos="4735"/>
        </w:tabs>
        <w:rPr>
          <w:del w:id="3034" w:author="Joyce L Tokar" w:date="2017-09-13T11:49:00Z"/>
          <w:noProof/>
        </w:rPr>
      </w:pPr>
      <w:del w:id="3035" w:author="Joyce L Tokar" w:date="2017-09-13T11:49:00Z">
        <w:r w:rsidDel="00384B96">
          <w:rPr>
            <w:noProof/>
          </w:rPr>
          <w:delText>Preconditions, 33, 42</w:delText>
        </w:r>
      </w:del>
    </w:p>
    <w:p w14:paraId="564A8635" w14:textId="77777777" w:rsidR="0028662E" w:rsidDel="00384B96" w:rsidRDefault="0028662E">
      <w:pPr>
        <w:pStyle w:val="Index1"/>
        <w:tabs>
          <w:tab w:val="right" w:pos="4735"/>
        </w:tabs>
        <w:rPr>
          <w:del w:id="3036" w:author="Joyce L Tokar" w:date="2017-09-13T11:49:00Z"/>
          <w:noProof/>
        </w:rPr>
      </w:pPr>
      <w:del w:id="3037" w:author="Joyce L Tokar" w:date="2017-09-13T11:49:00Z">
        <w:r w:rsidDel="00384B96">
          <w:rPr>
            <w:noProof/>
          </w:rPr>
          <w:delText>Program verification, 33</w:delText>
        </w:r>
      </w:del>
    </w:p>
    <w:p w14:paraId="040B8F47" w14:textId="77777777" w:rsidR="0028662E" w:rsidDel="00384B96" w:rsidRDefault="0028662E">
      <w:pPr>
        <w:pStyle w:val="IndexHeading"/>
        <w:keepNext/>
        <w:tabs>
          <w:tab w:val="right" w:pos="4735"/>
        </w:tabs>
        <w:rPr>
          <w:del w:id="3038" w:author="Joyce L Tokar" w:date="2017-09-13T11:49:00Z"/>
          <w:rFonts w:cstheme="minorBidi"/>
          <w:b/>
          <w:bCs/>
          <w:noProof/>
        </w:rPr>
      </w:pPr>
      <w:del w:id="3039" w:author="Joyce L Tokar" w:date="2017-09-13T11:49:00Z">
        <w:r w:rsidDel="00384B96">
          <w:rPr>
            <w:noProof/>
          </w:rPr>
          <w:delText xml:space="preserve"> </w:delText>
        </w:r>
      </w:del>
    </w:p>
    <w:p w14:paraId="4A84391C" w14:textId="77777777" w:rsidR="0028662E" w:rsidDel="00384B96" w:rsidRDefault="0028662E">
      <w:pPr>
        <w:pStyle w:val="Index1"/>
        <w:tabs>
          <w:tab w:val="right" w:pos="4735"/>
        </w:tabs>
        <w:rPr>
          <w:del w:id="3040" w:author="Joyce L Tokar" w:date="2017-09-13T11:49:00Z"/>
          <w:noProof/>
        </w:rPr>
      </w:pPr>
      <w:del w:id="3041" w:author="Joyce L Tokar" w:date="2017-09-13T11:49:00Z">
        <w:r w:rsidRPr="00895530" w:rsidDel="00384B96">
          <w:rPr>
            <w:noProof/>
            <w:lang w:val="en-GB"/>
          </w:rPr>
          <w:delText>Range check</w:delText>
        </w:r>
        <w:r w:rsidDel="00384B96">
          <w:rPr>
            <w:noProof/>
          </w:rPr>
          <w:delText>, 12</w:delText>
        </w:r>
      </w:del>
    </w:p>
    <w:p w14:paraId="4D8FC85A" w14:textId="77777777" w:rsidR="0028662E" w:rsidDel="00384B96" w:rsidRDefault="0028662E">
      <w:pPr>
        <w:pStyle w:val="Index1"/>
        <w:tabs>
          <w:tab w:val="right" w:pos="4735"/>
        </w:tabs>
        <w:rPr>
          <w:del w:id="3042" w:author="Joyce L Tokar" w:date="2017-09-13T11:49:00Z"/>
          <w:noProof/>
        </w:rPr>
      </w:pPr>
      <w:del w:id="3043" w:author="Joyce L Tokar" w:date="2017-09-13T11:49:00Z">
        <w:r w:rsidDel="00384B96">
          <w:rPr>
            <w:noProof/>
          </w:rPr>
          <w:delText>Record Representation Clauses, 12</w:delText>
        </w:r>
      </w:del>
    </w:p>
    <w:p w14:paraId="20061517" w14:textId="77777777" w:rsidR="0028662E" w:rsidDel="00384B96" w:rsidRDefault="0028662E">
      <w:pPr>
        <w:pStyle w:val="Index1"/>
        <w:tabs>
          <w:tab w:val="right" w:pos="4735"/>
        </w:tabs>
        <w:rPr>
          <w:del w:id="3044" w:author="Joyce L Tokar" w:date="2017-09-13T11:49:00Z"/>
          <w:noProof/>
        </w:rPr>
      </w:pPr>
      <w:del w:id="3045" w:author="Joyce L Tokar" w:date="2017-09-13T11:49:00Z">
        <w:r w:rsidDel="00384B96">
          <w:rPr>
            <w:noProof/>
          </w:rPr>
          <w:delText>REU – Termination Strategy, 31</w:delText>
        </w:r>
      </w:del>
    </w:p>
    <w:p w14:paraId="2463D884" w14:textId="77777777" w:rsidR="0028662E" w:rsidDel="00384B96" w:rsidRDefault="0028662E">
      <w:pPr>
        <w:pStyle w:val="Index1"/>
        <w:tabs>
          <w:tab w:val="right" w:pos="4735"/>
        </w:tabs>
        <w:rPr>
          <w:del w:id="3046" w:author="Joyce L Tokar" w:date="2017-09-13T11:49:00Z"/>
          <w:noProof/>
        </w:rPr>
      </w:pPr>
      <w:del w:id="3047" w:author="Joyce L Tokar" w:date="2017-09-13T11:49:00Z">
        <w:r w:rsidDel="00384B96">
          <w:rPr>
            <w:noProof/>
          </w:rPr>
          <w:delText>RE</w:delText>
        </w:r>
      </w:del>
      <w:del w:id="3048" w:author="Joyce L Tokar" w:date="2017-06-07T13:32:00Z">
        <w:r w:rsidDel="00C6764B">
          <w:rPr>
            <w:noProof/>
          </w:rPr>
          <w:delText>W</w:delText>
        </w:r>
      </w:del>
      <w:del w:id="3049" w:author="Joyce L Tokar" w:date="2017-09-13T11:49:00Z">
        <w:r w:rsidDel="00384B96">
          <w:rPr>
            <w:noProof/>
          </w:rPr>
          <w:delText xml:space="preserve"> – Fault Tolerance and Failure Strategies, 31</w:delText>
        </w:r>
      </w:del>
    </w:p>
    <w:p w14:paraId="25760C88" w14:textId="77777777" w:rsidR="0028662E" w:rsidDel="00384B96" w:rsidRDefault="0028662E">
      <w:pPr>
        <w:pStyle w:val="Index1"/>
        <w:tabs>
          <w:tab w:val="right" w:pos="4735"/>
        </w:tabs>
        <w:rPr>
          <w:del w:id="3050" w:author="Joyce L Tokar" w:date="2017-09-13T11:49:00Z"/>
          <w:noProof/>
        </w:rPr>
      </w:pPr>
      <w:del w:id="3051" w:author="Joyce L Tokar" w:date="2017-09-13T11:49:00Z">
        <w:r w:rsidDel="00384B96">
          <w:rPr>
            <w:noProof/>
          </w:rPr>
          <w:delText>RIP – Inheritance, 33</w:delText>
        </w:r>
      </w:del>
    </w:p>
    <w:p w14:paraId="3CCB894F" w14:textId="77777777" w:rsidR="0028662E" w:rsidDel="00384B96" w:rsidRDefault="0028662E">
      <w:pPr>
        <w:pStyle w:val="Index1"/>
        <w:tabs>
          <w:tab w:val="right" w:pos="4735"/>
        </w:tabs>
        <w:rPr>
          <w:del w:id="3052" w:author="Joyce L Tokar" w:date="2017-09-13T11:49:00Z"/>
          <w:noProof/>
        </w:rPr>
      </w:pPr>
      <w:del w:id="3053" w:author="Joyce L Tokar" w:date="2017-09-13T11:49:00Z">
        <w:r w:rsidDel="00384B96">
          <w:rPr>
            <w:noProof/>
          </w:rPr>
          <w:delText>RVG – Pointer Arithmetic, 20</w:delText>
        </w:r>
      </w:del>
    </w:p>
    <w:p w14:paraId="675F759C" w14:textId="77777777" w:rsidR="0028662E" w:rsidDel="00384B96" w:rsidRDefault="0028662E">
      <w:pPr>
        <w:pStyle w:val="IndexHeading"/>
        <w:keepNext/>
        <w:tabs>
          <w:tab w:val="right" w:pos="4735"/>
        </w:tabs>
        <w:rPr>
          <w:del w:id="3054" w:author="Joyce L Tokar" w:date="2017-09-13T11:49:00Z"/>
          <w:rFonts w:cstheme="minorBidi"/>
          <w:b/>
          <w:bCs/>
          <w:noProof/>
        </w:rPr>
      </w:pPr>
      <w:del w:id="3055" w:author="Joyce L Tokar" w:date="2017-09-13T11:49:00Z">
        <w:r w:rsidDel="00384B96">
          <w:rPr>
            <w:noProof/>
          </w:rPr>
          <w:delText xml:space="preserve"> </w:delText>
        </w:r>
      </w:del>
    </w:p>
    <w:p w14:paraId="542FE0AD" w14:textId="77777777" w:rsidR="0028662E" w:rsidDel="00384B96" w:rsidRDefault="0028662E">
      <w:pPr>
        <w:pStyle w:val="Index1"/>
        <w:tabs>
          <w:tab w:val="right" w:pos="4735"/>
        </w:tabs>
        <w:rPr>
          <w:del w:id="3056" w:author="Joyce L Tokar" w:date="2017-09-13T11:49:00Z"/>
          <w:noProof/>
        </w:rPr>
      </w:pPr>
      <w:del w:id="3057" w:author="Joyce L Tokar" w:date="2017-09-13T11:49:00Z">
        <w:r w:rsidDel="00384B96">
          <w:rPr>
            <w:noProof/>
          </w:rPr>
          <w:delText>SAM – Side-effects and Order of Evaluation, 24</w:delText>
        </w:r>
      </w:del>
    </w:p>
    <w:p w14:paraId="4BCB221E" w14:textId="77777777" w:rsidR="0028662E" w:rsidDel="00384B96" w:rsidRDefault="0028662E">
      <w:pPr>
        <w:pStyle w:val="Index1"/>
        <w:tabs>
          <w:tab w:val="right" w:pos="4735"/>
        </w:tabs>
        <w:rPr>
          <w:del w:id="3058" w:author="Joyce L Tokar" w:date="2017-09-13T11:49:00Z"/>
          <w:noProof/>
        </w:rPr>
      </w:pPr>
      <w:del w:id="3059" w:author="Joyce L Tokar" w:date="2017-09-13T11:49:00Z">
        <w:r w:rsidDel="00384B96">
          <w:rPr>
            <w:noProof/>
          </w:rPr>
          <w:delText>Scalar type, 12</w:delText>
        </w:r>
      </w:del>
    </w:p>
    <w:p w14:paraId="4AE8A77F" w14:textId="77777777" w:rsidR="0028662E" w:rsidDel="00384B96" w:rsidRDefault="0028662E">
      <w:pPr>
        <w:pStyle w:val="Index1"/>
        <w:tabs>
          <w:tab w:val="right" w:pos="4735"/>
        </w:tabs>
        <w:rPr>
          <w:del w:id="3060" w:author="Joyce L Tokar" w:date="2017-09-13T11:49:00Z"/>
          <w:noProof/>
        </w:rPr>
      </w:pPr>
      <w:del w:id="3061" w:author="Joyce L Tokar" w:date="2017-09-13T11:49:00Z">
        <w:r w:rsidDel="00384B96">
          <w:rPr>
            <w:noProof/>
          </w:rPr>
          <w:delText>Separate Compilation, 14</w:delText>
        </w:r>
      </w:del>
    </w:p>
    <w:p w14:paraId="5A6EA1BB" w14:textId="77777777" w:rsidR="0028662E" w:rsidDel="00384B96" w:rsidRDefault="0028662E">
      <w:pPr>
        <w:pStyle w:val="Index1"/>
        <w:tabs>
          <w:tab w:val="right" w:pos="4735"/>
        </w:tabs>
        <w:rPr>
          <w:del w:id="3062" w:author="Joyce L Tokar" w:date="2017-09-13T11:49:00Z"/>
          <w:noProof/>
        </w:rPr>
      </w:pPr>
      <w:del w:id="3063" w:author="Joyce L Tokar" w:date="2017-09-13T11:49:00Z">
        <w:r w:rsidDel="00384B96">
          <w:rPr>
            <w:noProof/>
          </w:rPr>
          <w:delText>SHL – Uncontrolled Format String, 41</w:delText>
        </w:r>
      </w:del>
    </w:p>
    <w:p w14:paraId="613F60AB" w14:textId="77777777" w:rsidR="0028662E" w:rsidDel="00384B96" w:rsidRDefault="0028662E">
      <w:pPr>
        <w:pStyle w:val="Index1"/>
        <w:tabs>
          <w:tab w:val="right" w:pos="4735"/>
        </w:tabs>
        <w:rPr>
          <w:del w:id="3064" w:author="Joyce L Tokar" w:date="2017-09-13T11:49:00Z"/>
          <w:noProof/>
        </w:rPr>
      </w:pPr>
      <w:del w:id="3065" w:author="Joyce L Tokar" w:date="2017-09-13T11:49:00Z">
        <w:r w:rsidDel="00384B96">
          <w:rPr>
            <w:noProof/>
          </w:rPr>
          <w:delText>Singular/plural forms, 21</w:delText>
        </w:r>
      </w:del>
    </w:p>
    <w:p w14:paraId="576C62E0" w14:textId="77777777" w:rsidR="0028662E" w:rsidDel="00384B96" w:rsidRDefault="0028662E">
      <w:pPr>
        <w:pStyle w:val="Index1"/>
        <w:tabs>
          <w:tab w:val="right" w:pos="4735"/>
        </w:tabs>
        <w:rPr>
          <w:del w:id="3066" w:author="Joyce L Tokar" w:date="2017-09-13T11:49:00Z"/>
          <w:noProof/>
        </w:rPr>
      </w:pPr>
      <w:del w:id="3067" w:author="Joyce L Tokar" w:date="2017-09-13T11:49:00Z">
        <w:r w:rsidDel="00384B96">
          <w:rPr>
            <w:noProof/>
          </w:rPr>
          <w:delText>SKL – Provision of Inherently Unsafe Operations, 35</w:delText>
        </w:r>
      </w:del>
    </w:p>
    <w:p w14:paraId="741A14A5" w14:textId="77777777" w:rsidR="0028662E" w:rsidDel="00384B96" w:rsidRDefault="0028662E">
      <w:pPr>
        <w:pStyle w:val="Index1"/>
        <w:tabs>
          <w:tab w:val="right" w:pos="4735"/>
        </w:tabs>
        <w:rPr>
          <w:del w:id="3068" w:author="Joyce L Tokar" w:date="2017-09-13T11:49:00Z"/>
          <w:noProof/>
        </w:rPr>
      </w:pPr>
      <w:del w:id="3069" w:author="Joyce L Tokar" w:date="2017-09-13T11:49:00Z">
        <w:r w:rsidRPr="00895530" w:rsidDel="00384B96">
          <w:rPr>
            <w:noProof/>
            <w:lang w:val="en-GB"/>
          </w:rPr>
          <w:delText>Static expressions</w:delText>
        </w:r>
        <w:r w:rsidDel="00384B96">
          <w:rPr>
            <w:noProof/>
          </w:rPr>
          <w:delText>, 12</w:delText>
        </w:r>
      </w:del>
    </w:p>
    <w:p w14:paraId="27970603" w14:textId="77777777" w:rsidR="0028662E" w:rsidDel="00384B96" w:rsidRDefault="0028662E">
      <w:pPr>
        <w:pStyle w:val="Index1"/>
        <w:tabs>
          <w:tab w:val="right" w:pos="4735"/>
        </w:tabs>
        <w:rPr>
          <w:del w:id="3070" w:author="Joyce L Tokar" w:date="2017-09-13T11:49:00Z"/>
          <w:noProof/>
        </w:rPr>
      </w:pPr>
      <w:del w:id="3071" w:author="Joyce L Tokar" w:date="2017-09-13T11:49:00Z">
        <w:r w:rsidDel="00384B96">
          <w:rPr>
            <w:noProof/>
          </w:rPr>
          <w:delText>Storage Place Attributes, 12</w:delText>
        </w:r>
      </w:del>
    </w:p>
    <w:p w14:paraId="67CE7588" w14:textId="77777777" w:rsidR="0028662E" w:rsidDel="00384B96" w:rsidRDefault="0028662E">
      <w:pPr>
        <w:pStyle w:val="Index1"/>
        <w:tabs>
          <w:tab w:val="right" w:pos="4735"/>
        </w:tabs>
        <w:rPr>
          <w:del w:id="3072" w:author="Joyce L Tokar" w:date="2017-09-13T11:49:00Z"/>
          <w:noProof/>
        </w:rPr>
      </w:pPr>
      <w:del w:id="3073" w:author="Joyce L Tokar" w:date="2017-09-13T11:49:00Z">
        <w:r w:rsidDel="00384B96">
          <w:rPr>
            <w:noProof/>
          </w:rPr>
          <w:delText>Storage pool, 10, 12, 14, 15, 32</w:delText>
        </w:r>
      </w:del>
    </w:p>
    <w:p w14:paraId="767FD771" w14:textId="77777777" w:rsidR="0028662E" w:rsidDel="00384B96" w:rsidRDefault="0028662E">
      <w:pPr>
        <w:pStyle w:val="Index1"/>
        <w:tabs>
          <w:tab w:val="right" w:pos="4735"/>
        </w:tabs>
        <w:rPr>
          <w:del w:id="3074" w:author="Joyce L Tokar" w:date="2017-09-13T11:49:00Z"/>
          <w:noProof/>
        </w:rPr>
      </w:pPr>
      <w:del w:id="3075" w:author="Joyce L Tokar" w:date="2017-09-13T11:49:00Z">
        <w:r w:rsidDel="00384B96">
          <w:rPr>
            <w:noProof/>
          </w:rPr>
          <w:delText>Storage subpool, 12, 14, 32</w:delText>
        </w:r>
      </w:del>
    </w:p>
    <w:p w14:paraId="2178FF9E" w14:textId="77777777" w:rsidR="0028662E" w:rsidDel="00384B96" w:rsidRDefault="0028662E">
      <w:pPr>
        <w:pStyle w:val="Index1"/>
        <w:tabs>
          <w:tab w:val="right" w:pos="4735"/>
        </w:tabs>
        <w:rPr>
          <w:del w:id="3076" w:author="Joyce L Tokar" w:date="2017-09-13T11:49:00Z"/>
          <w:noProof/>
        </w:rPr>
      </w:pPr>
      <w:del w:id="3077" w:author="Joyce L Tokar" w:date="2017-09-13T11:49:00Z">
        <w:r w:rsidDel="00384B96">
          <w:rPr>
            <w:noProof/>
          </w:rPr>
          <w:delText>STR – Bit Representation, 16</w:delText>
        </w:r>
      </w:del>
    </w:p>
    <w:p w14:paraId="39F303BA" w14:textId="77777777" w:rsidR="0028662E" w:rsidDel="00384B96" w:rsidRDefault="0028662E">
      <w:pPr>
        <w:pStyle w:val="Index1"/>
        <w:tabs>
          <w:tab w:val="right" w:pos="4735"/>
        </w:tabs>
        <w:rPr>
          <w:del w:id="3078" w:author="Joyce L Tokar" w:date="2017-09-13T11:49:00Z"/>
          <w:noProof/>
        </w:rPr>
      </w:pPr>
      <w:del w:id="3079" w:author="Joyce L Tokar" w:date="2017-09-13T11:49:00Z">
        <w:r w:rsidRPr="00895530" w:rsidDel="00384B96">
          <w:rPr>
            <w:noProof/>
            <w:lang w:val="en-GB"/>
          </w:rPr>
          <w:delText>Subtype declaration</w:delText>
        </w:r>
        <w:r w:rsidDel="00384B96">
          <w:rPr>
            <w:noProof/>
          </w:rPr>
          <w:delText>, 12</w:delText>
        </w:r>
      </w:del>
    </w:p>
    <w:p w14:paraId="3AE2BA4E" w14:textId="77777777" w:rsidR="0028662E" w:rsidDel="00384B96" w:rsidRDefault="0028662E">
      <w:pPr>
        <w:pStyle w:val="Index1"/>
        <w:tabs>
          <w:tab w:val="right" w:pos="4735"/>
        </w:tabs>
        <w:rPr>
          <w:del w:id="3080" w:author="Joyce L Tokar" w:date="2017-09-13T11:49:00Z"/>
          <w:noProof/>
        </w:rPr>
      </w:pPr>
      <w:del w:id="3081" w:author="Joyce L Tokar" w:date="2017-09-13T11:49:00Z">
        <w:r w:rsidDel="00384B96">
          <w:rPr>
            <w:noProof/>
          </w:rPr>
          <w:delText>SYM – Templates and Generics, 32</w:delText>
        </w:r>
      </w:del>
    </w:p>
    <w:p w14:paraId="271223F8" w14:textId="77777777" w:rsidR="0028662E" w:rsidDel="00384B96" w:rsidRDefault="0028662E">
      <w:pPr>
        <w:pStyle w:val="Index1"/>
        <w:tabs>
          <w:tab w:val="right" w:pos="4735"/>
        </w:tabs>
        <w:rPr>
          <w:del w:id="3082" w:author="Joyce L Tokar" w:date="2017-09-13T11:49:00Z"/>
          <w:noProof/>
        </w:rPr>
      </w:pPr>
      <w:del w:id="3083" w:author="Joyce L Tokar" w:date="2017-09-13T11:49:00Z">
        <w:r w:rsidDel="00384B96">
          <w:rPr>
            <w:noProof/>
          </w:rPr>
          <w:delText>Symbols and conventions, 9</w:delText>
        </w:r>
      </w:del>
    </w:p>
    <w:p w14:paraId="7DFAAE91" w14:textId="77777777" w:rsidR="0028662E" w:rsidDel="00384B96" w:rsidRDefault="0028662E">
      <w:pPr>
        <w:pStyle w:val="IndexHeading"/>
        <w:keepNext/>
        <w:tabs>
          <w:tab w:val="right" w:pos="4735"/>
        </w:tabs>
        <w:rPr>
          <w:del w:id="3084" w:author="Joyce L Tokar" w:date="2017-09-13T11:49:00Z"/>
          <w:rFonts w:cstheme="minorBidi"/>
          <w:b/>
          <w:bCs/>
          <w:noProof/>
        </w:rPr>
      </w:pPr>
      <w:del w:id="3085" w:author="Joyce L Tokar" w:date="2017-09-13T11:49:00Z">
        <w:r w:rsidDel="00384B96">
          <w:rPr>
            <w:noProof/>
          </w:rPr>
          <w:delText xml:space="preserve"> </w:delText>
        </w:r>
      </w:del>
    </w:p>
    <w:p w14:paraId="1507E9D6" w14:textId="77777777" w:rsidR="0028662E" w:rsidDel="00384B96" w:rsidRDefault="0028662E">
      <w:pPr>
        <w:pStyle w:val="Index1"/>
        <w:tabs>
          <w:tab w:val="right" w:pos="4735"/>
        </w:tabs>
        <w:rPr>
          <w:del w:id="3086" w:author="Joyce L Tokar" w:date="2017-09-13T11:49:00Z"/>
          <w:noProof/>
        </w:rPr>
      </w:pPr>
      <w:del w:id="3087" w:author="Joyce L Tokar" w:date="2017-09-13T11:49:00Z">
        <w:r w:rsidRPr="00895530" w:rsidDel="00384B96">
          <w:rPr>
            <w:noProof/>
            <w:lang w:val="en-GB"/>
          </w:rPr>
          <w:delText>Task</w:delText>
        </w:r>
        <w:r w:rsidDel="00384B96">
          <w:rPr>
            <w:noProof/>
          </w:rPr>
          <w:delText>, 12, 31, 40</w:delText>
        </w:r>
      </w:del>
    </w:p>
    <w:p w14:paraId="6BA285A4" w14:textId="77777777" w:rsidR="0028662E" w:rsidDel="00384B96" w:rsidRDefault="0028662E">
      <w:pPr>
        <w:pStyle w:val="Index1"/>
        <w:tabs>
          <w:tab w:val="right" w:pos="4735"/>
        </w:tabs>
        <w:rPr>
          <w:del w:id="3088" w:author="Joyce L Tokar" w:date="2017-09-13T11:49:00Z"/>
          <w:noProof/>
        </w:rPr>
      </w:pPr>
      <w:del w:id="3089" w:author="Joyce L Tokar" w:date="2017-09-13T11:49:00Z">
        <w:r w:rsidDel="00384B96">
          <w:rPr>
            <w:noProof/>
          </w:rPr>
          <w:delText>Terms and definitions, 9</w:delText>
        </w:r>
      </w:del>
    </w:p>
    <w:p w14:paraId="54EDC8AE" w14:textId="77777777" w:rsidR="0028662E" w:rsidDel="00384B96" w:rsidRDefault="0028662E">
      <w:pPr>
        <w:pStyle w:val="Index1"/>
        <w:tabs>
          <w:tab w:val="right" w:pos="4735"/>
        </w:tabs>
        <w:rPr>
          <w:del w:id="3090" w:author="Joyce L Tokar" w:date="2017-09-13T11:49:00Z"/>
          <w:noProof/>
        </w:rPr>
      </w:pPr>
      <w:del w:id="3091" w:author="Joyce L Tokar" w:date="2017-09-13T11:49:00Z">
        <w:r w:rsidRPr="00895530" w:rsidDel="00384B96">
          <w:rPr>
            <w:noProof/>
            <w:lang w:val="es-ES"/>
          </w:rPr>
          <w:delText xml:space="preserve">TEX </w:delText>
        </w:r>
        <w:r w:rsidDel="00384B96">
          <w:rPr>
            <w:noProof/>
          </w:rPr>
          <w:delText>–</w:delText>
        </w:r>
        <w:r w:rsidRPr="00895530" w:rsidDel="00384B96">
          <w:rPr>
            <w:noProof/>
            <w:lang w:val="es-ES"/>
          </w:rPr>
          <w:delText xml:space="preserve"> Loop Control Variables</w:delText>
        </w:r>
        <w:r w:rsidDel="00384B96">
          <w:rPr>
            <w:noProof/>
          </w:rPr>
          <w:delText>, 27</w:delText>
        </w:r>
      </w:del>
    </w:p>
    <w:p w14:paraId="4138AED3" w14:textId="77777777" w:rsidR="0028662E" w:rsidDel="00384B96" w:rsidRDefault="0028662E">
      <w:pPr>
        <w:pStyle w:val="Index1"/>
        <w:tabs>
          <w:tab w:val="right" w:pos="4735"/>
        </w:tabs>
        <w:rPr>
          <w:del w:id="3092" w:author="Joyce L Tokar" w:date="2017-09-13T11:49:00Z"/>
          <w:noProof/>
        </w:rPr>
      </w:pPr>
      <w:del w:id="3093" w:author="Joyce L Tokar" w:date="2017-09-13T11:49:00Z">
        <w:r w:rsidDel="00384B96">
          <w:rPr>
            <w:noProof/>
          </w:rPr>
          <w:delText>TRJ – Argument Passing to Library Functions, 33</w:delText>
        </w:r>
      </w:del>
    </w:p>
    <w:p w14:paraId="3697B8E8" w14:textId="77777777" w:rsidR="0028662E" w:rsidDel="00384B96" w:rsidRDefault="0028662E">
      <w:pPr>
        <w:pStyle w:val="Index1"/>
        <w:tabs>
          <w:tab w:val="right" w:pos="4735"/>
        </w:tabs>
        <w:rPr>
          <w:del w:id="3094" w:author="Joyce L Tokar" w:date="2017-09-13T11:49:00Z"/>
          <w:noProof/>
        </w:rPr>
      </w:pPr>
      <w:del w:id="3095" w:author="Joyce L Tokar" w:date="2017-09-13T11:49:00Z">
        <w:r w:rsidRPr="00895530" w:rsidDel="00384B96">
          <w:rPr>
            <w:rFonts w:cs="Arial"/>
            <w:noProof/>
          </w:rPr>
          <w:delText>Type conversion</w:delText>
        </w:r>
        <w:r w:rsidDel="00384B96">
          <w:rPr>
            <w:noProof/>
          </w:rPr>
          <w:delText>, 12, 13, 20</w:delText>
        </w:r>
      </w:del>
    </w:p>
    <w:p w14:paraId="759D7777" w14:textId="77777777" w:rsidR="0028662E" w:rsidDel="00384B96" w:rsidRDefault="0028662E">
      <w:pPr>
        <w:pStyle w:val="Index1"/>
        <w:tabs>
          <w:tab w:val="right" w:pos="4735"/>
        </w:tabs>
        <w:rPr>
          <w:del w:id="3096" w:author="Joyce L Tokar" w:date="2017-09-13T11:49:00Z"/>
          <w:noProof/>
        </w:rPr>
      </w:pPr>
      <w:del w:id="3097" w:author="Joyce L Tokar" w:date="2017-09-13T11:49:00Z">
        <w:r w:rsidDel="00384B96">
          <w:rPr>
            <w:noProof/>
          </w:rPr>
          <w:delText>Type invariants, 33, 42</w:delText>
        </w:r>
      </w:del>
    </w:p>
    <w:p w14:paraId="34FD129B" w14:textId="77777777" w:rsidR="0028662E" w:rsidDel="00384B96" w:rsidRDefault="0028662E">
      <w:pPr>
        <w:pStyle w:val="IndexHeading"/>
        <w:keepNext/>
        <w:tabs>
          <w:tab w:val="right" w:pos="4735"/>
        </w:tabs>
        <w:rPr>
          <w:del w:id="3098" w:author="Joyce L Tokar" w:date="2017-09-13T11:49:00Z"/>
          <w:rFonts w:cstheme="minorBidi"/>
          <w:b/>
          <w:bCs/>
          <w:noProof/>
        </w:rPr>
      </w:pPr>
      <w:del w:id="3099" w:author="Joyce L Tokar" w:date="2017-09-13T11:49:00Z">
        <w:r w:rsidDel="00384B96">
          <w:rPr>
            <w:noProof/>
          </w:rPr>
          <w:delText xml:space="preserve"> </w:delText>
        </w:r>
      </w:del>
    </w:p>
    <w:p w14:paraId="6BBFA03E" w14:textId="77777777" w:rsidR="0028662E" w:rsidDel="00384B96" w:rsidRDefault="0028662E">
      <w:pPr>
        <w:pStyle w:val="Index1"/>
        <w:tabs>
          <w:tab w:val="right" w:pos="4735"/>
        </w:tabs>
        <w:rPr>
          <w:del w:id="3100" w:author="Joyce L Tokar" w:date="2017-09-13T11:49:00Z"/>
          <w:noProof/>
        </w:rPr>
      </w:pPr>
      <w:del w:id="3101" w:author="Joyce L Tokar" w:date="2017-09-13T11:49:00Z">
        <w:r w:rsidRPr="00895530" w:rsidDel="00384B96">
          <w:rPr>
            <w:rFonts w:cs="Arial"/>
            <w:noProof/>
          </w:rPr>
          <w:delText>Unchecked conversions</w:delText>
        </w:r>
        <w:r w:rsidDel="00384B96">
          <w:rPr>
            <w:noProof/>
          </w:rPr>
          <w:delText>, 13, 16</w:delText>
        </w:r>
      </w:del>
    </w:p>
    <w:p w14:paraId="317365DB" w14:textId="77777777" w:rsidR="0028662E" w:rsidDel="00384B96" w:rsidRDefault="0028662E">
      <w:pPr>
        <w:pStyle w:val="Index1"/>
        <w:tabs>
          <w:tab w:val="right" w:pos="4735"/>
        </w:tabs>
        <w:rPr>
          <w:del w:id="3102" w:author="Joyce L Tokar" w:date="2017-09-13T11:49:00Z"/>
          <w:noProof/>
        </w:rPr>
      </w:pPr>
      <w:del w:id="3103" w:author="Joyce L Tokar" w:date="2017-09-13T11:49:00Z">
        <w:r w:rsidRPr="00895530" w:rsidDel="00384B96">
          <w:rPr>
            <w:rFonts w:cstheme="minorHAnsi"/>
            <w:noProof/>
          </w:rPr>
          <w:delText>Unchecked_Conversion</w:delText>
        </w:r>
        <w:r w:rsidDel="00384B96">
          <w:rPr>
            <w:noProof/>
          </w:rPr>
          <w:delText>, 13, 15, 16, 31, 35, 37, 38</w:delText>
        </w:r>
      </w:del>
    </w:p>
    <w:p w14:paraId="33175BCD" w14:textId="77777777" w:rsidR="0028662E" w:rsidDel="00384B96" w:rsidRDefault="0028662E">
      <w:pPr>
        <w:pStyle w:val="Index1"/>
        <w:tabs>
          <w:tab w:val="right" w:pos="4735"/>
        </w:tabs>
        <w:rPr>
          <w:del w:id="3104" w:author="Joyce L Tokar" w:date="2017-09-13T11:49:00Z"/>
          <w:noProof/>
        </w:rPr>
      </w:pPr>
      <w:del w:id="3105" w:author="Joyce L Tokar" w:date="2017-09-13T11:49:00Z">
        <w:r w:rsidDel="00384B96">
          <w:rPr>
            <w:noProof/>
          </w:rPr>
          <w:delText>Underscores and periods, 21</w:delText>
        </w:r>
      </w:del>
    </w:p>
    <w:p w14:paraId="222987C3" w14:textId="77777777" w:rsidR="0028662E" w:rsidDel="00384B96" w:rsidRDefault="0028662E">
      <w:pPr>
        <w:pStyle w:val="Index1"/>
        <w:tabs>
          <w:tab w:val="right" w:pos="4735"/>
        </w:tabs>
        <w:rPr>
          <w:del w:id="3106" w:author="Joyce L Tokar" w:date="2017-09-13T11:49:00Z"/>
          <w:noProof/>
        </w:rPr>
      </w:pPr>
      <w:del w:id="3107" w:author="Joyce L Tokar" w:date="2017-09-13T11:49:00Z">
        <w:r w:rsidRPr="00895530" w:rsidDel="00384B96">
          <w:rPr>
            <w:rFonts w:cs="Arial"/>
            <w:noProof/>
          </w:rPr>
          <w:delText>Unsafe Programming</w:delText>
        </w:r>
        <w:r w:rsidDel="00384B96">
          <w:rPr>
            <w:noProof/>
          </w:rPr>
          <w:delText>, 15, 18, 19, 20, 21, 26, 27, 32, 34, 36, 41</w:delText>
        </w:r>
      </w:del>
    </w:p>
    <w:p w14:paraId="2E4A17D6" w14:textId="77777777" w:rsidR="0028662E" w:rsidDel="00384B96" w:rsidRDefault="0028662E">
      <w:pPr>
        <w:pStyle w:val="Index1"/>
        <w:tabs>
          <w:tab w:val="right" w:pos="4735"/>
        </w:tabs>
        <w:rPr>
          <w:del w:id="3108" w:author="Joyce L Tokar" w:date="2017-09-13T11:49:00Z"/>
          <w:noProof/>
        </w:rPr>
      </w:pPr>
      <w:del w:id="3109" w:author="Joyce L Tokar" w:date="2017-09-13T11:49:00Z">
        <w:r w:rsidDel="00384B96">
          <w:rPr>
            <w:noProof/>
          </w:rPr>
          <w:delText>Unused variable, 12</w:delText>
        </w:r>
      </w:del>
    </w:p>
    <w:p w14:paraId="6B8137F8" w14:textId="77777777" w:rsidR="0028662E" w:rsidDel="00384B96" w:rsidRDefault="0028662E">
      <w:pPr>
        <w:pStyle w:val="Index1"/>
        <w:tabs>
          <w:tab w:val="right" w:pos="4735"/>
        </w:tabs>
        <w:rPr>
          <w:del w:id="3110" w:author="Joyce L Tokar" w:date="2017-09-13T11:49:00Z"/>
          <w:noProof/>
        </w:rPr>
      </w:pPr>
      <w:del w:id="3111" w:author="Joyce L Tokar" w:date="2017-09-13T11:49:00Z">
        <w:r w:rsidRPr="00895530" w:rsidDel="00384B96">
          <w:rPr>
            <w:noProof/>
            <w:lang w:val="en-GB"/>
          </w:rPr>
          <w:delText>User-defined floating-point types</w:delText>
        </w:r>
        <w:r w:rsidDel="00384B96">
          <w:rPr>
            <w:noProof/>
          </w:rPr>
          <w:delText>, 15</w:delText>
        </w:r>
      </w:del>
    </w:p>
    <w:p w14:paraId="574D0D05" w14:textId="77777777" w:rsidR="0028662E" w:rsidDel="00384B96" w:rsidRDefault="0028662E">
      <w:pPr>
        <w:pStyle w:val="Index1"/>
        <w:tabs>
          <w:tab w:val="right" w:pos="4735"/>
        </w:tabs>
        <w:rPr>
          <w:del w:id="3112" w:author="Joyce L Tokar" w:date="2017-09-13T11:49:00Z"/>
          <w:noProof/>
        </w:rPr>
      </w:pPr>
      <w:del w:id="3113" w:author="Joyce L Tokar" w:date="2017-09-13T11:49:00Z">
        <w:r w:rsidRPr="00895530" w:rsidDel="00384B96">
          <w:rPr>
            <w:noProof/>
            <w:lang w:val="en-GB"/>
          </w:rPr>
          <w:delText>User-defined scalar types</w:delText>
        </w:r>
        <w:r w:rsidDel="00384B96">
          <w:rPr>
            <w:noProof/>
          </w:rPr>
          <w:delText>, 15</w:delText>
        </w:r>
      </w:del>
    </w:p>
    <w:p w14:paraId="41F95042" w14:textId="77777777" w:rsidR="0028662E" w:rsidDel="00384B96" w:rsidRDefault="0028662E">
      <w:pPr>
        <w:pStyle w:val="IndexHeading"/>
        <w:keepNext/>
        <w:tabs>
          <w:tab w:val="right" w:pos="4735"/>
        </w:tabs>
        <w:rPr>
          <w:del w:id="3114" w:author="Joyce L Tokar" w:date="2017-09-13T11:49:00Z"/>
          <w:rFonts w:cstheme="minorBidi"/>
          <w:b/>
          <w:bCs/>
          <w:noProof/>
        </w:rPr>
      </w:pPr>
      <w:del w:id="3115" w:author="Joyce L Tokar" w:date="2017-09-13T11:49:00Z">
        <w:r w:rsidDel="00384B96">
          <w:rPr>
            <w:noProof/>
          </w:rPr>
          <w:delText xml:space="preserve"> </w:delText>
        </w:r>
      </w:del>
    </w:p>
    <w:p w14:paraId="1488CCD8" w14:textId="77777777" w:rsidR="0028662E" w:rsidDel="00384B96" w:rsidRDefault="0028662E">
      <w:pPr>
        <w:pStyle w:val="Index1"/>
        <w:tabs>
          <w:tab w:val="right" w:pos="4735"/>
        </w:tabs>
        <w:rPr>
          <w:del w:id="3116" w:author="Joyce L Tokar" w:date="2017-09-13T11:49:00Z"/>
          <w:noProof/>
        </w:rPr>
      </w:pPr>
      <w:del w:id="3117" w:author="Joyce L Tokar" w:date="2017-09-13T11:49:00Z">
        <w:r w:rsidDel="00384B96">
          <w:rPr>
            <w:noProof/>
          </w:rPr>
          <w:delText>Volatile, 12, 17, 22</w:delText>
        </w:r>
      </w:del>
    </w:p>
    <w:p w14:paraId="5F273E47" w14:textId="77777777" w:rsidR="0028662E" w:rsidDel="00384B96" w:rsidRDefault="0028662E">
      <w:pPr>
        <w:pStyle w:val="IndexHeading"/>
        <w:keepNext/>
        <w:tabs>
          <w:tab w:val="right" w:pos="4735"/>
        </w:tabs>
        <w:rPr>
          <w:del w:id="3118" w:author="Joyce L Tokar" w:date="2017-09-13T11:49:00Z"/>
          <w:rFonts w:cstheme="minorBidi"/>
          <w:b/>
          <w:bCs/>
          <w:noProof/>
        </w:rPr>
      </w:pPr>
      <w:del w:id="3119" w:author="Joyce L Tokar" w:date="2017-09-13T11:49:00Z">
        <w:r w:rsidDel="00384B96">
          <w:rPr>
            <w:noProof/>
          </w:rPr>
          <w:delText xml:space="preserve"> </w:delText>
        </w:r>
      </w:del>
    </w:p>
    <w:p w14:paraId="7F8D1264" w14:textId="77777777" w:rsidR="0028662E" w:rsidDel="00384B96" w:rsidRDefault="0028662E">
      <w:pPr>
        <w:pStyle w:val="Index1"/>
        <w:tabs>
          <w:tab w:val="right" w:pos="4735"/>
        </w:tabs>
        <w:rPr>
          <w:del w:id="3120" w:author="Joyce L Tokar" w:date="2017-09-13T11:49:00Z"/>
          <w:noProof/>
        </w:rPr>
      </w:pPr>
      <w:del w:id="3121" w:author="Joyce L Tokar" w:date="2017-09-13T11:49:00Z">
        <w:r w:rsidDel="00384B96">
          <w:rPr>
            <w:noProof/>
          </w:rPr>
          <w:delText>WXQ – Dead store, 22</w:delText>
        </w:r>
      </w:del>
    </w:p>
    <w:p w14:paraId="6207760B" w14:textId="77777777" w:rsidR="0028662E" w:rsidDel="00384B96" w:rsidRDefault="0028662E">
      <w:pPr>
        <w:pStyle w:val="IndexHeading"/>
        <w:keepNext/>
        <w:tabs>
          <w:tab w:val="right" w:pos="4735"/>
        </w:tabs>
        <w:rPr>
          <w:del w:id="3122" w:author="Joyce L Tokar" w:date="2017-09-13T11:49:00Z"/>
          <w:rFonts w:cstheme="minorBidi"/>
          <w:b/>
          <w:bCs/>
          <w:noProof/>
        </w:rPr>
      </w:pPr>
      <w:del w:id="3123" w:author="Joyce L Tokar" w:date="2017-09-13T11:49:00Z">
        <w:r w:rsidDel="00384B96">
          <w:rPr>
            <w:noProof/>
          </w:rPr>
          <w:delText xml:space="preserve"> </w:delText>
        </w:r>
      </w:del>
    </w:p>
    <w:p w14:paraId="53487D9B" w14:textId="77777777" w:rsidR="0028662E" w:rsidDel="00384B96" w:rsidRDefault="0028662E">
      <w:pPr>
        <w:pStyle w:val="Index1"/>
        <w:tabs>
          <w:tab w:val="right" w:pos="4735"/>
        </w:tabs>
        <w:rPr>
          <w:del w:id="3124" w:author="Joyce L Tokar" w:date="2017-09-13T11:49:00Z"/>
          <w:noProof/>
        </w:rPr>
      </w:pPr>
      <w:del w:id="3125" w:author="Joyce L Tokar" w:date="2017-09-13T11:49:00Z">
        <w:r w:rsidDel="00384B96">
          <w:rPr>
            <w:noProof/>
          </w:rPr>
          <w:delText>XYK – Dangling Reference to Heap, 20</w:delText>
        </w:r>
      </w:del>
    </w:p>
    <w:p w14:paraId="1F077595" w14:textId="77777777" w:rsidR="0028662E" w:rsidDel="00384B96" w:rsidRDefault="0028662E">
      <w:pPr>
        <w:pStyle w:val="Index1"/>
        <w:tabs>
          <w:tab w:val="right" w:pos="4735"/>
        </w:tabs>
        <w:rPr>
          <w:del w:id="3126" w:author="Joyce L Tokar" w:date="2017-09-13T11:49:00Z"/>
          <w:noProof/>
        </w:rPr>
      </w:pPr>
      <w:del w:id="3127" w:author="Joyce L Tokar" w:date="2017-09-13T11:49:00Z">
        <w:r w:rsidDel="00384B96">
          <w:rPr>
            <w:noProof/>
          </w:rPr>
          <w:delText>XYL – Memory Leak, 32</w:delText>
        </w:r>
      </w:del>
    </w:p>
    <w:p w14:paraId="7C369989" w14:textId="77777777" w:rsidR="0028662E" w:rsidDel="00384B96" w:rsidRDefault="0028662E">
      <w:pPr>
        <w:pStyle w:val="Index1"/>
        <w:tabs>
          <w:tab w:val="right" w:pos="4735"/>
        </w:tabs>
        <w:rPr>
          <w:del w:id="3128" w:author="Joyce L Tokar" w:date="2017-09-13T11:49:00Z"/>
          <w:noProof/>
        </w:rPr>
      </w:pPr>
      <w:del w:id="3129" w:author="Joyce L Tokar" w:date="2017-09-13T11:49:00Z">
        <w:r w:rsidDel="00384B96">
          <w:rPr>
            <w:noProof/>
          </w:rPr>
          <w:delText>XYQ – Dead and Deactivated Code, 26</w:delText>
        </w:r>
      </w:del>
    </w:p>
    <w:p w14:paraId="55AD16C0" w14:textId="77777777" w:rsidR="0028662E" w:rsidDel="00384B96" w:rsidRDefault="0028662E">
      <w:pPr>
        <w:pStyle w:val="Index1"/>
        <w:tabs>
          <w:tab w:val="right" w:pos="4735"/>
        </w:tabs>
        <w:rPr>
          <w:del w:id="3130" w:author="Joyce L Tokar" w:date="2017-09-13T11:49:00Z"/>
          <w:noProof/>
        </w:rPr>
      </w:pPr>
      <w:del w:id="3131" w:author="Joyce L Tokar" w:date="2017-09-13T11:49:00Z">
        <w:r w:rsidRPr="00895530" w:rsidDel="00384B96">
          <w:rPr>
            <w:noProof/>
            <w:lang w:val="en-GB"/>
          </w:rPr>
          <w:delText xml:space="preserve">XYW </w:delText>
        </w:r>
        <w:r w:rsidDel="00384B96">
          <w:rPr>
            <w:noProof/>
          </w:rPr>
          <w:delText>–</w:delText>
        </w:r>
        <w:r w:rsidRPr="00895530" w:rsidDel="00384B96">
          <w:rPr>
            <w:noProof/>
            <w:lang w:val="en-GB"/>
          </w:rPr>
          <w:delText xml:space="preserve"> Unchecked Array Copying</w:delText>
        </w:r>
        <w:r w:rsidDel="00384B96">
          <w:rPr>
            <w:noProof/>
          </w:rPr>
          <w:delText>, 19</w:delText>
        </w:r>
      </w:del>
    </w:p>
    <w:p w14:paraId="6C4EB8DC" w14:textId="77777777" w:rsidR="0028662E" w:rsidDel="00384B96" w:rsidRDefault="0028662E">
      <w:pPr>
        <w:pStyle w:val="Index1"/>
        <w:tabs>
          <w:tab w:val="right" w:pos="4735"/>
        </w:tabs>
        <w:rPr>
          <w:del w:id="3132" w:author="Joyce L Tokar" w:date="2017-09-13T11:49:00Z"/>
          <w:noProof/>
        </w:rPr>
      </w:pPr>
      <w:del w:id="3133" w:author="Joyce L Tokar" w:date="2017-09-13T11:49:00Z">
        <w:r w:rsidRPr="00895530" w:rsidDel="00384B96">
          <w:rPr>
            <w:noProof/>
            <w:lang w:val="en-GB"/>
          </w:rPr>
          <w:delText xml:space="preserve">XYZ </w:delText>
        </w:r>
        <w:r w:rsidDel="00384B96">
          <w:rPr>
            <w:noProof/>
          </w:rPr>
          <w:delText>–</w:delText>
        </w:r>
        <w:r w:rsidRPr="00895530" w:rsidDel="00384B96">
          <w:rPr>
            <w:noProof/>
            <w:lang w:val="en-GB"/>
          </w:rPr>
          <w:delText xml:space="preserve"> Unchecked Array Indexing</w:delText>
        </w:r>
        <w:r w:rsidDel="00384B96">
          <w:rPr>
            <w:noProof/>
          </w:rPr>
          <w:delText>, 19</w:delText>
        </w:r>
      </w:del>
    </w:p>
    <w:p w14:paraId="2316CC74" w14:textId="77777777" w:rsidR="0028662E" w:rsidDel="00384B96" w:rsidRDefault="0028662E">
      <w:pPr>
        <w:pStyle w:val="Index1"/>
        <w:tabs>
          <w:tab w:val="right" w:pos="4735"/>
        </w:tabs>
        <w:rPr>
          <w:del w:id="3134" w:author="Joyce L Tokar" w:date="2017-09-13T11:49:00Z"/>
          <w:noProof/>
        </w:rPr>
      </w:pPr>
      <w:del w:id="3135" w:author="Joyce L Tokar" w:date="2017-09-13T11:49:00Z">
        <w:r w:rsidDel="00384B96">
          <w:rPr>
            <w:noProof/>
          </w:rPr>
          <w:delText>XZH – Off-by-one Error, 27</w:delText>
        </w:r>
      </w:del>
    </w:p>
    <w:p w14:paraId="3CAE53C9" w14:textId="77777777" w:rsidR="0028662E" w:rsidDel="00384B96" w:rsidRDefault="0028662E">
      <w:pPr>
        <w:pStyle w:val="IndexHeading"/>
        <w:keepNext/>
        <w:tabs>
          <w:tab w:val="right" w:pos="4735"/>
        </w:tabs>
        <w:rPr>
          <w:del w:id="3136" w:author="Joyce L Tokar" w:date="2017-09-13T11:49:00Z"/>
          <w:rFonts w:cstheme="minorBidi"/>
          <w:b/>
          <w:bCs/>
          <w:noProof/>
        </w:rPr>
      </w:pPr>
      <w:del w:id="3137" w:author="Joyce L Tokar" w:date="2017-09-13T11:49:00Z">
        <w:r w:rsidDel="00384B96">
          <w:rPr>
            <w:noProof/>
          </w:rPr>
          <w:delText xml:space="preserve"> </w:delText>
        </w:r>
      </w:del>
    </w:p>
    <w:p w14:paraId="06D1111A" w14:textId="77777777" w:rsidR="0028662E" w:rsidDel="00384B96" w:rsidRDefault="0028662E">
      <w:pPr>
        <w:pStyle w:val="Index1"/>
        <w:tabs>
          <w:tab w:val="right" w:pos="4735"/>
        </w:tabs>
        <w:rPr>
          <w:del w:id="3138" w:author="Joyce L Tokar" w:date="2017-09-13T11:49:00Z"/>
          <w:noProof/>
        </w:rPr>
      </w:pPr>
      <w:del w:id="3139" w:author="Joyce L Tokar" w:date="2017-09-13T11:49:00Z">
        <w:r w:rsidDel="00384B96">
          <w:rPr>
            <w:noProof/>
          </w:rPr>
          <w:delText>YOW – Identifier Name Reuse, 23</w:delText>
        </w:r>
      </w:del>
    </w:p>
    <w:p w14:paraId="1D89C613" w14:textId="77777777" w:rsidR="0028662E" w:rsidDel="00384B96" w:rsidRDefault="0028662E">
      <w:pPr>
        <w:pStyle w:val="Index1"/>
        <w:tabs>
          <w:tab w:val="right" w:pos="4735"/>
        </w:tabs>
        <w:rPr>
          <w:del w:id="3140" w:author="Joyce L Tokar" w:date="2017-09-13T11:49:00Z"/>
          <w:noProof/>
        </w:rPr>
      </w:pPr>
      <w:del w:id="3141" w:author="Joyce L Tokar" w:date="2017-09-13T11:49:00Z">
        <w:r w:rsidDel="00384B96">
          <w:rPr>
            <w:noProof/>
          </w:rPr>
          <w:delText>YZS  – Unused Variable, 22</w:delText>
        </w:r>
      </w:del>
    </w:p>
    <w:p w14:paraId="49808026" w14:textId="77777777" w:rsidR="0028662E" w:rsidDel="00384B96" w:rsidRDefault="0028662E" w:rsidP="008216A8">
      <w:pPr>
        <w:pStyle w:val="Bibliography1"/>
        <w:rPr>
          <w:del w:id="3142" w:author="Joyce L Tokar" w:date="2017-09-13T11:49:00Z"/>
          <w:noProof/>
        </w:rPr>
        <w:sectPr w:rsidR="0028662E" w:rsidDel="00384B96" w:rsidSect="0028662E">
          <w:type w:val="continuous"/>
          <w:pgSz w:w="11909" w:h="16834" w:code="9"/>
          <w:pgMar w:top="792" w:right="734" w:bottom="821" w:left="821" w:header="706" w:footer="576" w:gutter="144"/>
          <w:cols w:num="2" w:space="720"/>
          <w:titlePg/>
          <w:docGrid w:linePitch="272"/>
        </w:sectPr>
      </w:pPr>
    </w:p>
    <w:p w14:paraId="61C102F3" w14:textId="77777777" w:rsidR="00346841" w:rsidRPr="00FB65C1" w:rsidRDefault="000961FA"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19" w:author="ploedere" w:date="2017-06-16T02:29:00Z" w:initials="p">
    <w:p w14:paraId="0D32871C" w14:textId="77777777" w:rsidR="00247634" w:rsidRDefault="00247634" w:rsidP="003C51D3">
      <w:pPr>
        <w:pStyle w:val="CommentText"/>
      </w:pPr>
      <w:r>
        <w:rPr>
          <w:rStyle w:val="CommentReference"/>
        </w:rPr>
        <w:annotationRef/>
      </w:r>
    </w:p>
  </w:comment>
  <w:comment w:id="1320" w:author="ploedere" w:date="2017-06-16T02:29:00Z" w:initials="p">
    <w:p w14:paraId="6676064D" w14:textId="77777777" w:rsidR="00247634" w:rsidRDefault="00247634" w:rsidP="003C51D3">
      <w:pPr>
        <w:pStyle w:val="CommentText"/>
      </w:pPr>
      <w:r>
        <w:rPr>
          <w:rStyle w:val="CommentReference"/>
        </w:rPr>
        <w:annotationRef/>
      </w:r>
      <w:r>
        <w:t>]</w:t>
      </w:r>
    </w:p>
  </w:comment>
  <w:comment w:id="1599" w:author="Joyce L Tokar" w:date="2017-06-16T02:53:00Z" w:initials="JLT">
    <w:p w14:paraId="58DC9C9A" w14:textId="77777777" w:rsidR="00247634" w:rsidRDefault="00247634">
      <w:pPr>
        <w:pStyle w:val="CommentText"/>
      </w:pPr>
      <w:r>
        <w:rPr>
          <w:rStyle w:val="CommentReference"/>
        </w:rPr>
        <w:annotationRef/>
      </w:r>
      <w:r>
        <w:t>Review the main document to make sure that all issues are covered.</w:t>
      </w:r>
    </w:p>
  </w:comment>
  <w:comment w:id="1625" w:author="ploedere" w:date="2017-09-13T09:29:00Z" w:initials="ep">
    <w:p w14:paraId="2270979D" w14:textId="77777777" w:rsidR="00247634" w:rsidRDefault="00247634" w:rsidP="005F1B14">
      <w:pPr>
        <w:pStyle w:val="CommentText"/>
      </w:pPr>
      <w:r>
        <w:rPr>
          <w:rStyle w:val="CommentReference"/>
        </w:rPr>
        <w:annotationRef/>
      </w:r>
      <w:r>
        <w:t xml:space="preserve">This should really be in TR-Part 1. </w:t>
      </w:r>
    </w:p>
  </w:comment>
  <w:comment w:id="1728" w:author="ploedere" w:date="2017-09-13T09:44:00Z" w:initials="ep">
    <w:p w14:paraId="54752971" w14:textId="77777777" w:rsidR="00247634" w:rsidRDefault="00247634" w:rsidP="00B21803">
      <w:pPr>
        <w:pStyle w:val="CommentText"/>
      </w:pPr>
      <w:r>
        <w:rPr>
          <w:rStyle w:val="CommentReference"/>
        </w:rPr>
        <w:annotationRef/>
      </w:r>
      <w:r>
        <w:t>This item copied from TR-Part 1, as there is a conmment there which might cause deletion in PRT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32871C" w15:done="0"/>
  <w15:commentEx w15:paraId="6676064D" w15:done="0"/>
  <w15:commentEx w15:paraId="58DC9C9A" w15:done="0"/>
  <w15:commentEx w15:paraId="2270979D" w15:done="0"/>
  <w15:commentEx w15:paraId="5475297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D76C79" w14:textId="77777777" w:rsidR="00DF1E55" w:rsidRDefault="00DF1E55">
      <w:r>
        <w:separator/>
      </w:r>
    </w:p>
  </w:endnote>
  <w:endnote w:type="continuationSeparator" w:id="0">
    <w:p w14:paraId="07A27DE1" w14:textId="77777777" w:rsidR="00DF1E55" w:rsidRDefault="00DF1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ZWAdobeF">
    <w:altName w:val="Times New Roman"/>
    <w:charset w:val="00"/>
    <w:family w:val="auto"/>
    <w:pitch w:val="variable"/>
    <w:sig w:usb0="20002A87" w:usb1="00000000" w:usb2="00000000" w:usb3="00000000" w:csb0="000001FF" w:csb1="00000000"/>
  </w:font>
  <w:font w:name="Helvetica">
    <w:panose1 w:val="00000000000000000000"/>
    <w:charset w:val="00"/>
    <w:family w:val="swiss"/>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247634" w14:paraId="539BE30F" w14:textId="77777777">
      <w:trPr>
        <w:cantSplit/>
        <w:jc w:val="center"/>
      </w:trPr>
      <w:tc>
        <w:tcPr>
          <w:tcW w:w="4876" w:type="dxa"/>
          <w:tcBorders>
            <w:top w:val="nil"/>
            <w:left w:val="nil"/>
            <w:bottom w:val="nil"/>
            <w:right w:val="nil"/>
          </w:tcBorders>
        </w:tcPr>
        <w:p w14:paraId="4BF02E63" w14:textId="77777777" w:rsidR="00247634" w:rsidRDefault="00247634">
          <w:pPr>
            <w:pStyle w:val="Footer"/>
            <w:spacing w:before="540"/>
            <w:rPr>
              <w:b/>
              <w:bCs/>
            </w:rPr>
          </w:pPr>
          <w:r>
            <w:rPr>
              <w:b/>
              <w:bCs/>
            </w:rPr>
            <w:fldChar w:fldCharType="begin"/>
          </w:r>
          <w:r>
            <w:rPr>
              <w:b/>
              <w:bCs/>
            </w:rPr>
            <w:instrText xml:space="preserve">PAGE \* ARABIC \* CHARFORMAT </w:instrText>
          </w:r>
          <w:r>
            <w:rPr>
              <w:b/>
              <w:bCs/>
            </w:rPr>
            <w:fldChar w:fldCharType="separate"/>
          </w:r>
          <w:r w:rsidR="002E2E6A">
            <w:rPr>
              <w:b/>
              <w:bCs/>
              <w:noProof/>
            </w:rPr>
            <w:t>48</w:t>
          </w:r>
          <w:r>
            <w:rPr>
              <w:b/>
              <w:bCs/>
            </w:rPr>
            <w:fldChar w:fldCharType="end"/>
          </w:r>
        </w:p>
      </w:tc>
      <w:tc>
        <w:tcPr>
          <w:tcW w:w="4876" w:type="dxa"/>
          <w:tcBorders>
            <w:top w:val="nil"/>
            <w:left w:val="nil"/>
            <w:bottom w:val="nil"/>
            <w:right w:val="nil"/>
          </w:tcBorders>
        </w:tcPr>
        <w:p w14:paraId="583064E7" w14:textId="77777777" w:rsidR="00247634" w:rsidRDefault="00247634">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r>
  </w:tbl>
  <w:p w14:paraId="1E629AEE" w14:textId="77777777" w:rsidR="00247634" w:rsidRDefault="0024763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247634" w14:paraId="62515782" w14:textId="77777777">
      <w:trPr>
        <w:cantSplit/>
      </w:trPr>
      <w:tc>
        <w:tcPr>
          <w:tcW w:w="4876" w:type="dxa"/>
          <w:tcBorders>
            <w:top w:val="nil"/>
            <w:left w:val="nil"/>
            <w:bottom w:val="nil"/>
            <w:right w:val="nil"/>
          </w:tcBorders>
        </w:tcPr>
        <w:p w14:paraId="3A033573" w14:textId="77777777" w:rsidR="00247634" w:rsidRDefault="00247634"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16</w:t>
          </w:r>
          <w:r w:rsidRPr="00BD083E">
            <w:rPr>
              <w:sz w:val="16"/>
              <w:szCs w:val="16"/>
            </w:rPr>
            <w:t> </w:t>
          </w:r>
          <w:r>
            <w:rPr>
              <w:sz w:val="16"/>
              <w:szCs w:val="16"/>
            </w:rPr>
            <w:t>– All rights reserved</w:t>
          </w:r>
        </w:p>
      </w:tc>
      <w:tc>
        <w:tcPr>
          <w:tcW w:w="4876" w:type="dxa"/>
          <w:tcBorders>
            <w:top w:val="nil"/>
            <w:left w:val="nil"/>
            <w:bottom w:val="nil"/>
            <w:right w:val="nil"/>
          </w:tcBorders>
        </w:tcPr>
        <w:p w14:paraId="282659D7" w14:textId="77777777" w:rsidR="00247634" w:rsidRDefault="00247634">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2E2E6A">
            <w:rPr>
              <w:b/>
              <w:bCs/>
              <w:noProof/>
            </w:rPr>
            <w:t>47</w:t>
          </w:r>
          <w:r>
            <w:rPr>
              <w:b/>
              <w:bCs/>
            </w:rPr>
            <w:fldChar w:fldCharType="end"/>
          </w:r>
        </w:p>
      </w:tc>
    </w:tr>
  </w:tbl>
  <w:p w14:paraId="6596FE3A" w14:textId="77777777" w:rsidR="00247634" w:rsidRDefault="00247634">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247634" w14:paraId="7D461B49" w14:textId="77777777">
      <w:trPr>
        <w:cantSplit/>
        <w:jc w:val="center"/>
      </w:trPr>
      <w:tc>
        <w:tcPr>
          <w:tcW w:w="4876" w:type="dxa"/>
          <w:tcBorders>
            <w:top w:val="nil"/>
            <w:left w:val="nil"/>
            <w:bottom w:val="nil"/>
            <w:right w:val="nil"/>
          </w:tcBorders>
        </w:tcPr>
        <w:p w14:paraId="7CBB7700" w14:textId="77777777" w:rsidR="00247634" w:rsidRDefault="00247634"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ED144B8" w14:textId="77777777" w:rsidR="00247634" w:rsidRDefault="00247634" w:rsidP="00CF06AA">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DF1E55">
            <w:rPr>
              <w:b/>
              <w:bCs/>
              <w:noProof/>
            </w:rPr>
            <w:t>1</w:t>
          </w:r>
          <w:r>
            <w:rPr>
              <w:b/>
              <w:bCs/>
            </w:rPr>
            <w:fldChar w:fldCharType="end"/>
          </w:r>
        </w:p>
      </w:tc>
    </w:tr>
  </w:tbl>
  <w:p w14:paraId="0591B490" w14:textId="77777777" w:rsidR="00247634" w:rsidRDefault="00247634">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379758" w14:textId="77777777" w:rsidR="00DF1E55" w:rsidRDefault="00DF1E55">
      <w:r>
        <w:separator/>
      </w:r>
    </w:p>
  </w:footnote>
  <w:footnote w:type="continuationSeparator" w:id="0">
    <w:p w14:paraId="6F064022" w14:textId="77777777" w:rsidR="00DF1E55" w:rsidRDefault="00DF1E55">
      <w:r>
        <w:continuationSeparator/>
      </w:r>
    </w:p>
  </w:footnote>
  <w:footnote w:id="1">
    <w:p w14:paraId="726BA7C8" w14:textId="77777777" w:rsidR="00247634" w:rsidRDefault="00247634" w:rsidP="004C770C">
      <w:pPr>
        <w:pStyle w:val="FootnoteText"/>
      </w:pPr>
      <w:r>
        <w:rPr>
          <w:rStyle w:val="FootnoteReference"/>
        </w:rPr>
        <w:footnoteRef/>
      </w:r>
      <w:r>
        <w:t xml:space="preserve"> This case is somewhat specialized but is important, since enumerations are the one case where subranges turn </w:t>
      </w:r>
      <w:r w:rsidRPr="0005414D">
        <w:rPr>
          <w:i/>
        </w:rPr>
        <w:t>bad</w:t>
      </w:r>
      <w:r>
        <w:rPr>
          <w:i/>
        </w:rPr>
        <w:t xml:space="preserve"> </w:t>
      </w:r>
      <w:r>
        <w:t>on the user.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247634" w:rsidRPr="00312CF5" w14:paraId="5289E40F" w14:textId="77777777">
      <w:trPr>
        <w:cantSplit/>
        <w:jc w:val="center"/>
      </w:trPr>
      <w:tc>
        <w:tcPr>
          <w:tcW w:w="5387" w:type="dxa"/>
          <w:tcBorders>
            <w:top w:val="single" w:sz="18" w:space="0" w:color="auto"/>
            <w:left w:val="nil"/>
            <w:bottom w:val="single" w:sz="18" w:space="0" w:color="auto"/>
            <w:right w:val="nil"/>
          </w:tcBorders>
        </w:tcPr>
        <w:p w14:paraId="643EC48E" w14:textId="77777777" w:rsidR="00247634" w:rsidRPr="00BD083E" w:rsidRDefault="00247634">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57076A67" w14:textId="77777777" w:rsidR="00247634" w:rsidRPr="009B5D6B" w:rsidRDefault="00247634">
          <w:pPr>
            <w:pStyle w:val="Header"/>
            <w:spacing w:before="120" w:after="120" w:line="-230" w:lineRule="auto"/>
            <w:jc w:val="right"/>
            <w:rPr>
              <w:color w:val="000000"/>
              <w:lang w:val="de-DE"/>
            </w:rPr>
          </w:pPr>
          <w:r w:rsidRPr="00017A66">
            <w:rPr>
              <w:color w:val="000000"/>
              <w:lang w:val="de-DE"/>
            </w:rPr>
            <w:t>ISO/IEC TR 24772-2:201X(E)</w:t>
          </w:r>
        </w:p>
      </w:tc>
    </w:tr>
  </w:tbl>
  <w:p w14:paraId="0EFEE9D8" w14:textId="77777777" w:rsidR="00247634" w:rsidRPr="009B5D6B" w:rsidRDefault="00247634">
    <w:pPr>
      <w:pStyle w:val="Header"/>
      <w:rPr>
        <w:lang w:val="de-D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055596D"/>
    <w:multiLevelType w:val="hybridMultilevel"/>
    <w:tmpl w:val="0018F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38521BE"/>
    <w:multiLevelType w:val="hybridMultilevel"/>
    <w:tmpl w:val="4E3CB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0390543D"/>
    <w:multiLevelType w:val="hybridMultilevel"/>
    <w:tmpl w:val="E84EA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4DC1495"/>
    <w:multiLevelType w:val="hybridMultilevel"/>
    <w:tmpl w:val="A92A1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4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2">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8B37015"/>
    <w:multiLevelType w:val="hybridMultilevel"/>
    <w:tmpl w:val="69F6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8">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9">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0">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0ABC11D8"/>
    <w:multiLevelType w:val="hybridMultilevel"/>
    <w:tmpl w:val="6D025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81">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7">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6">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7">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2">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1">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3">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15B86C68"/>
    <w:multiLevelType w:val="hybridMultilevel"/>
    <w:tmpl w:val="2F506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72D51B7"/>
    <w:multiLevelType w:val="hybridMultilevel"/>
    <w:tmpl w:val="26A29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5">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7">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0">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1">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33">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36">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1AD05643"/>
    <w:multiLevelType w:val="hybridMultilevel"/>
    <w:tmpl w:val="1DCC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1">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1BC8726D"/>
    <w:multiLevelType w:val="hybridMultilevel"/>
    <w:tmpl w:val="27BA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nsid w:val="1C1626D5"/>
    <w:multiLevelType w:val="hybridMultilevel"/>
    <w:tmpl w:val="E0FA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48">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3">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6">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8">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2">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7">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0">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5">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78">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9">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5">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9">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7">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98">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28F446C2"/>
    <w:multiLevelType w:val="hybridMultilevel"/>
    <w:tmpl w:val="65F275C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29223042"/>
    <w:multiLevelType w:val="hybridMultilevel"/>
    <w:tmpl w:val="2A30C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8">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9">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2">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nsid w:val="2AB928F3"/>
    <w:multiLevelType w:val="hybridMultilevel"/>
    <w:tmpl w:val="3DE8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5">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7">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18">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20">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1">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3">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4">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5">
    <w:nsid w:val="2E106211"/>
    <w:multiLevelType w:val="hybridMultilevel"/>
    <w:tmpl w:val="D138E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7">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9">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0">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1">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2">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3">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8">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1">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2">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4">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5">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7">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9">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0">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2">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6">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7">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0">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2">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4">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6">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8">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3">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74">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1">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3">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4">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6">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7">
    <w:nsid w:val="3B060A3C"/>
    <w:multiLevelType w:val="hybridMultilevel"/>
    <w:tmpl w:val="A7EE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3">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5">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7">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8">
    <w:nsid w:val="3DC575D2"/>
    <w:multiLevelType w:val="hybridMultilevel"/>
    <w:tmpl w:val="7E981E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9">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1">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2">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3">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4">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6">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7">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8">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9">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0">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1">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2">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14">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6">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8">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9">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22">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4">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5">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6">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7">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9">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3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1">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2">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4">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5">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36">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8">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9">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0">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3">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4">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6">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7">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8">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1">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2">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5">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6">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7">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8">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60">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1">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3">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7">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9">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1">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2">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6">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7">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8">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2">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4">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6">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7">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9">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0">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91">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2">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3">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4">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8">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0">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1">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4">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5">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6">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7">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08">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09">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0">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2">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3">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5">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6">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7">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8">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0">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1">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2">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3">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7">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28">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29">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1">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3">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6">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7">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8">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3">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4">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7">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8">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1">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3">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4">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5">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7">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58">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1">
    <w:nsid w:val="6163564A"/>
    <w:multiLevelType w:val="hybridMultilevel"/>
    <w:tmpl w:val="4E9E93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nsid w:val="61B9363D"/>
    <w:multiLevelType w:val="hybridMultilevel"/>
    <w:tmpl w:val="E49C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4">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5">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6">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7">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68">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9">
    <w:nsid w:val="633C4516"/>
    <w:multiLevelType w:val="multilevel"/>
    <w:tmpl w:val="97924E78"/>
    <w:numStyleLink w:val="headings"/>
  </w:abstractNum>
  <w:abstractNum w:abstractNumId="470">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1">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72">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3">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5">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8">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1">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2">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4">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5">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7">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8">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9">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1">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92">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3">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6">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7">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8">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99">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1">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2">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3">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5">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06">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7">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08">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1">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2">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3">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4">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5">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6">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8">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9">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22">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3">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4">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27">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8">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9">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0">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1">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2">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4">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5">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8">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1">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3">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44">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5">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7">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8">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9">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1">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2">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3">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4">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5">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6">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7">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8">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9">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0">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2">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3">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4">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5">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66">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7">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8">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9">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0">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1">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2">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4">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5">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6">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7">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8">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9">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2">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3">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84">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85">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86">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7">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8">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9">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0">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1">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2">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3">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4">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5">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6">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7">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8">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9">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0">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2">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3">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499"/>
  </w:num>
  <w:num w:numId="2">
    <w:abstractNumId w:val="154"/>
  </w:num>
  <w:num w:numId="3">
    <w:abstractNumId w:val="582"/>
  </w:num>
  <w:num w:numId="4">
    <w:abstractNumId w:val="544"/>
  </w:num>
  <w:num w:numId="5">
    <w:abstractNumId w:val="89"/>
  </w:num>
  <w:num w:numId="6">
    <w:abstractNumId w:val="217"/>
  </w:num>
  <w:num w:numId="7">
    <w:abstractNumId w:val="491"/>
  </w:num>
  <w:num w:numId="8">
    <w:abstractNumId w:val="521"/>
  </w:num>
  <w:num w:numId="9">
    <w:abstractNumId w:val="81"/>
  </w:num>
  <w:num w:numId="10">
    <w:abstractNumId w:val="135"/>
  </w:num>
  <w:num w:numId="11">
    <w:abstractNumId w:val="129"/>
  </w:num>
  <w:num w:numId="12">
    <w:abstractNumId w:val="58"/>
  </w:num>
  <w:num w:numId="13">
    <w:abstractNumId w:val="86"/>
  </w:num>
  <w:num w:numId="14">
    <w:abstractNumId w:val="85"/>
  </w:num>
  <w:num w:numId="15">
    <w:abstractNumId w:val="169"/>
  </w:num>
  <w:num w:numId="16">
    <w:abstractNumId w:val="471"/>
  </w:num>
  <w:num w:numId="17">
    <w:abstractNumId w:val="457"/>
  </w:num>
  <w:num w:numId="18">
    <w:abstractNumId w:val="4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0"/>
  </w:num>
  <w:num w:numId="21">
    <w:abstractNumId w:val="523"/>
  </w:num>
  <w:num w:numId="22">
    <w:abstractNumId w:val="68"/>
  </w:num>
  <w:num w:numId="23">
    <w:abstractNumId w:val="412"/>
  </w:num>
  <w:num w:numId="24">
    <w:abstractNumId w:val="10"/>
  </w:num>
  <w:num w:numId="25">
    <w:abstractNumId w:val="11"/>
  </w:num>
  <w:num w:numId="26">
    <w:abstractNumId w:val="514"/>
  </w:num>
  <w:num w:numId="27">
    <w:abstractNumId w:val="487"/>
  </w:num>
  <w:num w:numId="28">
    <w:abstractNumId w:val="259"/>
  </w:num>
  <w:num w:numId="29">
    <w:abstractNumId w:val="315"/>
  </w:num>
  <w:num w:numId="30">
    <w:abstractNumId w:val="466"/>
  </w:num>
  <w:num w:numId="31">
    <w:abstractNumId w:val="12"/>
  </w:num>
  <w:num w:numId="32">
    <w:abstractNumId w:val="575"/>
  </w:num>
  <w:num w:numId="33">
    <w:abstractNumId w:val="422"/>
  </w:num>
  <w:num w:numId="34">
    <w:abstractNumId w:val="342"/>
  </w:num>
  <w:num w:numId="35">
    <w:abstractNumId w:val="345"/>
  </w:num>
  <w:num w:numId="36">
    <w:abstractNumId w:val="94"/>
  </w:num>
  <w:num w:numId="37">
    <w:abstractNumId w:val="305"/>
  </w:num>
  <w:num w:numId="38">
    <w:abstractNumId w:val="552"/>
  </w:num>
  <w:num w:numId="39">
    <w:abstractNumId w:val="231"/>
  </w:num>
  <w:num w:numId="40">
    <w:abstractNumId w:val="391"/>
  </w:num>
  <w:num w:numId="41">
    <w:abstractNumId w:val="223"/>
  </w:num>
  <w:num w:numId="42">
    <w:abstractNumId w:val="335"/>
  </w:num>
  <w:num w:numId="43">
    <w:abstractNumId w:val="111"/>
  </w:num>
  <w:num w:numId="44">
    <w:abstractNumId w:val="160"/>
  </w:num>
  <w:num w:numId="45">
    <w:abstractNumId w:val="307"/>
  </w:num>
  <w:num w:numId="46">
    <w:abstractNumId w:val="362"/>
  </w:num>
  <w:num w:numId="47">
    <w:abstractNumId w:val="272"/>
  </w:num>
  <w:num w:numId="48">
    <w:abstractNumId w:val="103"/>
  </w:num>
  <w:num w:numId="49">
    <w:abstractNumId w:val="317"/>
  </w:num>
  <w:num w:numId="50">
    <w:abstractNumId w:val="562"/>
  </w:num>
  <w:num w:numId="51">
    <w:abstractNumId w:val="397"/>
  </w:num>
  <w:num w:numId="52">
    <w:abstractNumId w:val="166"/>
  </w:num>
  <w:num w:numId="53">
    <w:abstractNumId w:val="389"/>
  </w:num>
  <w:num w:numId="54">
    <w:abstractNumId w:val="430"/>
  </w:num>
  <w:num w:numId="55">
    <w:abstractNumId w:val="546"/>
  </w:num>
  <w:num w:numId="56">
    <w:abstractNumId w:val="248"/>
  </w:num>
  <w:num w:numId="57">
    <w:abstractNumId w:val="32"/>
  </w:num>
  <w:num w:numId="58">
    <w:abstractNumId w:val="366"/>
  </w:num>
  <w:num w:numId="59">
    <w:abstractNumId w:val="563"/>
  </w:num>
  <w:num w:numId="60">
    <w:abstractNumId w:val="101"/>
  </w:num>
  <w:num w:numId="61">
    <w:abstractNumId w:val="302"/>
  </w:num>
  <w:num w:numId="62">
    <w:abstractNumId w:val="77"/>
  </w:num>
  <w:num w:numId="63">
    <w:abstractNumId w:val="403"/>
  </w:num>
  <w:num w:numId="64">
    <w:abstractNumId w:val="383"/>
  </w:num>
  <w:num w:numId="65">
    <w:abstractNumId w:val="188"/>
  </w:num>
  <w:num w:numId="66">
    <w:abstractNumId w:val="347"/>
  </w:num>
  <w:num w:numId="67">
    <w:abstractNumId w:val="241"/>
  </w:num>
  <w:num w:numId="68">
    <w:abstractNumId w:val="599"/>
  </w:num>
  <w:num w:numId="69">
    <w:abstractNumId w:val="282"/>
  </w:num>
  <w:num w:numId="70">
    <w:abstractNumId w:val="548"/>
  </w:num>
  <w:num w:numId="71">
    <w:abstractNumId w:val="176"/>
  </w:num>
  <w:num w:numId="72">
    <w:abstractNumId w:val="406"/>
  </w:num>
  <w:num w:numId="73">
    <w:abstractNumId w:val="114"/>
  </w:num>
  <w:num w:numId="74">
    <w:abstractNumId w:val="409"/>
  </w:num>
  <w:num w:numId="75">
    <w:abstractNumId w:val="377"/>
  </w:num>
  <w:num w:numId="76">
    <w:abstractNumId w:val="376"/>
  </w:num>
  <w:num w:numId="77">
    <w:abstractNumId w:val="82"/>
  </w:num>
  <w:num w:numId="78">
    <w:abstractNumId w:val="178"/>
  </w:num>
  <w:num w:numId="79">
    <w:abstractNumId w:val="392"/>
  </w:num>
  <w:num w:numId="80">
    <w:abstractNumId w:val="110"/>
  </w:num>
  <w:num w:numId="81">
    <w:abstractNumId w:val="356"/>
  </w:num>
  <w:num w:numId="82">
    <w:abstractNumId w:val="197"/>
  </w:num>
  <w:num w:numId="83">
    <w:abstractNumId w:val="294"/>
  </w:num>
  <w:num w:numId="84">
    <w:abstractNumId w:val="510"/>
  </w:num>
  <w:num w:numId="85">
    <w:abstractNumId w:val="568"/>
  </w:num>
  <w:num w:numId="86">
    <w:abstractNumId w:val="297"/>
  </w:num>
  <w:num w:numId="87">
    <w:abstractNumId w:val="79"/>
  </w:num>
  <w:num w:numId="88">
    <w:abstractNumId w:val="249"/>
  </w:num>
  <w:num w:numId="89">
    <w:abstractNumId w:val="59"/>
  </w:num>
  <w:num w:numId="90">
    <w:abstractNumId w:val="325"/>
  </w:num>
  <w:num w:numId="91">
    <w:abstractNumId w:val="517"/>
  </w:num>
  <w:num w:numId="92">
    <w:abstractNumId w:val="324"/>
  </w:num>
  <w:num w:numId="93">
    <w:abstractNumId w:val="159"/>
  </w:num>
  <w:num w:numId="94">
    <w:abstractNumId w:val="603"/>
  </w:num>
  <w:num w:numId="95">
    <w:abstractNumId w:val="584"/>
  </w:num>
  <w:num w:numId="96">
    <w:abstractNumId w:val="415"/>
  </w:num>
  <w:num w:numId="97">
    <w:abstractNumId w:val="211"/>
  </w:num>
  <w:num w:numId="98">
    <w:abstractNumId w:val="437"/>
  </w:num>
  <w:num w:numId="99">
    <w:abstractNumId w:val="454"/>
  </w:num>
  <w:num w:numId="100">
    <w:abstractNumId w:val="569"/>
  </w:num>
  <w:num w:numId="101">
    <w:abstractNumId w:val="468"/>
  </w:num>
  <w:num w:numId="102">
    <w:abstractNumId w:val="481"/>
  </w:num>
  <w:num w:numId="103">
    <w:abstractNumId w:val="301"/>
  </w:num>
  <w:num w:numId="104">
    <w:abstractNumId w:val="155"/>
  </w:num>
  <w:num w:numId="105">
    <w:abstractNumId w:val="216"/>
  </w:num>
  <w:num w:numId="106">
    <w:abstractNumId w:val="318"/>
  </w:num>
  <w:num w:numId="107">
    <w:abstractNumId w:val="246"/>
  </w:num>
  <w:num w:numId="108">
    <w:abstractNumId w:val="390"/>
  </w:num>
  <w:num w:numId="109">
    <w:abstractNumId w:val="576"/>
  </w:num>
  <w:num w:numId="110">
    <w:abstractNumId w:val="70"/>
  </w:num>
  <w:num w:numId="111">
    <w:abstractNumId w:val="448"/>
  </w:num>
  <w:num w:numId="112">
    <w:abstractNumId w:val="545"/>
  </w:num>
  <w:num w:numId="113">
    <w:abstractNumId w:val="49"/>
  </w:num>
  <w:num w:numId="114">
    <w:abstractNumId w:val="30"/>
  </w:num>
  <w:num w:numId="115">
    <w:abstractNumId w:val="414"/>
  </w:num>
  <w:num w:numId="116">
    <w:abstractNumId w:val="251"/>
  </w:num>
  <w:num w:numId="117">
    <w:abstractNumId w:val="109"/>
  </w:num>
  <w:num w:numId="118">
    <w:abstractNumId w:val="339"/>
  </w:num>
  <w:num w:numId="119">
    <w:abstractNumId w:val="528"/>
  </w:num>
  <w:num w:numId="120">
    <w:abstractNumId w:val="78"/>
  </w:num>
  <w:num w:numId="121">
    <w:abstractNumId w:val="488"/>
  </w:num>
  <w:num w:numId="122">
    <w:abstractNumId w:val="405"/>
  </w:num>
  <w:num w:numId="123">
    <w:abstractNumId w:val="477"/>
  </w:num>
  <w:num w:numId="124">
    <w:abstractNumId w:val="289"/>
  </w:num>
  <w:num w:numId="125">
    <w:abstractNumId w:val="285"/>
  </w:num>
  <w:num w:numId="126">
    <w:abstractNumId w:val="265"/>
  </w:num>
  <w:num w:numId="127">
    <w:abstractNumId w:val="14"/>
  </w:num>
  <w:num w:numId="128">
    <w:abstractNumId w:val="452"/>
  </w:num>
  <w:num w:numId="129">
    <w:abstractNumId w:val="300"/>
  </w:num>
  <w:num w:numId="130">
    <w:abstractNumId w:val="255"/>
  </w:num>
  <w:num w:numId="131">
    <w:abstractNumId w:val="494"/>
  </w:num>
  <w:num w:numId="132">
    <w:abstractNumId w:val="458"/>
  </w:num>
  <w:num w:numId="133">
    <w:abstractNumId w:val="594"/>
  </w:num>
  <w:num w:numId="134">
    <w:abstractNumId w:val="24"/>
  </w:num>
  <w:num w:numId="135">
    <w:abstractNumId w:val="572"/>
  </w:num>
  <w:num w:numId="136">
    <w:abstractNumId w:val="16"/>
  </w:num>
  <w:num w:numId="137">
    <w:abstractNumId w:val="113"/>
  </w:num>
  <w:num w:numId="138">
    <w:abstractNumId w:val="577"/>
  </w:num>
  <w:num w:numId="139">
    <w:abstractNumId w:val="119"/>
  </w:num>
  <w:num w:numId="140">
    <w:abstractNumId w:val="73"/>
  </w:num>
  <w:num w:numId="141">
    <w:abstractNumId w:val="36"/>
  </w:num>
  <w:num w:numId="142">
    <w:abstractNumId w:val="475"/>
  </w:num>
  <w:num w:numId="143">
    <w:abstractNumId w:val="269"/>
  </w:num>
  <w:num w:numId="144">
    <w:abstractNumId w:val="380"/>
  </w:num>
  <w:num w:numId="145">
    <w:abstractNumId w:val="53"/>
  </w:num>
  <w:num w:numId="146">
    <w:abstractNumId w:val="365"/>
  </w:num>
  <w:num w:numId="147">
    <w:abstractNumId w:val="50"/>
  </w:num>
  <w:num w:numId="148">
    <w:abstractNumId w:val="262"/>
  </w:num>
  <w:num w:numId="149">
    <w:abstractNumId w:val="557"/>
  </w:num>
  <w:num w:numId="150">
    <w:abstractNumId w:val="304"/>
  </w:num>
  <w:num w:numId="151">
    <w:abstractNumId w:val="52"/>
  </w:num>
  <w:num w:numId="152">
    <w:abstractNumId w:val="511"/>
  </w:num>
  <w:num w:numId="153">
    <w:abstractNumId w:val="202"/>
  </w:num>
  <w:num w:numId="154">
    <w:abstractNumId w:val="281"/>
  </w:num>
  <w:num w:numId="155">
    <w:abstractNumId w:val="440"/>
  </w:num>
  <w:num w:numId="156">
    <w:abstractNumId w:val="120"/>
  </w:num>
  <w:num w:numId="157">
    <w:abstractNumId w:val="212"/>
  </w:num>
  <w:num w:numId="158">
    <w:abstractNumId w:val="295"/>
  </w:num>
  <w:num w:numId="159">
    <w:abstractNumId w:val="493"/>
  </w:num>
  <w:num w:numId="160">
    <w:abstractNumId w:val="421"/>
  </w:num>
  <w:num w:numId="161">
    <w:abstractNumId w:val="469"/>
  </w:num>
  <w:num w:numId="162">
    <w:abstractNumId w:val="243"/>
  </w:num>
  <w:num w:numId="163">
    <w:abstractNumId w:val="482"/>
  </w:num>
  <w:num w:numId="164">
    <w:abstractNumId w:val="336"/>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201"/>
  </w:num>
  <w:num w:numId="172">
    <w:abstractNumId w:val="348"/>
  </w:num>
  <w:num w:numId="173">
    <w:abstractNumId w:val="143"/>
  </w:num>
  <w:num w:numId="174">
    <w:abstractNumId w:val="233"/>
  </w:num>
  <w:num w:numId="175">
    <w:abstractNumId w:val="537"/>
  </w:num>
  <w:num w:numId="176">
    <w:abstractNumId w:val="75"/>
  </w:num>
  <w:num w:numId="177">
    <w:abstractNumId w:val="484"/>
  </w:num>
  <w:num w:numId="178">
    <w:abstractNumId w:val="596"/>
  </w:num>
  <w:num w:numId="179">
    <w:abstractNumId w:val="276"/>
  </w:num>
  <w:num w:numId="180">
    <w:abstractNumId w:val="17"/>
  </w:num>
  <w:num w:numId="181">
    <w:abstractNumId w:val="91"/>
  </w:num>
  <w:num w:numId="182">
    <w:abstractNumId w:val="556"/>
  </w:num>
  <w:num w:numId="183">
    <w:abstractNumId w:val="88"/>
  </w:num>
  <w:num w:numId="184">
    <w:abstractNumId w:val="229"/>
  </w:num>
  <w:num w:numId="185">
    <w:abstractNumId w:val="425"/>
  </w:num>
  <w:num w:numId="186">
    <w:abstractNumId w:val="194"/>
  </w:num>
  <w:num w:numId="187">
    <w:abstractNumId w:val="442"/>
  </w:num>
  <w:num w:numId="188">
    <w:abstractNumId w:val="256"/>
  </w:num>
  <w:num w:numId="189">
    <w:abstractNumId w:val="506"/>
  </w:num>
  <w:num w:numId="190">
    <w:abstractNumId w:val="371"/>
  </w:num>
  <w:num w:numId="191">
    <w:abstractNumId w:val="184"/>
  </w:num>
  <w:num w:numId="192">
    <w:abstractNumId w:val="48"/>
  </w:num>
  <w:num w:numId="193">
    <w:abstractNumId w:val="522"/>
  </w:num>
  <w:num w:numId="194">
    <w:abstractNumId w:val="141"/>
  </w:num>
  <w:num w:numId="195">
    <w:abstractNumId w:val="8"/>
  </w:num>
  <w:num w:numId="196">
    <w:abstractNumId w:val="3"/>
  </w:num>
  <w:num w:numId="197">
    <w:abstractNumId w:val="2"/>
  </w:num>
  <w:num w:numId="198">
    <w:abstractNumId w:val="1"/>
  </w:num>
  <w:num w:numId="199">
    <w:abstractNumId w:val="152"/>
  </w:num>
  <w:num w:numId="200">
    <w:abstractNumId w:val="547"/>
  </w:num>
  <w:num w:numId="201">
    <w:abstractNumId w:val="350"/>
  </w:num>
  <w:num w:numId="202">
    <w:abstractNumId w:val="476"/>
  </w:num>
  <w:num w:numId="203">
    <w:abstractNumId w:val="308"/>
  </w:num>
  <w:num w:numId="204">
    <w:abstractNumId w:val="407"/>
  </w:num>
  <w:num w:numId="205">
    <w:abstractNumId w:val="207"/>
  </w:num>
  <w:num w:numId="206">
    <w:abstractNumId w:val="57"/>
  </w:num>
  <w:num w:numId="207">
    <w:abstractNumId w:val="132"/>
  </w:num>
  <w:num w:numId="208">
    <w:abstractNumId w:val="351"/>
  </w:num>
  <w:num w:numId="209">
    <w:abstractNumId w:val="198"/>
  </w:num>
  <w:num w:numId="210">
    <w:abstractNumId w:val="303"/>
  </w:num>
  <w:num w:numId="211">
    <w:abstractNumId w:val="33"/>
  </w:num>
  <w:num w:numId="212">
    <w:abstractNumId w:val="507"/>
  </w:num>
  <w:num w:numId="213">
    <w:abstractNumId w:val="428"/>
  </w:num>
  <w:num w:numId="214">
    <w:abstractNumId w:val="118"/>
  </w:num>
  <w:num w:numId="215">
    <w:abstractNumId w:val="209"/>
  </w:num>
  <w:num w:numId="216">
    <w:abstractNumId w:val="161"/>
  </w:num>
  <w:num w:numId="217">
    <w:abstractNumId w:val="44"/>
  </w:num>
  <w:num w:numId="218">
    <w:abstractNumId w:val="354"/>
  </w:num>
  <w:num w:numId="219">
    <w:abstractNumId w:val="165"/>
  </w:num>
  <w:num w:numId="220">
    <w:abstractNumId w:val="215"/>
  </w:num>
  <w:num w:numId="221">
    <w:abstractNumId w:val="21"/>
  </w:num>
  <w:num w:numId="222">
    <w:abstractNumId w:val="467"/>
  </w:num>
  <w:num w:numId="223">
    <w:abstractNumId w:val="463"/>
  </w:num>
  <w:num w:numId="224">
    <w:abstractNumId w:val="495"/>
  </w:num>
  <w:num w:numId="225">
    <w:abstractNumId w:val="54"/>
  </w:num>
  <w:num w:numId="226">
    <w:abstractNumId w:val="346"/>
  </w:num>
  <w:num w:numId="227">
    <w:abstractNumId w:val="263"/>
  </w:num>
  <w:num w:numId="228">
    <w:abstractNumId w:val="417"/>
  </w:num>
  <w:num w:numId="229">
    <w:abstractNumId w:val="386"/>
  </w:num>
  <w:num w:numId="230">
    <w:abstractNumId w:val="240"/>
  </w:num>
  <w:num w:numId="231">
    <w:abstractNumId w:val="368"/>
  </w:num>
  <w:num w:numId="232">
    <w:abstractNumId w:val="534"/>
  </w:num>
  <w:num w:numId="233">
    <w:abstractNumId w:val="286"/>
  </w:num>
  <w:num w:numId="234">
    <w:abstractNumId w:val="398"/>
  </w:num>
  <w:num w:numId="235">
    <w:abstractNumId w:val="536"/>
  </w:num>
  <w:num w:numId="236">
    <w:abstractNumId w:val="332"/>
  </w:num>
  <w:num w:numId="237">
    <w:abstractNumId w:val="190"/>
  </w:num>
  <w:num w:numId="238">
    <w:abstractNumId w:val="273"/>
  </w:num>
  <w:num w:numId="239">
    <w:abstractNumId w:val="565"/>
  </w:num>
  <w:num w:numId="240">
    <w:abstractNumId w:val="355"/>
  </w:num>
  <w:num w:numId="241">
    <w:abstractNumId w:val="41"/>
  </w:num>
  <w:num w:numId="242">
    <w:abstractNumId w:val="19"/>
  </w:num>
  <w:num w:numId="243">
    <w:abstractNumId w:val="164"/>
  </w:num>
  <w:num w:numId="244">
    <w:abstractNumId w:val="357"/>
  </w:num>
  <w:num w:numId="245">
    <w:abstractNumId w:val="69"/>
  </w:num>
  <w:num w:numId="246">
    <w:abstractNumId w:val="112"/>
  </w:num>
  <w:num w:numId="247">
    <w:abstractNumId w:val="447"/>
  </w:num>
  <w:num w:numId="248">
    <w:abstractNumId w:val="408"/>
  </w:num>
  <w:num w:numId="249">
    <w:abstractNumId w:val="464"/>
  </w:num>
  <w:num w:numId="250">
    <w:abstractNumId w:val="280"/>
  </w:num>
  <w:num w:numId="251">
    <w:abstractNumId w:val="321"/>
  </w:num>
  <w:num w:numId="252">
    <w:abstractNumId w:val="80"/>
  </w:num>
  <w:num w:numId="253">
    <w:abstractNumId w:val="573"/>
  </w:num>
  <w:num w:numId="254">
    <w:abstractNumId w:val="313"/>
  </w:num>
  <w:num w:numId="255">
    <w:abstractNumId w:val="208"/>
  </w:num>
  <w:num w:numId="256">
    <w:abstractNumId w:val="193"/>
  </w:num>
  <w:num w:numId="257">
    <w:abstractNumId w:val="443"/>
  </w:num>
  <w:num w:numId="258">
    <w:abstractNumId w:val="579"/>
  </w:num>
  <w:num w:numId="259">
    <w:abstractNumId w:val="210"/>
  </w:num>
  <w:num w:numId="260">
    <w:abstractNumId w:val="83"/>
  </w:num>
  <w:num w:numId="261">
    <w:abstractNumId w:val="322"/>
  </w:num>
  <w:num w:numId="262">
    <w:abstractNumId w:val="570"/>
  </w:num>
  <w:num w:numId="263">
    <w:abstractNumId w:val="480"/>
  </w:num>
  <w:num w:numId="264">
    <w:abstractNumId w:val="153"/>
  </w:num>
  <w:num w:numId="265">
    <w:abstractNumId w:val="266"/>
  </w:num>
  <w:num w:numId="266">
    <w:abstractNumId w:val="542"/>
  </w:num>
  <w:num w:numId="267">
    <w:abstractNumId w:val="242"/>
  </w:num>
  <w:num w:numId="268">
    <w:abstractNumId w:val="87"/>
  </w:num>
  <w:num w:numId="269">
    <w:abstractNumId w:val="106"/>
  </w:num>
  <w:num w:numId="270">
    <w:abstractNumId w:val="254"/>
  </w:num>
  <w:num w:numId="271">
    <w:abstractNumId w:val="401"/>
  </w:num>
  <w:num w:numId="272">
    <w:abstractNumId w:val="274"/>
  </w:num>
  <w:num w:numId="273">
    <w:abstractNumId w:val="593"/>
  </w:num>
  <w:num w:numId="274">
    <w:abstractNumId w:val="598"/>
  </w:num>
  <w:num w:numId="275">
    <w:abstractNumId w:val="172"/>
  </w:num>
  <w:num w:numId="276">
    <w:abstractNumId w:val="257"/>
  </w:num>
  <w:num w:numId="277">
    <w:abstractNumId w:val="496"/>
  </w:num>
  <w:num w:numId="278">
    <w:abstractNumId w:val="299"/>
  </w:num>
  <w:num w:numId="279">
    <w:abstractNumId w:val="170"/>
  </w:num>
  <w:num w:numId="280">
    <w:abstractNumId w:val="277"/>
  </w:num>
  <w:num w:numId="281">
    <w:abstractNumId w:val="399"/>
  </w:num>
  <w:num w:numId="282">
    <w:abstractNumId w:val="597"/>
  </w:num>
  <w:num w:numId="283">
    <w:abstractNumId w:val="363"/>
  </w:num>
  <w:num w:numId="284">
    <w:abstractNumId w:val="147"/>
  </w:num>
  <w:num w:numId="285">
    <w:abstractNumId w:val="56"/>
  </w:num>
  <w:num w:numId="286">
    <w:abstractNumId w:val="400"/>
  </w:num>
  <w:num w:numId="287">
    <w:abstractNumId w:val="404"/>
  </w:num>
  <w:num w:numId="288">
    <w:abstractNumId w:val="157"/>
  </w:num>
  <w:num w:numId="289">
    <w:abstractNumId w:val="226"/>
  </w:num>
  <w:num w:numId="290">
    <w:abstractNumId w:val="385"/>
  </w:num>
  <w:num w:numId="291">
    <w:abstractNumId w:val="290"/>
  </w:num>
  <w:num w:numId="292">
    <w:abstractNumId w:val="228"/>
  </w:num>
  <w:num w:numId="293">
    <w:abstractNumId w:val="151"/>
  </w:num>
  <w:num w:numId="294">
    <w:abstractNumId w:val="338"/>
  </w:num>
  <w:num w:numId="295">
    <w:abstractNumId w:val="311"/>
  </w:num>
  <w:num w:numId="296">
    <w:abstractNumId w:val="196"/>
  </w:num>
  <w:num w:numId="297">
    <w:abstractNumId w:val="418"/>
  </w:num>
  <w:num w:numId="298">
    <w:abstractNumId w:val="22"/>
  </w:num>
  <w:num w:numId="299">
    <w:abstractNumId w:val="319"/>
  </w:num>
  <w:num w:numId="300">
    <w:abstractNumId w:val="29"/>
  </w:num>
  <w:num w:numId="301">
    <w:abstractNumId w:val="396"/>
  </w:num>
  <w:num w:numId="302">
    <w:abstractNumId w:val="571"/>
  </w:num>
  <w:num w:numId="303">
    <w:abstractNumId w:val="461"/>
  </w:num>
  <w:num w:numId="304">
    <w:abstractNumId w:val="253"/>
  </w:num>
  <w:num w:numId="305">
    <w:abstractNumId w:val="20"/>
  </w:num>
  <w:num w:numId="306">
    <w:abstractNumId w:val="588"/>
  </w:num>
  <w:num w:numId="307">
    <w:abstractNumId w:val="478"/>
  </w:num>
  <w:num w:numId="308">
    <w:abstractNumId w:val="28"/>
  </w:num>
  <w:num w:numId="309">
    <w:abstractNumId w:val="578"/>
  </w:num>
  <w:num w:numId="310">
    <w:abstractNumId w:val="580"/>
  </w:num>
  <w:num w:numId="311">
    <w:abstractNumId w:val="423"/>
  </w:num>
  <w:num w:numId="312">
    <w:abstractNumId w:val="122"/>
  </w:num>
  <w:num w:numId="313">
    <w:abstractNumId w:val="378"/>
  </w:num>
  <w:num w:numId="314">
    <w:abstractNumId w:val="204"/>
  </w:num>
  <w:num w:numId="315">
    <w:abstractNumId w:val="531"/>
  </w:num>
  <w:num w:numId="316">
    <w:abstractNumId w:val="535"/>
  </w:num>
  <w:num w:numId="317">
    <w:abstractNumId w:val="470"/>
  </w:num>
  <w:num w:numId="318">
    <w:abstractNumId w:val="555"/>
  </w:num>
  <w:num w:numId="319">
    <w:abstractNumId w:val="439"/>
  </w:num>
  <w:num w:numId="320">
    <w:abstractNumId w:val="258"/>
  </w:num>
  <w:num w:numId="321">
    <w:abstractNumId w:val="387"/>
  </w:num>
  <w:num w:numId="322">
    <w:abstractNumId w:val="250"/>
  </w:num>
  <w:num w:numId="323">
    <w:abstractNumId w:val="370"/>
  </w:num>
  <w:num w:numId="324">
    <w:abstractNumId w:val="459"/>
  </w:num>
  <w:num w:numId="325">
    <w:abstractNumId w:val="367"/>
  </w:num>
  <w:num w:numId="326">
    <w:abstractNumId w:val="587"/>
  </w:num>
  <w:num w:numId="327">
    <w:abstractNumId w:val="533"/>
  </w:num>
  <w:num w:numId="328">
    <w:abstractNumId w:val="538"/>
  </w:num>
  <w:num w:numId="329">
    <w:abstractNumId w:val="227"/>
  </w:num>
  <w:num w:numId="330">
    <w:abstractNumId w:val="424"/>
  </w:num>
  <w:num w:numId="331">
    <w:abstractNumId w:val="524"/>
  </w:num>
  <w:num w:numId="332">
    <w:abstractNumId w:val="352"/>
  </w:num>
  <w:num w:numId="333">
    <w:abstractNumId w:val="260"/>
  </w:num>
  <w:num w:numId="334">
    <w:abstractNumId w:val="327"/>
  </w:num>
  <w:num w:numId="335">
    <w:abstractNumId w:val="581"/>
  </w:num>
  <w:num w:numId="336">
    <w:abstractNumId w:val="519"/>
  </w:num>
  <w:num w:numId="337">
    <w:abstractNumId w:val="136"/>
  </w:num>
  <w:num w:numId="338">
    <w:abstractNumId w:val="67"/>
  </w:num>
  <w:num w:numId="339">
    <w:abstractNumId w:val="501"/>
  </w:num>
  <w:num w:numId="340">
    <w:abstractNumId w:val="100"/>
  </w:num>
  <w:num w:numId="341">
    <w:abstractNumId w:val="40"/>
  </w:num>
  <w:num w:numId="342">
    <w:abstractNumId w:val="177"/>
  </w:num>
  <w:num w:numId="343">
    <w:abstractNumId w:val="189"/>
  </w:num>
  <w:num w:numId="344">
    <w:abstractNumId w:val="235"/>
  </w:num>
  <w:num w:numId="345">
    <w:abstractNumId w:val="479"/>
  </w:num>
  <w:num w:numId="346">
    <w:abstractNumId w:val="65"/>
  </w:num>
  <w:num w:numId="347">
    <w:abstractNumId w:val="411"/>
  </w:num>
  <w:num w:numId="348">
    <w:abstractNumId w:val="444"/>
  </w:num>
  <w:num w:numId="349">
    <w:abstractNumId w:val="76"/>
  </w:num>
  <w:num w:numId="350">
    <w:abstractNumId w:val="219"/>
  </w:num>
  <w:num w:numId="351">
    <w:abstractNumId w:val="583"/>
  </w:num>
  <w:num w:numId="352">
    <w:abstractNumId w:val="174"/>
  </w:num>
  <w:num w:numId="353">
    <w:abstractNumId w:val="526"/>
  </w:num>
  <w:num w:numId="354">
    <w:abstractNumId w:val="427"/>
  </w:num>
  <w:num w:numId="355">
    <w:abstractNumId w:val="314"/>
  </w:num>
  <w:num w:numId="356">
    <w:abstractNumId w:val="126"/>
  </w:num>
  <w:num w:numId="357">
    <w:abstractNumId w:val="359"/>
  </w:num>
  <w:num w:numId="358">
    <w:abstractNumId w:val="38"/>
  </w:num>
  <w:num w:numId="359">
    <w:abstractNumId w:val="175"/>
  </w:num>
  <w:num w:numId="360">
    <w:abstractNumId w:val="234"/>
  </w:num>
  <w:num w:numId="361">
    <w:abstractNumId w:val="186"/>
  </w:num>
  <w:num w:numId="362">
    <w:abstractNumId w:val="589"/>
  </w:num>
  <w:num w:numId="363">
    <w:abstractNumId w:val="121"/>
  </w:num>
  <w:num w:numId="364">
    <w:abstractNumId w:val="316"/>
  </w:num>
  <w:num w:numId="365">
    <w:abstractNumId w:val="455"/>
  </w:num>
  <w:num w:numId="366">
    <w:abstractNumId w:val="508"/>
  </w:num>
  <w:num w:numId="367">
    <w:abstractNumId w:val="71"/>
  </w:num>
  <w:num w:numId="368">
    <w:abstractNumId w:val="134"/>
  </w:num>
  <w:num w:numId="369">
    <w:abstractNumId w:val="445"/>
  </w:num>
  <w:num w:numId="370">
    <w:abstractNumId w:val="388"/>
  </w:num>
  <w:num w:numId="371">
    <w:abstractNumId w:val="271"/>
  </w:num>
  <w:num w:numId="372">
    <w:abstractNumId w:val="384"/>
  </w:num>
  <w:num w:numId="373">
    <w:abstractNumId w:val="46"/>
  </w:num>
  <w:num w:numId="374">
    <w:abstractNumId w:val="592"/>
  </w:num>
  <w:num w:numId="375">
    <w:abstractNumId w:val="31"/>
  </w:num>
  <w:num w:numId="376">
    <w:abstractNumId w:val="268"/>
  </w:num>
  <w:num w:numId="377">
    <w:abstractNumId w:val="203"/>
  </w:num>
  <w:num w:numId="378">
    <w:abstractNumId w:val="167"/>
  </w:num>
  <w:num w:numId="379">
    <w:abstractNumId w:val="133"/>
  </w:num>
  <w:num w:numId="380">
    <w:abstractNumId w:val="173"/>
  </w:num>
  <w:num w:numId="381">
    <w:abstractNumId w:val="503"/>
  </w:num>
  <w:num w:numId="382">
    <w:abstractNumId w:val="64"/>
  </w:num>
  <w:num w:numId="383">
    <w:abstractNumId w:val="525"/>
  </w:num>
  <w:num w:numId="384">
    <w:abstractNumId w:val="541"/>
  </w:num>
  <w:num w:numId="385">
    <w:abstractNumId w:val="18"/>
  </w:num>
  <w:num w:numId="386">
    <w:abstractNumId w:val="369"/>
  </w:num>
  <w:num w:numId="387">
    <w:abstractNumId w:val="23"/>
  </w:num>
  <w:num w:numId="388">
    <w:abstractNumId w:val="288"/>
  </w:num>
  <w:num w:numId="389">
    <w:abstractNumId w:val="394"/>
  </w:num>
  <w:num w:numId="390">
    <w:abstractNumId w:val="306"/>
  </w:num>
  <w:num w:numId="391">
    <w:abstractNumId w:val="341"/>
  </w:num>
  <w:num w:numId="392">
    <w:abstractNumId w:val="520"/>
  </w:num>
  <w:num w:numId="393">
    <w:abstractNumId w:val="379"/>
  </w:num>
  <w:num w:numId="394">
    <w:abstractNumId w:val="498"/>
  </w:num>
  <w:num w:numId="395">
    <w:abstractNumId w:val="130"/>
  </w:num>
  <w:num w:numId="396">
    <w:abstractNumId w:val="309"/>
  </w:num>
  <w:num w:numId="397">
    <w:abstractNumId w:val="261"/>
  </w:num>
  <w:num w:numId="398">
    <w:abstractNumId w:val="402"/>
  </w:num>
  <w:num w:numId="399">
    <w:abstractNumId w:val="293"/>
  </w:num>
  <w:num w:numId="400">
    <w:abstractNumId w:val="473"/>
  </w:num>
  <w:num w:numId="401">
    <w:abstractNumId w:val="74"/>
  </w:num>
  <w:num w:numId="402">
    <w:abstractNumId w:val="37"/>
  </w:num>
  <w:num w:numId="403">
    <w:abstractNumId w:val="45"/>
  </w:num>
  <w:num w:numId="404">
    <w:abstractNumId w:val="483"/>
  </w:num>
  <w:num w:numId="405">
    <w:abstractNumId w:val="489"/>
  </w:num>
  <w:num w:numId="406">
    <w:abstractNumId w:val="252"/>
  </w:num>
  <w:num w:numId="407">
    <w:abstractNumId w:val="90"/>
  </w:num>
  <w:num w:numId="408">
    <w:abstractNumId w:val="312"/>
  </w:num>
  <w:num w:numId="409">
    <w:abstractNumId w:val="438"/>
  </w:num>
  <w:num w:numId="410">
    <w:abstractNumId w:val="586"/>
  </w:num>
  <w:num w:numId="411">
    <w:abstractNumId w:val="361"/>
  </w:num>
  <w:num w:numId="412">
    <w:abstractNumId w:val="171"/>
  </w:num>
  <w:num w:numId="413">
    <w:abstractNumId w:val="600"/>
  </w:num>
  <w:num w:numId="414">
    <w:abstractNumId w:val="156"/>
  </w:num>
  <w:num w:numId="415">
    <w:abstractNumId w:val="264"/>
  </w:num>
  <w:num w:numId="416">
    <w:abstractNumId w:val="238"/>
  </w:num>
  <w:num w:numId="417">
    <w:abstractNumId w:val="530"/>
  </w:num>
  <w:num w:numId="418">
    <w:abstractNumId w:val="158"/>
  </w:num>
  <w:num w:numId="419">
    <w:abstractNumId w:val="595"/>
  </w:num>
  <w:num w:numId="420">
    <w:abstractNumId w:val="349"/>
  </w:num>
  <w:num w:numId="421">
    <w:abstractNumId w:val="96"/>
  </w:num>
  <w:num w:numId="422">
    <w:abstractNumId w:val="429"/>
  </w:num>
  <w:num w:numId="423">
    <w:abstractNumId w:val="485"/>
  </w:num>
  <w:num w:numId="424">
    <w:abstractNumId w:val="566"/>
  </w:num>
  <w:num w:numId="425">
    <w:abstractNumId w:val="549"/>
  </w:num>
  <w:num w:numId="426">
    <w:abstractNumId w:val="539"/>
  </w:num>
  <w:num w:numId="427">
    <w:abstractNumId w:val="601"/>
  </w:num>
  <w:num w:numId="428">
    <w:abstractNumId w:val="115"/>
  </w:num>
  <w:num w:numId="429">
    <w:abstractNumId w:val="245"/>
  </w:num>
  <w:num w:numId="430">
    <w:abstractNumId w:val="149"/>
  </w:num>
  <w:num w:numId="431">
    <w:abstractNumId w:val="27"/>
  </w:num>
  <w:num w:numId="432">
    <w:abstractNumId w:val="451"/>
  </w:num>
  <w:num w:numId="433">
    <w:abstractNumId w:val="142"/>
  </w:num>
  <w:num w:numId="434">
    <w:abstractNumId w:val="382"/>
  </w:num>
  <w:num w:numId="435">
    <w:abstractNumId w:val="433"/>
  </w:num>
  <w:num w:numId="436">
    <w:abstractNumId w:val="55"/>
  </w:num>
  <w:num w:numId="437">
    <w:abstractNumId w:val="291"/>
  </w:num>
  <w:num w:numId="438">
    <w:abstractNumId w:val="200"/>
  </w:num>
  <w:num w:numId="439">
    <w:abstractNumId w:val="102"/>
  </w:num>
  <w:num w:numId="440">
    <w:abstractNumId w:val="560"/>
  </w:num>
  <w:num w:numId="441">
    <w:abstractNumId w:val="561"/>
  </w:num>
  <w:num w:numId="442">
    <w:abstractNumId w:val="364"/>
  </w:num>
  <w:num w:numId="443">
    <w:abstractNumId w:val="509"/>
  </w:num>
  <w:num w:numId="444">
    <w:abstractNumId w:val="43"/>
  </w:num>
  <w:num w:numId="445">
    <w:abstractNumId w:val="504"/>
  </w:num>
  <w:num w:numId="446">
    <w:abstractNumId w:val="66"/>
  </w:num>
  <w:num w:numId="447">
    <w:abstractNumId w:val="434"/>
  </w:num>
  <w:num w:numId="448">
    <w:abstractNumId w:val="320"/>
  </w:num>
  <w:num w:numId="449">
    <w:abstractNumId w:val="195"/>
  </w:num>
  <w:num w:numId="450">
    <w:abstractNumId w:val="99"/>
  </w:num>
  <w:num w:numId="451">
    <w:abstractNumId w:val="278"/>
  </w:num>
  <w:num w:numId="452">
    <w:abstractNumId w:val="358"/>
  </w:num>
  <w:num w:numId="453">
    <w:abstractNumId w:val="431"/>
  </w:num>
  <w:num w:numId="454">
    <w:abstractNumId w:val="395"/>
  </w:num>
  <w:num w:numId="455">
    <w:abstractNumId w:val="105"/>
  </w:num>
  <w:num w:numId="456">
    <w:abstractNumId w:val="574"/>
  </w:num>
  <w:num w:numId="457">
    <w:abstractNumId w:val="373"/>
  </w:num>
  <w:num w:numId="458">
    <w:abstractNumId w:val="97"/>
  </w:num>
  <w:num w:numId="459">
    <w:abstractNumId w:val="532"/>
  </w:num>
  <w:num w:numId="460">
    <w:abstractNumId w:val="218"/>
  </w:num>
  <w:num w:numId="461">
    <w:abstractNumId w:val="564"/>
  </w:num>
  <w:num w:numId="462">
    <w:abstractNumId w:val="138"/>
  </w:num>
  <w:num w:numId="463">
    <w:abstractNumId w:val="192"/>
  </w:num>
  <w:num w:numId="464">
    <w:abstractNumId w:val="239"/>
  </w:num>
  <w:num w:numId="465">
    <w:abstractNumId w:val="108"/>
  </w:num>
  <w:num w:numId="466">
    <w:abstractNumId w:val="247"/>
  </w:num>
  <w:num w:numId="467">
    <w:abstractNumId w:val="512"/>
  </w:num>
  <w:num w:numId="468">
    <w:abstractNumId w:val="93"/>
  </w:num>
  <w:num w:numId="469">
    <w:abstractNumId w:val="502"/>
  </w:num>
  <w:num w:numId="470">
    <w:abstractNumId w:val="214"/>
  </w:num>
  <w:num w:numId="471">
    <w:abstractNumId w:val="222"/>
  </w:num>
  <w:num w:numId="472">
    <w:abstractNumId w:val="237"/>
  </w:num>
  <w:num w:numId="473">
    <w:abstractNumId w:val="310"/>
  </w:num>
  <w:num w:numId="474">
    <w:abstractNumId w:val="279"/>
  </w:num>
  <w:num w:numId="475">
    <w:abstractNumId w:val="123"/>
  </w:num>
  <w:num w:numId="476">
    <w:abstractNumId w:val="283"/>
  </w:num>
  <w:num w:numId="477">
    <w:abstractNumId w:val="590"/>
  </w:num>
  <w:num w:numId="478">
    <w:abstractNumId w:val="410"/>
  </w:num>
  <w:num w:numId="479">
    <w:abstractNumId w:val="436"/>
  </w:num>
  <w:num w:numId="480">
    <w:abstractNumId w:val="162"/>
  </w:num>
  <w:num w:numId="481">
    <w:abstractNumId w:val="199"/>
  </w:num>
  <w:num w:numId="482">
    <w:abstractNumId w:val="42"/>
  </w:num>
  <w:num w:numId="483">
    <w:abstractNumId w:val="516"/>
  </w:num>
  <w:num w:numId="484">
    <w:abstractNumId w:val="98"/>
  </w:num>
  <w:num w:numId="485">
    <w:abstractNumId w:val="168"/>
  </w:num>
  <w:num w:numId="486">
    <w:abstractNumId w:val="84"/>
  </w:num>
  <w:num w:numId="487">
    <w:abstractNumId w:val="449"/>
  </w:num>
  <w:num w:numId="488">
    <w:abstractNumId w:val="337"/>
  </w:num>
  <w:num w:numId="489">
    <w:abstractNumId w:val="183"/>
  </w:num>
  <w:num w:numId="490">
    <w:abstractNumId w:val="267"/>
  </w:num>
  <w:num w:numId="491">
    <w:abstractNumId w:val="344"/>
  </w:num>
  <w:num w:numId="492">
    <w:abstractNumId w:val="230"/>
  </w:num>
  <w:num w:numId="493">
    <w:abstractNumId w:val="145"/>
  </w:num>
  <w:num w:numId="494">
    <w:abstractNumId w:val="432"/>
  </w:num>
  <w:num w:numId="495">
    <w:abstractNumId w:val="140"/>
  </w:num>
  <w:num w:numId="496">
    <w:abstractNumId w:val="329"/>
  </w:num>
  <w:num w:numId="497">
    <w:abstractNumId w:val="360"/>
  </w:num>
  <w:num w:numId="498">
    <w:abstractNumId w:val="492"/>
  </w:num>
  <w:num w:numId="499">
    <w:abstractNumId w:val="497"/>
  </w:num>
  <w:num w:numId="500">
    <w:abstractNumId w:val="104"/>
  </w:num>
  <w:num w:numId="501">
    <w:abstractNumId w:val="284"/>
  </w:num>
  <w:num w:numId="502">
    <w:abstractNumId w:val="236"/>
  </w:num>
  <w:num w:numId="503">
    <w:abstractNumId w:val="550"/>
  </w:num>
  <w:num w:numId="504">
    <w:abstractNumId w:val="182"/>
  </w:num>
  <w:num w:numId="505">
    <w:abstractNumId w:val="558"/>
  </w:num>
  <w:num w:numId="506">
    <w:abstractNumId w:val="527"/>
  </w:num>
  <w:num w:numId="507">
    <w:abstractNumId w:val="60"/>
  </w:num>
  <w:num w:numId="508">
    <w:abstractNumId w:val="180"/>
  </w:num>
  <w:num w:numId="509">
    <w:abstractNumId w:val="472"/>
  </w:num>
  <w:num w:numId="510">
    <w:abstractNumId w:val="148"/>
  </w:num>
  <w:num w:numId="511">
    <w:abstractNumId w:val="446"/>
  </w:num>
  <w:num w:numId="512">
    <w:abstractNumId w:val="206"/>
  </w:num>
  <w:num w:numId="513">
    <w:abstractNumId w:val="127"/>
  </w:num>
  <w:num w:numId="514">
    <w:abstractNumId w:val="221"/>
  </w:num>
  <w:num w:numId="515">
    <w:abstractNumId w:val="244"/>
  </w:num>
  <w:num w:numId="516">
    <w:abstractNumId w:val="416"/>
  </w:num>
  <w:num w:numId="517">
    <w:abstractNumId w:val="340"/>
  </w:num>
  <w:num w:numId="518">
    <w:abstractNumId w:val="47"/>
  </w:num>
  <w:num w:numId="519">
    <w:abstractNumId w:val="323"/>
  </w:num>
  <w:num w:numId="520">
    <w:abstractNumId w:val="181"/>
  </w:num>
  <w:num w:numId="521">
    <w:abstractNumId w:val="150"/>
  </w:num>
  <w:num w:numId="522">
    <w:abstractNumId w:val="334"/>
  </w:num>
  <w:num w:numId="523">
    <w:abstractNumId w:val="92"/>
  </w:num>
  <w:num w:numId="524">
    <w:abstractNumId w:val="518"/>
  </w:num>
  <w:num w:numId="525">
    <w:abstractNumId w:val="551"/>
  </w:num>
  <w:num w:numId="526">
    <w:abstractNumId w:val="453"/>
  </w:num>
  <w:num w:numId="527">
    <w:abstractNumId w:val="296"/>
  </w:num>
  <w:num w:numId="528">
    <w:abstractNumId w:val="331"/>
  </w:num>
  <w:num w:numId="529">
    <w:abstractNumId w:val="500"/>
  </w:num>
  <w:num w:numId="530">
    <w:abstractNumId w:val="107"/>
  </w:num>
  <w:num w:numId="531">
    <w:abstractNumId w:val="490"/>
  </w:num>
  <w:num w:numId="532">
    <w:abstractNumId w:val="232"/>
  </w:num>
  <w:num w:numId="533">
    <w:abstractNumId w:val="393"/>
  </w:num>
  <w:num w:numId="534">
    <w:abstractNumId w:val="62"/>
  </w:num>
  <w:num w:numId="535">
    <w:abstractNumId w:val="559"/>
  </w:num>
  <w:num w:numId="536">
    <w:abstractNumId w:val="224"/>
  </w:num>
  <w:num w:numId="537">
    <w:abstractNumId w:val="128"/>
  </w:num>
  <w:num w:numId="538">
    <w:abstractNumId w:val="343"/>
  </w:num>
  <w:num w:numId="539">
    <w:abstractNumId w:val="381"/>
  </w:num>
  <w:num w:numId="540">
    <w:abstractNumId w:val="292"/>
  </w:num>
  <w:num w:numId="541">
    <w:abstractNumId w:val="125"/>
  </w:num>
  <w:num w:numId="542">
    <w:abstractNumId w:val="554"/>
  </w:num>
  <w:num w:numId="543">
    <w:abstractNumId w:val="185"/>
  </w:num>
  <w:num w:numId="544">
    <w:abstractNumId w:val="187"/>
  </w:num>
  <w:num w:numId="545">
    <w:abstractNumId w:val="326"/>
  </w:num>
  <w:num w:numId="546">
    <w:abstractNumId w:val="553"/>
  </w:num>
  <w:num w:numId="547">
    <w:abstractNumId w:val="529"/>
  </w:num>
  <w:num w:numId="548">
    <w:abstractNumId w:val="35"/>
  </w:num>
  <w:num w:numId="549">
    <w:abstractNumId w:val="116"/>
  </w:num>
  <w:num w:numId="550">
    <w:abstractNumId w:val="163"/>
  </w:num>
  <w:num w:numId="551">
    <w:abstractNumId w:val="191"/>
  </w:num>
  <w:num w:numId="552">
    <w:abstractNumId w:val="465"/>
  </w:num>
  <w:num w:numId="553">
    <w:abstractNumId w:val="513"/>
  </w:num>
  <w:num w:numId="554">
    <w:abstractNumId w:val="139"/>
  </w:num>
  <w:num w:numId="555">
    <w:abstractNumId w:val="333"/>
  </w:num>
  <w:num w:numId="556">
    <w:abstractNumId w:val="328"/>
  </w:num>
  <w:num w:numId="557">
    <w:abstractNumId w:val="474"/>
  </w:num>
  <w:num w:numId="558">
    <w:abstractNumId w:val="591"/>
  </w:num>
  <w:num w:numId="559">
    <w:abstractNumId w:val="419"/>
  </w:num>
  <w:num w:numId="560">
    <w:abstractNumId w:val="435"/>
  </w:num>
  <w:num w:numId="561">
    <w:abstractNumId w:val="220"/>
  </w:num>
  <w:num w:numId="562">
    <w:abstractNumId w:val="63"/>
  </w:num>
  <w:num w:numId="563">
    <w:abstractNumId w:val="420"/>
  </w:num>
  <w:num w:numId="564">
    <w:abstractNumId w:val="426"/>
  </w:num>
  <w:num w:numId="565">
    <w:abstractNumId w:val="515"/>
  </w:num>
  <w:num w:numId="566">
    <w:abstractNumId w:val="95"/>
  </w:num>
  <w:num w:numId="567">
    <w:abstractNumId w:val="39"/>
  </w:num>
  <w:num w:numId="568">
    <w:abstractNumId w:val="275"/>
  </w:num>
  <w:num w:numId="569">
    <w:abstractNumId w:val="270"/>
  </w:num>
  <w:num w:numId="570">
    <w:abstractNumId w:val="543"/>
  </w:num>
  <w:num w:numId="571">
    <w:abstractNumId w:val="179"/>
  </w:num>
  <w:num w:numId="572">
    <w:abstractNumId w:val="441"/>
  </w:num>
  <w:num w:numId="573">
    <w:abstractNumId w:val="413"/>
  </w:num>
  <w:num w:numId="574">
    <w:abstractNumId w:val="456"/>
  </w:num>
  <w:num w:numId="575">
    <w:abstractNumId w:val="374"/>
  </w:num>
  <w:num w:numId="576">
    <w:abstractNumId w:val="460"/>
  </w:num>
  <w:num w:numId="577">
    <w:abstractNumId w:val="585"/>
  </w:num>
  <w:num w:numId="578">
    <w:abstractNumId w:val="486"/>
  </w:num>
  <w:num w:numId="579">
    <w:abstractNumId w:val="353"/>
  </w:num>
  <w:num w:numId="580">
    <w:abstractNumId w:val="505"/>
  </w:num>
  <w:num w:numId="581">
    <w:abstractNumId w:val="602"/>
  </w:num>
  <w:num w:numId="582">
    <w:abstractNumId w:val="372"/>
  </w:num>
  <w:num w:numId="583">
    <w:abstractNumId w:val="567"/>
  </w:num>
  <w:num w:numId="584">
    <w:abstractNumId w:val="131"/>
  </w:num>
  <w:num w:numId="585">
    <w:abstractNumId w:val="72"/>
  </w:num>
  <w:num w:numId="586">
    <w:abstractNumId w:val="205"/>
  </w:num>
  <w:num w:numId="587">
    <w:abstractNumId w:val="298"/>
  </w:num>
  <w:num w:numId="588">
    <w:abstractNumId w:val="462"/>
  </w:num>
  <w:num w:numId="589">
    <w:abstractNumId w:val="225"/>
  </w:num>
  <w:num w:numId="590">
    <w:abstractNumId w:val="144"/>
  </w:num>
  <w:num w:numId="591">
    <w:abstractNumId w:val="51"/>
  </w:num>
  <w:num w:numId="592">
    <w:abstractNumId w:val="213"/>
  </w:num>
  <w:num w:numId="593">
    <w:abstractNumId w:val="137"/>
  </w:num>
  <w:num w:numId="594">
    <w:abstractNumId w:val="287"/>
  </w:num>
  <w:num w:numId="595">
    <w:abstractNumId w:val="34"/>
  </w:num>
  <w:num w:numId="596">
    <w:abstractNumId w:val="15"/>
  </w:num>
  <w:num w:numId="597">
    <w:abstractNumId w:val="26"/>
  </w:num>
  <w:num w:numId="598">
    <w:abstractNumId w:val="117"/>
  </w:num>
  <w:num w:numId="599">
    <w:abstractNumId w:val="61"/>
  </w:num>
  <w:num w:numId="600">
    <w:abstractNumId w:val="25"/>
  </w:num>
  <w:num w:numId="601">
    <w:abstractNumId w:val="124"/>
  </w:num>
  <w:num w:numId="602">
    <w:abstractNumId w:val="146"/>
  </w:num>
  <w:numIdMacAtCleanup w:val="6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DD5"/>
    <w:rsid w:val="00001619"/>
    <w:rsid w:val="00001815"/>
    <w:rsid w:val="00001A86"/>
    <w:rsid w:val="00002A68"/>
    <w:rsid w:val="000030CF"/>
    <w:rsid w:val="00003E0A"/>
    <w:rsid w:val="00005608"/>
    <w:rsid w:val="00005807"/>
    <w:rsid w:val="00005C64"/>
    <w:rsid w:val="00006274"/>
    <w:rsid w:val="0001132E"/>
    <w:rsid w:val="000114E6"/>
    <w:rsid w:val="00011AA6"/>
    <w:rsid w:val="000120C7"/>
    <w:rsid w:val="000128A3"/>
    <w:rsid w:val="00013A64"/>
    <w:rsid w:val="00014799"/>
    <w:rsid w:val="00015334"/>
    <w:rsid w:val="00015D73"/>
    <w:rsid w:val="00016141"/>
    <w:rsid w:val="00017A66"/>
    <w:rsid w:val="0002161D"/>
    <w:rsid w:val="00024700"/>
    <w:rsid w:val="000252BD"/>
    <w:rsid w:val="00026C6C"/>
    <w:rsid w:val="00026CB8"/>
    <w:rsid w:val="00027B28"/>
    <w:rsid w:val="00030BE8"/>
    <w:rsid w:val="00030D3C"/>
    <w:rsid w:val="000318FB"/>
    <w:rsid w:val="000330C5"/>
    <w:rsid w:val="00034852"/>
    <w:rsid w:val="00035778"/>
    <w:rsid w:val="00035C36"/>
    <w:rsid w:val="00037007"/>
    <w:rsid w:val="000378B9"/>
    <w:rsid w:val="00040085"/>
    <w:rsid w:val="000403AC"/>
    <w:rsid w:val="0004150C"/>
    <w:rsid w:val="0004275C"/>
    <w:rsid w:val="00043001"/>
    <w:rsid w:val="00045C4C"/>
    <w:rsid w:val="0004670F"/>
    <w:rsid w:val="000479A5"/>
    <w:rsid w:val="00047C5C"/>
    <w:rsid w:val="00047DC4"/>
    <w:rsid w:val="000506C7"/>
    <w:rsid w:val="000525FC"/>
    <w:rsid w:val="000526A0"/>
    <w:rsid w:val="000531F0"/>
    <w:rsid w:val="0005525B"/>
    <w:rsid w:val="0005545F"/>
    <w:rsid w:val="00055983"/>
    <w:rsid w:val="00056179"/>
    <w:rsid w:val="000566ED"/>
    <w:rsid w:val="00060BDA"/>
    <w:rsid w:val="00061360"/>
    <w:rsid w:val="00061370"/>
    <w:rsid w:val="000618D5"/>
    <w:rsid w:val="00062773"/>
    <w:rsid w:val="00063CF5"/>
    <w:rsid w:val="0006507C"/>
    <w:rsid w:val="00067BD9"/>
    <w:rsid w:val="000704DD"/>
    <w:rsid w:val="00074057"/>
    <w:rsid w:val="00074163"/>
    <w:rsid w:val="00074425"/>
    <w:rsid w:val="0007501B"/>
    <w:rsid w:val="00077EA3"/>
    <w:rsid w:val="00080388"/>
    <w:rsid w:val="00080A2D"/>
    <w:rsid w:val="0008131B"/>
    <w:rsid w:val="000814A0"/>
    <w:rsid w:val="000817AB"/>
    <w:rsid w:val="00081849"/>
    <w:rsid w:val="0008257B"/>
    <w:rsid w:val="000842A2"/>
    <w:rsid w:val="0008685C"/>
    <w:rsid w:val="00086B7B"/>
    <w:rsid w:val="0009152B"/>
    <w:rsid w:val="00091717"/>
    <w:rsid w:val="00092D2D"/>
    <w:rsid w:val="0009389C"/>
    <w:rsid w:val="00093AB7"/>
    <w:rsid w:val="00093D25"/>
    <w:rsid w:val="000942EF"/>
    <w:rsid w:val="000946A2"/>
    <w:rsid w:val="00094ABE"/>
    <w:rsid w:val="00094CAD"/>
    <w:rsid w:val="000961FA"/>
    <w:rsid w:val="00096ACD"/>
    <w:rsid w:val="00096CA1"/>
    <w:rsid w:val="000A0271"/>
    <w:rsid w:val="000A1BDB"/>
    <w:rsid w:val="000A2FB3"/>
    <w:rsid w:val="000A32F8"/>
    <w:rsid w:val="000A3A6A"/>
    <w:rsid w:val="000A5CCF"/>
    <w:rsid w:val="000B0C07"/>
    <w:rsid w:val="000B2406"/>
    <w:rsid w:val="000B2DF4"/>
    <w:rsid w:val="000B2F49"/>
    <w:rsid w:val="000B30DF"/>
    <w:rsid w:val="000B3E97"/>
    <w:rsid w:val="000B6119"/>
    <w:rsid w:val="000B6C86"/>
    <w:rsid w:val="000B7C2D"/>
    <w:rsid w:val="000C09F4"/>
    <w:rsid w:val="000C30BA"/>
    <w:rsid w:val="000C3C0A"/>
    <w:rsid w:val="000C3CDC"/>
    <w:rsid w:val="000C543D"/>
    <w:rsid w:val="000C6264"/>
    <w:rsid w:val="000C64F1"/>
    <w:rsid w:val="000C699B"/>
    <w:rsid w:val="000C703B"/>
    <w:rsid w:val="000C71E8"/>
    <w:rsid w:val="000D01FB"/>
    <w:rsid w:val="000D575F"/>
    <w:rsid w:val="000D5C09"/>
    <w:rsid w:val="000E0352"/>
    <w:rsid w:val="000E1E68"/>
    <w:rsid w:val="000E26A0"/>
    <w:rsid w:val="000E4A7C"/>
    <w:rsid w:val="000E5525"/>
    <w:rsid w:val="000E7E15"/>
    <w:rsid w:val="000E7FD6"/>
    <w:rsid w:val="000F145C"/>
    <w:rsid w:val="000F36FA"/>
    <w:rsid w:val="000F6C04"/>
    <w:rsid w:val="000F7BC8"/>
    <w:rsid w:val="00100109"/>
    <w:rsid w:val="00100639"/>
    <w:rsid w:val="001032F4"/>
    <w:rsid w:val="0010378E"/>
    <w:rsid w:val="00103A6B"/>
    <w:rsid w:val="00104F85"/>
    <w:rsid w:val="001060CD"/>
    <w:rsid w:val="0010611D"/>
    <w:rsid w:val="00106182"/>
    <w:rsid w:val="00106226"/>
    <w:rsid w:val="00106297"/>
    <w:rsid w:val="001121C4"/>
    <w:rsid w:val="00112737"/>
    <w:rsid w:val="0011319C"/>
    <w:rsid w:val="0011328D"/>
    <w:rsid w:val="0011343B"/>
    <w:rsid w:val="00115117"/>
    <w:rsid w:val="00116109"/>
    <w:rsid w:val="0011799A"/>
    <w:rsid w:val="00121CDC"/>
    <w:rsid w:val="00123433"/>
    <w:rsid w:val="001316AD"/>
    <w:rsid w:val="00131ADE"/>
    <w:rsid w:val="001325D8"/>
    <w:rsid w:val="00132ABC"/>
    <w:rsid w:val="00132B1C"/>
    <w:rsid w:val="0013379F"/>
    <w:rsid w:val="0013647A"/>
    <w:rsid w:val="0013704C"/>
    <w:rsid w:val="001408EA"/>
    <w:rsid w:val="00141697"/>
    <w:rsid w:val="00141987"/>
    <w:rsid w:val="00141FA8"/>
    <w:rsid w:val="0014245A"/>
    <w:rsid w:val="001426B4"/>
    <w:rsid w:val="00142785"/>
    <w:rsid w:val="00142871"/>
    <w:rsid w:val="00142882"/>
    <w:rsid w:val="001444B5"/>
    <w:rsid w:val="0015037B"/>
    <w:rsid w:val="00150630"/>
    <w:rsid w:val="00150A48"/>
    <w:rsid w:val="0015203D"/>
    <w:rsid w:val="00152C8B"/>
    <w:rsid w:val="001530FF"/>
    <w:rsid w:val="0015333A"/>
    <w:rsid w:val="001538F1"/>
    <w:rsid w:val="001543A4"/>
    <w:rsid w:val="00154BA6"/>
    <w:rsid w:val="001574D7"/>
    <w:rsid w:val="00160764"/>
    <w:rsid w:val="00160778"/>
    <w:rsid w:val="00160785"/>
    <w:rsid w:val="001610CB"/>
    <w:rsid w:val="00162D00"/>
    <w:rsid w:val="00164BBD"/>
    <w:rsid w:val="0016561C"/>
    <w:rsid w:val="00165E0E"/>
    <w:rsid w:val="00166A68"/>
    <w:rsid w:val="00166EE5"/>
    <w:rsid w:val="00167CA6"/>
    <w:rsid w:val="001701FD"/>
    <w:rsid w:val="00170AA0"/>
    <w:rsid w:val="00170BC1"/>
    <w:rsid w:val="0017114E"/>
    <w:rsid w:val="00172608"/>
    <w:rsid w:val="001741E0"/>
    <w:rsid w:val="001745E0"/>
    <w:rsid w:val="0017619C"/>
    <w:rsid w:val="00176362"/>
    <w:rsid w:val="001767B8"/>
    <w:rsid w:val="00176CEF"/>
    <w:rsid w:val="00176F91"/>
    <w:rsid w:val="001775B5"/>
    <w:rsid w:val="0018034B"/>
    <w:rsid w:val="0018193A"/>
    <w:rsid w:val="00181CC6"/>
    <w:rsid w:val="001836BE"/>
    <w:rsid w:val="00184DB7"/>
    <w:rsid w:val="0018658F"/>
    <w:rsid w:val="001867D7"/>
    <w:rsid w:val="00186BA6"/>
    <w:rsid w:val="00190013"/>
    <w:rsid w:val="00190718"/>
    <w:rsid w:val="001911A9"/>
    <w:rsid w:val="00191724"/>
    <w:rsid w:val="00192407"/>
    <w:rsid w:val="00195294"/>
    <w:rsid w:val="00196E03"/>
    <w:rsid w:val="001A043B"/>
    <w:rsid w:val="001A2985"/>
    <w:rsid w:val="001A3363"/>
    <w:rsid w:val="001A376D"/>
    <w:rsid w:val="001A4F64"/>
    <w:rsid w:val="001A4FC1"/>
    <w:rsid w:val="001A6636"/>
    <w:rsid w:val="001A72E7"/>
    <w:rsid w:val="001B153E"/>
    <w:rsid w:val="001B231E"/>
    <w:rsid w:val="001B2A1E"/>
    <w:rsid w:val="001B315C"/>
    <w:rsid w:val="001B49C6"/>
    <w:rsid w:val="001B4FF1"/>
    <w:rsid w:val="001B635A"/>
    <w:rsid w:val="001C05C1"/>
    <w:rsid w:val="001C07D6"/>
    <w:rsid w:val="001C14E3"/>
    <w:rsid w:val="001C49AA"/>
    <w:rsid w:val="001C5CCB"/>
    <w:rsid w:val="001D0402"/>
    <w:rsid w:val="001D0D46"/>
    <w:rsid w:val="001D190D"/>
    <w:rsid w:val="001D2B31"/>
    <w:rsid w:val="001D4695"/>
    <w:rsid w:val="001D6EF1"/>
    <w:rsid w:val="001D7408"/>
    <w:rsid w:val="001E166C"/>
    <w:rsid w:val="001E33AD"/>
    <w:rsid w:val="001E39AB"/>
    <w:rsid w:val="001E3C9F"/>
    <w:rsid w:val="001E4CC9"/>
    <w:rsid w:val="001E5483"/>
    <w:rsid w:val="001E56B4"/>
    <w:rsid w:val="001E582A"/>
    <w:rsid w:val="001E6557"/>
    <w:rsid w:val="001E7506"/>
    <w:rsid w:val="001E7E4E"/>
    <w:rsid w:val="001F178D"/>
    <w:rsid w:val="001F17EF"/>
    <w:rsid w:val="001F375E"/>
    <w:rsid w:val="001F446C"/>
    <w:rsid w:val="001F4905"/>
    <w:rsid w:val="001F7CBE"/>
    <w:rsid w:val="001F7F40"/>
    <w:rsid w:val="00200AA9"/>
    <w:rsid w:val="00202992"/>
    <w:rsid w:val="00204D0F"/>
    <w:rsid w:val="00207946"/>
    <w:rsid w:val="00211C39"/>
    <w:rsid w:val="00213DF9"/>
    <w:rsid w:val="00214410"/>
    <w:rsid w:val="00214FE8"/>
    <w:rsid w:val="002170CB"/>
    <w:rsid w:val="00217482"/>
    <w:rsid w:val="00217AFD"/>
    <w:rsid w:val="00217D3B"/>
    <w:rsid w:val="00221E8F"/>
    <w:rsid w:val="00222ABF"/>
    <w:rsid w:val="002240FE"/>
    <w:rsid w:val="00225117"/>
    <w:rsid w:val="00225F79"/>
    <w:rsid w:val="00227BAC"/>
    <w:rsid w:val="00227EFC"/>
    <w:rsid w:val="0023476A"/>
    <w:rsid w:val="00235CC8"/>
    <w:rsid w:val="002370E4"/>
    <w:rsid w:val="002403A9"/>
    <w:rsid w:val="00240E5E"/>
    <w:rsid w:val="00241451"/>
    <w:rsid w:val="00243046"/>
    <w:rsid w:val="0024455B"/>
    <w:rsid w:val="00245750"/>
    <w:rsid w:val="00245FF7"/>
    <w:rsid w:val="00246213"/>
    <w:rsid w:val="002462A5"/>
    <w:rsid w:val="00246C75"/>
    <w:rsid w:val="00246F0D"/>
    <w:rsid w:val="00247634"/>
    <w:rsid w:val="00252442"/>
    <w:rsid w:val="0025282A"/>
    <w:rsid w:val="00252BC8"/>
    <w:rsid w:val="0025511E"/>
    <w:rsid w:val="002558B8"/>
    <w:rsid w:val="00255EED"/>
    <w:rsid w:val="00255F3E"/>
    <w:rsid w:val="00261179"/>
    <w:rsid w:val="00261328"/>
    <w:rsid w:val="00270861"/>
    <w:rsid w:val="0027227A"/>
    <w:rsid w:val="00273620"/>
    <w:rsid w:val="00274490"/>
    <w:rsid w:val="00274963"/>
    <w:rsid w:val="00274B3D"/>
    <w:rsid w:val="00275FAD"/>
    <w:rsid w:val="00276309"/>
    <w:rsid w:val="00276586"/>
    <w:rsid w:val="002771A1"/>
    <w:rsid w:val="00280830"/>
    <w:rsid w:val="002809C7"/>
    <w:rsid w:val="0028191D"/>
    <w:rsid w:val="00281CAB"/>
    <w:rsid w:val="00283897"/>
    <w:rsid w:val="00283FAB"/>
    <w:rsid w:val="002846EC"/>
    <w:rsid w:val="0028592C"/>
    <w:rsid w:val="00286285"/>
    <w:rsid w:val="0028662E"/>
    <w:rsid w:val="00286985"/>
    <w:rsid w:val="00287576"/>
    <w:rsid w:val="00290932"/>
    <w:rsid w:val="00291284"/>
    <w:rsid w:val="002912BF"/>
    <w:rsid w:val="00292CD8"/>
    <w:rsid w:val="00292D1A"/>
    <w:rsid w:val="002944F8"/>
    <w:rsid w:val="00295052"/>
    <w:rsid w:val="0029646C"/>
    <w:rsid w:val="002A08B6"/>
    <w:rsid w:val="002A2884"/>
    <w:rsid w:val="002A302F"/>
    <w:rsid w:val="002A4717"/>
    <w:rsid w:val="002A55F1"/>
    <w:rsid w:val="002A65E9"/>
    <w:rsid w:val="002A701C"/>
    <w:rsid w:val="002A7072"/>
    <w:rsid w:val="002A757C"/>
    <w:rsid w:val="002A7F52"/>
    <w:rsid w:val="002B36D9"/>
    <w:rsid w:val="002B3704"/>
    <w:rsid w:val="002B4E6A"/>
    <w:rsid w:val="002B559C"/>
    <w:rsid w:val="002B5D43"/>
    <w:rsid w:val="002B77B8"/>
    <w:rsid w:val="002C1287"/>
    <w:rsid w:val="002C207C"/>
    <w:rsid w:val="002C27C2"/>
    <w:rsid w:val="002C4C84"/>
    <w:rsid w:val="002C6DEF"/>
    <w:rsid w:val="002C77DD"/>
    <w:rsid w:val="002C78C4"/>
    <w:rsid w:val="002D2018"/>
    <w:rsid w:val="002D21CE"/>
    <w:rsid w:val="002D2BEB"/>
    <w:rsid w:val="002D2F34"/>
    <w:rsid w:val="002D5331"/>
    <w:rsid w:val="002D5D60"/>
    <w:rsid w:val="002E1063"/>
    <w:rsid w:val="002E1236"/>
    <w:rsid w:val="002E24A0"/>
    <w:rsid w:val="002E2E6A"/>
    <w:rsid w:val="002E35FC"/>
    <w:rsid w:val="002E4DE5"/>
    <w:rsid w:val="002E5345"/>
    <w:rsid w:val="002E5390"/>
    <w:rsid w:val="002E6A7C"/>
    <w:rsid w:val="002F065D"/>
    <w:rsid w:val="002F2EB1"/>
    <w:rsid w:val="002F414A"/>
    <w:rsid w:val="002F5770"/>
    <w:rsid w:val="002F5D90"/>
    <w:rsid w:val="002F7356"/>
    <w:rsid w:val="00301842"/>
    <w:rsid w:val="00301E99"/>
    <w:rsid w:val="00305ED3"/>
    <w:rsid w:val="00307700"/>
    <w:rsid w:val="00307D1A"/>
    <w:rsid w:val="00307E92"/>
    <w:rsid w:val="00311644"/>
    <w:rsid w:val="003121E2"/>
    <w:rsid w:val="00312CF5"/>
    <w:rsid w:val="00313A88"/>
    <w:rsid w:val="003143F9"/>
    <w:rsid w:val="0031580E"/>
    <w:rsid w:val="0031642E"/>
    <w:rsid w:val="00316617"/>
    <w:rsid w:val="003177B3"/>
    <w:rsid w:val="00317D7E"/>
    <w:rsid w:val="00320604"/>
    <w:rsid w:val="003251AB"/>
    <w:rsid w:val="00325EC6"/>
    <w:rsid w:val="0032650C"/>
    <w:rsid w:val="003265FD"/>
    <w:rsid w:val="0033108D"/>
    <w:rsid w:val="003341E2"/>
    <w:rsid w:val="00336437"/>
    <w:rsid w:val="003366EE"/>
    <w:rsid w:val="003379E9"/>
    <w:rsid w:val="00341041"/>
    <w:rsid w:val="003427F7"/>
    <w:rsid w:val="00342D6E"/>
    <w:rsid w:val="00343707"/>
    <w:rsid w:val="0034376D"/>
    <w:rsid w:val="00344050"/>
    <w:rsid w:val="00346841"/>
    <w:rsid w:val="00347376"/>
    <w:rsid w:val="0035195C"/>
    <w:rsid w:val="00353A37"/>
    <w:rsid w:val="003564AC"/>
    <w:rsid w:val="00360AC1"/>
    <w:rsid w:val="00363E27"/>
    <w:rsid w:val="0036458B"/>
    <w:rsid w:val="00364EBE"/>
    <w:rsid w:val="00365064"/>
    <w:rsid w:val="00365761"/>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4B96"/>
    <w:rsid w:val="00386477"/>
    <w:rsid w:val="00386989"/>
    <w:rsid w:val="00386B49"/>
    <w:rsid w:val="00387287"/>
    <w:rsid w:val="0038785A"/>
    <w:rsid w:val="00390954"/>
    <w:rsid w:val="003914AC"/>
    <w:rsid w:val="00392816"/>
    <w:rsid w:val="00394363"/>
    <w:rsid w:val="0039475D"/>
    <w:rsid w:val="00394BAD"/>
    <w:rsid w:val="0039504D"/>
    <w:rsid w:val="00396CCF"/>
    <w:rsid w:val="00397A60"/>
    <w:rsid w:val="00397D4F"/>
    <w:rsid w:val="003A054D"/>
    <w:rsid w:val="003A1914"/>
    <w:rsid w:val="003A390E"/>
    <w:rsid w:val="003A50F1"/>
    <w:rsid w:val="003A6772"/>
    <w:rsid w:val="003A686F"/>
    <w:rsid w:val="003A70CC"/>
    <w:rsid w:val="003A7C76"/>
    <w:rsid w:val="003B0E71"/>
    <w:rsid w:val="003B1A1E"/>
    <w:rsid w:val="003B1FEF"/>
    <w:rsid w:val="003B2340"/>
    <w:rsid w:val="003B33FE"/>
    <w:rsid w:val="003B5D87"/>
    <w:rsid w:val="003B6722"/>
    <w:rsid w:val="003B748F"/>
    <w:rsid w:val="003B775F"/>
    <w:rsid w:val="003C03C4"/>
    <w:rsid w:val="003C0A6B"/>
    <w:rsid w:val="003C23F7"/>
    <w:rsid w:val="003C51D3"/>
    <w:rsid w:val="003C54E6"/>
    <w:rsid w:val="003C59B1"/>
    <w:rsid w:val="003C5C64"/>
    <w:rsid w:val="003C70B6"/>
    <w:rsid w:val="003C72F6"/>
    <w:rsid w:val="003D0178"/>
    <w:rsid w:val="003D296F"/>
    <w:rsid w:val="003D30DD"/>
    <w:rsid w:val="003D42A8"/>
    <w:rsid w:val="003D511C"/>
    <w:rsid w:val="003D57B2"/>
    <w:rsid w:val="003D66BF"/>
    <w:rsid w:val="003D674A"/>
    <w:rsid w:val="003D693C"/>
    <w:rsid w:val="003E232B"/>
    <w:rsid w:val="003E5381"/>
    <w:rsid w:val="003E6398"/>
    <w:rsid w:val="003E6668"/>
    <w:rsid w:val="003E6DE6"/>
    <w:rsid w:val="003E74B7"/>
    <w:rsid w:val="003F070A"/>
    <w:rsid w:val="003F1DAF"/>
    <w:rsid w:val="003F2BD8"/>
    <w:rsid w:val="003F2FCC"/>
    <w:rsid w:val="003F5624"/>
    <w:rsid w:val="003F7CB0"/>
    <w:rsid w:val="00401B79"/>
    <w:rsid w:val="00402C66"/>
    <w:rsid w:val="00402E4F"/>
    <w:rsid w:val="004056EC"/>
    <w:rsid w:val="00405DAD"/>
    <w:rsid w:val="004072EE"/>
    <w:rsid w:val="004074F9"/>
    <w:rsid w:val="00407BED"/>
    <w:rsid w:val="00410B3D"/>
    <w:rsid w:val="00410C82"/>
    <w:rsid w:val="004114BA"/>
    <w:rsid w:val="00413D73"/>
    <w:rsid w:val="00414B20"/>
    <w:rsid w:val="00415515"/>
    <w:rsid w:val="00416378"/>
    <w:rsid w:val="00420178"/>
    <w:rsid w:val="00420FB3"/>
    <w:rsid w:val="00421D02"/>
    <w:rsid w:val="00421D82"/>
    <w:rsid w:val="00423A9A"/>
    <w:rsid w:val="004248BE"/>
    <w:rsid w:val="00425949"/>
    <w:rsid w:val="00425FCC"/>
    <w:rsid w:val="00426E97"/>
    <w:rsid w:val="00427D4E"/>
    <w:rsid w:val="00431001"/>
    <w:rsid w:val="00431B1F"/>
    <w:rsid w:val="00435669"/>
    <w:rsid w:val="00436793"/>
    <w:rsid w:val="00436E81"/>
    <w:rsid w:val="00437888"/>
    <w:rsid w:val="00440107"/>
    <w:rsid w:val="004404E3"/>
    <w:rsid w:val="0044054C"/>
    <w:rsid w:val="00442F79"/>
    <w:rsid w:val="00443478"/>
    <w:rsid w:val="0044404D"/>
    <w:rsid w:val="0044435C"/>
    <w:rsid w:val="00445546"/>
    <w:rsid w:val="00445C75"/>
    <w:rsid w:val="004506B1"/>
    <w:rsid w:val="004534F9"/>
    <w:rsid w:val="00453539"/>
    <w:rsid w:val="00453A6A"/>
    <w:rsid w:val="00454507"/>
    <w:rsid w:val="00454530"/>
    <w:rsid w:val="00454895"/>
    <w:rsid w:val="00455B32"/>
    <w:rsid w:val="004569F6"/>
    <w:rsid w:val="00456F40"/>
    <w:rsid w:val="00457C0A"/>
    <w:rsid w:val="004604CB"/>
    <w:rsid w:val="00464B02"/>
    <w:rsid w:val="004651C3"/>
    <w:rsid w:val="00466177"/>
    <w:rsid w:val="00466D60"/>
    <w:rsid w:val="00470200"/>
    <w:rsid w:val="00471A03"/>
    <w:rsid w:val="00473FD5"/>
    <w:rsid w:val="00474172"/>
    <w:rsid w:val="004744E4"/>
    <w:rsid w:val="0047685D"/>
    <w:rsid w:val="0047697B"/>
    <w:rsid w:val="00480790"/>
    <w:rsid w:val="00480D56"/>
    <w:rsid w:val="00481663"/>
    <w:rsid w:val="0048342D"/>
    <w:rsid w:val="00483863"/>
    <w:rsid w:val="004841BB"/>
    <w:rsid w:val="004843B7"/>
    <w:rsid w:val="004847A6"/>
    <w:rsid w:val="004906D1"/>
    <w:rsid w:val="00491F73"/>
    <w:rsid w:val="0049220F"/>
    <w:rsid w:val="00492854"/>
    <w:rsid w:val="00493A19"/>
    <w:rsid w:val="00493A80"/>
    <w:rsid w:val="00497346"/>
    <w:rsid w:val="00497780"/>
    <w:rsid w:val="004A0861"/>
    <w:rsid w:val="004A12D1"/>
    <w:rsid w:val="004A155C"/>
    <w:rsid w:val="004A30A2"/>
    <w:rsid w:val="004A4999"/>
    <w:rsid w:val="004A4E05"/>
    <w:rsid w:val="004A6D60"/>
    <w:rsid w:val="004B07F7"/>
    <w:rsid w:val="004B0CE0"/>
    <w:rsid w:val="004B20FE"/>
    <w:rsid w:val="004B25C1"/>
    <w:rsid w:val="004B2DA3"/>
    <w:rsid w:val="004B3BF5"/>
    <w:rsid w:val="004B4C61"/>
    <w:rsid w:val="004B5429"/>
    <w:rsid w:val="004B59A6"/>
    <w:rsid w:val="004B782F"/>
    <w:rsid w:val="004B7DA3"/>
    <w:rsid w:val="004C0E4D"/>
    <w:rsid w:val="004C173A"/>
    <w:rsid w:val="004C28ED"/>
    <w:rsid w:val="004C3BE3"/>
    <w:rsid w:val="004C4332"/>
    <w:rsid w:val="004C49D4"/>
    <w:rsid w:val="004C5E35"/>
    <w:rsid w:val="004C6550"/>
    <w:rsid w:val="004C6962"/>
    <w:rsid w:val="004C770C"/>
    <w:rsid w:val="004D0DE8"/>
    <w:rsid w:val="004D1763"/>
    <w:rsid w:val="004D20C2"/>
    <w:rsid w:val="004D3229"/>
    <w:rsid w:val="004D4451"/>
    <w:rsid w:val="004E056A"/>
    <w:rsid w:val="004E121C"/>
    <w:rsid w:val="004E2264"/>
    <w:rsid w:val="004E396A"/>
    <w:rsid w:val="004E3AFD"/>
    <w:rsid w:val="004E40DF"/>
    <w:rsid w:val="004E446E"/>
    <w:rsid w:val="004E4C95"/>
    <w:rsid w:val="004E4CCA"/>
    <w:rsid w:val="004E4F0D"/>
    <w:rsid w:val="004E59E0"/>
    <w:rsid w:val="004E5F39"/>
    <w:rsid w:val="004E67F3"/>
    <w:rsid w:val="004E6E50"/>
    <w:rsid w:val="004F012E"/>
    <w:rsid w:val="004F20CA"/>
    <w:rsid w:val="004F26A5"/>
    <w:rsid w:val="004F5D74"/>
    <w:rsid w:val="004F63AC"/>
    <w:rsid w:val="004F6939"/>
    <w:rsid w:val="004F6BC5"/>
    <w:rsid w:val="004F754F"/>
    <w:rsid w:val="004F7ADD"/>
    <w:rsid w:val="00500401"/>
    <w:rsid w:val="00500DC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5FE7"/>
    <w:rsid w:val="00517AD5"/>
    <w:rsid w:val="00520EF3"/>
    <w:rsid w:val="00521DD7"/>
    <w:rsid w:val="00523468"/>
    <w:rsid w:val="00524A6F"/>
    <w:rsid w:val="00525AF7"/>
    <w:rsid w:val="00525BFE"/>
    <w:rsid w:val="005270B0"/>
    <w:rsid w:val="0052749D"/>
    <w:rsid w:val="00527E0E"/>
    <w:rsid w:val="005307C1"/>
    <w:rsid w:val="005324E3"/>
    <w:rsid w:val="0053299D"/>
    <w:rsid w:val="00533A97"/>
    <w:rsid w:val="00535662"/>
    <w:rsid w:val="00536300"/>
    <w:rsid w:val="005374FA"/>
    <w:rsid w:val="00541663"/>
    <w:rsid w:val="0054290D"/>
    <w:rsid w:val="005431BE"/>
    <w:rsid w:val="00544DF3"/>
    <w:rsid w:val="00545B1A"/>
    <w:rsid w:val="00546508"/>
    <w:rsid w:val="00546795"/>
    <w:rsid w:val="0055460D"/>
    <w:rsid w:val="005570E7"/>
    <w:rsid w:val="00557719"/>
    <w:rsid w:val="0056187F"/>
    <w:rsid w:val="0056192A"/>
    <w:rsid w:val="005619AF"/>
    <w:rsid w:val="00563332"/>
    <w:rsid w:val="00563709"/>
    <w:rsid w:val="00563EFC"/>
    <w:rsid w:val="005643BF"/>
    <w:rsid w:val="00566A7D"/>
    <w:rsid w:val="0056786B"/>
    <w:rsid w:val="00570088"/>
    <w:rsid w:val="00570649"/>
    <w:rsid w:val="005706BC"/>
    <w:rsid w:val="005715DD"/>
    <w:rsid w:val="00572CC1"/>
    <w:rsid w:val="00572FF7"/>
    <w:rsid w:val="00574789"/>
    <w:rsid w:val="00574870"/>
    <w:rsid w:val="00574981"/>
    <w:rsid w:val="005764D9"/>
    <w:rsid w:val="00577433"/>
    <w:rsid w:val="0057762A"/>
    <w:rsid w:val="00577801"/>
    <w:rsid w:val="005807FC"/>
    <w:rsid w:val="00581C40"/>
    <w:rsid w:val="00582278"/>
    <w:rsid w:val="005830A9"/>
    <w:rsid w:val="00583C73"/>
    <w:rsid w:val="0058402F"/>
    <w:rsid w:val="00586B88"/>
    <w:rsid w:val="00586BDD"/>
    <w:rsid w:val="00586FDD"/>
    <w:rsid w:val="00587BDC"/>
    <w:rsid w:val="00587D89"/>
    <w:rsid w:val="005905CE"/>
    <w:rsid w:val="00590F41"/>
    <w:rsid w:val="00591FB3"/>
    <w:rsid w:val="00592344"/>
    <w:rsid w:val="005939E1"/>
    <w:rsid w:val="00593C93"/>
    <w:rsid w:val="005953F5"/>
    <w:rsid w:val="005958D1"/>
    <w:rsid w:val="00596C06"/>
    <w:rsid w:val="005A23A7"/>
    <w:rsid w:val="005A620D"/>
    <w:rsid w:val="005A6C04"/>
    <w:rsid w:val="005B0922"/>
    <w:rsid w:val="005B3C07"/>
    <w:rsid w:val="005B44C7"/>
    <w:rsid w:val="005B6661"/>
    <w:rsid w:val="005B7115"/>
    <w:rsid w:val="005B7C42"/>
    <w:rsid w:val="005C0A16"/>
    <w:rsid w:val="005C0EFA"/>
    <w:rsid w:val="005C1C7E"/>
    <w:rsid w:val="005C235D"/>
    <w:rsid w:val="005C3FE6"/>
    <w:rsid w:val="005C4C89"/>
    <w:rsid w:val="005C4EF5"/>
    <w:rsid w:val="005C5B11"/>
    <w:rsid w:val="005C74EC"/>
    <w:rsid w:val="005D4B08"/>
    <w:rsid w:val="005D5E4B"/>
    <w:rsid w:val="005D5FF3"/>
    <w:rsid w:val="005D7F42"/>
    <w:rsid w:val="005E2CCB"/>
    <w:rsid w:val="005E35D3"/>
    <w:rsid w:val="005E7EAB"/>
    <w:rsid w:val="005E7FCB"/>
    <w:rsid w:val="005F19CC"/>
    <w:rsid w:val="005F1B14"/>
    <w:rsid w:val="005F26C4"/>
    <w:rsid w:val="005F363D"/>
    <w:rsid w:val="005F441A"/>
    <w:rsid w:val="005F546F"/>
    <w:rsid w:val="005F6C10"/>
    <w:rsid w:val="005F7622"/>
    <w:rsid w:val="005F7FEC"/>
    <w:rsid w:val="00600939"/>
    <w:rsid w:val="00600D0B"/>
    <w:rsid w:val="006019F2"/>
    <w:rsid w:val="0060267D"/>
    <w:rsid w:val="00603619"/>
    <w:rsid w:val="00603A75"/>
    <w:rsid w:val="006049F0"/>
    <w:rsid w:val="00607CFC"/>
    <w:rsid w:val="006116D2"/>
    <w:rsid w:val="00612C10"/>
    <w:rsid w:val="00613A39"/>
    <w:rsid w:val="006154B3"/>
    <w:rsid w:val="006167EE"/>
    <w:rsid w:val="00620B53"/>
    <w:rsid w:val="0062390A"/>
    <w:rsid w:val="0062527A"/>
    <w:rsid w:val="006256D7"/>
    <w:rsid w:val="00625A86"/>
    <w:rsid w:val="00627DFE"/>
    <w:rsid w:val="00631B35"/>
    <w:rsid w:val="00631E3D"/>
    <w:rsid w:val="00633753"/>
    <w:rsid w:val="00633D9E"/>
    <w:rsid w:val="006342AF"/>
    <w:rsid w:val="00634B56"/>
    <w:rsid w:val="00634E5C"/>
    <w:rsid w:val="006359EF"/>
    <w:rsid w:val="0063633F"/>
    <w:rsid w:val="00636F7C"/>
    <w:rsid w:val="00637C72"/>
    <w:rsid w:val="00637D84"/>
    <w:rsid w:val="006413C1"/>
    <w:rsid w:val="00643570"/>
    <w:rsid w:val="00643CA9"/>
    <w:rsid w:val="00644B6E"/>
    <w:rsid w:val="00644C30"/>
    <w:rsid w:val="00646220"/>
    <w:rsid w:val="00646404"/>
    <w:rsid w:val="006474F4"/>
    <w:rsid w:val="00650261"/>
    <w:rsid w:val="00650C36"/>
    <w:rsid w:val="00651DA3"/>
    <w:rsid w:val="006531B6"/>
    <w:rsid w:val="006537E7"/>
    <w:rsid w:val="00653D23"/>
    <w:rsid w:val="00656345"/>
    <w:rsid w:val="00657F9A"/>
    <w:rsid w:val="006605FC"/>
    <w:rsid w:val="00660797"/>
    <w:rsid w:val="00661358"/>
    <w:rsid w:val="00661B97"/>
    <w:rsid w:val="006648FC"/>
    <w:rsid w:val="00664B2C"/>
    <w:rsid w:val="00665438"/>
    <w:rsid w:val="00665626"/>
    <w:rsid w:val="006659B9"/>
    <w:rsid w:val="006664F4"/>
    <w:rsid w:val="0066729F"/>
    <w:rsid w:val="00670307"/>
    <w:rsid w:val="00670808"/>
    <w:rsid w:val="00674633"/>
    <w:rsid w:val="00675793"/>
    <w:rsid w:val="0067743F"/>
    <w:rsid w:val="00677DE9"/>
    <w:rsid w:val="00681D13"/>
    <w:rsid w:val="00681F84"/>
    <w:rsid w:val="006835B9"/>
    <w:rsid w:val="00685B7B"/>
    <w:rsid w:val="00686289"/>
    <w:rsid w:val="00686328"/>
    <w:rsid w:val="00686EB1"/>
    <w:rsid w:val="00687C8F"/>
    <w:rsid w:val="00690443"/>
    <w:rsid w:val="00692C35"/>
    <w:rsid w:val="00693752"/>
    <w:rsid w:val="00694593"/>
    <w:rsid w:val="00694B06"/>
    <w:rsid w:val="00694C31"/>
    <w:rsid w:val="006955D4"/>
    <w:rsid w:val="00695633"/>
    <w:rsid w:val="00697A9F"/>
    <w:rsid w:val="006A0499"/>
    <w:rsid w:val="006A1ED9"/>
    <w:rsid w:val="006A257A"/>
    <w:rsid w:val="006A37AE"/>
    <w:rsid w:val="006A4E26"/>
    <w:rsid w:val="006A528F"/>
    <w:rsid w:val="006A75FD"/>
    <w:rsid w:val="006A7830"/>
    <w:rsid w:val="006A7876"/>
    <w:rsid w:val="006B0DE6"/>
    <w:rsid w:val="006B11B3"/>
    <w:rsid w:val="006B1DA0"/>
    <w:rsid w:val="006B3B5A"/>
    <w:rsid w:val="006B5B7A"/>
    <w:rsid w:val="006B5DE8"/>
    <w:rsid w:val="006B7296"/>
    <w:rsid w:val="006C2C7E"/>
    <w:rsid w:val="006C39D9"/>
    <w:rsid w:val="006C3D26"/>
    <w:rsid w:val="006C5376"/>
    <w:rsid w:val="006C6A16"/>
    <w:rsid w:val="006C7125"/>
    <w:rsid w:val="006D14A3"/>
    <w:rsid w:val="006D1B48"/>
    <w:rsid w:val="006D2108"/>
    <w:rsid w:val="006D2531"/>
    <w:rsid w:val="006D257D"/>
    <w:rsid w:val="006D2F06"/>
    <w:rsid w:val="006D2F3E"/>
    <w:rsid w:val="006D51E8"/>
    <w:rsid w:val="006D57DE"/>
    <w:rsid w:val="006D6B4C"/>
    <w:rsid w:val="006D7C82"/>
    <w:rsid w:val="006D7EF3"/>
    <w:rsid w:val="006E2BE0"/>
    <w:rsid w:val="006E2D24"/>
    <w:rsid w:val="006E3AEA"/>
    <w:rsid w:val="006E547E"/>
    <w:rsid w:val="006E5603"/>
    <w:rsid w:val="006E738A"/>
    <w:rsid w:val="006E7C4E"/>
    <w:rsid w:val="006F1AC9"/>
    <w:rsid w:val="006F33DC"/>
    <w:rsid w:val="006F5FC7"/>
    <w:rsid w:val="006F77D6"/>
    <w:rsid w:val="0070286D"/>
    <w:rsid w:val="00703344"/>
    <w:rsid w:val="007056EF"/>
    <w:rsid w:val="00705C49"/>
    <w:rsid w:val="00706181"/>
    <w:rsid w:val="00707984"/>
    <w:rsid w:val="00710003"/>
    <w:rsid w:val="0071094F"/>
    <w:rsid w:val="00711148"/>
    <w:rsid w:val="0071177D"/>
    <w:rsid w:val="00711AEB"/>
    <w:rsid w:val="00711C45"/>
    <w:rsid w:val="007124EC"/>
    <w:rsid w:val="007144EF"/>
    <w:rsid w:val="00714BAB"/>
    <w:rsid w:val="0071576E"/>
    <w:rsid w:val="0071700A"/>
    <w:rsid w:val="00717AD5"/>
    <w:rsid w:val="00717B99"/>
    <w:rsid w:val="00720906"/>
    <w:rsid w:val="0072229D"/>
    <w:rsid w:val="007227C7"/>
    <w:rsid w:val="00722C55"/>
    <w:rsid w:val="0072569E"/>
    <w:rsid w:val="00726AF3"/>
    <w:rsid w:val="007273FC"/>
    <w:rsid w:val="00727FB4"/>
    <w:rsid w:val="00730663"/>
    <w:rsid w:val="00734588"/>
    <w:rsid w:val="00736A1C"/>
    <w:rsid w:val="0073737A"/>
    <w:rsid w:val="00737DBE"/>
    <w:rsid w:val="00741C0D"/>
    <w:rsid w:val="00744001"/>
    <w:rsid w:val="0074657C"/>
    <w:rsid w:val="00746D06"/>
    <w:rsid w:val="00746DDA"/>
    <w:rsid w:val="00752561"/>
    <w:rsid w:val="00752BD5"/>
    <w:rsid w:val="00757719"/>
    <w:rsid w:val="007601AB"/>
    <w:rsid w:val="007604EF"/>
    <w:rsid w:val="0076124F"/>
    <w:rsid w:val="0076222C"/>
    <w:rsid w:val="00762544"/>
    <w:rsid w:val="0076293E"/>
    <w:rsid w:val="00762C2E"/>
    <w:rsid w:val="00763342"/>
    <w:rsid w:val="007638CB"/>
    <w:rsid w:val="00764943"/>
    <w:rsid w:val="007653D3"/>
    <w:rsid w:val="007667EB"/>
    <w:rsid w:val="00766F2E"/>
    <w:rsid w:val="00766F59"/>
    <w:rsid w:val="00770EF7"/>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10A3"/>
    <w:rsid w:val="007938A4"/>
    <w:rsid w:val="00793EBD"/>
    <w:rsid w:val="007954C4"/>
    <w:rsid w:val="00796EEF"/>
    <w:rsid w:val="007A04E6"/>
    <w:rsid w:val="007A0A99"/>
    <w:rsid w:val="007A17E6"/>
    <w:rsid w:val="007A1A91"/>
    <w:rsid w:val="007A2686"/>
    <w:rsid w:val="007A678D"/>
    <w:rsid w:val="007A68BC"/>
    <w:rsid w:val="007A6BB3"/>
    <w:rsid w:val="007A6D95"/>
    <w:rsid w:val="007B1AB6"/>
    <w:rsid w:val="007B1B9B"/>
    <w:rsid w:val="007B2984"/>
    <w:rsid w:val="007B5DBD"/>
    <w:rsid w:val="007B6CCF"/>
    <w:rsid w:val="007B7FAF"/>
    <w:rsid w:val="007C019C"/>
    <w:rsid w:val="007C1C28"/>
    <w:rsid w:val="007C21FB"/>
    <w:rsid w:val="007C5081"/>
    <w:rsid w:val="007C64CA"/>
    <w:rsid w:val="007C6E67"/>
    <w:rsid w:val="007C700F"/>
    <w:rsid w:val="007C7F65"/>
    <w:rsid w:val="007D14E9"/>
    <w:rsid w:val="007D2319"/>
    <w:rsid w:val="007D34E0"/>
    <w:rsid w:val="007D3AFE"/>
    <w:rsid w:val="007D41E9"/>
    <w:rsid w:val="007D6811"/>
    <w:rsid w:val="007E0144"/>
    <w:rsid w:val="007E0680"/>
    <w:rsid w:val="007E2A92"/>
    <w:rsid w:val="007E46F8"/>
    <w:rsid w:val="007E4F7A"/>
    <w:rsid w:val="007E547A"/>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04AB2"/>
    <w:rsid w:val="008103D8"/>
    <w:rsid w:val="008118BC"/>
    <w:rsid w:val="0081208A"/>
    <w:rsid w:val="00812492"/>
    <w:rsid w:val="00816F5A"/>
    <w:rsid w:val="008174A7"/>
    <w:rsid w:val="00820AD1"/>
    <w:rsid w:val="00820D8A"/>
    <w:rsid w:val="00820FB6"/>
    <w:rsid w:val="008216A8"/>
    <w:rsid w:val="00821DD0"/>
    <w:rsid w:val="00822F6F"/>
    <w:rsid w:val="00823DB4"/>
    <w:rsid w:val="00824CB4"/>
    <w:rsid w:val="00824CCA"/>
    <w:rsid w:val="00827538"/>
    <w:rsid w:val="0082784D"/>
    <w:rsid w:val="0083203D"/>
    <w:rsid w:val="008322A8"/>
    <w:rsid w:val="008351DC"/>
    <w:rsid w:val="00836CE2"/>
    <w:rsid w:val="008433E6"/>
    <w:rsid w:val="00843715"/>
    <w:rsid w:val="00843A34"/>
    <w:rsid w:val="00845756"/>
    <w:rsid w:val="00846B58"/>
    <w:rsid w:val="008473B8"/>
    <w:rsid w:val="0085032D"/>
    <w:rsid w:val="0085123C"/>
    <w:rsid w:val="00851A79"/>
    <w:rsid w:val="00853D3C"/>
    <w:rsid w:val="0085500E"/>
    <w:rsid w:val="008558C1"/>
    <w:rsid w:val="00856EB2"/>
    <w:rsid w:val="00857779"/>
    <w:rsid w:val="00863CE9"/>
    <w:rsid w:val="00865821"/>
    <w:rsid w:val="00865A35"/>
    <w:rsid w:val="00871D50"/>
    <w:rsid w:val="00872426"/>
    <w:rsid w:val="008731B5"/>
    <w:rsid w:val="00873F9A"/>
    <w:rsid w:val="00874216"/>
    <w:rsid w:val="00874AA9"/>
    <w:rsid w:val="00874C3C"/>
    <w:rsid w:val="00875F67"/>
    <w:rsid w:val="008768B0"/>
    <w:rsid w:val="00876F27"/>
    <w:rsid w:val="00876FC8"/>
    <w:rsid w:val="008808D3"/>
    <w:rsid w:val="00883191"/>
    <w:rsid w:val="00883B7E"/>
    <w:rsid w:val="00884396"/>
    <w:rsid w:val="008902B2"/>
    <w:rsid w:val="008954D9"/>
    <w:rsid w:val="0089565E"/>
    <w:rsid w:val="00896FE0"/>
    <w:rsid w:val="008971C9"/>
    <w:rsid w:val="00897D8D"/>
    <w:rsid w:val="008A1375"/>
    <w:rsid w:val="008A2FD1"/>
    <w:rsid w:val="008A3818"/>
    <w:rsid w:val="008A45F4"/>
    <w:rsid w:val="008A5FA3"/>
    <w:rsid w:val="008A6A8E"/>
    <w:rsid w:val="008A7C50"/>
    <w:rsid w:val="008A7FBC"/>
    <w:rsid w:val="008B386F"/>
    <w:rsid w:val="008B6D6D"/>
    <w:rsid w:val="008B7CEA"/>
    <w:rsid w:val="008C306C"/>
    <w:rsid w:val="008C51F8"/>
    <w:rsid w:val="008C5354"/>
    <w:rsid w:val="008C6737"/>
    <w:rsid w:val="008C6B8A"/>
    <w:rsid w:val="008C7DD5"/>
    <w:rsid w:val="008D0DE2"/>
    <w:rsid w:val="008D1192"/>
    <w:rsid w:val="008D165A"/>
    <w:rsid w:val="008D1806"/>
    <w:rsid w:val="008D368D"/>
    <w:rsid w:val="008D58DC"/>
    <w:rsid w:val="008D6576"/>
    <w:rsid w:val="008D6D4D"/>
    <w:rsid w:val="008E0257"/>
    <w:rsid w:val="008E115B"/>
    <w:rsid w:val="008E3BBC"/>
    <w:rsid w:val="008E3C27"/>
    <w:rsid w:val="008E4ADF"/>
    <w:rsid w:val="008E5A84"/>
    <w:rsid w:val="008E6ABB"/>
    <w:rsid w:val="008F02C1"/>
    <w:rsid w:val="008F0755"/>
    <w:rsid w:val="008F213C"/>
    <w:rsid w:val="008F2F13"/>
    <w:rsid w:val="008F31E2"/>
    <w:rsid w:val="008F351E"/>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2094"/>
    <w:rsid w:val="00915EE8"/>
    <w:rsid w:val="0091624A"/>
    <w:rsid w:val="0091638B"/>
    <w:rsid w:val="0091713C"/>
    <w:rsid w:val="00920E04"/>
    <w:rsid w:val="00920EC7"/>
    <w:rsid w:val="00920F61"/>
    <w:rsid w:val="0092148A"/>
    <w:rsid w:val="00924235"/>
    <w:rsid w:val="009253D9"/>
    <w:rsid w:val="00930AE2"/>
    <w:rsid w:val="009310EC"/>
    <w:rsid w:val="0093114C"/>
    <w:rsid w:val="00931679"/>
    <w:rsid w:val="00932EDF"/>
    <w:rsid w:val="009342EB"/>
    <w:rsid w:val="00934C21"/>
    <w:rsid w:val="00937767"/>
    <w:rsid w:val="00940CA7"/>
    <w:rsid w:val="00941A0B"/>
    <w:rsid w:val="0094244B"/>
    <w:rsid w:val="009432F4"/>
    <w:rsid w:val="00944985"/>
    <w:rsid w:val="00945AB2"/>
    <w:rsid w:val="00945AB6"/>
    <w:rsid w:val="00945D20"/>
    <w:rsid w:val="0094741E"/>
    <w:rsid w:val="009477C7"/>
    <w:rsid w:val="00952B43"/>
    <w:rsid w:val="00952F97"/>
    <w:rsid w:val="0095315C"/>
    <w:rsid w:val="00956E3E"/>
    <w:rsid w:val="00957B8D"/>
    <w:rsid w:val="00960D2D"/>
    <w:rsid w:val="00961AB7"/>
    <w:rsid w:val="00961BAF"/>
    <w:rsid w:val="00961FB7"/>
    <w:rsid w:val="00962401"/>
    <w:rsid w:val="00964EED"/>
    <w:rsid w:val="0096557B"/>
    <w:rsid w:val="00965BC6"/>
    <w:rsid w:val="00966024"/>
    <w:rsid w:val="00966283"/>
    <w:rsid w:val="0096655B"/>
    <w:rsid w:val="00966ED4"/>
    <w:rsid w:val="009675EE"/>
    <w:rsid w:val="00967E8A"/>
    <w:rsid w:val="009711AD"/>
    <w:rsid w:val="0097194A"/>
    <w:rsid w:val="00972083"/>
    <w:rsid w:val="009722F9"/>
    <w:rsid w:val="009738C5"/>
    <w:rsid w:val="00974625"/>
    <w:rsid w:val="00974ACB"/>
    <w:rsid w:val="0097576D"/>
    <w:rsid w:val="00976B1B"/>
    <w:rsid w:val="0097796D"/>
    <w:rsid w:val="00977EB5"/>
    <w:rsid w:val="00980ABF"/>
    <w:rsid w:val="0098151C"/>
    <w:rsid w:val="0098211A"/>
    <w:rsid w:val="009824C0"/>
    <w:rsid w:val="00983B57"/>
    <w:rsid w:val="009847A8"/>
    <w:rsid w:val="0098558E"/>
    <w:rsid w:val="00985F07"/>
    <w:rsid w:val="00986C8B"/>
    <w:rsid w:val="00990D32"/>
    <w:rsid w:val="00996570"/>
    <w:rsid w:val="009A00E5"/>
    <w:rsid w:val="009A1E54"/>
    <w:rsid w:val="009A213E"/>
    <w:rsid w:val="009A25FA"/>
    <w:rsid w:val="009A3088"/>
    <w:rsid w:val="009A557D"/>
    <w:rsid w:val="009A6581"/>
    <w:rsid w:val="009A7878"/>
    <w:rsid w:val="009A7937"/>
    <w:rsid w:val="009B0BDE"/>
    <w:rsid w:val="009B0BE0"/>
    <w:rsid w:val="009B2C76"/>
    <w:rsid w:val="009B5AA3"/>
    <w:rsid w:val="009B5D6B"/>
    <w:rsid w:val="009B6849"/>
    <w:rsid w:val="009B74BC"/>
    <w:rsid w:val="009B7BFB"/>
    <w:rsid w:val="009C403E"/>
    <w:rsid w:val="009C67D1"/>
    <w:rsid w:val="009C6C33"/>
    <w:rsid w:val="009D0576"/>
    <w:rsid w:val="009D143C"/>
    <w:rsid w:val="009D2A05"/>
    <w:rsid w:val="009D38BB"/>
    <w:rsid w:val="009D5FAC"/>
    <w:rsid w:val="009D671E"/>
    <w:rsid w:val="009D7742"/>
    <w:rsid w:val="009D77EB"/>
    <w:rsid w:val="009D7E9F"/>
    <w:rsid w:val="009E0B83"/>
    <w:rsid w:val="009E1287"/>
    <w:rsid w:val="009E196D"/>
    <w:rsid w:val="009E501C"/>
    <w:rsid w:val="009E7A69"/>
    <w:rsid w:val="009F22D4"/>
    <w:rsid w:val="009F52AC"/>
    <w:rsid w:val="009F66D3"/>
    <w:rsid w:val="00A0040B"/>
    <w:rsid w:val="00A00C3C"/>
    <w:rsid w:val="00A0245B"/>
    <w:rsid w:val="00A02CD2"/>
    <w:rsid w:val="00A03705"/>
    <w:rsid w:val="00A07074"/>
    <w:rsid w:val="00A10126"/>
    <w:rsid w:val="00A1048F"/>
    <w:rsid w:val="00A113F4"/>
    <w:rsid w:val="00A11743"/>
    <w:rsid w:val="00A11D43"/>
    <w:rsid w:val="00A12EAE"/>
    <w:rsid w:val="00A12FCD"/>
    <w:rsid w:val="00A14344"/>
    <w:rsid w:val="00A14AE2"/>
    <w:rsid w:val="00A15347"/>
    <w:rsid w:val="00A16896"/>
    <w:rsid w:val="00A2090E"/>
    <w:rsid w:val="00A2277D"/>
    <w:rsid w:val="00A2340B"/>
    <w:rsid w:val="00A23903"/>
    <w:rsid w:val="00A23B77"/>
    <w:rsid w:val="00A26B3D"/>
    <w:rsid w:val="00A30AFC"/>
    <w:rsid w:val="00A314F2"/>
    <w:rsid w:val="00A319E6"/>
    <w:rsid w:val="00A32382"/>
    <w:rsid w:val="00A330F6"/>
    <w:rsid w:val="00A364F6"/>
    <w:rsid w:val="00A37B79"/>
    <w:rsid w:val="00A37D81"/>
    <w:rsid w:val="00A402D5"/>
    <w:rsid w:val="00A40A11"/>
    <w:rsid w:val="00A40CA0"/>
    <w:rsid w:val="00A419B2"/>
    <w:rsid w:val="00A44331"/>
    <w:rsid w:val="00A45368"/>
    <w:rsid w:val="00A467C1"/>
    <w:rsid w:val="00A46BB6"/>
    <w:rsid w:val="00A479E0"/>
    <w:rsid w:val="00A50DE6"/>
    <w:rsid w:val="00A50FE4"/>
    <w:rsid w:val="00A51B59"/>
    <w:rsid w:val="00A51F0E"/>
    <w:rsid w:val="00A52946"/>
    <w:rsid w:val="00A54DE6"/>
    <w:rsid w:val="00A54EF4"/>
    <w:rsid w:val="00A55FB9"/>
    <w:rsid w:val="00A56F54"/>
    <w:rsid w:val="00A570A6"/>
    <w:rsid w:val="00A5713F"/>
    <w:rsid w:val="00A579EC"/>
    <w:rsid w:val="00A57A04"/>
    <w:rsid w:val="00A61133"/>
    <w:rsid w:val="00A618A8"/>
    <w:rsid w:val="00A62071"/>
    <w:rsid w:val="00A62143"/>
    <w:rsid w:val="00A62AC0"/>
    <w:rsid w:val="00A630EF"/>
    <w:rsid w:val="00A635AE"/>
    <w:rsid w:val="00A645F9"/>
    <w:rsid w:val="00A6526C"/>
    <w:rsid w:val="00A675A0"/>
    <w:rsid w:val="00A67F1C"/>
    <w:rsid w:val="00A70465"/>
    <w:rsid w:val="00A74D1A"/>
    <w:rsid w:val="00A74EAC"/>
    <w:rsid w:val="00A7579D"/>
    <w:rsid w:val="00A762F5"/>
    <w:rsid w:val="00A767DA"/>
    <w:rsid w:val="00A84BB0"/>
    <w:rsid w:val="00A859D7"/>
    <w:rsid w:val="00A87611"/>
    <w:rsid w:val="00A87DE8"/>
    <w:rsid w:val="00A90342"/>
    <w:rsid w:val="00A90A99"/>
    <w:rsid w:val="00A91BE0"/>
    <w:rsid w:val="00A92F28"/>
    <w:rsid w:val="00A953DA"/>
    <w:rsid w:val="00A95B20"/>
    <w:rsid w:val="00A9691C"/>
    <w:rsid w:val="00AA0A18"/>
    <w:rsid w:val="00AA11D0"/>
    <w:rsid w:val="00AA1642"/>
    <w:rsid w:val="00AA1DBA"/>
    <w:rsid w:val="00AA33CA"/>
    <w:rsid w:val="00AA3E42"/>
    <w:rsid w:val="00AA4844"/>
    <w:rsid w:val="00AA54E7"/>
    <w:rsid w:val="00AA74CD"/>
    <w:rsid w:val="00AA75C1"/>
    <w:rsid w:val="00AB0EFD"/>
    <w:rsid w:val="00AB3A11"/>
    <w:rsid w:val="00AB3EEA"/>
    <w:rsid w:val="00AB4A93"/>
    <w:rsid w:val="00AB4F49"/>
    <w:rsid w:val="00AB5B95"/>
    <w:rsid w:val="00AB6756"/>
    <w:rsid w:val="00AB7AFC"/>
    <w:rsid w:val="00AB7E76"/>
    <w:rsid w:val="00AC10CB"/>
    <w:rsid w:val="00AC4F75"/>
    <w:rsid w:val="00AC7027"/>
    <w:rsid w:val="00AD102F"/>
    <w:rsid w:val="00AD227D"/>
    <w:rsid w:val="00AD28D5"/>
    <w:rsid w:val="00AD547A"/>
    <w:rsid w:val="00AD5842"/>
    <w:rsid w:val="00AE1EED"/>
    <w:rsid w:val="00AE2534"/>
    <w:rsid w:val="00AE47A2"/>
    <w:rsid w:val="00AE5489"/>
    <w:rsid w:val="00AE7149"/>
    <w:rsid w:val="00AE7EDD"/>
    <w:rsid w:val="00AF077A"/>
    <w:rsid w:val="00AF15F9"/>
    <w:rsid w:val="00AF205F"/>
    <w:rsid w:val="00AF2E24"/>
    <w:rsid w:val="00AF3A10"/>
    <w:rsid w:val="00AF4AA3"/>
    <w:rsid w:val="00AF4B13"/>
    <w:rsid w:val="00AF5F77"/>
    <w:rsid w:val="00AF6101"/>
    <w:rsid w:val="00AF654B"/>
    <w:rsid w:val="00AF6EC4"/>
    <w:rsid w:val="00AF6F54"/>
    <w:rsid w:val="00AF7A66"/>
    <w:rsid w:val="00B00789"/>
    <w:rsid w:val="00B007CA"/>
    <w:rsid w:val="00B1081D"/>
    <w:rsid w:val="00B137C7"/>
    <w:rsid w:val="00B13ECD"/>
    <w:rsid w:val="00B14472"/>
    <w:rsid w:val="00B154E3"/>
    <w:rsid w:val="00B17275"/>
    <w:rsid w:val="00B17846"/>
    <w:rsid w:val="00B17E62"/>
    <w:rsid w:val="00B20DB0"/>
    <w:rsid w:val="00B21803"/>
    <w:rsid w:val="00B21F59"/>
    <w:rsid w:val="00B23745"/>
    <w:rsid w:val="00B25782"/>
    <w:rsid w:val="00B259EE"/>
    <w:rsid w:val="00B25B10"/>
    <w:rsid w:val="00B25BF0"/>
    <w:rsid w:val="00B260FF"/>
    <w:rsid w:val="00B26414"/>
    <w:rsid w:val="00B26DC2"/>
    <w:rsid w:val="00B270A5"/>
    <w:rsid w:val="00B31679"/>
    <w:rsid w:val="00B344D4"/>
    <w:rsid w:val="00B34914"/>
    <w:rsid w:val="00B34B8F"/>
    <w:rsid w:val="00B353DD"/>
    <w:rsid w:val="00B35625"/>
    <w:rsid w:val="00B367FF"/>
    <w:rsid w:val="00B37000"/>
    <w:rsid w:val="00B41504"/>
    <w:rsid w:val="00B42BF3"/>
    <w:rsid w:val="00B42E74"/>
    <w:rsid w:val="00B43160"/>
    <w:rsid w:val="00B44F58"/>
    <w:rsid w:val="00B46CD1"/>
    <w:rsid w:val="00B47294"/>
    <w:rsid w:val="00B50B51"/>
    <w:rsid w:val="00B527D2"/>
    <w:rsid w:val="00B53106"/>
    <w:rsid w:val="00B54FBE"/>
    <w:rsid w:val="00B5701D"/>
    <w:rsid w:val="00B61CC1"/>
    <w:rsid w:val="00B62C64"/>
    <w:rsid w:val="00B63E60"/>
    <w:rsid w:val="00B6475C"/>
    <w:rsid w:val="00B65263"/>
    <w:rsid w:val="00B652CA"/>
    <w:rsid w:val="00B65984"/>
    <w:rsid w:val="00B67DE7"/>
    <w:rsid w:val="00B712F5"/>
    <w:rsid w:val="00B725D4"/>
    <w:rsid w:val="00B727DD"/>
    <w:rsid w:val="00B73A2F"/>
    <w:rsid w:val="00B73B8C"/>
    <w:rsid w:val="00B75A7D"/>
    <w:rsid w:val="00B7795D"/>
    <w:rsid w:val="00B7796F"/>
    <w:rsid w:val="00B80BA0"/>
    <w:rsid w:val="00B80BDF"/>
    <w:rsid w:val="00B82D5E"/>
    <w:rsid w:val="00B83D23"/>
    <w:rsid w:val="00B84BD5"/>
    <w:rsid w:val="00B85797"/>
    <w:rsid w:val="00B86111"/>
    <w:rsid w:val="00B879A8"/>
    <w:rsid w:val="00B87DB0"/>
    <w:rsid w:val="00B91267"/>
    <w:rsid w:val="00B93EED"/>
    <w:rsid w:val="00B944A9"/>
    <w:rsid w:val="00B9558E"/>
    <w:rsid w:val="00B97200"/>
    <w:rsid w:val="00BA0DB5"/>
    <w:rsid w:val="00BA3325"/>
    <w:rsid w:val="00BA4AB1"/>
    <w:rsid w:val="00BA4F7C"/>
    <w:rsid w:val="00BA518A"/>
    <w:rsid w:val="00BA6527"/>
    <w:rsid w:val="00BA6AB6"/>
    <w:rsid w:val="00BA73F3"/>
    <w:rsid w:val="00BA7BE0"/>
    <w:rsid w:val="00BB3A88"/>
    <w:rsid w:val="00BB4062"/>
    <w:rsid w:val="00BB578C"/>
    <w:rsid w:val="00BB5913"/>
    <w:rsid w:val="00BB5F56"/>
    <w:rsid w:val="00BB60E0"/>
    <w:rsid w:val="00BB6C21"/>
    <w:rsid w:val="00BB6D96"/>
    <w:rsid w:val="00BC1070"/>
    <w:rsid w:val="00BC1E3E"/>
    <w:rsid w:val="00BC2E21"/>
    <w:rsid w:val="00BC33B5"/>
    <w:rsid w:val="00BC4165"/>
    <w:rsid w:val="00BC4800"/>
    <w:rsid w:val="00BC4E7E"/>
    <w:rsid w:val="00BC5081"/>
    <w:rsid w:val="00BC5FB7"/>
    <w:rsid w:val="00BD20EF"/>
    <w:rsid w:val="00BD2448"/>
    <w:rsid w:val="00BD3657"/>
    <w:rsid w:val="00BD4F96"/>
    <w:rsid w:val="00BD698B"/>
    <w:rsid w:val="00BD6B79"/>
    <w:rsid w:val="00BD6CD0"/>
    <w:rsid w:val="00BD7856"/>
    <w:rsid w:val="00BE0023"/>
    <w:rsid w:val="00BE11FF"/>
    <w:rsid w:val="00BE224D"/>
    <w:rsid w:val="00BE7BCB"/>
    <w:rsid w:val="00BF0824"/>
    <w:rsid w:val="00BF1A63"/>
    <w:rsid w:val="00BF1C51"/>
    <w:rsid w:val="00BF214A"/>
    <w:rsid w:val="00BF21D5"/>
    <w:rsid w:val="00BF331B"/>
    <w:rsid w:val="00BF5292"/>
    <w:rsid w:val="00BF68F7"/>
    <w:rsid w:val="00BF6D7D"/>
    <w:rsid w:val="00BF7FDF"/>
    <w:rsid w:val="00C005AC"/>
    <w:rsid w:val="00C02711"/>
    <w:rsid w:val="00C03B22"/>
    <w:rsid w:val="00C03F0B"/>
    <w:rsid w:val="00C05989"/>
    <w:rsid w:val="00C065B8"/>
    <w:rsid w:val="00C072E9"/>
    <w:rsid w:val="00C10C41"/>
    <w:rsid w:val="00C169A9"/>
    <w:rsid w:val="00C172B8"/>
    <w:rsid w:val="00C174FF"/>
    <w:rsid w:val="00C221DB"/>
    <w:rsid w:val="00C22710"/>
    <w:rsid w:val="00C22987"/>
    <w:rsid w:val="00C23BFA"/>
    <w:rsid w:val="00C23C05"/>
    <w:rsid w:val="00C2550A"/>
    <w:rsid w:val="00C277E6"/>
    <w:rsid w:val="00C27B41"/>
    <w:rsid w:val="00C27C36"/>
    <w:rsid w:val="00C3082B"/>
    <w:rsid w:val="00C32627"/>
    <w:rsid w:val="00C32E56"/>
    <w:rsid w:val="00C36AC8"/>
    <w:rsid w:val="00C36D34"/>
    <w:rsid w:val="00C410E0"/>
    <w:rsid w:val="00C44FA8"/>
    <w:rsid w:val="00C505FC"/>
    <w:rsid w:val="00C512BD"/>
    <w:rsid w:val="00C51AA0"/>
    <w:rsid w:val="00C52441"/>
    <w:rsid w:val="00C532FB"/>
    <w:rsid w:val="00C5338B"/>
    <w:rsid w:val="00C53DA5"/>
    <w:rsid w:val="00C5416A"/>
    <w:rsid w:val="00C574A7"/>
    <w:rsid w:val="00C61CF2"/>
    <w:rsid w:val="00C6290F"/>
    <w:rsid w:val="00C63270"/>
    <w:rsid w:val="00C64882"/>
    <w:rsid w:val="00C65133"/>
    <w:rsid w:val="00C651BF"/>
    <w:rsid w:val="00C65F16"/>
    <w:rsid w:val="00C668FA"/>
    <w:rsid w:val="00C6764B"/>
    <w:rsid w:val="00C6783D"/>
    <w:rsid w:val="00C7047F"/>
    <w:rsid w:val="00C706BD"/>
    <w:rsid w:val="00C70F2E"/>
    <w:rsid w:val="00C712EC"/>
    <w:rsid w:val="00C7273D"/>
    <w:rsid w:val="00C730B1"/>
    <w:rsid w:val="00C748D5"/>
    <w:rsid w:val="00C760FD"/>
    <w:rsid w:val="00C809DF"/>
    <w:rsid w:val="00C80E07"/>
    <w:rsid w:val="00C856BE"/>
    <w:rsid w:val="00C85BB9"/>
    <w:rsid w:val="00C8665E"/>
    <w:rsid w:val="00C86DAC"/>
    <w:rsid w:val="00C86F74"/>
    <w:rsid w:val="00C90196"/>
    <w:rsid w:val="00C904B6"/>
    <w:rsid w:val="00C90CDB"/>
    <w:rsid w:val="00C91164"/>
    <w:rsid w:val="00C91587"/>
    <w:rsid w:val="00C91E8E"/>
    <w:rsid w:val="00C942E7"/>
    <w:rsid w:val="00C94C7D"/>
    <w:rsid w:val="00C97118"/>
    <w:rsid w:val="00CA12EB"/>
    <w:rsid w:val="00CA19B2"/>
    <w:rsid w:val="00CA1B66"/>
    <w:rsid w:val="00CA28AB"/>
    <w:rsid w:val="00CA3F1F"/>
    <w:rsid w:val="00CA546A"/>
    <w:rsid w:val="00CA5CD7"/>
    <w:rsid w:val="00CA779F"/>
    <w:rsid w:val="00CB1929"/>
    <w:rsid w:val="00CB1C14"/>
    <w:rsid w:val="00CB1F39"/>
    <w:rsid w:val="00CB36B0"/>
    <w:rsid w:val="00CB3BA6"/>
    <w:rsid w:val="00CB5F80"/>
    <w:rsid w:val="00CB7571"/>
    <w:rsid w:val="00CC086D"/>
    <w:rsid w:val="00CC096B"/>
    <w:rsid w:val="00CC0E7C"/>
    <w:rsid w:val="00CC120C"/>
    <w:rsid w:val="00CC1C63"/>
    <w:rsid w:val="00CC2190"/>
    <w:rsid w:val="00CC3590"/>
    <w:rsid w:val="00CC3880"/>
    <w:rsid w:val="00CC4EB5"/>
    <w:rsid w:val="00CC5B50"/>
    <w:rsid w:val="00CD1384"/>
    <w:rsid w:val="00CD1B7E"/>
    <w:rsid w:val="00CD1D4E"/>
    <w:rsid w:val="00CD25CF"/>
    <w:rsid w:val="00CD3228"/>
    <w:rsid w:val="00CD4CCC"/>
    <w:rsid w:val="00CD5C60"/>
    <w:rsid w:val="00CD5D13"/>
    <w:rsid w:val="00CD6A7E"/>
    <w:rsid w:val="00CE0D51"/>
    <w:rsid w:val="00CE11E1"/>
    <w:rsid w:val="00CE3E01"/>
    <w:rsid w:val="00CE6A80"/>
    <w:rsid w:val="00CF04DA"/>
    <w:rsid w:val="00CF06AA"/>
    <w:rsid w:val="00CF225A"/>
    <w:rsid w:val="00CF2364"/>
    <w:rsid w:val="00CF2EAC"/>
    <w:rsid w:val="00CF527F"/>
    <w:rsid w:val="00CF591C"/>
    <w:rsid w:val="00CF7BB7"/>
    <w:rsid w:val="00D00088"/>
    <w:rsid w:val="00D00113"/>
    <w:rsid w:val="00D0109A"/>
    <w:rsid w:val="00D02402"/>
    <w:rsid w:val="00D0338C"/>
    <w:rsid w:val="00D036E3"/>
    <w:rsid w:val="00D07EBE"/>
    <w:rsid w:val="00D07FDE"/>
    <w:rsid w:val="00D100D5"/>
    <w:rsid w:val="00D1028C"/>
    <w:rsid w:val="00D126C5"/>
    <w:rsid w:val="00D139BA"/>
    <w:rsid w:val="00D146B4"/>
    <w:rsid w:val="00D14B18"/>
    <w:rsid w:val="00D14C51"/>
    <w:rsid w:val="00D17DE5"/>
    <w:rsid w:val="00D2010E"/>
    <w:rsid w:val="00D204E8"/>
    <w:rsid w:val="00D21077"/>
    <w:rsid w:val="00D22745"/>
    <w:rsid w:val="00D23142"/>
    <w:rsid w:val="00D23E67"/>
    <w:rsid w:val="00D26DC6"/>
    <w:rsid w:val="00D26F39"/>
    <w:rsid w:val="00D27F63"/>
    <w:rsid w:val="00D332CE"/>
    <w:rsid w:val="00D33EE7"/>
    <w:rsid w:val="00D34B61"/>
    <w:rsid w:val="00D377C5"/>
    <w:rsid w:val="00D37FF9"/>
    <w:rsid w:val="00D41B8B"/>
    <w:rsid w:val="00D41C83"/>
    <w:rsid w:val="00D41E33"/>
    <w:rsid w:val="00D42488"/>
    <w:rsid w:val="00D47709"/>
    <w:rsid w:val="00D51ADE"/>
    <w:rsid w:val="00D52609"/>
    <w:rsid w:val="00D539F3"/>
    <w:rsid w:val="00D544CA"/>
    <w:rsid w:val="00D54A8A"/>
    <w:rsid w:val="00D54DF0"/>
    <w:rsid w:val="00D558DB"/>
    <w:rsid w:val="00D56501"/>
    <w:rsid w:val="00D56ACE"/>
    <w:rsid w:val="00D56B0E"/>
    <w:rsid w:val="00D645A2"/>
    <w:rsid w:val="00D647E1"/>
    <w:rsid w:val="00D65435"/>
    <w:rsid w:val="00D679F0"/>
    <w:rsid w:val="00D70F64"/>
    <w:rsid w:val="00D719F3"/>
    <w:rsid w:val="00D72282"/>
    <w:rsid w:val="00D72342"/>
    <w:rsid w:val="00D73CC2"/>
    <w:rsid w:val="00D74026"/>
    <w:rsid w:val="00D74147"/>
    <w:rsid w:val="00D74EDB"/>
    <w:rsid w:val="00D777C5"/>
    <w:rsid w:val="00D80A47"/>
    <w:rsid w:val="00D80DED"/>
    <w:rsid w:val="00D8253F"/>
    <w:rsid w:val="00D84555"/>
    <w:rsid w:val="00D85675"/>
    <w:rsid w:val="00D8577E"/>
    <w:rsid w:val="00D918E3"/>
    <w:rsid w:val="00D91F00"/>
    <w:rsid w:val="00D9206E"/>
    <w:rsid w:val="00D93494"/>
    <w:rsid w:val="00D93540"/>
    <w:rsid w:val="00D94792"/>
    <w:rsid w:val="00D9504D"/>
    <w:rsid w:val="00D963D7"/>
    <w:rsid w:val="00D96E66"/>
    <w:rsid w:val="00D97764"/>
    <w:rsid w:val="00DA30E5"/>
    <w:rsid w:val="00DA3423"/>
    <w:rsid w:val="00DA3425"/>
    <w:rsid w:val="00DA45B9"/>
    <w:rsid w:val="00DA464A"/>
    <w:rsid w:val="00DA7391"/>
    <w:rsid w:val="00DA7747"/>
    <w:rsid w:val="00DA7A08"/>
    <w:rsid w:val="00DB064F"/>
    <w:rsid w:val="00DB0886"/>
    <w:rsid w:val="00DB4353"/>
    <w:rsid w:val="00DB440E"/>
    <w:rsid w:val="00DB4536"/>
    <w:rsid w:val="00DB49C3"/>
    <w:rsid w:val="00DB4FF4"/>
    <w:rsid w:val="00DB521E"/>
    <w:rsid w:val="00DB5D8F"/>
    <w:rsid w:val="00DB6054"/>
    <w:rsid w:val="00DB6459"/>
    <w:rsid w:val="00DC1D0C"/>
    <w:rsid w:val="00DC24DF"/>
    <w:rsid w:val="00DC397F"/>
    <w:rsid w:val="00DC3E13"/>
    <w:rsid w:val="00DC4F2F"/>
    <w:rsid w:val="00DC577E"/>
    <w:rsid w:val="00DC5DBA"/>
    <w:rsid w:val="00DC7CD5"/>
    <w:rsid w:val="00DC7E5B"/>
    <w:rsid w:val="00DD00CD"/>
    <w:rsid w:val="00DD1FF2"/>
    <w:rsid w:val="00DD2720"/>
    <w:rsid w:val="00DD28FD"/>
    <w:rsid w:val="00DD2B6C"/>
    <w:rsid w:val="00DD2C7C"/>
    <w:rsid w:val="00DD3B32"/>
    <w:rsid w:val="00DD4353"/>
    <w:rsid w:val="00DD5626"/>
    <w:rsid w:val="00DD59E7"/>
    <w:rsid w:val="00DD5A71"/>
    <w:rsid w:val="00DD5F0D"/>
    <w:rsid w:val="00DE312C"/>
    <w:rsid w:val="00DF1E55"/>
    <w:rsid w:val="00DF259D"/>
    <w:rsid w:val="00DF36D1"/>
    <w:rsid w:val="00DF4594"/>
    <w:rsid w:val="00DF5551"/>
    <w:rsid w:val="00DF5695"/>
    <w:rsid w:val="00DF6556"/>
    <w:rsid w:val="00DF656A"/>
    <w:rsid w:val="00DF6BE5"/>
    <w:rsid w:val="00DF7265"/>
    <w:rsid w:val="00DF7657"/>
    <w:rsid w:val="00DF7C5A"/>
    <w:rsid w:val="00E0001C"/>
    <w:rsid w:val="00E01E12"/>
    <w:rsid w:val="00E02779"/>
    <w:rsid w:val="00E03AF0"/>
    <w:rsid w:val="00E03CAF"/>
    <w:rsid w:val="00E043EB"/>
    <w:rsid w:val="00E050D3"/>
    <w:rsid w:val="00E06693"/>
    <w:rsid w:val="00E06A07"/>
    <w:rsid w:val="00E07350"/>
    <w:rsid w:val="00E074F8"/>
    <w:rsid w:val="00E1107F"/>
    <w:rsid w:val="00E12819"/>
    <w:rsid w:val="00E12E52"/>
    <w:rsid w:val="00E1401B"/>
    <w:rsid w:val="00E20138"/>
    <w:rsid w:val="00E20BDC"/>
    <w:rsid w:val="00E21C71"/>
    <w:rsid w:val="00E21DCB"/>
    <w:rsid w:val="00E226B7"/>
    <w:rsid w:val="00E23559"/>
    <w:rsid w:val="00E30A77"/>
    <w:rsid w:val="00E3222E"/>
    <w:rsid w:val="00E32982"/>
    <w:rsid w:val="00E32D76"/>
    <w:rsid w:val="00E33A05"/>
    <w:rsid w:val="00E3554F"/>
    <w:rsid w:val="00E35ABE"/>
    <w:rsid w:val="00E35AD6"/>
    <w:rsid w:val="00E36DA3"/>
    <w:rsid w:val="00E37703"/>
    <w:rsid w:val="00E423F0"/>
    <w:rsid w:val="00E42D16"/>
    <w:rsid w:val="00E43DAF"/>
    <w:rsid w:val="00E45A71"/>
    <w:rsid w:val="00E470B3"/>
    <w:rsid w:val="00E470EC"/>
    <w:rsid w:val="00E506FF"/>
    <w:rsid w:val="00E50DC6"/>
    <w:rsid w:val="00E524E8"/>
    <w:rsid w:val="00E53983"/>
    <w:rsid w:val="00E54246"/>
    <w:rsid w:val="00E55CA4"/>
    <w:rsid w:val="00E5620C"/>
    <w:rsid w:val="00E569ED"/>
    <w:rsid w:val="00E57271"/>
    <w:rsid w:val="00E60303"/>
    <w:rsid w:val="00E619D4"/>
    <w:rsid w:val="00E63369"/>
    <w:rsid w:val="00E63BD0"/>
    <w:rsid w:val="00E6424B"/>
    <w:rsid w:val="00E64945"/>
    <w:rsid w:val="00E6591D"/>
    <w:rsid w:val="00E66116"/>
    <w:rsid w:val="00E7056B"/>
    <w:rsid w:val="00E75700"/>
    <w:rsid w:val="00E766D4"/>
    <w:rsid w:val="00E7700A"/>
    <w:rsid w:val="00E77503"/>
    <w:rsid w:val="00E77A13"/>
    <w:rsid w:val="00E80CE0"/>
    <w:rsid w:val="00E81A50"/>
    <w:rsid w:val="00E84374"/>
    <w:rsid w:val="00E8551C"/>
    <w:rsid w:val="00E862CA"/>
    <w:rsid w:val="00E86DE2"/>
    <w:rsid w:val="00E930E9"/>
    <w:rsid w:val="00E948D0"/>
    <w:rsid w:val="00E94A26"/>
    <w:rsid w:val="00EA3DAB"/>
    <w:rsid w:val="00EA4501"/>
    <w:rsid w:val="00EA453C"/>
    <w:rsid w:val="00EA6021"/>
    <w:rsid w:val="00EA7BD2"/>
    <w:rsid w:val="00EB0723"/>
    <w:rsid w:val="00EB1DB1"/>
    <w:rsid w:val="00EB5EBE"/>
    <w:rsid w:val="00EC0572"/>
    <w:rsid w:val="00EC1CCE"/>
    <w:rsid w:val="00EC285F"/>
    <w:rsid w:val="00EC5BE1"/>
    <w:rsid w:val="00EC6C5D"/>
    <w:rsid w:val="00EC6FBB"/>
    <w:rsid w:val="00EC7C0E"/>
    <w:rsid w:val="00EC7D3A"/>
    <w:rsid w:val="00ED3E2E"/>
    <w:rsid w:val="00ED4082"/>
    <w:rsid w:val="00ED4C0E"/>
    <w:rsid w:val="00ED6868"/>
    <w:rsid w:val="00EE0148"/>
    <w:rsid w:val="00EE02D8"/>
    <w:rsid w:val="00EE2437"/>
    <w:rsid w:val="00EE3209"/>
    <w:rsid w:val="00EE350C"/>
    <w:rsid w:val="00EE5512"/>
    <w:rsid w:val="00EE6C58"/>
    <w:rsid w:val="00EE72B0"/>
    <w:rsid w:val="00EE7728"/>
    <w:rsid w:val="00EE7D3C"/>
    <w:rsid w:val="00EF04B8"/>
    <w:rsid w:val="00EF04CE"/>
    <w:rsid w:val="00EF0EE2"/>
    <w:rsid w:val="00EF3375"/>
    <w:rsid w:val="00EF45E2"/>
    <w:rsid w:val="00EF54AD"/>
    <w:rsid w:val="00EF5D0F"/>
    <w:rsid w:val="00F000E4"/>
    <w:rsid w:val="00F024DF"/>
    <w:rsid w:val="00F02F1E"/>
    <w:rsid w:val="00F040DB"/>
    <w:rsid w:val="00F057F0"/>
    <w:rsid w:val="00F0619E"/>
    <w:rsid w:val="00F10B82"/>
    <w:rsid w:val="00F13305"/>
    <w:rsid w:val="00F13B71"/>
    <w:rsid w:val="00F13E76"/>
    <w:rsid w:val="00F164D6"/>
    <w:rsid w:val="00F2011D"/>
    <w:rsid w:val="00F217C5"/>
    <w:rsid w:val="00F2189E"/>
    <w:rsid w:val="00F228F7"/>
    <w:rsid w:val="00F22B41"/>
    <w:rsid w:val="00F23510"/>
    <w:rsid w:val="00F24D44"/>
    <w:rsid w:val="00F24D86"/>
    <w:rsid w:val="00F26340"/>
    <w:rsid w:val="00F27763"/>
    <w:rsid w:val="00F302A7"/>
    <w:rsid w:val="00F30A12"/>
    <w:rsid w:val="00F30B70"/>
    <w:rsid w:val="00F310BF"/>
    <w:rsid w:val="00F358F4"/>
    <w:rsid w:val="00F362A4"/>
    <w:rsid w:val="00F42992"/>
    <w:rsid w:val="00F441EE"/>
    <w:rsid w:val="00F44768"/>
    <w:rsid w:val="00F4553D"/>
    <w:rsid w:val="00F4785B"/>
    <w:rsid w:val="00F5046E"/>
    <w:rsid w:val="00F548FB"/>
    <w:rsid w:val="00F55C3F"/>
    <w:rsid w:val="00F55EBA"/>
    <w:rsid w:val="00F56CA5"/>
    <w:rsid w:val="00F60484"/>
    <w:rsid w:val="00F62F0F"/>
    <w:rsid w:val="00F65BF3"/>
    <w:rsid w:val="00F678A3"/>
    <w:rsid w:val="00F67981"/>
    <w:rsid w:val="00F71786"/>
    <w:rsid w:val="00F720AD"/>
    <w:rsid w:val="00F72DA5"/>
    <w:rsid w:val="00F72E55"/>
    <w:rsid w:val="00F7431D"/>
    <w:rsid w:val="00F75497"/>
    <w:rsid w:val="00F75630"/>
    <w:rsid w:val="00F767C1"/>
    <w:rsid w:val="00F76B8C"/>
    <w:rsid w:val="00F80097"/>
    <w:rsid w:val="00F801F9"/>
    <w:rsid w:val="00F827B2"/>
    <w:rsid w:val="00F829B0"/>
    <w:rsid w:val="00F82C1F"/>
    <w:rsid w:val="00F8438F"/>
    <w:rsid w:val="00F8592F"/>
    <w:rsid w:val="00F8597F"/>
    <w:rsid w:val="00F8773A"/>
    <w:rsid w:val="00F87F1C"/>
    <w:rsid w:val="00F91F29"/>
    <w:rsid w:val="00F9422F"/>
    <w:rsid w:val="00F948B0"/>
    <w:rsid w:val="00F949FD"/>
    <w:rsid w:val="00F94BC5"/>
    <w:rsid w:val="00F960FA"/>
    <w:rsid w:val="00F96DB9"/>
    <w:rsid w:val="00F97AE5"/>
    <w:rsid w:val="00FA0173"/>
    <w:rsid w:val="00FA04B8"/>
    <w:rsid w:val="00FA157F"/>
    <w:rsid w:val="00FA3ECE"/>
    <w:rsid w:val="00FA41FB"/>
    <w:rsid w:val="00FA46F8"/>
    <w:rsid w:val="00FA483D"/>
    <w:rsid w:val="00FA4D30"/>
    <w:rsid w:val="00FA5309"/>
    <w:rsid w:val="00FA5DB1"/>
    <w:rsid w:val="00FA5EAB"/>
    <w:rsid w:val="00FA7608"/>
    <w:rsid w:val="00FA7CC6"/>
    <w:rsid w:val="00FA7E2B"/>
    <w:rsid w:val="00FB03CD"/>
    <w:rsid w:val="00FB14F6"/>
    <w:rsid w:val="00FB1B0F"/>
    <w:rsid w:val="00FB26E1"/>
    <w:rsid w:val="00FB2985"/>
    <w:rsid w:val="00FB39E0"/>
    <w:rsid w:val="00FB4F92"/>
    <w:rsid w:val="00FB65C1"/>
    <w:rsid w:val="00FB66D0"/>
    <w:rsid w:val="00FB6F21"/>
    <w:rsid w:val="00FB7519"/>
    <w:rsid w:val="00FC1D91"/>
    <w:rsid w:val="00FC1DD9"/>
    <w:rsid w:val="00FC4052"/>
    <w:rsid w:val="00FC599C"/>
    <w:rsid w:val="00FC5D42"/>
    <w:rsid w:val="00FC5DDB"/>
    <w:rsid w:val="00FC62DE"/>
    <w:rsid w:val="00FC70A2"/>
    <w:rsid w:val="00FC714D"/>
    <w:rsid w:val="00FD0120"/>
    <w:rsid w:val="00FD0B85"/>
    <w:rsid w:val="00FD1349"/>
    <w:rsid w:val="00FD2324"/>
    <w:rsid w:val="00FD2466"/>
    <w:rsid w:val="00FD2835"/>
    <w:rsid w:val="00FD4C2E"/>
    <w:rsid w:val="00FD61D0"/>
    <w:rsid w:val="00FD7778"/>
    <w:rsid w:val="00FD7F0D"/>
    <w:rsid w:val="00FE13F7"/>
    <w:rsid w:val="00FE18BA"/>
    <w:rsid w:val="00FE2225"/>
    <w:rsid w:val="00FE289C"/>
    <w:rsid w:val="00FE4132"/>
    <w:rsid w:val="00FE604B"/>
    <w:rsid w:val="00FE6D55"/>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7AAC01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74657C"/>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3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ISOSecretObservations">
    <w:name w:val="ISO_Secret_Observations"/>
    <w:basedOn w:val="Normal"/>
    <w:rsid w:val="004E2264"/>
    <w:pPr>
      <w:spacing w:before="210" w:after="0" w:line="210" w:lineRule="exact"/>
    </w:pPr>
    <w:rPr>
      <w:rFonts w:ascii="Arial" w:eastAsia="Times New Roman" w:hAnsi="Arial" w:cs="Times New Roman"/>
      <w:sz w:val="18"/>
      <w:szCs w:val="20"/>
      <w:lang w:val="en-GB"/>
    </w:rPr>
  </w:style>
  <w:style w:type="paragraph" w:customStyle="1" w:styleId="ISOComments">
    <w:name w:val="ISO_Comments"/>
    <w:basedOn w:val="Normal"/>
    <w:rsid w:val="00DA7747"/>
    <w:pPr>
      <w:spacing w:before="210" w:after="0" w:line="210" w:lineRule="exact"/>
    </w:pPr>
    <w:rPr>
      <w:rFonts w:ascii="Arial" w:eastAsia="Times New Roman" w:hAnsi="Arial"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841711">
      <w:bodyDiv w:val="1"/>
      <w:marLeft w:val="0"/>
      <w:marRight w:val="0"/>
      <w:marTop w:val="0"/>
      <w:marBottom w:val="0"/>
      <w:divBdr>
        <w:top w:val="none" w:sz="0" w:space="0" w:color="auto"/>
        <w:left w:val="none" w:sz="0" w:space="0" w:color="auto"/>
        <w:bottom w:val="none" w:sz="0" w:space="0" w:color="auto"/>
        <w:right w:val="none" w:sz="0" w:space="0" w:color="auto"/>
      </w:divBdr>
    </w:div>
    <w:div w:id="59382647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6536180">
      <w:bodyDiv w:val="1"/>
      <w:marLeft w:val="0"/>
      <w:marRight w:val="0"/>
      <w:marTop w:val="0"/>
      <w:marBottom w:val="0"/>
      <w:divBdr>
        <w:top w:val="none" w:sz="0" w:space="0" w:color="auto"/>
        <w:left w:val="none" w:sz="0" w:space="0" w:color="auto"/>
        <w:bottom w:val="none" w:sz="0" w:space="0" w:color="auto"/>
        <w:right w:val="none" w:sz="0" w:space="0" w:color="auto"/>
      </w:divBdr>
    </w:div>
    <w:div w:id="1165126610">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7914884">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1333530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so.org/iso/iso_catalogue/catalogue_tc/catalogue_detail.htm?csnumber=38828" TargetMode="External"/><Relationship Id="rId20" Type="http://schemas.openxmlformats.org/officeDocument/2006/relationships/footer" Target="footer2.xml"/><Relationship Id="rId21" Type="http://schemas.openxmlformats.org/officeDocument/2006/relationships/header" Target="header1.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csee.umbc.edu/~tsimo1/CMSC455/IEEE-754-2008.pdf" TargetMode="External"/><Relationship Id="rId11" Type="http://schemas.openxmlformats.org/officeDocument/2006/relationships/hyperlink" Target="http://www.csee.umbc.edu/~tsimo1/CMSC455/IEEE-754-2008.pdf" TargetMode="Externa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n.wikisource.org/wiki/Ariane_501_Inquiry_Board_report" TargetMode="External"/><Relationship Id="rId15" Type="http://schemas.openxmlformats.org/officeDocument/2006/relationships/hyperlink" Target="http://cwe.mitre.org/" TargetMode="External"/><Relationship Id="rId16" Type="http://schemas.openxmlformats.org/officeDocument/2006/relationships/hyperlink" Target="http://www.nsc.liu.se/wg25/book" TargetMode="External"/><Relationship Id="rId17" Type="http://schemas.openxmlformats.org/officeDocument/2006/relationships/hyperlink" Target="http://archive.gao.gov/t2pbat6/145960.pdf" TargetMode="External"/><Relationship Id="rId18" Type="http://schemas.openxmlformats.org/officeDocument/2006/relationships/hyperlink" Target="http://www.siam.org/siamnews/general/patriot.htm" TargetMode="Externa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so.org/iso/iso_catalogue/catalogue_tc/catalogue_detail.htm?csnumber=29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ED77C9DC-1C23-DC44-8AD5-E09A86276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50</Pages>
  <Words>25603</Words>
  <Characters>145943</Characters>
  <Application>Microsoft Macintosh Word</Application>
  <DocSecurity>0</DocSecurity>
  <Lines>1216</Lines>
  <Paragraphs>342</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171204</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1</cp:revision>
  <cp:lastPrinted>2017-09-13T18:49:00Z</cp:lastPrinted>
  <dcterms:created xsi:type="dcterms:W3CDTF">2018-01-21T17:28:00Z</dcterms:created>
  <dcterms:modified xsi:type="dcterms:W3CDTF">2018-01-23T21:47:00Z</dcterms:modified>
</cp:coreProperties>
</file>