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33A6494B" w14:textId="4EFAB0CE" w:rsidR="00CE4BE7" w:rsidRDefault="00A32382">
      <w:pPr>
        <w:pStyle w:val="zzCover"/>
        <w:rPr>
          <w:color w:val="auto"/>
          <w:lang w:val="fr-FR"/>
        </w:rPr>
      </w:pPr>
      <w:r w:rsidRPr="0007492D">
        <w:rPr>
          <w:color w:val="auto"/>
          <w:lang w:val="fr-FR"/>
        </w:rPr>
        <w:t>ISO</w:t>
      </w:r>
      <w:bookmarkStart w:id="0" w:name="SK_TCSeparator1"/>
      <w:r w:rsidRPr="0007492D">
        <w:rPr>
          <w:color w:val="auto"/>
          <w:lang w:val="fr-FR"/>
        </w:rPr>
        <w:t>/</w:t>
      </w:r>
      <w:bookmarkEnd w:id="0"/>
      <w:r w:rsidRPr="0007492D">
        <w:rPr>
          <w:color w:val="auto"/>
          <w:lang w:val="fr-FR"/>
        </w:rPr>
        <w:t>IEC JTC 1/SC 22</w:t>
      </w:r>
      <w:r w:rsidR="004506CF">
        <w:rPr>
          <w:color w:val="auto"/>
          <w:lang w:val="fr-FR"/>
        </w:rPr>
        <w:t>/WG23</w:t>
      </w:r>
      <w:r w:rsidRPr="0007492D">
        <w:rPr>
          <w:color w:val="auto"/>
          <w:lang w:val="fr-FR"/>
        </w:rPr>
        <w:t> </w:t>
      </w:r>
      <w:r w:rsidR="004506CF" w:rsidRPr="00E22C30">
        <w:rPr>
          <w:color w:val="auto"/>
          <w:lang w:val="fr-FR"/>
        </w:rPr>
        <w:t>N</w:t>
      </w:r>
      <w:r w:rsidR="00CE4BE7" w:rsidRPr="00E22C30">
        <w:rPr>
          <w:color w:val="auto"/>
          <w:lang w:val="fr-FR"/>
        </w:rPr>
        <w:t>07</w:t>
      </w:r>
      <w:ins w:id="1" w:author="Clive Pygott" w:date="2018-01-27T18:16:00Z">
        <w:r w:rsidR="005B7EE8">
          <w:rPr>
            <w:color w:val="auto"/>
            <w:lang w:val="fr-FR"/>
          </w:rPr>
          <w:t>7</w:t>
        </w:r>
      </w:ins>
      <w:ins w:id="2" w:author="Clive Pygott" w:date="2018-03-22T19:19:00Z">
        <w:r w:rsidR="00D25F50">
          <w:rPr>
            <w:color w:val="auto"/>
            <w:lang w:val="fr-FR"/>
          </w:rPr>
          <w:t>9</w:t>
        </w:r>
      </w:ins>
      <w:del w:id="3" w:author="Clive Pygott" w:date="2018-01-27T18:16:00Z">
        <w:r w:rsidR="00E22C30" w:rsidRPr="00B50ED2" w:rsidDel="005B7EE8">
          <w:rPr>
            <w:color w:val="auto"/>
            <w:lang w:val="fr-FR"/>
          </w:rPr>
          <w:delText>6</w:delText>
        </w:r>
        <w:r w:rsidR="00E22C30" w:rsidDel="005B7EE8">
          <w:rPr>
            <w:color w:val="auto"/>
            <w:lang w:val="fr-FR"/>
          </w:rPr>
          <w:delText>8</w:delText>
        </w:r>
      </w:del>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46690F28"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D4092">
        <w:rPr>
          <w:b w:val="0"/>
          <w:bCs w:val="0"/>
          <w:color w:val="auto"/>
          <w:sz w:val="20"/>
          <w:szCs w:val="20"/>
        </w:rPr>
        <w:t>201</w:t>
      </w:r>
      <w:r w:rsidR="00044938">
        <w:rPr>
          <w:b w:val="0"/>
          <w:bCs w:val="0"/>
          <w:color w:val="auto"/>
          <w:sz w:val="20"/>
          <w:szCs w:val="20"/>
        </w:rPr>
        <w:t>7</w:t>
      </w:r>
      <w:r w:rsidR="000F2939">
        <w:rPr>
          <w:b w:val="0"/>
          <w:bCs w:val="0"/>
          <w:color w:val="auto"/>
          <w:sz w:val="20"/>
          <w:szCs w:val="20"/>
        </w:rPr>
        <w:t>-</w:t>
      </w:r>
      <w:r w:rsidR="006135C3">
        <w:rPr>
          <w:b w:val="0"/>
          <w:bCs w:val="0"/>
          <w:color w:val="auto"/>
          <w:sz w:val="20"/>
          <w:szCs w:val="20"/>
        </w:rPr>
        <w:t>12</w:t>
      </w:r>
      <w:r w:rsidR="00574A43">
        <w:rPr>
          <w:b w:val="0"/>
          <w:bCs w:val="0"/>
          <w:color w:val="auto"/>
          <w:sz w:val="20"/>
          <w:szCs w:val="20"/>
        </w:rPr>
        <w:t>-</w:t>
      </w:r>
      <w:r w:rsidR="006135C3">
        <w:rPr>
          <w:b w:val="0"/>
          <w:bCs w:val="0"/>
          <w:color w:val="auto"/>
          <w:sz w:val="20"/>
          <w:szCs w:val="20"/>
        </w:rPr>
        <w:t>24</w:t>
      </w:r>
    </w:p>
    <w:p w14:paraId="7C411FEC" w14:textId="0710064C"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4" w:name="CVP_Secretariat_Location"/>
      <w:r w:rsidRPr="00BD083E">
        <w:rPr>
          <w:b w:val="0"/>
          <w:bCs w:val="0"/>
          <w:color w:val="auto"/>
          <w:sz w:val="20"/>
          <w:szCs w:val="20"/>
        </w:rPr>
        <w:t>Secretariat</w:t>
      </w:r>
      <w:bookmarkEnd w:id="4"/>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 xml:space="preserve">Document </w:t>
      </w:r>
      <w:proofErr w:type="spellStart"/>
      <w:r w:rsidRPr="0007492D">
        <w:rPr>
          <w:b w:val="0"/>
          <w:bCs w:val="0"/>
          <w:color w:val="auto"/>
          <w:sz w:val="20"/>
          <w:szCs w:val="20"/>
          <w:lang w:val="fr-FR"/>
        </w:rPr>
        <w:t>subtype</w:t>
      </w:r>
      <w:proofErr w:type="spellEnd"/>
      <w:r w:rsidRPr="0007492D">
        <w:rPr>
          <w:b w:val="0"/>
          <w:bCs w:val="0"/>
          <w:color w:val="auto"/>
          <w:sz w:val="20"/>
          <w:szCs w:val="20"/>
          <w:lang w:val="fr-FR"/>
        </w:rPr>
        <w:t>: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proofErr w:type="spellStart"/>
      <w:r w:rsidR="00707984" w:rsidRPr="0007492D">
        <w:rPr>
          <w:b w:val="0"/>
          <w:bCs w:val="0"/>
          <w:color w:val="auto"/>
          <w:sz w:val="20"/>
          <w:szCs w:val="20"/>
          <w:lang w:val="fr-FR"/>
        </w:rPr>
        <w:t>development</w:t>
      </w:r>
      <w:proofErr w:type="spellEnd"/>
      <w:r w:rsidR="00707984" w:rsidRPr="0007492D">
        <w:rPr>
          <w:b w:val="0"/>
          <w:bCs w:val="0"/>
          <w:color w:val="auto"/>
          <w:sz w:val="20"/>
          <w:szCs w:val="20"/>
          <w:lang w:val="fr-FR"/>
        </w:rPr>
        <w:t xml:space="preserve">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 xml:space="preserve">Document </w:t>
      </w:r>
      <w:proofErr w:type="spellStart"/>
      <w:r w:rsidRPr="0007492D">
        <w:rPr>
          <w:b w:val="0"/>
          <w:bCs w:val="0"/>
          <w:color w:val="auto"/>
          <w:sz w:val="20"/>
          <w:szCs w:val="20"/>
          <w:lang w:val="fr-FR"/>
        </w:rPr>
        <w:t>language</w:t>
      </w:r>
      <w:proofErr w:type="spellEnd"/>
      <w:r w:rsidRPr="0007492D">
        <w:rPr>
          <w:b w:val="0"/>
          <w:bCs w:val="0"/>
          <w:color w:val="auto"/>
          <w:sz w:val="20"/>
          <w:szCs w:val="20"/>
          <w:lang w:val="fr-FR"/>
        </w:rPr>
        <w:t>: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288AADBC" w14:textId="7023DF6A" w:rsidR="00091C0F" w:rsidRDefault="003E6398">
      <w:pPr>
        <w:pStyle w:val="TOC1"/>
        <w:rPr>
          <w:b w:val="0"/>
          <w:bCs w:val="0"/>
          <w:lang w:val="en-GB" w:eastAsia="en-GB"/>
        </w:rPr>
      </w:pPr>
      <w:r>
        <w:fldChar w:fldCharType="begin"/>
      </w:r>
      <w:r w:rsidR="00A32382">
        <w:instrText xml:space="preserve"> TOC \o "1-2" \f \h \z \u </w:instrText>
      </w:r>
      <w:r>
        <w:fldChar w:fldCharType="separate"/>
      </w:r>
      <w:hyperlink w:anchor="_Toc492365363" w:history="1">
        <w:r w:rsidR="00091C0F" w:rsidRPr="00A56987">
          <w:rPr>
            <w:rStyle w:val="Hyperlink"/>
          </w:rPr>
          <w:t>Foreword</w:t>
        </w:r>
        <w:r w:rsidR="00091C0F">
          <w:rPr>
            <w:webHidden/>
          </w:rPr>
          <w:tab/>
        </w:r>
        <w:r w:rsidR="00091C0F">
          <w:rPr>
            <w:webHidden/>
          </w:rPr>
          <w:fldChar w:fldCharType="begin"/>
        </w:r>
        <w:r w:rsidR="00091C0F">
          <w:rPr>
            <w:webHidden/>
          </w:rPr>
          <w:instrText xml:space="preserve"> PAGEREF _Toc492365363 \h </w:instrText>
        </w:r>
        <w:r w:rsidR="00091C0F">
          <w:rPr>
            <w:webHidden/>
          </w:rPr>
        </w:r>
        <w:r w:rsidR="00091C0F">
          <w:rPr>
            <w:webHidden/>
          </w:rPr>
          <w:fldChar w:fldCharType="separate"/>
        </w:r>
        <w:r w:rsidR="00182F31">
          <w:rPr>
            <w:webHidden/>
          </w:rPr>
          <w:t>v</w:t>
        </w:r>
        <w:r w:rsidR="00091C0F">
          <w:rPr>
            <w:webHidden/>
          </w:rPr>
          <w:fldChar w:fldCharType="end"/>
        </w:r>
      </w:hyperlink>
    </w:p>
    <w:p w14:paraId="6B37BFD0" w14:textId="1B3D322C" w:rsidR="00091C0F" w:rsidRDefault="00083D82">
      <w:pPr>
        <w:pStyle w:val="TOC1"/>
        <w:rPr>
          <w:b w:val="0"/>
          <w:bCs w:val="0"/>
          <w:lang w:val="en-GB" w:eastAsia="en-GB"/>
        </w:rPr>
      </w:pPr>
      <w:hyperlink w:anchor="_Toc492365364" w:history="1">
        <w:r w:rsidR="00091C0F" w:rsidRPr="00A56987">
          <w:rPr>
            <w:rStyle w:val="Hyperlink"/>
          </w:rPr>
          <w:t>Introduction</w:t>
        </w:r>
        <w:r w:rsidR="00091C0F">
          <w:rPr>
            <w:webHidden/>
          </w:rPr>
          <w:tab/>
        </w:r>
        <w:r w:rsidR="00091C0F">
          <w:rPr>
            <w:webHidden/>
          </w:rPr>
          <w:fldChar w:fldCharType="begin"/>
        </w:r>
        <w:r w:rsidR="00091C0F">
          <w:rPr>
            <w:webHidden/>
          </w:rPr>
          <w:instrText xml:space="preserve"> PAGEREF _Toc492365364 \h </w:instrText>
        </w:r>
        <w:r w:rsidR="00091C0F">
          <w:rPr>
            <w:webHidden/>
          </w:rPr>
        </w:r>
        <w:r w:rsidR="00091C0F">
          <w:rPr>
            <w:webHidden/>
          </w:rPr>
          <w:fldChar w:fldCharType="separate"/>
        </w:r>
        <w:r w:rsidR="00182F31">
          <w:rPr>
            <w:webHidden/>
          </w:rPr>
          <w:t>vi</w:t>
        </w:r>
        <w:r w:rsidR="00091C0F">
          <w:rPr>
            <w:webHidden/>
          </w:rPr>
          <w:fldChar w:fldCharType="end"/>
        </w:r>
      </w:hyperlink>
    </w:p>
    <w:p w14:paraId="54C68972" w14:textId="2EC5AFB2" w:rsidR="00091C0F" w:rsidRDefault="00083D82">
      <w:pPr>
        <w:pStyle w:val="TOC1"/>
        <w:rPr>
          <w:b w:val="0"/>
          <w:bCs w:val="0"/>
          <w:lang w:val="en-GB" w:eastAsia="en-GB"/>
        </w:rPr>
      </w:pPr>
      <w:hyperlink w:anchor="_Toc492365365" w:history="1">
        <w:r w:rsidR="00091C0F" w:rsidRPr="00A56987">
          <w:rPr>
            <w:rStyle w:val="Hyperlink"/>
          </w:rPr>
          <w:t>1. Scope</w:t>
        </w:r>
        <w:r w:rsidR="00091C0F">
          <w:rPr>
            <w:webHidden/>
          </w:rPr>
          <w:tab/>
        </w:r>
        <w:r w:rsidR="00091C0F">
          <w:rPr>
            <w:webHidden/>
          </w:rPr>
          <w:fldChar w:fldCharType="begin"/>
        </w:r>
        <w:r w:rsidR="00091C0F">
          <w:rPr>
            <w:webHidden/>
          </w:rPr>
          <w:instrText xml:space="preserve"> PAGEREF _Toc492365365 \h </w:instrText>
        </w:r>
        <w:r w:rsidR="00091C0F">
          <w:rPr>
            <w:webHidden/>
          </w:rPr>
        </w:r>
        <w:r w:rsidR="00091C0F">
          <w:rPr>
            <w:webHidden/>
          </w:rPr>
          <w:fldChar w:fldCharType="separate"/>
        </w:r>
        <w:r w:rsidR="00182F31">
          <w:rPr>
            <w:webHidden/>
          </w:rPr>
          <w:t>1</w:t>
        </w:r>
        <w:r w:rsidR="00091C0F">
          <w:rPr>
            <w:webHidden/>
          </w:rPr>
          <w:fldChar w:fldCharType="end"/>
        </w:r>
      </w:hyperlink>
    </w:p>
    <w:p w14:paraId="5F93B00E" w14:textId="0DFAF2E4" w:rsidR="00091C0F" w:rsidRDefault="00083D82">
      <w:pPr>
        <w:pStyle w:val="TOC1"/>
        <w:rPr>
          <w:b w:val="0"/>
          <w:bCs w:val="0"/>
          <w:lang w:val="en-GB" w:eastAsia="en-GB"/>
        </w:rPr>
      </w:pPr>
      <w:hyperlink w:anchor="_Toc492365366" w:history="1">
        <w:r w:rsidR="00091C0F" w:rsidRPr="00A56987">
          <w:rPr>
            <w:rStyle w:val="Hyperlink"/>
          </w:rPr>
          <w:t>2. Normative references</w:t>
        </w:r>
        <w:r w:rsidR="00091C0F">
          <w:rPr>
            <w:webHidden/>
          </w:rPr>
          <w:tab/>
        </w:r>
        <w:r w:rsidR="00091C0F">
          <w:rPr>
            <w:webHidden/>
          </w:rPr>
          <w:fldChar w:fldCharType="begin"/>
        </w:r>
        <w:r w:rsidR="00091C0F">
          <w:rPr>
            <w:webHidden/>
          </w:rPr>
          <w:instrText xml:space="preserve"> PAGEREF _Toc492365366 \h </w:instrText>
        </w:r>
        <w:r w:rsidR="00091C0F">
          <w:rPr>
            <w:webHidden/>
          </w:rPr>
        </w:r>
        <w:r w:rsidR="00091C0F">
          <w:rPr>
            <w:webHidden/>
          </w:rPr>
          <w:fldChar w:fldCharType="separate"/>
        </w:r>
        <w:r w:rsidR="00182F31">
          <w:rPr>
            <w:webHidden/>
          </w:rPr>
          <w:t>1</w:t>
        </w:r>
        <w:r w:rsidR="00091C0F">
          <w:rPr>
            <w:webHidden/>
          </w:rPr>
          <w:fldChar w:fldCharType="end"/>
        </w:r>
      </w:hyperlink>
    </w:p>
    <w:p w14:paraId="3FD5FA87" w14:textId="3C972C14" w:rsidR="00091C0F" w:rsidRDefault="00083D82">
      <w:pPr>
        <w:pStyle w:val="TOC1"/>
        <w:rPr>
          <w:b w:val="0"/>
          <w:bCs w:val="0"/>
          <w:lang w:val="en-GB" w:eastAsia="en-GB"/>
        </w:rPr>
      </w:pPr>
      <w:hyperlink w:anchor="_Toc492365367" w:history="1">
        <w:r w:rsidR="00091C0F" w:rsidRPr="00A56987">
          <w:rPr>
            <w:rStyle w:val="Hyperlink"/>
          </w:rPr>
          <w:t>3. Terms and definitions, symbols and conventions</w:t>
        </w:r>
        <w:r w:rsidR="00091C0F">
          <w:rPr>
            <w:webHidden/>
          </w:rPr>
          <w:tab/>
        </w:r>
        <w:r w:rsidR="00091C0F">
          <w:rPr>
            <w:webHidden/>
          </w:rPr>
          <w:fldChar w:fldCharType="begin"/>
        </w:r>
        <w:r w:rsidR="00091C0F">
          <w:rPr>
            <w:webHidden/>
          </w:rPr>
          <w:instrText xml:space="preserve"> PAGEREF _Toc492365367 \h </w:instrText>
        </w:r>
        <w:r w:rsidR="00091C0F">
          <w:rPr>
            <w:webHidden/>
          </w:rPr>
        </w:r>
        <w:r w:rsidR="00091C0F">
          <w:rPr>
            <w:webHidden/>
          </w:rPr>
          <w:fldChar w:fldCharType="separate"/>
        </w:r>
        <w:r w:rsidR="00182F31">
          <w:rPr>
            <w:webHidden/>
          </w:rPr>
          <w:t>1</w:t>
        </w:r>
        <w:r w:rsidR="00091C0F">
          <w:rPr>
            <w:webHidden/>
          </w:rPr>
          <w:fldChar w:fldCharType="end"/>
        </w:r>
      </w:hyperlink>
    </w:p>
    <w:p w14:paraId="0EF8E709" w14:textId="4A8CD19F" w:rsidR="00091C0F" w:rsidRDefault="00083D82">
      <w:pPr>
        <w:pStyle w:val="TOC2"/>
        <w:rPr>
          <w:b w:val="0"/>
          <w:bCs w:val="0"/>
          <w:lang w:val="en-GB" w:eastAsia="en-GB"/>
        </w:rPr>
      </w:pPr>
      <w:hyperlink w:anchor="_Toc492365368" w:history="1">
        <w:r w:rsidR="00091C0F" w:rsidRPr="00A56987">
          <w:rPr>
            <w:rStyle w:val="Hyperlink"/>
          </w:rPr>
          <w:t>3.1 Terms and definitions</w:t>
        </w:r>
        <w:r w:rsidR="00091C0F">
          <w:rPr>
            <w:webHidden/>
          </w:rPr>
          <w:tab/>
        </w:r>
        <w:r w:rsidR="00091C0F">
          <w:rPr>
            <w:webHidden/>
          </w:rPr>
          <w:fldChar w:fldCharType="begin"/>
        </w:r>
        <w:r w:rsidR="00091C0F">
          <w:rPr>
            <w:webHidden/>
          </w:rPr>
          <w:instrText xml:space="preserve"> PAGEREF _Toc492365368 \h </w:instrText>
        </w:r>
        <w:r w:rsidR="00091C0F">
          <w:rPr>
            <w:webHidden/>
          </w:rPr>
        </w:r>
        <w:r w:rsidR="00091C0F">
          <w:rPr>
            <w:webHidden/>
          </w:rPr>
          <w:fldChar w:fldCharType="separate"/>
        </w:r>
        <w:r w:rsidR="00182F31">
          <w:rPr>
            <w:webHidden/>
          </w:rPr>
          <w:t>1</w:t>
        </w:r>
        <w:r w:rsidR="00091C0F">
          <w:rPr>
            <w:webHidden/>
          </w:rPr>
          <w:fldChar w:fldCharType="end"/>
        </w:r>
      </w:hyperlink>
    </w:p>
    <w:p w14:paraId="7DC3FD83" w14:textId="4777509D" w:rsidR="00091C0F" w:rsidRDefault="00083D82">
      <w:pPr>
        <w:pStyle w:val="TOC1"/>
        <w:rPr>
          <w:b w:val="0"/>
          <w:bCs w:val="0"/>
          <w:lang w:val="en-GB" w:eastAsia="en-GB"/>
        </w:rPr>
      </w:pPr>
      <w:hyperlink w:anchor="_Toc492365369" w:history="1">
        <w:r w:rsidR="00091C0F" w:rsidRPr="00A56987">
          <w:rPr>
            <w:rStyle w:val="Hyperlink"/>
          </w:rPr>
          <w:t>4. Language concepts</w:t>
        </w:r>
        <w:r w:rsidR="00091C0F">
          <w:rPr>
            <w:webHidden/>
          </w:rPr>
          <w:tab/>
        </w:r>
        <w:r w:rsidR="00091C0F">
          <w:rPr>
            <w:webHidden/>
          </w:rPr>
          <w:fldChar w:fldCharType="begin"/>
        </w:r>
        <w:r w:rsidR="00091C0F">
          <w:rPr>
            <w:webHidden/>
          </w:rPr>
          <w:instrText xml:space="preserve"> PAGEREF _Toc492365369 \h </w:instrText>
        </w:r>
        <w:r w:rsidR="00091C0F">
          <w:rPr>
            <w:webHidden/>
          </w:rPr>
        </w:r>
        <w:r w:rsidR="00091C0F">
          <w:rPr>
            <w:webHidden/>
          </w:rPr>
          <w:fldChar w:fldCharType="separate"/>
        </w:r>
        <w:r w:rsidR="00182F31">
          <w:rPr>
            <w:webHidden/>
          </w:rPr>
          <w:t>7</w:t>
        </w:r>
        <w:r w:rsidR="00091C0F">
          <w:rPr>
            <w:webHidden/>
          </w:rPr>
          <w:fldChar w:fldCharType="end"/>
        </w:r>
      </w:hyperlink>
    </w:p>
    <w:p w14:paraId="62E18219" w14:textId="393664D9" w:rsidR="00091C0F" w:rsidRDefault="00083D82">
      <w:pPr>
        <w:pStyle w:val="TOC1"/>
        <w:rPr>
          <w:b w:val="0"/>
          <w:bCs w:val="0"/>
          <w:lang w:val="en-GB" w:eastAsia="en-GB"/>
        </w:rPr>
      </w:pPr>
      <w:hyperlink w:anchor="_Toc492365370" w:history="1">
        <w:r w:rsidR="00091C0F" w:rsidRPr="00A56987">
          <w:rPr>
            <w:rStyle w:val="Hyperlink"/>
          </w:rPr>
          <w:t xml:space="preserve">5. </w:t>
        </w:r>
        <w:r w:rsidR="00091C0F" w:rsidRPr="00A56987">
          <w:rPr>
            <w:rStyle w:val="Hyperlink"/>
            <w:rFonts w:cs="Calibri"/>
            <w:lang w:val="en"/>
          </w:rPr>
          <w:t>Avoiding programming language vulnerabilities in C</w:t>
        </w:r>
        <w:r w:rsidR="00091C0F">
          <w:rPr>
            <w:webHidden/>
          </w:rPr>
          <w:tab/>
        </w:r>
        <w:r w:rsidR="00091C0F">
          <w:rPr>
            <w:webHidden/>
          </w:rPr>
          <w:fldChar w:fldCharType="begin"/>
        </w:r>
        <w:r w:rsidR="00091C0F">
          <w:rPr>
            <w:webHidden/>
          </w:rPr>
          <w:instrText xml:space="preserve"> PAGEREF _Toc492365370 \h </w:instrText>
        </w:r>
        <w:r w:rsidR="00091C0F">
          <w:rPr>
            <w:webHidden/>
          </w:rPr>
        </w:r>
        <w:r w:rsidR="00091C0F">
          <w:rPr>
            <w:webHidden/>
          </w:rPr>
          <w:fldChar w:fldCharType="separate"/>
        </w:r>
        <w:r w:rsidR="00182F31">
          <w:rPr>
            <w:webHidden/>
          </w:rPr>
          <w:t>7</w:t>
        </w:r>
        <w:r w:rsidR="00091C0F">
          <w:rPr>
            <w:webHidden/>
          </w:rPr>
          <w:fldChar w:fldCharType="end"/>
        </w:r>
      </w:hyperlink>
    </w:p>
    <w:p w14:paraId="0048EE80" w14:textId="475C8421" w:rsidR="00091C0F" w:rsidRDefault="00083D82">
      <w:pPr>
        <w:pStyle w:val="TOC1"/>
        <w:rPr>
          <w:b w:val="0"/>
          <w:bCs w:val="0"/>
          <w:lang w:val="en-GB" w:eastAsia="en-GB"/>
        </w:rPr>
      </w:pPr>
      <w:hyperlink w:anchor="_Toc492365371" w:history="1">
        <w:r w:rsidR="00091C0F" w:rsidRPr="00A56987">
          <w:rPr>
            <w:rStyle w:val="Hyperlink"/>
          </w:rPr>
          <w:t>6. Specific Guidance for C Vulnerabilities</w:t>
        </w:r>
        <w:r w:rsidR="00091C0F">
          <w:rPr>
            <w:webHidden/>
          </w:rPr>
          <w:tab/>
        </w:r>
        <w:r w:rsidR="00091C0F">
          <w:rPr>
            <w:webHidden/>
          </w:rPr>
          <w:fldChar w:fldCharType="begin"/>
        </w:r>
        <w:r w:rsidR="00091C0F">
          <w:rPr>
            <w:webHidden/>
          </w:rPr>
          <w:instrText xml:space="preserve"> PAGEREF _Toc492365371 \h </w:instrText>
        </w:r>
        <w:r w:rsidR="00091C0F">
          <w:rPr>
            <w:webHidden/>
          </w:rPr>
        </w:r>
        <w:r w:rsidR="00091C0F">
          <w:rPr>
            <w:webHidden/>
          </w:rPr>
          <w:fldChar w:fldCharType="separate"/>
        </w:r>
        <w:r w:rsidR="00182F31">
          <w:rPr>
            <w:webHidden/>
          </w:rPr>
          <w:t>9</w:t>
        </w:r>
        <w:r w:rsidR="00091C0F">
          <w:rPr>
            <w:webHidden/>
          </w:rPr>
          <w:fldChar w:fldCharType="end"/>
        </w:r>
      </w:hyperlink>
    </w:p>
    <w:p w14:paraId="08F249D1" w14:textId="4345D1CF" w:rsidR="00091C0F" w:rsidRDefault="00083D82">
      <w:pPr>
        <w:pStyle w:val="TOC2"/>
        <w:rPr>
          <w:b w:val="0"/>
          <w:bCs w:val="0"/>
          <w:lang w:val="en-GB" w:eastAsia="en-GB"/>
        </w:rPr>
      </w:pPr>
      <w:hyperlink w:anchor="_Toc492365372" w:history="1">
        <w:r w:rsidR="00091C0F" w:rsidRPr="00A56987">
          <w:rPr>
            <w:rStyle w:val="Hyperlink"/>
          </w:rPr>
          <w:t>6.1 General</w:t>
        </w:r>
        <w:r w:rsidR="00091C0F">
          <w:rPr>
            <w:webHidden/>
          </w:rPr>
          <w:tab/>
        </w:r>
        <w:r w:rsidR="00091C0F">
          <w:rPr>
            <w:webHidden/>
          </w:rPr>
          <w:fldChar w:fldCharType="begin"/>
        </w:r>
        <w:r w:rsidR="00091C0F">
          <w:rPr>
            <w:webHidden/>
          </w:rPr>
          <w:instrText xml:space="preserve"> PAGEREF _Toc492365372 \h </w:instrText>
        </w:r>
        <w:r w:rsidR="00091C0F">
          <w:rPr>
            <w:webHidden/>
          </w:rPr>
        </w:r>
        <w:r w:rsidR="00091C0F">
          <w:rPr>
            <w:webHidden/>
          </w:rPr>
          <w:fldChar w:fldCharType="separate"/>
        </w:r>
        <w:r w:rsidR="00182F31">
          <w:rPr>
            <w:webHidden/>
          </w:rPr>
          <w:t>9</w:t>
        </w:r>
        <w:r w:rsidR="00091C0F">
          <w:rPr>
            <w:webHidden/>
          </w:rPr>
          <w:fldChar w:fldCharType="end"/>
        </w:r>
      </w:hyperlink>
    </w:p>
    <w:p w14:paraId="52069BEF" w14:textId="688EDAA6" w:rsidR="00091C0F" w:rsidRDefault="00083D82">
      <w:pPr>
        <w:pStyle w:val="TOC2"/>
        <w:rPr>
          <w:b w:val="0"/>
          <w:bCs w:val="0"/>
          <w:lang w:val="en-GB" w:eastAsia="en-GB"/>
        </w:rPr>
      </w:pPr>
      <w:hyperlink w:anchor="_Toc492365373" w:history="1">
        <w:r w:rsidR="00091C0F" w:rsidRPr="00A56987">
          <w:rPr>
            <w:rStyle w:val="Hyperlink"/>
            <w:lang w:bidi="en-US"/>
          </w:rPr>
          <w:t>6.2 Type system [IHN]</w:t>
        </w:r>
        <w:r w:rsidR="00091C0F">
          <w:rPr>
            <w:webHidden/>
          </w:rPr>
          <w:tab/>
        </w:r>
        <w:r w:rsidR="00091C0F">
          <w:rPr>
            <w:webHidden/>
          </w:rPr>
          <w:fldChar w:fldCharType="begin"/>
        </w:r>
        <w:r w:rsidR="00091C0F">
          <w:rPr>
            <w:webHidden/>
          </w:rPr>
          <w:instrText xml:space="preserve"> PAGEREF _Toc492365373 \h </w:instrText>
        </w:r>
        <w:r w:rsidR="00091C0F">
          <w:rPr>
            <w:webHidden/>
          </w:rPr>
        </w:r>
        <w:r w:rsidR="00091C0F">
          <w:rPr>
            <w:webHidden/>
          </w:rPr>
          <w:fldChar w:fldCharType="separate"/>
        </w:r>
        <w:r w:rsidR="00182F31">
          <w:rPr>
            <w:webHidden/>
          </w:rPr>
          <w:t>9</w:t>
        </w:r>
        <w:r w:rsidR="00091C0F">
          <w:rPr>
            <w:webHidden/>
          </w:rPr>
          <w:fldChar w:fldCharType="end"/>
        </w:r>
      </w:hyperlink>
    </w:p>
    <w:p w14:paraId="62991334" w14:textId="4B66F416" w:rsidR="00091C0F" w:rsidRDefault="00083D82">
      <w:pPr>
        <w:pStyle w:val="TOC2"/>
        <w:rPr>
          <w:b w:val="0"/>
          <w:bCs w:val="0"/>
          <w:lang w:val="en-GB" w:eastAsia="en-GB"/>
        </w:rPr>
      </w:pPr>
      <w:hyperlink w:anchor="_Toc492365374" w:history="1">
        <w:r w:rsidR="00091C0F" w:rsidRPr="00A56987">
          <w:rPr>
            <w:rStyle w:val="Hyperlink"/>
            <w:lang w:bidi="en-US"/>
          </w:rPr>
          <w:t>6.3 Bit representations [STR]</w:t>
        </w:r>
        <w:r w:rsidR="00091C0F">
          <w:rPr>
            <w:webHidden/>
          </w:rPr>
          <w:tab/>
        </w:r>
        <w:r w:rsidR="00091C0F">
          <w:rPr>
            <w:webHidden/>
          </w:rPr>
          <w:fldChar w:fldCharType="begin"/>
        </w:r>
        <w:r w:rsidR="00091C0F">
          <w:rPr>
            <w:webHidden/>
          </w:rPr>
          <w:instrText xml:space="preserve"> PAGEREF _Toc492365374 \h </w:instrText>
        </w:r>
        <w:r w:rsidR="00091C0F">
          <w:rPr>
            <w:webHidden/>
          </w:rPr>
        </w:r>
        <w:r w:rsidR="00091C0F">
          <w:rPr>
            <w:webHidden/>
          </w:rPr>
          <w:fldChar w:fldCharType="separate"/>
        </w:r>
        <w:r w:rsidR="00182F31">
          <w:rPr>
            <w:webHidden/>
          </w:rPr>
          <w:t>10</w:t>
        </w:r>
        <w:r w:rsidR="00091C0F">
          <w:rPr>
            <w:webHidden/>
          </w:rPr>
          <w:fldChar w:fldCharType="end"/>
        </w:r>
      </w:hyperlink>
    </w:p>
    <w:p w14:paraId="25829852" w14:textId="47AECB68" w:rsidR="00091C0F" w:rsidRDefault="00083D82">
      <w:pPr>
        <w:pStyle w:val="TOC2"/>
        <w:rPr>
          <w:b w:val="0"/>
          <w:bCs w:val="0"/>
          <w:lang w:val="en-GB" w:eastAsia="en-GB"/>
        </w:rPr>
      </w:pPr>
      <w:hyperlink w:anchor="_Toc492365375" w:history="1">
        <w:r w:rsidR="00091C0F" w:rsidRPr="00A56987">
          <w:rPr>
            <w:rStyle w:val="Hyperlink"/>
            <w:lang w:bidi="en-US"/>
          </w:rPr>
          <w:t>6.4 Floating-point arithmetic [PLF]</w:t>
        </w:r>
        <w:r w:rsidR="00091C0F">
          <w:rPr>
            <w:webHidden/>
          </w:rPr>
          <w:tab/>
        </w:r>
        <w:r w:rsidR="00091C0F">
          <w:rPr>
            <w:webHidden/>
          </w:rPr>
          <w:fldChar w:fldCharType="begin"/>
        </w:r>
        <w:r w:rsidR="00091C0F">
          <w:rPr>
            <w:webHidden/>
          </w:rPr>
          <w:instrText xml:space="preserve"> PAGEREF _Toc492365375 \h </w:instrText>
        </w:r>
        <w:r w:rsidR="00091C0F">
          <w:rPr>
            <w:webHidden/>
          </w:rPr>
        </w:r>
        <w:r w:rsidR="00091C0F">
          <w:rPr>
            <w:webHidden/>
          </w:rPr>
          <w:fldChar w:fldCharType="separate"/>
        </w:r>
        <w:r w:rsidR="00182F31">
          <w:rPr>
            <w:webHidden/>
          </w:rPr>
          <w:t>11</w:t>
        </w:r>
        <w:r w:rsidR="00091C0F">
          <w:rPr>
            <w:webHidden/>
          </w:rPr>
          <w:fldChar w:fldCharType="end"/>
        </w:r>
      </w:hyperlink>
    </w:p>
    <w:p w14:paraId="1E1A40E2" w14:textId="17BE1F56" w:rsidR="00091C0F" w:rsidRDefault="00083D82">
      <w:pPr>
        <w:pStyle w:val="TOC2"/>
        <w:rPr>
          <w:b w:val="0"/>
          <w:bCs w:val="0"/>
          <w:lang w:val="en-GB" w:eastAsia="en-GB"/>
        </w:rPr>
      </w:pPr>
      <w:hyperlink w:anchor="_Toc492365376" w:history="1">
        <w:r w:rsidR="00091C0F" w:rsidRPr="00A56987">
          <w:rPr>
            <w:rStyle w:val="Hyperlink"/>
            <w:lang w:bidi="en-US"/>
          </w:rPr>
          <w:t>6.5 Enumerator issues [CCB]</w:t>
        </w:r>
        <w:r w:rsidR="00091C0F">
          <w:rPr>
            <w:webHidden/>
          </w:rPr>
          <w:tab/>
        </w:r>
        <w:r w:rsidR="00091C0F">
          <w:rPr>
            <w:webHidden/>
          </w:rPr>
          <w:fldChar w:fldCharType="begin"/>
        </w:r>
        <w:r w:rsidR="00091C0F">
          <w:rPr>
            <w:webHidden/>
          </w:rPr>
          <w:instrText xml:space="preserve"> PAGEREF _Toc492365376 \h </w:instrText>
        </w:r>
        <w:r w:rsidR="00091C0F">
          <w:rPr>
            <w:webHidden/>
          </w:rPr>
        </w:r>
        <w:r w:rsidR="00091C0F">
          <w:rPr>
            <w:webHidden/>
          </w:rPr>
          <w:fldChar w:fldCharType="separate"/>
        </w:r>
        <w:r w:rsidR="00182F31">
          <w:rPr>
            <w:webHidden/>
          </w:rPr>
          <w:t>12</w:t>
        </w:r>
        <w:r w:rsidR="00091C0F">
          <w:rPr>
            <w:webHidden/>
          </w:rPr>
          <w:fldChar w:fldCharType="end"/>
        </w:r>
      </w:hyperlink>
    </w:p>
    <w:p w14:paraId="7037CF54" w14:textId="73C4F5D0" w:rsidR="00091C0F" w:rsidRDefault="00083D82">
      <w:pPr>
        <w:pStyle w:val="TOC2"/>
        <w:rPr>
          <w:b w:val="0"/>
          <w:bCs w:val="0"/>
          <w:lang w:val="en-GB" w:eastAsia="en-GB"/>
        </w:rPr>
      </w:pPr>
      <w:hyperlink w:anchor="_Toc492365377" w:history="1">
        <w:r w:rsidR="00091C0F" w:rsidRPr="00A56987">
          <w:rPr>
            <w:rStyle w:val="Hyperlink"/>
            <w:lang w:bidi="en-US"/>
          </w:rPr>
          <w:t>6.6 Conversion errors [FLC]</w:t>
        </w:r>
        <w:r w:rsidR="00091C0F">
          <w:rPr>
            <w:webHidden/>
          </w:rPr>
          <w:tab/>
        </w:r>
        <w:r w:rsidR="00091C0F">
          <w:rPr>
            <w:webHidden/>
          </w:rPr>
          <w:fldChar w:fldCharType="begin"/>
        </w:r>
        <w:r w:rsidR="00091C0F">
          <w:rPr>
            <w:webHidden/>
          </w:rPr>
          <w:instrText xml:space="preserve"> PAGEREF _Toc492365377 \h </w:instrText>
        </w:r>
        <w:r w:rsidR="00091C0F">
          <w:rPr>
            <w:webHidden/>
          </w:rPr>
        </w:r>
        <w:r w:rsidR="00091C0F">
          <w:rPr>
            <w:webHidden/>
          </w:rPr>
          <w:fldChar w:fldCharType="separate"/>
        </w:r>
        <w:r w:rsidR="00182F31">
          <w:rPr>
            <w:webHidden/>
          </w:rPr>
          <w:t>14</w:t>
        </w:r>
        <w:r w:rsidR="00091C0F">
          <w:rPr>
            <w:webHidden/>
          </w:rPr>
          <w:fldChar w:fldCharType="end"/>
        </w:r>
      </w:hyperlink>
    </w:p>
    <w:p w14:paraId="2819B052" w14:textId="66172904" w:rsidR="00091C0F" w:rsidRDefault="00083D82">
      <w:pPr>
        <w:pStyle w:val="TOC2"/>
        <w:rPr>
          <w:b w:val="0"/>
          <w:bCs w:val="0"/>
          <w:lang w:val="en-GB" w:eastAsia="en-GB"/>
        </w:rPr>
      </w:pPr>
      <w:hyperlink w:anchor="_Toc492365378" w:history="1">
        <w:r w:rsidR="00091C0F" w:rsidRPr="00A56987">
          <w:rPr>
            <w:rStyle w:val="Hyperlink"/>
            <w:lang w:bidi="en-US"/>
          </w:rPr>
          <w:t>6.7 String termination [CJM]</w:t>
        </w:r>
        <w:r w:rsidR="00091C0F">
          <w:rPr>
            <w:webHidden/>
          </w:rPr>
          <w:tab/>
        </w:r>
        <w:r w:rsidR="00091C0F">
          <w:rPr>
            <w:webHidden/>
          </w:rPr>
          <w:fldChar w:fldCharType="begin"/>
        </w:r>
        <w:r w:rsidR="00091C0F">
          <w:rPr>
            <w:webHidden/>
          </w:rPr>
          <w:instrText xml:space="preserve"> PAGEREF _Toc492365378 \h </w:instrText>
        </w:r>
        <w:r w:rsidR="00091C0F">
          <w:rPr>
            <w:webHidden/>
          </w:rPr>
        </w:r>
        <w:r w:rsidR="00091C0F">
          <w:rPr>
            <w:webHidden/>
          </w:rPr>
          <w:fldChar w:fldCharType="separate"/>
        </w:r>
        <w:r w:rsidR="00182F31">
          <w:rPr>
            <w:webHidden/>
          </w:rPr>
          <w:t>16</w:t>
        </w:r>
        <w:r w:rsidR="00091C0F">
          <w:rPr>
            <w:webHidden/>
          </w:rPr>
          <w:fldChar w:fldCharType="end"/>
        </w:r>
      </w:hyperlink>
    </w:p>
    <w:p w14:paraId="7C8DF55B" w14:textId="218D736B" w:rsidR="00091C0F" w:rsidRDefault="00083D82">
      <w:pPr>
        <w:pStyle w:val="TOC2"/>
        <w:rPr>
          <w:b w:val="0"/>
          <w:bCs w:val="0"/>
          <w:lang w:val="en-GB" w:eastAsia="en-GB"/>
        </w:rPr>
      </w:pPr>
      <w:hyperlink w:anchor="_Toc492365379" w:history="1">
        <w:r w:rsidR="00091C0F" w:rsidRPr="00A56987">
          <w:rPr>
            <w:rStyle w:val="Hyperlink"/>
            <w:lang w:bidi="en-US"/>
          </w:rPr>
          <w:t>6.8 Buffer boundary violation [HCB]</w:t>
        </w:r>
        <w:r w:rsidR="00091C0F">
          <w:rPr>
            <w:webHidden/>
          </w:rPr>
          <w:tab/>
        </w:r>
        <w:r w:rsidR="00091C0F">
          <w:rPr>
            <w:webHidden/>
          </w:rPr>
          <w:fldChar w:fldCharType="begin"/>
        </w:r>
        <w:r w:rsidR="00091C0F">
          <w:rPr>
            <w:webHidden/>
          </w:rPr>
          <w:instrText xml:space="preserve"> PAGEREF _Toc492365379 \h </w:instrText>
        </w:r>
        <w:r w:rsidR="00091C0F">
          <w:rPr>
            <w:webHidden/>
          </w:rPr>
        </w:r>
        <w:r w:rsidR="00091C0F">
          <w:rPr>
            <w:webHidden/>
          </w:rPr>
          <w:fldChar w:fldCharType="separate"/>
        </w:r>
        <w:r w:rsidR="00182F31">
          <w:rPr>
            <w:webHidden/>
          </w:rPr>
          <w:t>16</w:t>
        </w:r>
        <w:r w:rsidR="00091C0F">
          <w:rPr>
            <w:webHidden/>
          </w:rPr>
          <w:fldChar w:fldCharType="end"/>
        </w:r>
      </w:hyperlink>
    </w:p>
    <w:p w14:paraId="6D0A8D68" w14:textId="4A91981A" w:rsidR="00091C0F" w:rsidRDefault="00083D82">
      <w:pPr>
        <w:pStyle w:val="TOC2"/>
        <w:rPr>
          <w:b w:val="0"/>
          <w:bCs w:val="0"/>
          <w:lang w:val="en-GB" w:eastAsia="en-GB"/>
        </w:rPr>
      </w:pPr>
      <w:hyperlink w:anchor="_Toc492365380" w:history="1">
        <w:r w:rsidR="00091C0F" w:rsidRPr="00A56987">
          <w:rPr>
            <w:rStyle w:val="Hyperlink"/>
            <w:lang w:bidi="en-US"/>
          </w:rPr>
          <w:t>6.9 Unchecked array indexing [XYZ]</w:t>
        </w:r>
        <w:r w:rsidR="00091C0F">
          <w:rPr>
            <w:webHidden/>
          </w:rPr>
          <w:tab/>
        </w:r>
        <w:r w:rsidR="00091C0F">
          <w:rPr>
            <w:webHidden/>
          </w:rPr>
          <w:fldChar w:fldCharType="begin"/>
        </w:r>
        <w:r w:rsidR="00091C0F">
          <w:rPr>
            <w:webHidden/>
          </w:rPr>
          <w:instrText xml:space="preserve"> PAGEREF _Toc492365380 \h </w:instrText>
        </w:r>
        <w:r w:rsidR="00091C0F">
          <w:rPr>
            <w:webHidden/>
          </w:rPr>
        </w:r>
        <w:r w:rsidR="00091C0F">
          <w:rPr>
            <w:webHidden/>
          </w:rPr>
          <w:fldChar w:fldCharType="separate"/>
        </w:r>
        <w:r w:rsidR="00182F31">
          <w:rPr>
            <w:webHidden/>
          </w:rPr>
          <w:t>18</w:t>
        </w:r>
        <w:r w:rsidR="00091C0F">
          <w:rPr>
            <w:webHidden/>
          </w:rPr>
          <w:fldChar w:fldCharType="end"/>
        </w:r>
      </w:hyperlink>
    </w:p>
    <w:p w14:paraId="48DFB79B" w14:textId="4E84FB2E" w:rsidR="00091C0F" w:rsidRDefault="00083D82">
      <w:pPr>
        <w:pStyle w:val="TOC2"/>
        <w:rPr>
          <w:b w:val="0"/>
          <w:bCs w:val="0"/>
          <w:lang w:val="en-GB" w:eastAsia="en-GB"/>
        </w:rPr>
      </w:pPr>
      <w:hyperlink w:anchor="_Toc492365381" w:history="1">
        <w:r w:rsidR="00091C0F" w:rsidRPr="00A56987">
          <w:rPr>
            <w:rStyle w:val="Hyperlink"/>
            <w:lang w:bidi="en-US"/>
          </w:rPr>
          <w:t>6.10 Unchecked array copying [XYW]</w:t>
        </w:r>
        <w:r w:rsidR="00091C0F">
          <w:rPr>
            <w:webHidden/>
          </w:rPr>
          <w:tab/>
        </w:r>
        <w:r w:rsidR="00091C0F">
          <w:rPr>
            <w:webHidden/>
          </w:rPr>
          <w:fldChar w:fldCharType="begin"/>
        </w:r>
        <w:r w:rsidR="00091C0F">
          <w:rPr>
            <w:webHidden/>
          </w:rPr>
          <w:instrText xml:space="preserve"> PAGEREF _Toc492365381 \h </w:instrText>
        </w:r>
        <w:r w:rsidR="00091C0F">
          <w:rPr>
            <w:webHidden/>
          </w:rPr>
        </w:r>
        <w:r w:rsidR="00091C0F">
          <w:rPr>
            <w:webHidden/>
          </w:rPr>
          <w:fldChar w:fldCharType="separate"/>
        </w:r>
        <w:r w:rsidR="00182F31">
          <w:rPr>
            <w:webHidden/>
          </w:rPr>
          <w:t>19</w:t>
        </w:r>
        <w:r w:rsidR="00091C0F">
          <w:rPr>
            <w:webHidden/>
          </w:rPr>
          <w:fldChar w:fldCharType="end"/>
        </w:r>
      </w:hyperlink>
    </w:p>
    <w:p w14:paraId="499393A5" w14:textId="5EA4F677" w:rsidR="00091C0F" w:rsidRDefault="00083D82">
      <w:pPr>
        <w:pStyle w:val="TOC2"/>
        <w:rPr>
          <w:b w:val="0"/>
          <w:bCs w:val="0"/>
          <w:lang w:val="en-GB" w:eastAsia="en-GB"/>
        </w:rPr>
      </w:pPr>
      <w:hyperlink w:anchor="_Toc492365382" w:history="1">
        <w:r w:rsidR="00091C0F" w:rsidRPr="00A56987">
          <w:rPr>
            <w:rStyle w:val="Hyperlink"/>
            <w:lang w:bidi="en-US"/>
          </w:rPr>
          <w:t>6.11 Pointer type conversions [HFC]</w:t>
        </w:r>
        <w:r w:rsidR="00091C0F">
          <w:rPr>
            <w:webHidden/>
          </w:rPr>
          <w:tab/>
        </w:r>
        <w:r w:rsidR="00091C0F">
          <w:rPr>
            <w:webHidden/>
          </w:rPr>
          <w:fldChar w:fldCharType="begin"/>
        </w:r>
        <w:r w:rsidR="00091C0F">
          <w:rPr>
            <w:webHidden/>
          </w:rPr>
          <w:instrText xml:space="preserve"> PAGEREF _Toc492365382 \h </w:instrText>
        </w:r>
        <w:r w:rsidR="00091C0F">
          <w:rPr>
            <w:webHidden/>
          </w:rPr>
        </w:r>
        <w:r w:rsidR="00091C0F">
          <w:rPr>
            <w:webHidden/>
          </w:rPr>
          <w:fldChar w:fldCharType="separate"/>
        </w:r>
        <w:r w:rsidR="00182F31">
          <w:rPr>
            <w:webHidden/>
          </w:rPr>
          <w:t>19</w:t>
        </w:r>
        <w:r w:rsidR="00091C0F">
          <w:rPr>
            <w:webHidden/>
          </w:rPr>
          <w:fldChar w:fldCharType="end"/>
        </w:r>
      </w:hyperlink>
    </w:p>
    <w:p w14:paraId="3D93EEB8" w14:textId="79901C80" w:rsidR="00091C0F" w:rsidRDefault="00083D82">
      <w:pPr>
        <w:pStyle w:val="TOC2"/>
        <w:rPr>
          <w:b w:val="0"/>
          <w:bCs w:val="0"/>
          <w:lang w:val="en-GB" w:eastAsia="en-GB"/>
        </w:rPr>
      </w:pPr>
      <w:hyperlink w:anchor="_Toc492365383" w:history="1">
        <w:r w:rsidR="00091C0F" w:rsidRPr="00A56987">
          <w:rPr>
            <w:rStyle w:val="Hyperlink"/>
            <w:lang w:bidi="en-US"/>
          </w:rPr>
          <w:t>6.12 Pointer arithmetic [RVG]</w:t>
        </w:r>
        <w:r w:rsidR="00091C0F">
          <w:rPr>
            <w:webHidden/>
          </w:rPr>
          <w:tab/>
        </w:r>
        <w:r w:rsidR="00091C0F">
          <w:rPr>
            <w:webHidden/>
          </w:rPr>
          <w:fldChar w:fldCharType="begin"/>
        </w:r>
        <w:r w:rsidR="00091C0F">
          <w:rPr>
            <w:webHidden/>
          </w:rPr>
          <w:instrText xml:space="preserve"> PAGEREF _Toc492365383 \h </w:instrText>
        </w:r>
        <w:r w:rsidR="00091C0F">
          <w:rPr>
            <w:webHidden/>
          </w:rPr>
        </w:r>
        <w:r w:rsidR="00091C0F">
          <w:rPr>
            <w:webHidden/>
          </w:rPr>
          <w:fldChar w:fldCharType="separate"/>
        </w:r>
        <w:r w:rsidR="00182F31">
          <w:rPr>
            <w:webHidden/>
          </w:rPr>
          <w:t>20</w:t>
        </w:r>
        <w:r w:rsidR="00091C0F">
          <w:rPr>
            <w:webHidden/>
          </w:rPr>
          <w:fldChar w:fldCharType="end"/>
        </w:r>
      </w:hyperlink>
    </w:p>
    <w:p w14:paraId="6F39D126" w14:textId="28A26292" w:rsidR="00091C0F" w:rsidRDefault="00083D82">
      <w:pPr>
        <w:pStyle w:val="TOC2"/>
        <w:rPr>
          <w:b w:val="0"/>
          <w:bCs w:val="0"/>
          <w:lang w:val="en-GB" w:eastAsia="en-GB"/>
        </w:rPr>
      </w:pPr>
      <w:hyperlink w:anchor="_Toc492365384" w:history="1">
        <w:r w:rsidR="00091C0F" w:rsidRPr="00A56987">
          <w:rPr>
            <w:rStyle w:val="Hyperlink"/>
            <w:lang w:bidi="en-US"/>
          </w:rPr>
          <w:t>6.13 NULL pointer dereference [XYH]</w:t>
        </w:r>
        <w:r w:rsidR="00091C0F">
          <w:rPr>
            <w:webHidden/>
          </w:rPr>
          <w:tab/>
        </w:r>
        <w:r w:rsidR="00091C0F">
          <w:rPr>
            <w:webHidden/>
          </w:rPr>
          <w:fldChar w:fldCharType="begin"/>
        </w:r>
        <w:r w:rsidR="00091C0F">
          <w:rPr>
            <w:webHidden/>
          </w:rPr>
          <w:instrText xml:space="preserve"> PAGEREF _Toc492365384 \h </w:instrText>
        </w:r>
        <w:r w:rsidR="00091C0F">
          <w:rPr>
            <w:webHidden/>
          </w:rPr>
        </w:r>
        <w:r w:rsidR="00091C0F">
          <w:rPr>
            <w:webHidden/>
          </w:rPr>
          <w:fldChar w:fldCharType="separate"/>
        </w:r>
        <w:r w:rsidR="00182F31">
          <w:rPr>
            <w:webHidden/>
          </w:rPr>
          <w:t>21</w:t>
        </w:r>
        <w:r w:rsidR="00091C0F">
          <w:rPr>
            <w:webHidden/>
          </w:rPr>
          <w:fldChar w:fldCharType="end"/>
        </w:r>
      </w:hyperlink>
    </w:p>
    <w:p w14:paraId="18198383" w14:textId="78AC4F7B" w:rsidR="00091C0F" w:rsidRDefault="00083D82">
      <w:pPr>
        <w:pStyle w:val="TOC2"/>
        <w:rPr>
          <w:b w:val="0"/>
          <w:bCs w:val="0"/>
          <w:lang w:val="en-GB" w:eastAsia="en-GB"/>
        </w:rPr>
      </w:pPr>
      <w:hyperlink w:anchor="_Toc492365385" w:history="1">
        <w:r w:rsidR="00091C0F" w:rsidRPr="00A56987">
          <w:rPr>
            <w:rStyle w:val="Hyperlink"/>
            <w:lang w:bidi="en-US"/>
          </w:rPr>
          <w:t>6.14 Dangling reference to heap [XYK]</w:t>
        </w:r>
        <w:r w:rsidR="00091C0F">
          <w:rPr>
            <w:webHidden/>
          </w:rPr>
          <w:tab/>
        </w:r>
        <w:r w:rsidR="00091C0F">
          <w:rPr>
            <w:webHidden/>
          </w:rPr>
          <w:fldChar w:fldCharType="begin"/>
        </w:r>
        <w:r w:rsidR="00091C0F">
          <w:rPr>
            <w:webHidden/>
          </w:rPr>
          <w:instrText xml:space="preserve"> PAGEREF _Toc492365385 \h </w:instrText>
        </w:r>
        <w:r w:rsidR="00091C0F">
          <w:rPr>
            <w:webHidden/>
          </w:rPr>
        </w:r>
        <w:r w:rsidR="00091C0F">
          <w:rPr>
            <w:webHidden/>
          </w:rPr>
          <w:fldChar w:fldCharType="separate"/>
        </w:r>
        <w:r w:rsidR="00182F31">
          <w:rPr>
            <w:webHidden/>
          </w:rPr>
          <w:t>22</w:t>
        </w:r>
        <w:r w:rsidR="00091C0F">
          <w:rPr>
            <w:webHidden/>
          </w:rPr>
          <w:fldChar w:fldCharType="end"/>
        </w:r>
      </w:hyperlink>
    </w:p>
    <w:p w14:paraId="25D6F0DD" w14:textId="057216BA" w:rsidR="00091C0F" w:rsidRDefault="00083D82">
      <w:pPr>
        <w:pStyle w:val="TOC2"/>
        <w:rPr>
          <w:b w:val="0"/>
          <w:bCs w:val="0"/>
          <w:lang w:val="en-GB" w:eastAsia="en-GB"/>
        </w:rPr>
      </w:pPr>
      <w:hyperlink w:anchor="_Toc492365386" w:history="1">
        <w:r w:rsidR="00091C0F" w:rsidRPr="00A56987">
          <w:rPr>
            <w:rStyle w:val="Hyperlink"/>
            <w:lang w:bidi="en-US"/>
          </w:rPr>
          <w:t>6.15 Arithmetic wrap-around error [FIF]</w:t>
        </w:r>
        <w:r w:rsidR="00091C0F">
          <w:rPr>
            <w:webHidden/>
          </w:rPr>
          <w:tab/>
        </w:r>
        <w:r w:rsidR="00091C0F">
          <w:rPr>
            <w:webHidden/>
          </w:rPr>
          <w:fldChar w:fldCharType="begin"/>
        </w:r>
        <w:r w:rsidR="00091C0F">
          <w:rPr>
            <w:webHidden/>
          </w:rPr>
          <w:instrText xml:space="preserve"> PAGEREF _Toc492365386 \h </w:instrText>
        </w:r>
        <w:r w:rsidR="00091C0F">
          <w:rPr>
            <w:webHidden/>
          </w:rPr>
        </w:r>
        <w:r w:rsidR="00091C0F">
          <w:rPr>
            <w:webHidden/>
          </w:rPr>
          <w:fldChar w:fldCharType="separate"/>
        </w:r>
        <w:r w:rsidR="00182F31">
          <w:rPr>
            <w:webHidden/>
          </w:rPr>
          <w:t>23</w:t>
        </w:r>
        <w:r w:rsidR="00091C0F">
          <w:rPr>
            <w:webHidden/>
          </w:rPr>
          <w:fldChar w:fldCharType="end"/>
        </w:r>
      </w:hyperlink>
    </w:p>
    <w:p w14:paraId="41E31192" w14:textId="04DE868F" w:rsidR="00091C0F" w:rsidRDefault="00083D82">
      <w:pPr>
        <w:pStyle w:val="TOC2"/>
        <w:rPr>
          <w:b w:val="0"/>
          <w:bCs w:val="0"/>
          <w:lang w:val="en-GB" w:eastAsia="en-GB"/>
        </w:rPr>
      </w:pPr>
      <w:hyperlink w:anchor="_Toc492365387" w:history="1">
        <w:r w:rsidR="00091C0F" w:rsidRPr="00A56987">
          <w:rPr>
            <w:rStyle w:val="Hyperlink"/>
            <w:lang w:bidi="en-US"/>
          </w:rPr>
          <w:t>6.16 Using shift operations for multiplication and division [PIK]</w:t>
        </w:r>
        <w:r w:rsidR="00091C0F">
          <w:rPr>
            <w:webHidden/>
          </w:rPr>
          <w:tab/>
        </w:r>
        <w:r w:rsidR="00091C0F">
          <w:rPr>
            <w:webHidden/>
          </w:rPr>
          <w:fldChar w:fldCharType="begin"/>
        </w:r>
        <w:r w:rsidR="00091C0F">
          <w:rPr>
            <w:webHidden/>
          </w:rPr>
          <w:instrText xml:space="preserve"> PAGEREF _Toc492365387 \h </w:instrText>
        </w:r>
        <w:r w:rsidR="00091C0F">
          <w:rPr>
            <w:webHidden/>
          </w:rPr>
        </w:r>
        <w:r w:rsidR="00091C0F">
          <w:rPr>
            <w:webHidden/>
          </w:rPr>
          <w:fldChar w:fldCharType="separate"/>
        </w:r>
        <w:r w:rsidR="00182F31">
          <w:rPr>
            <w:webHidden/>
          </w:rPr>
          <w:t>25</w:t>
        </w:r>
        <w:r w:rsidR="00091C0F">
          <w:rPr>
            <w:webHidden/>
          </w:rPr>
          <w:fldChar w:fldCharType="end"/>
        </w:r>
      </w:hyperlink>
    </w:p>
    <w:p w14:paraId="3F25EC39" w14:textId="67DCDD22" w:rsidR="00091C0F" w:rsidRDefault="00083D82">
      <w:pPr>
        <w:pStyle w:val="TOC2"/>
        <w:rPr>
          <w:b w:val="0"/>
          <w:bCs w:val="0"/>
          <w:lang w:val="en-GB" w:eastAsia="en-GB"/>
        </w:rPr>
      </w:pPr>
      <w:hyperlink w:anchor="_Toc492365388" w:history="1">
        <w:r w:rsidR="00091C0F" w:rsidRPr="00A56987">
          <w:rPr>
            <w:rStyle w:val="Hyperlink"/>
            <w:lang w:bidi="en-US"/>
          </w:rPr>
          <w:t>6.17 Choice of clear names [NAI]</w:t>
        </w:r>
        <w:r w:rsidR="00091C0F">
          <w:rPr>
            <w:webHidden/>
          </w:rPr>
          <w:tab/>
        </w:r>
        <w:r w:rsidR="00091C0F">
          <w:rPr>
            <w:webHidden/>
          </w:rPr>
          <w:fldChar w:fldCharType="begin"/>
        </w:r>
        <w:r w:rsidR="00091C0F">
          <w:rPr>
            <w:webHidden/>
          </w:rPr>
          <w:instrText xml:space="preserve"> PAGEREF _Toc492365388 \h </w:instrText>
        </w:r>
        <w:r w:rsidR="00091C0F">
          <w:rPr>
            <w:webHidden/>
          </w:rPr>
        </w:r>
        <w:r w:rsidR="00091C0F">
          <w:rPr>
            <w:webHidden/>
          </w:rPr>
          <w:fldChar w:fldCharType="separate"/>
        </w:r>
        <w:r w:rsidR="00182F31">
          <w:rPr>
            <w:webHidden/>
          </w:rPr>
          <w:t>25</w:t>
        </w:r>
        <w:r w:rsidR="00091C0F">
          <w:rPr>
            <w:webHidden/>
          </w:rPr>
          <w:fldChar w:fldCharType="end"/>
        </w:r>
      </w:hyperlink>
    </w:p>
    <w:p w14:paraId="2CE42CE9" w14:textId="1F1C629B" w:rsidR="00091C0F" w:rsidRDefault="00083D82">
      <w:pPr>
        <w:pStyle w:val="TOC2"/>
        <w:rPr>
          <w:b w:val="0"/>
          <w:bCs w:val="0"/>
          <w:lang w:val="en-GB" w:eastAsia="en-GB"/>
        </w:rPr>
      </w:pPr>
      <w:hyperlink w:anchor="_Toc492365389" w:history="1">
        <w:r w:rsidR="00091C0F" w:rsidRPr="00A56987">
          <w:rPr>
            <w:rStyle w:val="Hyperlink"/>
            <w:lang w:bidi="en-US"/>
          </w:rPr>
          <w:t>6.18 Dead store [WXQ]</w:t>
        </w:r>
        <w:r w:rsidR="00091C0F">
          <w:rPr>
            <w:webHidden/>
          </w:rPr>
          <w:tab/>
        </w:r>
        <w:r w:rsidR="00091C0F">
          <w:rPr>
            <w:webHidden/>
          </w:rPr>
          <w:fldChar w:fldCharType="begin"/>
        </w:r>
        <w:r w:rsidR="00091C0F">
          <w:rPr>
            <w:webHidden/>
          </w:rPr>
          <w:instrText xml:space="preserve"> PAGEREF _Toc492365389 \h </w:instrText>
        </w:r>
        <w:r w:rsidR="00091C0F">
          <w:rPr>
            <w:webHidden/>
          </w:rPr>
        </w:r>
        <w:r w:rsidR="00091C0F">
          <w:rPr>
            <w:webHidden/>
          </w:rPr>
          <w:fldChar w:fldCharType="separate"/>
        </w:r>
        <w:r w:rsidR="00182F31">
          <w:rPr>
            <w:webHidden/>
          </w:rPr>
          <w:t>26</w:t>
        </w:r>
        <w:r w:rsidR="00091C0F">
          <w:rPr>
            <w:webHidden/>
          </w:rPr>
          <w:fldChar w:fldCharType="end"/>
        </w:r>
      </w:hyperlink>
    </w:p>
    <w:p w14:paraId="489BB731" w14:textId="1EFF9473" w:rsidR="00091C0F" w:rsidRDefault="00083D82">
      <w:pPr>
        <w:pStyle w:val="TOC2"/>
        <w:rPr>
          <w:b w:val="0"/>
          <w:bCs w:val="0"/>
          <w:lang w:val="en-GB" w:eastAsia="en-GB"/>
        </w:rPr>
      </w:pPr>
      <w:hyperlink w:anchor="_Toc492365390" w:history="1">
        <w:r w:rsidR="00091C0F" w:rsidRPr="00A56987">
          <w:rPr>
            <w:rStyle w:val="Hyperlink"/>
            <w:lang w:bidi="en-US"/>
          </w:rPr>
          <w:t>6.19 Unused variable [YZS]</w:t>
        </w:r>
        <w:r w:rsidR="00091C0F">
          <w:rPr>
            <w:webHidden/>
          </w:rPr>
          <w:tab/>
        </w:r>
        <w:r w:rsidR="00091C0F">
          <w:rPr>
            <w:webHidden/>
          </w:rPr>
          <w:fldChar w:fldCharType="begin"/>
        </w:r>
        <w:r w:rsidR="00091C0F">
          <w:rPr>
            <w:webHidden/>
          </w:rPr>
          <w:instrText xml:space="preserve"> PAGEREF _Toc492365390 \h </w:instrText>
        </w:r>
        <w:r w:rsidR="00091C0F">
          <w:rPr>
            <w:webHidden/>
          </w:rPr>
        </w:r>
        <w:r w:rsidR="00091C0F">
          <w:rPr>
            <w:webHidden/>
          </w:rPr>
          <w:fldChar w:fldCharType="separate"/>
        </w:r>
        <w:r w:rsidR="00182F31">
          <w:rPr>
            <w:webHidden/>
          </w:rPr>
          <w:t>26</w:t>
        </w:r>
        <w:r w:rsidR="00091C0F">
          <w:rPr>
            <w:webHidden/>
          </w:rPr>
          <w:fldChar w:fldCharType="end"/>
        </w:r>
      </w:hyperlink>
    </w:p>
    <w:p w14:paraId="18CFB6C2" w14:textId="4DEEC5D6" w:rsidR="00091C0F" w:rsidRDefault="00083D82">
      <w:pPr>
        <w:pStyle w:val="TOC2"/>
        <w:rPr>
          <w:b w:val="0"/>
          <w:bCs w:val="0"/>
          <w:lang w:val="en-GB" w:eastAsia="en-GB"/>
        </w:rPr>
      </w:pPr>
      <w:hyperlink w:anchor="_Toc492365391" w:history="1">
        <w:r w:rsidR="00091C0F" w:rsidRPr="00A56987">
          <w:rPr>
            <w:rStyle w:val="Hyperlink"/>
            <w:lang w:bidi="en-US"/>
          </w:rPr>
          <w:t>6.20 Identifier name reuse [YOW]</w:t>
        </w:r>
        <w:r w:rsidR="00091C0F">
          <w:rPr>
            <w:webHidden/>
          </w:rPr>
          <w:tab/>
        </w:r>
        <w:r w:rsidR="00091C0F">
          <w:rPr>
            <w:webHidden/>
          </w:rPr>
          <w:fldChar w:fldCharType="begin"/>
        </w:r>
        <w:r w:rsidR="00091C0F">
          <w:rPr>
            <w:webHidden/>
          </w:rPr>
          <w:instrText xml:space="preserve"> PAGEREF _Toc492365391 \h </w:instrText>
        </w:r>
        <w:r w:rsidR="00091C0F">
          <w:rPr>
            <w:webHidden/>
          </w:rPr>
        </w:r>
        <w:r w:rsidR="00091C0F">
          <w:rPr>
            <w:webHidden/>
          </w:rPr>
          <w:fldChar w:fldCharType="separate"/>
        </w:r>
        <w:r w:rsidR="00182F31">
          <w:rPr>
            <w:webHidden/>
          </w:rPr>
          <w:t>27</w:t>
        </w:r>
        <w:r w:rsidR="00091C0F">
          <w:rPr>
            <w:webHidden/>
          </w:rPr>
          <w:fldChar w:fldCharType="end"/>
        </w:r>
      </w:hyperlink>
    </w:p>
    <w:p w14:paraId="73A2EFCA" w14:textId="5C287636" w:rsidR="00091C0F" w:rsidRDefault="00083D82">
      <w:pPr>
        <w:pStyle w:val="TOC2"/>
        <w:rPr>
          <w:b w:val="0"/>
          <w:bCs w:val="0"/>
          <w:lang w:val="en-GB" w:eastAsia="en-GB"/>
        </w:rPr>
      </w:pPr>
      <w:hyperlink w:anchor="_Toc492365392" w:history="1">
        <w:r w:rsidR="00091C0F" w:rsidRPr="00A56987">
          <w:rPr>
            <w:rStyle w:val="Hyperlink"/>
            <w:lang w:bidi="en-US"/>
          </w:rPr>
          <w:t>6.21 Namespace issues [BJL]</w:t>
        </w:r>
        <w:r w:rsidR="00091C0F">
          <w:rPr>
            <w:webHidden/>
          </w:rPr>
          <w:tab/>
        </w:r>
        <w:r w:rsidR="00091C0F">
          <w:rPr>
            <w:webHidden/>
          </w:rPr>
          <w:fldChar w:fldCharType="begin"/>
        </w:r>
        <w:r w:rsidR="00091C0F">
          <w:rPr>
            <w:webHidden/>
          </w:rPr>
          <w:instrText xml:space="preserve"> PAGEREF _Toc492365392 \h </w:instrText>
        </w:r>
        <w:r w:rsidR="00091C0F">
          <w:rPr>
            <w:webHidden/>
          </w:rPr>
        </w:r>
        <w:r w:rsidR="00091C0F">
          <w:rPr>
            <w:webHidden/>
          </w:rPr>
          <w:fldChar w:fldCharType="separate"/>
        </w:r>
        <w:r w:rsidR="00182F31">
          <w:rPr>
            <w:webHidden/>
          </w:rPr>
          <w:t>27</w:t>
        </w:r>
        <w:r w:rsidR="00091C0F">
          <w:rPr>
            <w:webHidden/>
          </w:rPr>
          <w:fldChar w:fldCharType="end"/>
        </w:r>
      </w:hyperlink>
    </w:p>
    <w:p w14:paraId="4CD604E1" w14:textId="174BDCCC" w:rsidR="00091C0F" w:rsidRDefault="00083D82">
      <w:pPr>
        <w:pStyle w:val="TOC2"/>
        <w:rPr>
          <w:b w:val="0"/>
          <w:bCs w:val="0"/>
          <w:lang w:val="en-GB" w:eastAsia="en-GB"/>
        </w:rPr>
      </w:pPr>
      <w:hyperlink w:anchor="_Toc492365393" w:history="1">
        <w:r w:rsidR="00091C0F" w:rsidRPr="00A56987">
          <w:rPr>
            <w:rStyle w:val="Hyperlink"/>
            <w:lang w:bidi="en-US"/>
          </w:rPr>
          <w:t>6.22 Initialization of variables [LAV]</w:t>
        </w:r>
        <w:r w:rsidR="00091C0F">
          <w:rPr>
            <w:webHidden/>
          </w:rPr>
          <w:tab/>
        </w:r>
        <w:r w:rsidR="00091C0F">
          <w:rPr>
            <w:webHidden/>
          </w:rPr>
          <w:fldChar w:fldCharType="begin"/>
        </w:r>
        <w:r w:rsidR="00091C0F">
          <w:rPr>
            <w:webHidden/>
          </w:rPr>
          <w:instrText xml:space="preserve"> PAGEREF _Toc492365393 \h </w:instrText>
        </w:r>
        <w:r w:rsidR="00091C0F">
          <w:rPr>
            <w:webHidden/>
          </w:rPr>
        </w:r>
        <w:r w:rsidR="00091C0F">
          <w:rPr>
            <w:webHidden/>
          </w:rPr>
          <w:fldChar w:fldCharType="separate"/>
        </w:r>
        <w:r w:rsidR="00182F31">
          <w:rPr>
            <w:webHidden/>
          </w:rPr>
          <w:t>28</w:t>
        </w:r>
        <w:r w:rsidR="00091C0F">
          <w:rPr>
            <w:webHidden/>
          </w:rPr>
          <w:fldChar w:fldCharType="end"/>
        </w:r>
      </w:hyperlink>
    </w:p>
    <w:p w14:paraId="4986062D" w14:textId="54623628" w:rsidR="00091C0F" w:rsidRDefault="00083D82">
      <w:pPr>
        <w:pStyle w:val="TOC2"/>
        <w:rPr>
          <w:b w:val="0"/>
          <w:bCs w:val="0"/>
          <w:lang w:val="en-GB" w:eastAsia="en-GB"/>
        </w:rPr>
      </w:pPr>
      <w:hyperlink w:anchor="_Toc492365394" w:history="1">
        <w:r w:rsidR="00091C0F" w:rsidRPr="00A56987">
          <w:rPr>
            <w:rStyle w:val="Hyperlink"/>
            <w:lang w:bidi="en-US"/>
          </w:rPr>
          <w:t>6.23 Operator precedence and associativity [JCW]</w:t>
        </w:r>
        <w:r w:rsidR="00091C0F">
          <w:rPr>
            <w:webHidden/>
          </w:rPr>
          <w:tab/>
        </w:r>
        <w:r w:rsidR="00091C0F">
          <w:rPr>
            <w:webHidden/>
          </w:rPr>
          <w:fldChar w:fldCharType="begin"/>
        </w:r>
        <w:r w:rsidR="00091C0F">
          <w:rPr>
            <w:webHidden/>
          </w:rPr>
          <w:instrText xml:space="preserve"> PAGEREF _Toc492365394 \h </w:instrText>
        </w:r>
        <w:r w:rsidR="00091C0F">
          <w:rPr>
            <w:webHidden/>
          </w:rPr>
        </w:r>
        <w:r w:rsidR="00091C0F">
          <w:rPr>
            <w:webHidden/>
          </w:rPr>
          <w:fldChar w:fldCharType="separate"/>
        </w:r>
        <w:r w:rsidR="00182F31">
          <w:rPr>
            <w:webHidden/>
          </w:rPr>
          <w:t>28</w:t>
        </w:r>
        <w:r w:rsidR="00091C0F">
          <w:rPr>
            <w:webHidden/>
          </w:rPr>
          <w:fldChar w:fldCharType="end"/>
        </w:r>
      </w:hyperlink>
    </w:p>
    <w:p w14:paraId="35A7CF67" w14:textId="56C47146" w:rsidR="00091C0F" w:rsidRDefault="00083D82">
      <w:pPr>
        <w:pStyle w:val="TOC2"/>
        <w:rPr>
          <w:b w:val="0"/>
          <w:bCs w:val="0"/>
          <w:lang w:val="en-GB" w:eastAsia="en-GB"/>
        </w:rPr>
      </w:pPr>
      <w:hyperlink w:anchor="_Toc492365395" w:history="1">
        <w:r w:rsidR="00091C0F" w:rsidRPr="00A56987">
          <w:rPr>
            <w:rStyle w:val="Hyperlink"/>
            <w:lang w:bidi="en-US"/>
          </w:rPr>
          <w:t>6.24 Side-effects and order of evaluation</w:t>
        </w:r>
        <w:r w:rsidR="00091C0F" w:rsidRPr="00A56987">
          <w:rPr>
            <w:rStyle w:val="Hyperlink"/>
          </w:rPr>
          <w:t xml:space="preserve"> of operands</w:t>
        </w:r>
        <w:r w:rsidR="00091C0F" w:rsidRPr="00A56987">
          <w:rPr>
            <w:rStyle w:val="Hyperlink"/>
            <w:lang w:bidi="en-US"/>
          </w:rPr>
          <w:t xml:space="preserve"> [SAM]</w:t>
        </w:r>
        <w:r w:rsidR="00091C0F">
          <w:rPr>
            <w:webHidden/>
          </w:rPr>
          <w:tab/>
        </w:r>
        <w:r w:rsidR="00091C0F">
          <w:rPr>
            <w:webHidden/>
          </w:rPr>
          <w:fldChar w:fldCharType="begin"/>
        </w:r>
        <w:r w:rsidR="00091C0F">
          <w:rPr>
            <w:webHidden/>
          </w:rPr>
          <w:instrText xml:space="preserve"> PAGEREF _Toc492365395 \h </w:instrText>
        </w:r>
        <w:r w:rsidR="00091C0F">
          <w:rPr>
            <w:webHidden/>
          </w:rPr>
        </w:r>
        <w:r w:rsidR="00091C0F">
          <w:rPr>
            <w:webHidden/>
          </w:rPr>
          <w:fldChar w:fldCharType="separate"/>
        </w:r>
        <w:r w:rsidR="00182F31">
          <w:rPr>
            <w:webHidden/>
          </w:rPr>
          <w:t>28</w:t>
        </w:r>
        <w:r w:rsidR="00091C0F">
          <w:rPr>
            <w:webHidden/>
          </w:rPr>
          <w:fldChar w:fldCharType="end"/>
        </w:r>
      </w:hyperlink>
    </w:p>
    <w:p w14:paraId="01CC8135" w14:textId="493A74FA" w:rsidR="00091C0F" w:rsidRDefault="00083D82">
      <w:pPr>
        <w:pStyle w:val="TOC2"/>
        <w:rPr>
          <w:b w:val="0"/>
          <w:bCs w:val="0"/>
          <w:lang w:val="en-GB" w:eastAsia="en-GB"/>
        </w:rPr>
      </w:pPr>
      <w:hyperlink w:anchor="_Toc492365396" w:history="1">
        <w:r w:rsidR="00091C0F" w:rsidRPr="00A56987">
          <w:rPr>
            <w:rStyle w:val="Hyperlink"/>
            <w:lang w:bidi="en-US"/>
          </w:rPr>
          <w:t>6.25 Likely incorrect expression [KOA]</w:t>
        </w:r>
        <w:r w:rsidR="00091C0F">
          <w:rPr>
            <w:webHidden/>
          </w:rPr>
          <w:tab/>
        </w:r>
        <w:r w:rsidR="00091C0F">
          <w:rPr>
            <w:webHidden/>
          </w:rPr>
          <w:fldChar w:fldCharType="begin"/>
        </w:r>
        <w:r w:rsidR="00091C0F">
          <w:rPr>
            <w:webHidden/>
          </w:rPr>
          <w:instrText xml:space="preserve"> PAGEREF _Toc492365396 \h </w:instrText>
        </w:r>
        <w:r w:rsidR="00091C0F">
          <w:rPr>
            <w:webHidden/>
          </w:rPr>
        </w:r>
        <w:r w:rsidR="00091C0F">
          <w:rPr>
            <w:webHidden/>
          </w:rPr>
          <w:fldChar w:fldCharType="separate"/>
        </w:r>
        <w:r w:rsidR="00182F31">
          <w:rPr>
            <w:webHidden/>
          </w:rPr>
          <w:t>29</w:t>
        </w:r>
        <w:r w:rsidR="00091C0F">
          <w:rPr>
            <w:webHidden/>
          </w:rPr>
          <w:fldChar w:fldCharType="end"/>
        </w:r>
      </w:hyperlink>
    </w:p>
    <w:p w14:paraId="1D85791E" w14:textId="62A67FE6" w:rsidR="00091C0F" w:rsidRDefault="00083D82">
      <w:pPr>
        <w:pStyle w:val="TOC2"/>
        <w:rPr>
          <w:b w:val="0"/>
          <w:bCs w:val="0"/>
          <w:lang w:val="en-GB" w:eastAsia="en-GB"/>
        </w:rPr>
      </w:pPr>
      <w:hyperlink w:anchor="_Toc492365397" w:history="1">
        <w:r w:rsidR="00091C0F" w:rsidRPr="00A56987">
          <w:rPr>
            <w:rStyle w:val="Hyperlink"/>
            <w:lang w:bidi="en-US"/>
          </w:rPr>
          <w:t>6.26 Dead and deactivated code [XYQ]</w:t>
        </w:r>
        <w:r w:rsidR="00091C0F">
          <w:rPr>
            <w:webHidden/>
          </w:rPr>
          <w:tab/>
        </w:r>
        <w:r w:rsidR="00091C0F">
          <w:rPr>
            <w:webHidden/>
          </w:rPr>
          <w:fldChar w:fldCharType="begin"/>
        </w:r>
        <w:r w:rsidR="00091C0F">
          <w:rPr>
            <w:webHidden/>
          </w:rPr>
          <w:instrText xml:space="preserve"> PAGEREF _Toc492365397 \h </w:instrText>
        </w:r>
        <w:r w:rsidR="00091C0F">
          <w:rPr>
            <w:webHidden/>
          </w:rPr>
        </w:r>
        <w:r w:rsidR="00091C0F">
          <w:rPr>
            <w:webHidden/>
          </w:rPr>
          <w:fldChar w:fldCharType="separate"/>
        </w:r>
        <w:r w:rsidR="00182F31">
          <w:rPr>
            <w:webHidden/>
          </w:rPr>
          <w:t>31</w:t>
        </w:r>
        <w:r w:rsidR="00091C0F">
          <w:rPr>
            <w:webHidden/>
          </w:rPr>
          <w:fldChar w:fldCharType="end"/>
        </w:r>
      </w:hyperlink>
    </w:p>
    <w:p w14:paraId="2484237B" w14:textId="288575AB" w:rsidR="00091C0F" w:rsidRDefault="00083D82">
      <w:pPr>
        <w:pStyle w:val="TOC2"/>
        <w:rPr>
          <w:b w:val="0"/>
          <w:bCs w:val="0"/>
          <w:lang w:val="en-GB" w:eastAsia="en-GB"/>
        </w:rPr>
      </w:pPr>
      <w:hyperlink w:anchor="_Toc492365398" w:history="1">
        <w:r w:rsidR="00091C0F" w:rsidRPr="00A56987">
          <w:rPr>
            <w:rStyle w:val="Hyperlink"/>
            <w:lang w:bidi="en-US"/>
          </w:rPr>
          <w:t>6.27 Switch statements and static analysis [CLL]</w:t>
        </w:r>
        <w:r w:rsidR="00091C0F">
          <w:rPr>
            <w:webHidden/>
          </w:rPr>
          <w:tab/>
        </w:r>
        <w:r w:rsidR="00091C0F">
          <w:rPr>
            <w:webHidden/>
          </w:rPr>
          <w:fldChar w:fldCharType="begin"/>
        </w:r>
        <w:r w:rsidR="00091C0F">
          <w:rPr>
            <w:webHidden/>
          </w:rPr>
          <w:instrText xml:space="preserve"> PAGEREF _Toc492365398 \h </w:instrText>
        </w:r>
        <w:r w:rsidR="00091C0F">
          <w:rPr>
            <w:webHidden/>
          </w:rPr>
        </w:r>
        <w:r w:rsidR="00091C0F">
          <w:rPr>
            <w:webHidden/>
          </w:rPr>
          <w:fldChar w:fldCharType="separate"/>
        </w:r>
        <w:r w:rsidR="00182F31">
          <w:rPr>
            <w:webHidden/>
          </w:rPr>
          <w:t>31</w:t>
        </w:r>
        <w:r w:rsidR="00091C0F">
          <w:rPr>
            <w:webHidden/>
          </w:rPr>
          <w:fldChar w:fldCharType="end"/>
        </w:r>
      </w:hyperlink>
    </w:p>
    <w:p w14:paraId="7C51FD45" w14:textId="22FFF62B" w:rsidR="00091C0F" w:rsidRDefault="00083D82">
      <w:pPr>
        <w:pStyle w:val="TOC2"/>
        <w:rPr>
          <w:b w:val="0"/>
          <w:bCs w:val="0"/>
          <w:lang w:val="en-GB" w:eastAsia="en-GB"/>
        </w:rPr>
      </w:pPr>
      <w:hyperlink w:anchor="_Toc492365399" w:history="1">
        <w:r w:rsidR="00091C0F" w:rsidRPr="00A56987">
          <w:rPr>
            <w:rStyle w:val="Hyperlink"/>
            <w:lang w:bidi="en-US"/>
          </w:rPr>
          <w:t>6.28 Demarcation of control flow [EOJ]</w:t>
        </w:r>
        <w:r w:rsidR="00091C0F">
          <w:rPr>
            <w:webHidden/>
          </w:rPr>
          <w:tab/>
        </w:r>
        <w:r w:rsidR="00091C0F">
          <w:rPr>
            <w:webHidden/>
          </w:rPr>
          <w:fldChar w:fldCharType="begin"/>
        </w:r>
        <w:r w:rsidR="00091C0F">
          <w:rPr>
            <w:webHidden/>
          </w:rPr>
          <w:instrText xml:space="preserve"> PAGEREF _Toc492365399 \h </w:instrText>
        </w:r>
        <w:r w:rsidR="00091C0F">
          <w:rPr>
            <w:webHidden/>
          </w:rPr>
        </w:r>
        <w:r w:rsidR="00091C0F">
          <w:rPr>
            <w:webHidden/>
          </w:rPr>
          <w:fldChar w:fldCharType="separate"/>
        </w:r>
        <w:r w:rsidR="00182F31">
          <w:rPr>
            <w:webHidden/>
          </w:rPr>
          <w:t>33</w:t>
        </w:r>
        <w:r w:rsidR="00091C0F">
          <w:rPr>
            <w:webHidden/>
          </w:rPr>
          <w:fldChar w:fldCharType="end"/>
        </w:r>
      </w:hyperlink>
    </w:p>
    <w:p w14:paraId="706E4D3B" w14:textId="50938951" w:rsidR="00091C0F" w:rsidRDefault="00083D82">
      <w:pPr>
        <w:pStyle w:val="TOC2"/>
        <w:rPr>
          <w:b w:val="0"/>
          <w:bCs w:val="0"/>
          <w:lang w:val="en-GB" w:eastAsia="en-GB"/>
        </w:rPr>
      </w:pPr>
      <w:hyperlink w:anchor="_Toc492365400" w:history="1">
        <w:r w:rsidR="00091C0F" w:rsidRPr="00A56987">
          <w:rPr>
            <w:rStyle w:val="Hyperlink"/>
            <w:lang w:bidi="en-US"/>
          </w:rPr>
          <w:t>6.29 Loop control variables [TEX]</w:t>
        </w:r>
        <w:r w:rsidR="00091C0F">
          <w:rPr>
            <w:webHidden/>
          </w:rPr>
          <w:tab/>
        </w:r>
        <w:r w:rsidR="00091C0F">
          <w:rPr>
            <w:webHidden/>
          </w:rPr>
          <w:fldChar w:fldCharType="begin"/>
        </w:r>
        <w:r w:rsidR="00091C0F">
          <w:rPr>
            <w:webHidden/>
          </w:rPr>
          <w:instrText xml:space="preserve"> PAGEREF _Toc492365400 \h </w:instrText>
        </w:r>
        <w:r w:rsidR="00091C0F">
          <w:rPr>
            <w:webHidden/>
          </w:rPr>
        </w:r>
        <w:r w:rsidR="00091C0F">
          <w:rPr>
            <w:webHidden/>
          </w:rPr>
          <w:fldChar w:fldCharType="separate"/>
        </w:r>
        <w:r w:rsidR="00182F31">
          <w:rPr>
            <w:webHidden/>
          </w:rPr>
          <w:t>34</w:t>
        </w:r>
        <w:r w:rsidR="00091C0F">
          <w:rPr>
            <w:webHidden/>
          </w:rPr>
          <w:fldChar w:fldCharType="end"/>
        </w:r>
      </w:hyperlink>
    </w:p>
    <w:p w14:paraId="5295B25D" w14:textId="4707BD05" w:rsidR="00091C0F" w:rsidRDefault="00083D82">
      <w:pPr>
        <w:pStyle w:val="TOC2"/>
        <w:rPr>
          <w:b w:val="0"/>
          <w:bCs w:val="0"/>
          <w:lang w:val="en-GB" w:eastAsia="en-GB"/>
        </w:rPr>
      </w:pPr>
      <w:hyperlink w:anchor="_Toc492365401" w:history="1">
        <w:r w:rsidR="00091C0F" w:rsidRPr="00A56987">
          <w:rPr>
            <w:rStyle w:val="Hyperlink"/>
            <w:lang w:bidi="en-US"/>
          </w:rPr>
          <w:t>6.30 Off-by-one error [XZH]</w:t>
        </w:r>
        <w:r w:rsidR="00091C0F">
          <w:rPr>
            <w:webHidden/>
          </w:rPr>
          <w:tab/>
        </w:r>
        <w:r w:rsidR="00091C0F">
          <w:rPr>
            <w:webHidden/>
          </w:rPr>
          <w:fldChar w:fldCharType="begin"/>
        </w:r>
        <w:r w:rsidR="00091C0F">
          <w:rPr>
            <w:webHidden/>
          </w:rPr>
          <w:instrText xml:space="preserve"> PAGEREF _Toc492365401 \h </w:instrText>
        </w:r>
        <w:r w:rsidR="00091C0F">
          <w:rPr>
            <w:webHidden/>
          </w:rPr>
        </w:r>
        <w:r w:rsidR="00091C0F">
          <w:rPr>
            <w:webHidden/>
          </w:rPr>
          <w:fldChar w:fldCharType="separate"/>
        </w:r>
        <w:r w:rsidR="00182F31">
          <w:rPr>
            <w:webHidden/>
          </w:rPr>
          <w:t>35</w:t>
        </w:r>
        <w:r w:rsidR="00091C0F">
          <w:rPr>
            <w:webHidden/>
          </w:rPr>
          <w:fldChar w:fldCharType="end"/>
        </w:r>
      </w:hyperlink>
    </w:p>
    <w:p w14:paraId="53E88335" w14:textId="0EEB456E" w:rsidR="00091C0F" w:rsidRDefault="00083D82">
      <w:pPr>
        <w:pStyle w:val="TOC2"/>
        <w:rPr>
          <w:b w:val="0"/>
          <w:bCs w:val="0"/>
          <w:lang w:val="en-GB" w:eastAsia="en-GB"/>
        </w:rPr>
      </w:pPr>
      <w:hyperlink w:anchor="_Toc492365402" w:history="1">
        <w:r w:rsidR="00091C0F" w:rsidRPr="00A56987">
          <w:rPr>
            <w:rStyle w:val="Hyperlink"/>
            <w:lang w:bidi="en-US"/>
          </w:rPr>
          <w:t>6.31 Structured programming [EWD]</w:t>
        </w:r>
        <w:r w:rsidR="00091C0F">
          <w:rPr>
            <w:webHidden/>
          </w:rPr>
          <w:tab/>
        </w:r>
        <w:r w:rsidR="00091C0F">
          <w:rPr>
            <w:webHidden/>
          </w:rPr>
          <w:fldChar w:fldCharType="begin"/>
        </w:r>
        <w:r w:rsidR="00091C0F">
          <w:rPr>
            <w:webHidden/>
          </w:rPr>
          <w:instrText xml:space="preserve"> PAGEREF _Toc492365402 \h </w:instrText>
        </w:r>
        <w:r w:rsidR="00091C0F">
          <w:rPr>
            <w:webHidden/>
          </w:rPr>
        </w:r>
        <w:r w:rsidR="00091C0F">
          <w:rPr>
            <w:webHidden/>
          </w:rPr>
          <w:fldChar w:fldCharType="separate"/>
        </w:r>
        <w:r w:rsidR="00182F31">
          <w:rPr>
            <w:webHidden/>
          </w:rPr>
          <w:t>35</w:t>
        </w:r>
        <w:r w:rsidR="00091C0F">
          <w:rPr>
            <w:webHidden/>
          </w:rPr>
          <w:fldChar w:fldCharType="end"/>
        </w:r>
      </w:hyperlink>
    </w:p>
    <w:p w14:paraId="19FE77E6" w14:textId="72D353EA" w:rsidR="00091C0F" w:rsidRDefault="00083D82">
      <w:pPr>
        <w:pStyle w:val="TOC2"/>
        <w:rPr>
          <w:b w:val="0"/>
          <w:bCs w:val="0"/>
          <w:lang w:val="en-GB" w:eastAsia="en-GB"/>
        </w:rPr>
      </w:pPr>
      <w:hyperlink w:anchor="_Toc492365403" w:history="1">
        <w:r w:rsidR="00091C0F" w:rsidRPr="00A56987">
          <w:rPr>
            <w:rStyle w:val="Hyperlink"/>
            <w:lang w:bidi="en-US"/>
          </w:rPr>
          <w:t>6.32 Passing parameters and return values [CSJ]</w:t>
        </w:r>
        <w:r w:rsidR="00091C0F">
          <w:rPr>
            <w:webHidden/>
          </w:rPr>
          <w:tab/>
        </w:r>
        <w:r w:rsidR="00091C0F">
          <w:rPr>
            <w:webHidden/>
          </w:rPr>
          <w:fldChar w:fldCharType="begin"/>
        </w:r>
        <w:r w:rsidR="00091C0F">
          <w:rPr>
            <w:webHidden/>
          </w:rPr>
          <w:instrText xml:space="preserve"> PAGEREF _Toc492365403 \h </w:instrText>
        </w:r>
        <w:r w:rsidR="00091C0F">
          <w:rPr>
            <w:webHidden/>
          </w:rPr>
        </w:r>
        <w:r w:rsidR="00091C0F">
          <w:rPr>
            <w:webHidden/>
          </w:rPr>
          <w:fldChar w:fldCharType="separate"/>
        </w:r>
        <w:r w:rsidR="00182F31">
          <w:rPr>
            <w:webHidden/>
          </w:rPr>
          <w:t>36</w:t>
        </w:r>
        <w:r w:rsidR="00091C0F">
          <w:rPr>
            <w:webHidden/>
          </w:rPr>
          <w:fldChar w:fldCharType="end"/>
        </w:r>
      </w:hyperlink>
    </w:p>
    <w:p w14:paraId="524A7EC2" w14:textId="304738BC" w:rsidR="00091C0F" w:rsidRDefault="00083D82">
      <w:pPr>
        <w:pStyle w:val="TOC2"/>
        <w:rPr>
          <w:b w:val="0"/>
          <w:bCs w:val="0"/>
          <w:lang w:val="en-GB" w:eastAsia="en-GB"/>
        </w:rPr>
      </w:pPr>
      <w:hyperlink w:anchor="_Toc492365404" w:history="1">
        <w:r w:rsidR="00091C0F" w:rsidRPr="00A56987">
          <w:rPr>
            <w:rStyle w:val="Hyperlink"/>
            <w:lang w:bidi="en-US"/>
          </w:rPr>
          <w:t>6.33 Dangling references to stack frames [DCM]</w:t>
        </w:r>
        <w:r w:rsidR="00091C0F">
          <w:rPr>
            <w:webHidden/>
          </w:rPr>
          <w:tab/>
        </w:r>
        <w:r w:rsidR="00091C0F">
          <w:rPr>
            <w:webHidden/>
          </w:rPr>
          <w:fldChar w:fldCharType="begin"/>
        </w:r>
        <w:r w:rsidR="00091C0F">
          <w:rPr>
            <w:webHidden/>
          </w:rPr>
          <w:instrText xml:space="preserve"> PAGEREF _Toc492365404 \h </w:instrText>
        </w:r>
        <w:r w:rsidR="00091C0F">
          <w:rPr>
            <w:webHidden/>
          </w:rPr>
        </w:r>
        <w:r w:rsidR="00091C0F">
          <w:rPr>
            <w:webHidden/>
          </w:rPr>
          <w:fldChar w:fldCharType="separate"/>
        </w:r>
        <w:r w:rsidR="00182F31">
          <w:rPr>
            <w:webHidden/>
          </w:rPr>
          <w:t>37</w:t>
        </w:r>
        <w:r w:rsidR="00091C0F">
          <w:rPr>
            <w:webHidden/>
          </w:rPr>
          <w:fldChar w:fldCharType="end"/>
        </w:r>
      </w:hyperlink>
    </w:p>
    <w:p w14:paraId="0EEDA7E7" w14:textId="37586089" w:rsidR="00091C0F" w:rsidRDefault="00083D82">
      <w:pPr>
        <w:pStyle w:val="TOC2"/>
        <w:rPr>
          <w:b w:val="0"/>
          <w:bCs w:val="0"/>
          <w:lang w:val="en-GB" w:eastAsia="en-GB"/>
        </w:rPr>
      </w:pPr>
      <w:hyperlink w:anchor="_Toc492365405" w:history="1">
        <w:r w:rsidR="00091C0F" w:rsidRPr="00A56987">
          <w:rPr>
            <w:rStyle w:val="Hyperlink"/>
            <w:lang w:bidi="en-US"/>
          </w:rPr>
          <w:t>6.34 Subprogram signature mismatch [OTR]</w:t>
        </w:r>
        <w:r w:rsidR="00091C0F">
          <w:rPr>
            <w:webHidden/>
          </w:rPr>
          <w:tab/>
        </w:r>
        <w:r w:rsidR="00091C0F">
          <w:rPr>
            <w:webHidden/>
          </w:rPr>
          <w:fldChar w:fldCharType="begin"/>
        </w:r>
        <w:r w:rsidR="00091C0F">
          <w:rPr>
            <w:webHidden/>
          </w:rPr>
          <w:instrText xml:space="preserve"> PAGEREF _Toc492365405 \h </w:instrText>
        </w:r>
        <w:r w:rsidR="00091C0F">
          <w:rPr>
            <w:webHidden/>
          </w:rPr>
        </w:r>
        <w:r w:rsidR="00091C0F">
          <w:rPr>
            <w:webHidden/>
          </w:rPr>
          <w:fldChar w:fldCharType="separate"/>
        </w:r>
        <w:r w:rsidR="00182F31">
          <w:rPr>
            <w:webHidden/>
          </w:rPr>
          <w:t>38</w:t>
        </w:r>
        <w:r w:rsidR="00091C0F">
          <w:rPr>
            <w:webHidden/>
          </w:rPr>
          <w:fldChar w:fldCharType="end"/>
        </w:r>
      </w:hyperlink>
    </w:p>
    <w:p w14:paraId="4E4F1113" w14:textId="547C323F" w:rsidR="00091C0F" w:rsidRDefault="00083D82">
      <w:pPr>
        <w:pStyle w:val="TOC2"/>
        <w:rPr>
          <w:b w:val="0"/>
          <w:bCs w:val="0"/>
          <w:lang w:val="en-GB" w:eastAsia="en-GB"/>
        </w:rPr>
      </w:pPr>
      <w:hyperlink w:anchor="_Toc492365406" w:history="1">
        <w:r w:rsidR="00091C0F" w:rsidRPr="00A56987">
          <w:rPr>
            <w:rStyle w:val="Hyperlink"/>
            <w:lang w:bidi="en-US"/>
          </w:rPr>
          <w:t>6.35 Recursion [GDL]</w:t>
        </w:r>
        <w:r w:rsidR="00091C0F">
          <w:rPr>
            <w:webHidden/>
          </w:rPr>
          <w:tab/>
        </w:r>
        <w:r w:rsidR="00091C0F">
          <w:rPr>
            <w:webHidden/>
          </w:rPr>
          <w:fldChar w:fldCharType="begin"/>
        </w:r>
        <w:r w:rsidR="00091C0F">
          <w:rPr>
            <w:webHidden/>
          </w:rPr>
          <w:instrText xml:space="preserve"> PAGEREF _Toc492365406 \h </w:instrText>
        </w:r>
        <w:r w:rsidR="00091C0F">
          <w:rPr>
            <w:webHidden/>
          </w:rPr>
        </w:r>
        <w:r w:rsidR="00091C0F">
          <w:rPr>
            <w:webHidden/>
          </w:rPr>
          <w:fldChar w:fldCharType="separate"/>
        </w:r>
        <w:r w:rsidR="00182F31">
          <w:rPr>
            <w:webHidden/>
          </w:rPr>
          <w:t>38</w:t>
        </w:r>
        <w:r w:rsidR="00091C0F">
          <w:rPr>
            <w:webHidden/>
          </w:rPr>
          <w:fldChar w:fldCharType="end"/>
        </w:r>
      </w:hyperlink>
    </w:p>
    <w:p w14:paraId="4A4EDCAB" w14:textId="3BA089DB" w:rsidR="00091C0F" w:rsidRDefault="00083D82">
      <w:pPr>
        <w:pStyle w:val="TOC2"/>
        <w:rPr>
          <w:b w:val="0"/>
          <w:bCs w:val="0"/>
          <w:lang w:val="en-GB" w:eastAsia="en-GB"/>
        </w:rPr>
      </w:pPr>
      <w:hyperlink w:anchor="_Toc492365407" w:history="1">
        <w:r w:rsidR="00091C0F" w:rsidRPr="00A56987">
          <w:rPr>
            <w:rStyle w:val="Hyperlink"/>
            <w:lang w:bidi="en-US"/>
          </w:rPr>
          <w:t>6.36 Ignored error status and unhandled exceptions [OYB]</w:t>
        </w:r>
        <w:r w:rsidR="00091C0F">
          <w:rPr>
            <w:webHidden/>
          </w:rPr>
          <w:tab/>
        </w:r>
        <w:r w:rsidR="00091C0F">
          <w:rPr>
            <w:webHidden/>
          </w:rPr>
          <w:fldChar w:fldCharType="begin"/>
        </w:r>
        <w:r w:rsidR="00091C0F">
          <w:rPr>
            <w:webHidden/>
          </w:rPr>
          <w:instrText xml:space="preserve"> PAGEREF _Toc492365407 \h </w:instrText>
        </w:r>
        <w:r w:rsidR="00091C0F">
          <w:rPr>
            <w:webHidden/>
          </w:rPr>
        </w:r>
        <w:r w:rsidR="00091C0F">
          <w:rPr>
            <w:webHidden/>
          </w:rPr>
          <w:fldChar w:fldCharType="separate"/>
        </w:r>
        <w:r w:rsidR="00182F31">
          <w:rPr>
            <w:webHidden/>
          </w:rPr>
          <w:t>39</w:t>
        </w:r>
        <w:r w:rsidR="00091C0F">
          <w:rPr>
            <w:webHidden/>
          </w:rPr>
          <w:fldChar w:fldCharType="end"/>
        </w:r>
      </w:hyperlink>
    </w:p>
    <w:p w14:paraId="4E7472FF" w14:textId="18D570C6" w:rsidR="00091C0F" w:rsidRDefault="00083D82">
      <w:pPr>
        <w:pStyle w:val="TOC2"/>
        <w:rPr>
          <w:b w:val="0"/>
          <w:bCs w:val="0"/>
          <w:lang w:val="en-GB" w:eastAsia="en-GB"/>
        </w:rPr>
      </w:pPr>
      <w:hyperlink w:anchor="_Toc492365408" w:history="1">
        <w:r w:rsidR="00091C0F" w:rsidRPr="00A56987">
          <w:rPr>
            <w:rStyle w:val="Hyperlink"/>
            <w:lang w:bidi="en-US"/>
          </w:rPr>
          <w:t>6.37 Type-breaking reinterpretation of data [AMV]</w:t>
        </w:r>
        <w:r w:rsidR="00091C0F">
          <w:rPr>
            <w:webHidden/>
          </w:rPr>
          <w:tab/>
        </w:r>
        <w:r w:rsidR="00091C0F">
          <w:rPr>
            <w:webHidden/>
          </w:rPr>
          <w:fldChar w:fldCharType="begin"/>
        </w:r>
        <w:r w:rsidR="00091C0F">
          <w:rPr>
            <w:webHidden/>
          </w:rPr>
          <w:instrText xml:space="preserve"> PAGEREF _Toc492365408 \h </w:instrText>
        </w:r>
        <w:r w:rsidR="00091C0F">
          <w:rPr>
            <w:webHidden/>
          </w:rPr>
        </w:r>
        <w:r w:rsidR="00091C0F">
          <w:rPr>
            <w:webHidden/>
          </w:rPr>
          <w:fldChar w:fldCharType="separate"/>
        </w:r>
        <w:r w:rsidR="00182F31">
          <w:rPr>
            <w:webHidden/>
          </w:rPr>
          <w:t>40</w:t>
        </w:r>
        <w:r w:rsidR="00091C0F">
          <w:rPr>
            <w:webHidden/>
          </w:rPr>
          <w:fldChar w:fldCharType="end"/>
        </w:r>
      </w:hyperlink>
    </w:p>
    <w:p w14:paraId="646C8989" w14:textId="4F542A14" w:rsidR="00091C0F" w:rsidRDefault="00083D82">
      <w:pPr>
        <w:pStyle w:val="TOC2"/>
        <w:rPr>
          <w:b w:val="0"/>
          <w:bCs w:val="0"/>
          <w:lang w:val="en-GB" w:eastAsia="en-GB"/>
        </w:rPr>
      </w:pPr>
      <w:hyperlink w:anchor="_Toc492365409" w:history="1">
        <w:r w:rsidR="00091C0F" w:rsidRPr="00A56987">
          <w:rPr>
            <w:rStyle w:val="Hyperlink"/>
          </w:rPr>
          <w:t>6.38 Deep vs. shallow copying [YAN]</w:t>
        </w:r>
        <w:r w:rsidR="00091C0F">
          <w:rPr>
            <w:webHidden/>
          </w:rPr>
          <w:tab/>
        </w:r>
        <w:r w:rsidR="00091C0F">
          <w:rPr>
            <w:webHidden/>
          </w:rPr>
          <w:fldChar w:fldCharType="begin"/>
        </w:r>
        <w:r w:rsidR="00091C0F">
          <w:rPr>
            <w:webHidden/>
          </w:rPr>
          <w:instrText xml:space="preserve"> PAGEREF _Toc492365409 \h </w:instrText>
        </w:r>
        <w:r w:rsidR="00091C0F">
          <w:rPr>
            <w:webHidden/>
          </w:rPr>
        </w:r>
        <w:r w:rsidR="00091C0F">
          <w:rPr>
            <w:webHidden/>
          </w:rPr>
          <w:fldChar w:fldCharType="separate"/>
        </w:r>
        <w:r w:rsidR="00182F31">
          <w:rPr>
            <w:webHidden/>
          </w:rPr>
          <w:t>40</w:t>
        </w:r>
        <w:r w:rsidR="00091C0F">
          <w:rPr>
            <w:webHidden/>
          </w:rPr>
          <w:fldChar w:fldCharType="end"/>
        </w:r>
      </w:hyperlink>
    </w:p>
    <w:p w14:paraId="32E53200" w14:textId="6ADF2C69" w:rsidR="00091C0F" w:rsidRDefault="00083D82">
      <w:pPr>
        <w:pStyle w:val="TOC2"/>
        <w:rPr>
          <w:b w:val="0"/>
          <w:bCs w:val="0"/>
          <w:lang w:val="en-GB" w:eastAsia="en-GB"/>
        </w:rPr>
      </w:pPr>
      <w:hyperlink w:anchor="_Toc492365410" w:history="1">
        <w:r w:rsidR="00091C0F" w:rsidRPr="00A56987">
          <w:rPr>
            <w:rStyle w:val="Hyperlink"/>
            <w:lang w:bidi="en-US"/>
          </w:rPr>
          <w:t xml:space="preserve">6.38.1 </w:t>
        </w:r>
        <w:r w:rsidR="00091C0F" w:rsidRPr="00A56987">
          <w:rPr>
            <w:rStyle w:val="Hyperlink"/>
          </w:rPr>
          <w:t>Applicability</w:t>
        </w:r>
        <w:r w:rsidR="00091C0F" w:rsidRPr="00A56987">
          <w:rPr>
            <w:rStyle w:val="Hyperlink"/>
            <w:lang w:bidi="en-US"/>
          </w:rPr>
          <w:t xml:space="preserve"> to language</w:t>
        </w:r>
        <w:r w:rsidR="00091C0F">
          <w:rPr>
            <w:webHidden/>
          </w:rPr>
          <w:tab/>
        </w:r>
        <w:r w:rsidR="00091C0F">
          <w:rPr>
            <w:webHidden/>
          </w:rPr>
          <w:fldChar w:fldCharType="begin"/>
        </w:r>
        <w:r w:rsidR="00091C0F">
          <w:rPr>
            <w:webHidden/>
          </w:rPr>
          <w:instrText xml:space="preserve"> PAGEREF _Toc492365410 \h </w:instrText>
        </w:r>
        <w:r w:rsidR="00091C0F">
          <w:rPr>
            <w:webHidden/>
          </w:rPr>
        </w:r>
        <w:r w:rsidR="00091C0F">
          <w:rPr>
            <w:webHidden/>
          </w:rPr>
          <w:fldChar w:fldCharType="separate"/>
        </w:r>
        <w:r w:rsidR="00182F31">
          <w:rPr>
            <w:webHidden/>
          </w:rPr>
          <w:t>40</w:t>
        </w:r>
        <w:r w:rsidR="00091C0F">
          <w:rPr>
            <w:webHidden/>
          </w:rPr>
          <w:fldChar w:fldCharType="end"/>
        </w:r>
      </w:hyperlink>
    </w:p>
    <w:p w14:paraId="1DBBECB0" w14:textId="0EB7AE9C" w:rsidR="00091C0F" w:rsidRDefault="00083D82">
      <w:pPr>
        <w:pStyle w:val="TOC2"/>
        <w:rPr>
          <w:b w:val="0"/>
          <w:bCs w:val="0"/>
          <w:lang w:val="en-GB" w:eastAsia="en-GB"/>
        </w:rPr>
      </w:pPr>
      <w:hyperlink w:anchor="_Toc492365411" w:history="1">
        <w:r w:rsidR="00091C0F" w:rsidRPr="00A56987">
          <w:rPr>
            <w:rStyle w:val="Hyperlink"/>
            <w:lang w:bidi="en-US"/>
          </w:rPr>
          <w:t>6.39 Memory leak [XYL]</w:t>
        </w:r>
        <w:r w:rsidR="00091C0F">
          <w:rPr>
            <w:webHidden/>
          </w:rPr>
          <w:tab/>
        </w:r>
        <w:r w:rsidR="00091C0F">
          <w:rPr>
            <w:webHidden/>
          </w:rPr>
          <w:fldChar w:fldCharType="begin"/>
        </w:r>
        <w:r w:rsidR="00091C0F">
          <w:rPr>
            <w:webHidden/>
          </w:rPr>
          <w:instrText xml:space="preserve"> PAGEREF _Toc492365411 \h </w:instrText>
        </w:r>
        <w:r w:rsidR="00091C0F">
          <w:rPr>
            <w:webHidden/>
          </w:rPr>
        </w:r>
        <w:r w:rsidR="00091C0F">
          <w:rPr>
            <w:webHidden/>
          </w:rPr>
          <w:fldChar w:fldCharType="separate"/>
        </w:r>
        <w:r w:rsidR="00182F31">
          <w:rPr>
            <w:webHidden/>
          </w:rPr>
          <w:t>41</w:t>
        </w:r>
        <w:r w:rsidR="00091C0F">
          <w:rPr>
            <w:webHidden/>
          </w:rPr>
          <w:fldChar w:fldCharType="end"/>
        </w:r>
      </w:hyperlink>
    </w:p>
    <w:p w14:paraId="4D73E8BD" w14:textId="37B250E4" w:rsidR="00091C0F" w:rsidRDefault="00083D82">
      <w:pPr>
        <w:pStyle w:val="TOC2"/>
        <w:rPr>
          <w:b w:val="0"/>
          <w:bCs w:val="0"/>
          <w:lang w:val="en-GB" w:eastAsia="en-GB"/>
        </w:rPr>
      </w:pPr>
      <w:hyperlink w:anchor="_Toc492365412" w:history="1">
        <w:r w:rsidR="00091C0F" w:rsidRPr="00A56987">
          <w:rPr>
            <w:rStyle w:val="Hyperlink"/>
            <w:lang w:bidi="en-US"/>
          </w:rPr>
          <w:t>6.40 Templates and generics [SYM]</w:t>
        </w:r>
        <w:r w:rsidR="00091C0F">
          <w:rPr>
            <w:webHidden/>
          </w:rPr>
          <w:tab/>
        </w:r>
        <w:r w:rsidR="00091C0F">
          <w:rPr>
            <w:webHidden/>
          </w:rPr>
          <w:fldChar w:fldCharType="begin"/>
        </w:r>
        <w:r w:rsidR="00091C0F">
          <w:rPr>
            <w:webHidden/>
          </w:rPr>
          <w:instrText xml:space="preserve"> PAGEREF _Toc492365412 \h </w:instrText>
        </w:r>
        <w:r w:rsidR="00091C0F">
          <w:rPr>
            <w:webHidden/>
          </w:rPr>
        </w:r>
        <w:r w:rsidR="00091C0F">
          <w:rPr>
            <w:webHidden/>
          </w:rPr>
          <w:fldChar w:fldCharType="separate"/>
        </w:r>
        <w:r w:rsidR="00182F31">
          <w:rPr>
            <w:webHidden/>
          </w:rPr>
          <w:t>41</w:t>
        </w:r>
        <w:r w:rsidR="00091C0F">
          <w:rPr>
            <w:webHidden/>
          </w:rPr>
          <w:fldChar w:fldCharType="end"/>
        </w:r>
      </w:hyperlink>
    </w:p>
    <w:p w14:paraId="72B47B77" w14:textId="4ED619D6" w:rsidR="00091C0F" w:rsidRDefault="00083D82">
      <w:pPr>
        <w:pStyle w:val="TOC2"/>
        <w:rPr>
          <w:b w:val="0"/>
          <w:bCs w:val="0"/>
          <w:lang w:val="en-GB" w:eastAsia="en-GB"/>
        </w:rPr>
      </w:pPr>
      <w:hyperlink w:anchor="_Toc492365413" w:history="1">
        <w:r w:rsidR="00091C0F" w:rsidRPr="00A56987">
          <w:rPr>
            <w:rStyle w:val="Hyperlink"/>
            <w:lang w:bidi="en-US"/>
          </w:rPr>
          <w:t>6.41 Inheritance [RIP]</w:t>
        </w:r>
        <w:r w:rsidR="00091C0F">
          <w:rPr>
            <w:webHidden/>
          </w:rPr>
          <w:tab/>
        </w:r>
        <w:r w:rsidR="00091C0F">
          <w:rPr>
            <w:webHidden/>
          </w:rPr>
          <w:fldChar w:fldCharType="begin"/>
        </w:r>
        <w:r w:rsidR="00091C0F">
          <w:rPr>
            <w:webHidden/>
          </w:rPr>
          <w:instrText xml:space="preserve"> PAGEREF _Toc492365413 \h </w:instrText>
        </w:r>
        <w:r w:rsidR="00091C0F">
          <w:rPr>
            <w:webHidden/>
          </w:rPr>
        </w:r>
        <w:r w:rsidR="00091C0F">
          <w:rPr>
            <w:webHidden/>
          </w:rPr>
          <w:fldChar w:fldCharType="separate"/>
        </w:r>
        <w:r w:rsidR="00182F31">
          <w:rPr>
            <w:webHidden/>
          </w:rPr>
          <w:t>41</w:t>
        </w:r>
        <w:r w:rsidR="00091C0F">
          <w:rPr>
            <w:webHidden/>
          </w:rPr>
          <w:fldChar w:fldCharType="end"/>
        </w:r>
      </w:hyperlink>
    </w:p>
    <w:p w14:paraId="10F17826" w14:textId="06AA0CE0" w:rsidR="00091C0F" w:rsidRDefault="00083D82">
      <w:pPr>
        <w:pStyle w:val="TOC2"/>
        <w:rPr>
          <w:b w:val="0"/>
          <w:bCs w:val="0"/>
          <w:lang w:val="en-GB" w:eastAsia="en-GB"/>
        </w:rPr>
      </w:pPr>
      <w:hyperlink w:anchor="_Toc492365414" w:history="1">
        <w:r w:rsidR="00091C0F" w:rsidRPr="00A56987">
          <w:rPr>
            <w:rStyle w:val="Hyperlink"/>
          </w:rPr>
          <w:t>6.42 Violations of the Liskov substitution principle or the contract model  [BLP]</w:t>
        </w:r>
        <w:r w:rsidR="00091C0F">
          <w:rPr>
            <w:webHidden/>
          </w:rPr>
          <w:tab/>
        </w:r>
        <w:r w:rsidR="00091C0F">
          <w:rPr>
            <w:webHidden/>
          </w:rPr>
          <w:fldChar w:fldCharType="begin"/>
        </w:r>
        <w:r w:rsidR="00091C0F">
          <w:rPr>
            <w:webHidden/>
          </w:rPr>
          <w:instrText xml:space="preserve"> PAGEREF _Toc492365414 \h </w:instrText>
        </w:r>
        <w:r w:rsidR="00091C0F">
          <w:rPr>
            <w:webHidden/>
          </w:rPr>
        </w:r>
        <w:r w:rsidR="00091C0F">
          <w:rPr>
            <w:webHidden/>
          </w:rPr>
          <w:fldChar w:fldCharType="separate"/>
        </w:r>
        <w:r w:rsidR="00182F31">
          <w:rPr>
            <w:webHidden/>
          </w:rPr>
          <w:t>41</w:t>
        </w:r>
        <w:r w:rsidR="00091C0F">
          <w:rPr>
            <w:webHidden/>
          </w:rPr>
          <w:fldChar w:fldCharType="end"/>
        </w:r>
      </w:hyperlink>
    </w:p>
    <w:p w14:paraId="1A9AFD48" w14:textId="44BC9097" w:rsidR="00091C0F" w:rsidRDefault="00083D82">
      <w:pPr>
        <w:pStyle w:val="TOC2"/>
        <w:rPr>
          <w:b w:val="0"/>
          <w:bCs w:val="0"/>
          <w:lang w:val="en-GB" w:eastAsia="en-GB"/>
        </w:rPr>
      </w:pPr>
      <w:hyperlink w:anchor="_Toc492365415" w:history="1">
        <w:r w:rsidR="00091C0F" w:rsidRPr="00A56987">
          <w:rPr>
            <w:rStyle w:val="Hyperlink"/>
          </w:rPr>
          <w:t>6.43 Redispatching [PPH]</w:t>
        </w:r>
        <w:r w:rsidR="00091C0F">
          <w:rPr>
            <w:webHidden/>
          </w:rPr>
          <w:tab/>
        </w:r>
        <w:r w:rsidR="00091C0F">
          <w:rPr>
            <w:webHidden/>
          </w:rPr>
          <w:fldChar w:fldCharType="begin"/>
        </w:r>
        <w:r w:rsidR="00091C0F">
          <w:rPr>
            <w:webHidden/>
          </w:rPr>
          <w:instrText xml:space="preserve"> PAGEREF _Toc492365415 \h </w:instrText>
        </w:r>
        <w:r w:rsidR="00091C0F">
          <w:rPr>
            <w:webHidden/>
          </w:rPr>
        </w:r>
        <w:r w:rsidR="00091C0F">
          <w:rPr>
            <w:webHidden/>
          </w:rPr>
          <w:fldChar w:fldCharType="separate"/>
        </w:r>
        <w:r w:rsidR="00182F31">
          <w:rPr>
            <w:webHidden/>
          </w:rPr>
          <w:t>42</w:t>
        </w:r>
        <w:r w:rsidR="00091C0F">
          <w:rPr>
            <w:webHidden/>
          </w:rPr>
          <w:fldChar w:fldCharType="end"/>
        </w:r>
      </w:hyperlink>
    </w:p>
    <w:p w14:paraId="46F384D4" w14:textId="1103D8EF" w:rsidR="00091C0F" w:rsidRDefault="00083D82">
      <w:pPr>
        <w:pStyle w:val="TOC2"/>
        <w:rPr>
          <w:b w:val="0"/>
          <w:bCs w:val="0"/>
          <w:lang w:val="en-GB" w:eastAsia="en-GB"/>
        </w:rPr>
      </w:pPr>
      <w:hyperlink w:anchor="_Toc492365416" w:history="1">
        <w:r w:rsidR="00091C0F" w:rsidRPr="00A56987">
          <w:rPr>
            <w:rStyle w:val="Hyperlink"/>
          </w:rPr>
          <w:t>6.44 Polymorphic variables [BKK]</w:t>
        </w:r>
        <w:r w:rsidR="00091C0F">
          <w:rPr>
            <w:webHidden/>
          </w:rPr>
          <w:tab/>
        </w:r>
        <w:r w:rsidR="00091C0F">
          <w:rPr>
            <w:webHidden/>
          </w:rPr>
          <w:fldChar w:fldCharType="begin"/>
        </w:r>
        <w:r w:rsidR="00091C0F">
          <w:rPr>
            <w:webHidden/>
          </w:rPr>
          <w:instrText xml:space="preserve"> PAGEREF _Toc492365416 \h </w:instrText>
        </w:r>
        <w:r w:rsidR="00091C0F">
          <w:rPr>
            <w:webHidden/>
          </w:rPr>
        </w:r>
        <w:r w:rsidR="00091C0F">
          <w:rPr>
            <w:webHidden/>
          </w:rPr>
          <w:fldChar w:fldCharType="separate"/>
        </w:r>
        <w:r w:rsidR="00182F31">
          <w:rPr>
            <w:webHidden/>
          </w:rPr>
          <w:t>42</w:t>
        </w:r>
        <w:r w:rsidR="00091C0F">
          <w:rPr>
            <w:webHidden/>
          </w:rPr>
          <w:fldChar w:fldCharType="end"/>
        </w:r>
      </w:hyperlink>
    </w:p>
    <w:p w14:paraId="073B9269" w14:textId="5BA607C3" w:rsidR="00091C0F" w:rsidRDefault="00083D82">
      <w:pPr>
        <w:pStyle w:val="TOC2"/>
        <w:rPr>
          <w:b w:val="0"/>
          <w:bCs w:val="0"/>
          <w:lang w:val="en-GB" w:eastAsia="en-GB"/>
        </w:rPr>
      </w:pPr>
      <w:hyperlink w:anchor="_Toc492365417" w:history="1">
        <w:r w:rsidR="00091C0F" w:rsidRPr="00A56987">
          <w:rPr>
            <w:rStyle w:val="Hyperlink"/>
            <w:lang w:bidi="en-US"/>
          </w:rPr>
          <w:t>6.45 Extra intrinsics [LRM]</w:t>
        </w:r>
        <w:r w:rsidR="00091C0F">
          <w:rPr>
            <w:webHidden/>
          </w:rPr>
          <w:tab/>
        </w:r>
        <w:r w:rsidR="00091C0F">
          <w:rPr>
            <w:webHidden/>
          </w:rPr>
          <w:fldChar w:fldCharType="begin"/>
        </w:r>
        <w:r w:rsidR="00091C0F">
          <w:rPr>
            <w:webHidden/>
          </w:rPr>
          <w:instrText xml:space="preserve"> PAGEREF _Toc492365417 \h </w:instrText>
        </w:r>
        <w:r w:rsidR="00091C0F">
          <w:rPr>
            <w:webHidden/>
          </w:rPr>
        </w:r>
        <w:r w:rsidR="00091C0F">
          <w:rPr>
            <w:webHidden/>
          </w:rPr>
          <w:fldChar w:fldCharType="separate"/>
        </w:r>
        <w:r w:rsidR="00182F31">
          <w:rPr>
            <w:webHidden/>
          </w:rPr>
          <w:t>42</w:t>
        </w:r>
        <w:r w:rsidR="00091C0F">
          <w:rPr>
            <w:webHidden/>
          </w:rPr>
          <w:fldChar w:fldCharType="end"/>
        </w:r>
      </w:hyperlink>
    </w:p>
    <w:p w14:paraId="136C6E02" w14:textId="0B84B3DC" w:rsidR="00091C0F" w:rsidRDefault="00083D82">
      <w:pPr>
        <w:pStyle w:val="TOC2"/>
        <w:rPr>
          <w:b w:val="0"/>
          <w:bCs w:val="0"/>
          <w:lang w:val="en-GB" w:eastAsia="en-GB"/>
        </w:rPr>
      </w:pPr>
      <w:hyperlink w:anchor="_Toc492365418" w:history="1">
        <w:r w:rsidR="00091C0F" w:rsidRPr="00A56987">
          <w:rPr>
            <w:rStyle w:val="Hyperlink"/>
            <w:lang w:bidi="en-US"/>
          </w:rPr>
          <w:t>6.46 Argument passing to library functions [TRJ]</w:t>
        </w:r>
        <w:r w:rsidR="00091C0F">
          <w:rPr>
            <w:webHidden/>
          </w:rPr>
          <w:tab/>
        </w:r>
        <w:r w:rsidR="00091C0F">
          <w:rPr>
            <w:webHidden/>
          </w:rPr>
          <w:fldChar w:fldCharType="begin"/>
        </w:r>
        <w:r w:rsidR="00091C0F">
          <w:rPr>
            <w:webHidden/>
          </w:rPr>
          <w:instrText xml:space="preserve"> PAGEREF _Toc492365418 \h </w:instrText>
        </w:r>
        <w:r w:rsidR="00091C0F">
          <w:rPr>
            <w:webHidden/>
          </w:rPr>
        </w:r>
        <w:r w:rsidR="00091C0F">
          <w:rPr>
            <w:webHidden/>
          </w:rPr>
          <w:fldChar w:fldCharType="separate"/>
        </w:r>
        <w:r w:rsidR="00182F31">
          <w:rPr>
            <w:webHidden/>
          </w:rPr>
          <w:t>42</w:t>
        </w:r>
        <w:r w:rsidR="00091C0F">
          <w:rPr>
            <w:webHidden/>
          </w:rPr>
          <w:fldChar w:fldCharType="end"/>
        </w:r>
      </w:hyperlink>
    </w:p>
    <w:p w14:paraId="41C50E7B" w14:textId="7CF4C799" w:rsidR="00091C0F" w:rsidRDefault="00083D82">
      <w:pPr>
        <w:pStyle w:val="TOC2"/>
        <w:rPr>
          <w:b w:val="0"/>
          <w:bCs w:val="0"/>
          <w:lang w:val="en-GB" w:eastAsia="en-GB"/>
        </w:rPr>
      </w:pPr>
      <w:hyperlink w:anchor="_Toc492365419" w:history="1">
        <w:r w:rsidR="00091C0F" w:rsidRPr="00A56987">
          <w:rPr>
            <w:rStyle w:val="Hyperlink"/>
            <w:lang w:bidi="en-US"/>
          </w:rPr>
          <w:t>6.47 Inter-language calling [DJS]</w:t>
        </w:r>
        <w:r w:rsidR="00091C0F">
          <w:rPr>
            <w:webHidden/>
          </w:rPr>
          <w:tab/>
        </w:r>
        <w:r w:rsidR="00091C0F">
          <w:rPr>
            <w:webHidden/>
          </w:rPr>
          <w:fldChar w:fldCharType="begin"/>
        </w:r>
        <w:r w:rsidR="00091C0F">
          <w:rPr>
            <w:webHidden/>
          </w:rPr>
          <w:instrText xml:space="preserve"> PAGEREF _Toc492365419 \h </w:instrText>
        </w:r>
        <w:r w:rsidR="00091C0F">
          <w:rPr>
            <w:webHidden/>
          </w:rPr>
        </w:r>
        <w:r w:rsidR="00091C0F">
          <w:rPr>
            <w:webHidden/>
          </w:rPr>
          <w:fldChar w:fldCharType="separate"/>
        </w:r>
        <w:r w:rsidR="00182F31">
          <w:rPr>
            <w:webHidden/>
          </w:rPr>
          <w:t>42</w:t>
        </w:r>
        <w:r w:rsidR="00091C0F">
          <w:rPr>
            <w:webHidden/>
          </w:rPr>
          <w:fldChar w:fldCharType="end"/>
        </w:r>
      </w:hyperlink>
    </w:p>
    <w:p w14:paraId="3FC950A9" w14:textId="559A4020" w:rsidR="00091C0F" w:rsidRDefault="00083D82">
      <w:pPr>
        <w:pStyle w:val="TOC2"/>
        <w:rPr>
          <w:b w:val="0"/>
          <w:bCs w:val="0"/>
          <w:lang w:val="en-GB" w:eastAsia="en-GB"/>
        </w:rPr>
      </w:pPr>
      <w:hyperlink w:anchor="_Toc492365420" w:history="1">
        <w:r w:rsidR="00091C0F" w:rsidRPr="00A56987">
          <w:rPr>
            <w:rStyle w:val="Hyperlink"/>
            <w:lang w:bidi="en-US"/>
          </w:rPr>
          <w:t>6.48 Dynamically-linked code and self-modifying code [NYY]</w:t>
        </w:r>
        <w:r w:rsidR="00091C0F">
          <w:rPr>
            <w:webHidden/>
          </w:rPr>
          <w:tab/>
        </w:r>
        <w:r w:rsidR="00091C0F">
          <w:rPr>
            <w:webHidden/>
          </w:rPr>
          <w:fldChar w:fldCharType="begin"/>
        </w:r>
        <w:r w:rsidR="00091C0F">
          <w:rPr>
            <w:webHidden/>
          </w:rPr>
          <w:instrText xml:space="preserve"> PAGEREF _Toc492365420 \h </w:instrText>
        </w:r>
        <w:r w:rsidR="00091C0F">
          <w:rPr>
            <w:webHidden/>
          </w:rPr>
        </w:r>
        <w:r w:rsidR="00091C0F">
          <w:rPr>
            <w:webHidden/>
          </w:rPr>
          <w:fldChar w:fldCharType="separate"/>
        </w:r>
        <w:r w:rsidR="00182F31">
          <w:rPr>
            <w:webHidden/>
          </w:rPr>
          <w:t>43</w:t>
        </w:r>
        <w:r w:rsidR="00091C0F">
          <w:rPr>
            <w:webHidden/>
          </w:rPr>
          <w:fldChar w:fldCharType="end"/>
        </w:r>
      </w:hyperlink>
    </w:p>
    <w:p w14:paraId="29284447" w14:textId="199AFC18" w:rsidR="00091C0F" w:rsidRDefault="00083D82">
      <w:pPr>
        <w:pStyle w:val="TOC2"/>
        <w:rPr>
          <w:b w:val="0"/>
          <w:bCs w:val="0"/>
          <w:lang w:val="en-GB" w:eastAsia="en-GB"/>
        </w:rPr>
      </w:pPr>
      <w:hyperlink w:anchor="_Toc492365421" w:history="1">
        <w:r w:rsidR="00091C0F" w:rsidRPr="00A56987">
          <w:rPr>
            <w:rStyle w:val="Hyperlink"/>
            <w:lang w:bidi="en-US"/>
          </w:rPr>
          <w:t>6.49 Library signature [NSQ]</w:t>
        </w:r>
        <w:r w:rsidR="00091C0F">
          <w:rPr>
            <w:webHidden/>
          </w:rPr>
          <w:tab/>
        </w:r>
        <w:r w:rsidR="00091C0F">
          <w:rPr>
            <w:webHidden/>
          </w:rPr>
          <w:fldChar w:fldCharType="begin"/>
        </w:r>
        <w:r w:rsidR="00091C0F">
          <w:rPr>
            <w:webHidden/>
          </w:rPr>
          <w:instrText xml:space="preserve"> PAGEREF _Toc492365421 \h </w:instrText>
        </w:r>
        <w:r w:rsidR="00091C0F">
          <w:rPr>
            <w:webHidden/>
          </w:rPr>
        </w:r>
        <w:r w:rsidR="00091C0F">
          <w:rPr>
            <w:webHidden/>
          </w:rPr>
          <w:fldChar w:fldCharType="separate"/>
        </w:r>
        <w:r w:rsidR="00182F31">
          <w:rPr>
            <w:webHidden/>
          </w:rPr>
          <w:t>43</w:t>
        </w:r>
        <w:r w:rsidR="00091C0F">
          <w:rPr>
            <w:webHidden/>
          </w:rPr>
          <w:fldChar w:fldCharType="end"/>
        </w:r>
      </w:hyperlink>
    </w:p>
    <w:p w14:paraId="08D02C51" w14:textId="69C5F0D8" w:rsidR="00091C0F" w:rsidRDefault="00083D82">
      <w:pPr>
        <w:pStyle w:val="TOC2"/>
        <w:rPr>
          <w:b w:val="0"/>
          <w:bCs w:val="0"/>
          <w:lang w:val="en-GB" w:eastAsia="en-GB"/>
        </w:rPr>
      </w:pPr>
      <w:hyperlink w:anchor="_Toc492365422" w:history="1">
        <w:r w:rsidR="00091C0F" w:rsidRPr="00A56987">
          <w:rPr>
            <w:rStyle w:val="Hyperlink"/>
            <w:lang w:bidi="en-US"/>
          </w:rPr>
          <w:t>6.50 Unanticipated exceptions from library routines [HJW]</w:t>
        </w:r>
        <w:r w:rsidR="00091C0F">
          <w:rPr>
            <w:webHidden/>
          </w:rPr>
          <w:tab/>
        </w:r>
        <w:r w:rsidR="00091C0F">
          <w:rPr>
            <w:webHidden/>
          </w:rPr>
          <w:fldChar w:fldCharType="begin"/>
        </w:r>
        <w:r w:rsidR="00091C0F">
          <w:rPr>
            <w:webHidden/>
          </w:rPr>
          <w:instrText xml:space="preserve"> PAGEREF _Toc492365422 \h </w:instrText>
        </w:r>
        <w:r w:rsidR="00091C0F">
          <w:rPr>
            <w:webHidden/>
          </w:rPr>
        </w:r>
        <w:r w:rsidR="00091C0F">
          <w:rPr>
            <w:webHidden/>
          </w:rPr>
          <w:fldChar w:fldCharType="separate"/>
        </w:r>
        <w:r w:rsidR="00182F31">
          <w:rPr>
            <w:webHidden/>
          </w:rPr>
          <w:t>44</w:t>
        </w:r>
        <w:r w:rsidR="00091C0F">
          <w:rPr>
            <w:webHidden/>
          </w:rPr>
          <w:fldChar w:fldCharType="end"/>
        </w:r>
      </w:hyperlink>
    </w:p>
    <w:p w14:paraId="3540CEB5" w14:textId="69B57D49" w:rsidR="00091C0F" w:rsidRDefault="00083D82">
      <w:pPr>
        <w:pStyle w:val="TOC2"/>
        <w:rPr>
          <w:b w:val="0"/>
          <w:bCs w:val="0"/>
          <w:lang w:val="en-GB" w:eastAsia="en-GB"/>
        </w:rPr>
      </w:pPr>
      <w:hyperlink w:anchor="_Toc492365423" w:history="1">
        <w:r w:rsidR="00091C0F" w:rsidRPr="00A56987">
          <w:rPr>
            <w:rStyle w:val="Hyperlink"/>
            <w:lang w:bidi="en-US"/>
          </w:rPr>
          <w:t>6.51 Pre-processor directives [NMP]</w:t>
        </w:r>
        <w:r w:rsidR="00091C0F">
          <w:rPr>
            <w:webHidden/>
          </w:rPr>
          <w:tab/>
        </w:r>
        <w:r w:rsidR="00091C0F">
          <w:rPr>
            <w:webHidden/>
          </w:rPr>
          <w:fldChar w:fldCharType="begin"/>
        </w:r>
        <w:r w:rsidR="00091C0F">
          <w:rPr>
            <w:webHidden/>
          </w:rPr>
          <w:instrText xml:space="preserve"> PAGEREF _Toc492365423 \h </w:instrText>
        </w:r>
        <w:r w:rsidR="00091C0F">
          <w:rPr>
            <w:webHidden/>
          </w:rPr>
        </w:r>
        <w:r w:rsidR="00091C0F">
          <w:rPr>
            <w:webHidden/>
          </w:rPr>
          <w:fldChar w:fldCharType="separate"/>
        </w:r>
        <w:r w:rsidR="00182F31">
          <w:rPr>
            <w:webHidden/>
          </w:rPr>
          <w:t>44</w:t>
        </w:r>
        <w:r w:rsidR="00091C0F">
          <w:rPr>
            <w:webHidden/>
          </w:rPr>
          <w:fldChar w:fldCharType="end"/>
        </w:r>
      </w:hyperlink>
    </w:p>
    <w:p w14:paraId="1246C0D6" w14:textId="72944C28" w:rsidR="00091C0F" w:rsidRDefault="00083D82">
      <w:pPr>
        <w:pStyle w:val="TOC2"/>
        <w:rPr>
          <w:b w:val="0"/>
          <w:bCs w:val="0"/>
          <w:lang w:val="en-GB" w:eastAsia="en-GB"/>
        </w:rPr>
      </w:pPr>
      <w:hyperlink w:anchor="_Toc492365424" w:history="1">
        <w:r w:rsidR="00091C0F" w:rsidRPr="00A56987">
          <w:rPr>
            <w:rStyle w:val="Hyperlink"/>
            <w:lang w:bidi="en-US"/>
          </w:rPr>
          <w:t>6.52 Suppression of language-defined run-time checking [MXB]</w:t>
        </w:r>
        <w:r w:rsidR="00091C0F">
          <w:rPr>
            <w:webHidden/>
          </w:rPr>
          <w:tab/>
        </w:r>
        <w:r w:rsidR="00091C0F">
          <w:rPr>
            <w:webHidden/>
          </w:rPr>
          <w:fldChar w:fldCharType="begin"/>
        </w:r>
        <w:r w:rsidR="00091C0F">
          <w:rPr>
            <w:webHidden/>
          </w:rPr>
          <w:instrText xml:space="preserve"> PAGEREF _Toc492365424 \h </w:instrText>
        </w:r>
        <w:r w:rsidR="00091C0F">
          <w:rPr>
            <w:webHidden/>
          </w:rPr>
        </w:r>
        <w:r w:rsidR="00091C0F">
          <w:rPr>
            <w:webHidden/>
          </w:rPr>
          <w:fldChar w:fldCharType="separate"/>
        </w:r>
        <w:r w:rsidR="00182F31">
          <w:rPr>
            <w:webHidden/>
          </w:rPr>
          <w:t>45</w:t>
        </w:r>
        <w:r w:rsidR="00091C0F">
          <w:rPr>
            <w:webHidden/>
          </w:rPr>
          <w:fldChar w:fldCharType="end"/>
        </w:r>
      </w:hyperlink>
    </w:p>
    <w:p w14:paraId="3F60855E" w14:textId="3E3A974A" w:rsidR="00091C0F" w:rsidRDefault="00083D82">
      <w:pPr>
        <w:pStyle w:val="TOC2"/>
        <w:rPr>
          <w:b w:val="0"/>
          <w:bCs w:val="0"/>
          <w:lang w:val="en-GB" w:eastAsia="en-GB"/>
        </w:rPr>
      </w:pPr>
      <w:hyperlink w:anchor="_Toc492365425" w:history="1">
        <w:r w:rsidR="00091C0F" w:rsidRPr="00A56987">
          <w:rPr>
            <w:rStyle w:val="Hyperlink"/>
            <w:lang w:bidi="en-US"/>
          </w:rPr>
          <w:t>6.53 Provision of inherently unsafe operations [SKL]</w:t>
        </w:r>
        <w:r w:rsidR="00091C0F">
          <w:rPr>
            <w:webHidden/>
          </w:rPr>
          <w:tab/>
        </w:r>
        <w:r w:rsidR="00091C0F">
          <w:rPr>
            <w:webHidden/>
          </w:rPr>
          <w:fldChar w:fldCharType="begin"/>
        </w:r>
        <w:r w:rsidR="00091C0F">
          <w:rPr>
            <w:webHidden/>
          </w:rPr>
          <w:instrText xml:space="preserve"> PAGEREF _Toc492365425 \h </w:instrText>
        </w:r>
        <w:r w:rsidR="00091C0F">
          <w:rPr>
            <w:webHidden/>
          </w:rPr>
        </w:r>
        <w:r w:rsidR="00091C0F">
          <w:rPr>
            <w:webHidden/>
          </w:rPr>
          <w:fldChar w:fldCharType="separate"/>
        </w:r>
        <w:r w:rsidR="00182F31">
          <w:rPr>
            <w:webHidden/>
          </w:rPr>
          <w:t>45</w:t>
        </w:r>
        <w:r w:rsidR="00091C0F">
          <w:rPr>
            <w:webHidden/>
          </w:rPr>
          <w:fldChar w:fldCharType="end"/>
        </w:r>
      </w:hyperlink>
    </w:p>
    <w:p w14:paraId="74E946C1" w14:textId="68CAB5FE" w:rsidR="00091C0F" w:rsidRDefault="00083D82">
      <w:pPr>
        <w:pStyle w:val="TOC2"/>
        <w:rPr>
          <w:b w:val="0"/>
          <w:bCs w:val="0"/>
          <w:lang w:val="en-GB" w:eastAsia="en-GB"/>
        </w:rPr>
      </w:pPr>
      <w:hyperlink w:anchor="_Toc492365426" w:history="1">
        <w:r w:rsidR="00091C0F" w:rsidRPr="00A56987">
          <w:rPr>
            <w:rStyle w:val="Hyperlink"/>
            <w:lang w:bidi="en-US"/>
          </w:rPr>
          <w:t>6.54 Obscure language features [BRS]</w:t>
        </w:r>
        <w:r w:rsidR="00091C0F">
          <w:rPr>
            <w:webHidden/>
          </w:rPr>
          <w:tab/>
        </w:r>
        <w:r w:rsidR="00091C0F">
          <w:rPr>
            <w:webHidden/>
          </w:rPr>
          <w:fldChar w:fldCharType="begin"/>
        </w:r>
        <w:r w:rsidR="00091C0F">
          <w:rPr>
            <w:webHidden/>
          </w:rPr>
          <w:instrText xml:space="preserve"> PAGEREF _Toc492365426 \h </w:instrText>
        </w:r>
        <w:r w:rsidR="00091C0F">
          <w:rPr>
            <w:webHidden/>
          </w:rPr>
        </w:r>
        <w:r w:rsidR="00091C0F">
          <w:rPr>
            <w:webHidden/>
          </w:rPr>
          <w:fldChar w:fldCharType="separate"/>
        </w:r>
        <w:r w:rsidR="00182F31">
          <w:rPr>
            <w:webHidden/>
          </w:rPr>
          <w:t>46</w:t>
        </w:r>
        <w:r w:rsidR="00091C0F">
          <w:rPr>
            <w:webHidden/>
          </w:rPr>
          <w:fldChar w:fldCharType="end"/>
        </w:r>
      </w:hyperlink>
    </w:p>
    <w:p w14:paraId="344C51A0" w14:textId="43B4AF62" w:rsidR="00091C0F" w:rsidRDefault="00083D82">
      <w:pPr>
        <w:pStyle w:val="TOC2"/>
        <w:rPr>
          <w:b w:val="0"/>
          <w:bCs w:val="0"/>
          <w:lang w:val="en-GB" w:eastAsia="en-GB"/>
        </w:rPr>
      </w:pPr>
      <w:hyperlink w:anchor="_Toc492365427" w:history="1">
        <w:r w:rsidR="00091C0F" w:rsidRPr="00A56987">
          <w:rPr>
            <w:rStyle w:val="Hyperlink"/>
            <w:lang w:bidi="en-US"/>
          </w:rPr>
          <w:t>6.55 Unspecified behaviour [BQF]</w:t>
        </w:r>
        <w:r w:rsidR="00091C0F">
          <w:rPr>
            <w:webHidden/>
          </w:rPr>
          <w:tab/>
        </w:r>
        <w:r w:rsidR="00091C0F">
          <w:rPr>
            <w:webHidden/>
          </w:rPr>
          <w:fldChar w:fldCharType="begin"/>
        </w:r>
        <w:r w:rsidR="00091C0F">
          <w:rPr>
            <w:webHidden/>
          </w:rPr>
          <w:instrText xml:space="preserve"> PAGEREF _Toc492365427 \h </w:instrText>
        </w:r>
        <w:r w:rsidR="00091C0F">
          <w:rPr>
            <w:webHidden/>
          </w:rPr>
        </w:r>
        <w:r w:rsidR="00091C0F">
          <w:rPr>
            <w:webHidden/>
          </w:rPr>
          <w:fldChar w:fldCharType="separate"/>
        </w:r>
        <w:r w:rsidR="00182F31">
          <w:rPr>
            <w:webHidden/>
          </w:rPr>
          <w:t>46</w:t>
        </w:r>
        <w:r w:rsidR="00091C0F">
          <w:rPr>
            <w:webHidden/>
          </w:rPr>
          <w:fldChar w:fldCharType="end"/>
        </w:r>
      </w:hyperlink>
    </w:p>
    <w:p w14:paraId="6EE4362C" w14:textId="05B921D7" w:rsidR="00091C0F" w:rsidRDefault="00083D82">
      <w:pPr>
        <w:pStyle w:val="TOC2"/>
        <w:rPr>
          <w:b w:val="0"/>
          <w:bCs w:val="0"/>
          <w:lang w:val="en-GB" w:eastAsia="en-GB"/>
        </w:rPr>
      </w:pPr>
      <w:hyperlink w:anchor="_Toc492365428" w:history="1">
        <w:r w:rsidR="00091C0F" w:rsidRPr="00A56987">
          <w:rPr>
            <w:rStyle w:val="Hyperlink"/>
            <w:lang w:bidi="en-US"/>
          </w:rPr>
          <w:t>6.56 Undefined behaviour [EWF]</w:t>
        </w:r>
        <w:r w:rsidR="00091C0F">
          <w:rPr>
            <w:webHidden/>
          </w:rPr>
          <w:tab/>
        </w:r>
        <w:r w:rsidR="00091C0F">
          <w:rPr>
            <w:webHidden/>
          </w:rPr>
          <w:fldChar w:fldCharType="begin"/>
        </w:r>
        <w:r w:rsidR="00091C0F">
          <w:rPr>
            <w:webHidden/>
          </w:rPr>
          <w:instrText xml:space="preserve"> PAGEREF _Toc492365428 \h </w:instrText>
        </w:r>
        <w:r w:rsidR="00091C0F">
          <w:rPr>
            <w:webHidden/>
          </w:rPr>
        </w:r>
        <w:r w:rsidR="00091C0F">
          <w:rPr>
            <w:webHidden/>
          </w:rPr>
          <w:fldChar w:fldCharType="separate"/>
        </w:r>
        <w:r w:rsidR="00182F31">
          <w:rPr>
            <w:webHidden/>
          </w:rPr>
          <w:t>47</w:t>
        </w:r>
        <w:r w:rsidR="00091C0F">
          <w:rPr>
            <w:webHidden/>
          </w:rPr>
          <w:fldChar w:fldCharType="end"/>
        </w:r>
      </w:hyperlink>
    </w:p>
    <w:p w14:paraId="43FF2806" w14:textId="2A53E36A" w:rsidR="00091C0F" w:rsidRDefault="00083D82">
      <w:pPr>
        <w:pStyle w:val="TOC2"/>
        <w:rPr>
          <w:b w:val="0"/>
          <w:bCs w:val="0"/>
          <w:lang w:val="en-GB" w:eastAsia="en-GB"/>
        </w:rPr>
      </w:pPr>
      <w:hyperlink w:anchor="_Toc492365429" w:history="1">
        <w:r w:rsidR="00091C0F" w:rsidRPr="00A56987">
          <w:rPr>
            <w:rStyle w:val="Hyperlink"/>
            <w:lang w:bidi="en-US"/>
          </w:rPr>
          <w:t>6.57 Implementation–defined behaviour [FAB]</w:t>
        </w:r>
        <w:r w:rsidR="00091C0F">
          <w:rPr>
            <w:webHidden/>
          </w:rPr>
          <w:tab/>
        </w:r>
        <w:r w:rsidR="00091C0F">
          <w:rPr>
            <w:webHidden/>
          </w:rPr>
          <w:fldChar w:fldCharType="begin"/>
        </w:r>
        <w:r w:rsidR="00091C0F">
          <w:rPr>
            <w:webHidden/>
          </w:rPr>
          <w:instrText xml:space="preserve"> PAGEREF _Toc492365429 \h </w:instrText>
        </w:r>
        <w:r w:rsidR="00091C0F">
          <w:rPr>
            <w:webHidden/>
          </w:rPr>
        </w:r>
        <w:r w:rsidR="00091C0F">
          <w:rPr>
            <w:webHidden/>
          </w:rPr>
          <w:fldChar w:fldCharType="separate"/>
        </w:r>
        <w:r w:rsidR="00182F31">
          <w:rPr>
            <w:webHidden/>
          </w:rPr>
          <w:t>47</w:t>
        </w:r>
        <w:r w:rsidR="00091C0F">
          <w:rPr>
            <w:webHidden/>
          </w:rPr>
          <w:fldChar w:fldCharType="end"/>
        </w:r>
      </w:hyperlink>
    </w:p>
    <w:p w14:paraId="2EAF59B4" w14:textId="6F4816B9" w:rsidR="00091C0F" w:rsidRDefault="00083D82">
      <w:pPr>
        <w:pStyle w:val="TOC2"/>
        <w:rPr>
          <w:b w:val="0"/>
          <w:bCs w:val="0"/>
          <w:lang w:val="en-GB" w:eastAsia="en-GB"/>
        </w:rPr>
      </w:pPr>
      <w:hyperlink w:anchor="_Toc492365430" w:history="1">
        <w:r w:rsidR="00091C0F" w:rsidRPr="00A56987">
          <w:rPr>
            <w:rStyle w:val="Hyperlink"/>
            <w:lang w:bidi="en-US"/>
          </w:rPr>
          <w:t>6.58 Deprecated language features [MEM]</w:t>
        </w:r>
        <w:r w:rsidR="00091C0F">
          <w:rPr>
            <w:webHidden/>
          </w:rPr>
          <w:tab/>
        </w:r>
        <w:r w:rsidR="00091C0F">
          <w:rPr>
            <w:webHidden/>
          </w:rPr>
          <w:fldChar w:fldCharType="begin"/>
        </w:r>
        <w:r w:rsidR="00091C0F">
          <w:rPr>
            <w:webHidden/>
          </w:rPr>
          <w:instrText xml:space="preserve"> PAGEREF _Toc492365430 \h </w:instrText>
        </w:r>
        <w:r w:rsidR="00091C0F">
          <w:rPr>
            <w:webHidden/>
          </w:rPr>
        </w:r>
        <w:r w:rsidR="00091C0F">
          <w:rPr>
            <w:webHidden/>
          </w:rPr>
          <w:fldChar w:fldCharType="separate"/>
        </w:r>
        <w:r w:rsidR="00182F31">
          <w:rPr>
            <w:webHidden/>
          </w:rPr>
          <w:t>48</w:t>
        </w:r>
        <w:r w:rsidR="00091C0F">
          <w:rPr>
            <w:webHidden/>
          </w:rPr>
          <w:fldChar w:fldCharType="end"/>
        </w:r>
      </w:hyperlink>
    </w:p>
    <w:p w14:paraId="18111AF8" w14:textId="3B9CA068" w:rsidR="00091C0F" w:rsidRDefault="00083D82">
      <w:pPr>
        <w:pStyle w:val="TOC2"/>
        <w:rPr>
          <w:b w:val="0"/>
          <w:bCs w:val="0"/>
          <w:lang w:val="en-GB" w:eastAsia="en-GB"/>
        </w:rPr>
      </w:pPr>
      <w:hyperlink w:anchor="_Toc492365431" w:history="1">
        <w:r w:rsidR="00091C0F" w:rsidRPr="00A56987">
          <w:rPr>
            <w:rStyle w:val="Hyperlink"/>
          </w:rPr>
          <w:t>6.59 Concurrency – Activation [CGA]</w:t>
        </w:r>
        <w:r w:rsidR="00091C0F">
          <w:rPr>
            <w:webHidden/>
          </w:rPr>
          <w:tab/>
        </w:r>
        <w:r w:rsidR="00091C0F">
          <w:rPr>
            <w:webHidden/>
          </w:rPr>
          <w:fldChar w:fldCharType="begin"/>
        </w:r>
        <w:r w:rsidR="00091C0F">
          <w:rPr>
            <w:webHidden/>
          </w:rPr>
          <w:instrText xml:space="preserve"> PAGEREF _Toc492365431 \h </w:instrText>
        </w:r>
        <w:r w:rsidR="00091C0F">
          <w:rPr>
            <w:webHidden/>
          </w:rPr>
        </w:r>
        <w:r w:rsidR="00091C0F">
          <w:rPr>
            <w:webHidden/>
          </w:rPr>
          <w:fldChar w:fldCharType="separate"/>
        </w:r>
        <w:r w:rsidR="00182F31">
          <w:rPr>
            <w:webHidden/>
          </w:rPr>
          <w:t>49</w:t>
        </w:r>
        <w:r w:rsidR="00091C0F">
          <w:rPr>
            <w:webHidden/>
          </w:rPr>
          <w:fldChar w:fldCharType="end"/>
        </w:r>
      </w:hyperlink>
    </w:p>
    <w:p w14:paraId="634467FF" w14:textId="02C29086" w:rsidR="00091C0F" w:rsidRDefault="00083D82">
      <w:pPr>
        <w:pStyle w:val="TOC2"/>
        <w:rPr>
          <w:b w:val="0"/>
          <w:bCs w:val="0"/>
          <w:lang w:val="en-GB" w:eastAsia="en-GB"/>
        </w:rPr>
      </w:pPr>
      <w:hyperlink w:anchor="_Toc492365432" w:history="1">
        <w:r w:rsidR="00091C0F" w:rsidRPr="00A56987">
          <w:rPr>
            <w:rStyle w:val="Hyperlink"/>
            <w:lang w:val="en-CA"/>
          </w:rPr>
          <w:t>6.60 Concurrency – Directed termination [CGT]</w:t>
        </w:r>
        <w:r w:rsidR="00091C0F">
          <w:rPr>
            <w:webHidden/>
          </w:rPr>
          <w:tab/>
        </w:r>
        <w:r w:rsidR="00091C0F">
          <w:rPr>
            <w:webHidden/>
          </w:rPr>
          <w:fldChar w:fldCharType="begin"/>
        </w:r>
        <w:r w:rsidR="00091C0F">
          <w:rPr>
            <w:webHidden/>
          </w:rPr>
          <w:instrText xml:space="preserve"> PAGEREF _Toc492365432 \h </w:instrText>
        </w:r>
        <w:r w:rsidR="00091C0F">
          <w:rPr>
            <w:webHidden/>
          </w:rPr>
        </w:r>
        <w:r w:rsidR="00091C0F">
          <w:rPr>
            <w:webHidden/>
          </w:rPr>
          <w:fldChar w:fldCharType="separate"/>
        </w:r>
        <w:r w:rsidR="00182F31">
          <w:rPr>
            <w:webHidden/>
          </w:rPr>
          <w:t>49</w:t>
        </w:r>
        <w:r w:rsidR="00091C0F">
          <w:rPr>
            <w:webHidden/>
          </w:rPr>
          <w:fldChar w:fldCharType="end"/>
        </w:r>
      </w:hyperlink>
    </w:p>
    <w:p w14:paraId="52567B8D" w14:textId="7D2F16E1" w:rsidR="00091C0F" w:rsidRDefault="00083D82">
      <w:pPr>
        <w:pStyle w:val="TOC2"/>
        <w:rPr>
          <w:b w:val="0"/>
          <w:bCs w:val="0"/>
          <w:lang w:val="en-GB" w:eastAsia="en-GB"/>
        </w:rPr>
      </w:pPr>
      <w:hyperlink w:anchor="_Toc492365433" w:history="1">
        <w:r w:rsidR="00091C0F" w:rsidRPr="00A56987">
          <w:rPr>
            <w:rStyle w:val="Hyperlink"/>
          </w:rPr>
          <w:t>6.61 Concurrent data access [CGX]</w:t>
        </w:r>
        <w:r w:rsidR="00091C0F">
          <w:rPr>
            <w:webHidden/>
          </w:rPr>
          <w:tab/>
        </w:r>
        <w:r w:rsidR="00091C0F">
          <w:rPr>
            <w:webHidden/>
          </w:rPr>
          <w:fldChar w:fldCharType="begin"/>
        </w:r>
        <w:r w:rsidR="00091C0F">
          <w:rPr>
            <w:webHidden/>
          </w:rPr>
          <w:instrText xml:space="preserve"> PAGEREF _Toc492365433 \h </w:instrText>
        </w:r>
        <w:r w:rsidR="00091C0F">
          <w:rPr>
            <w:webHidden/>
          </w:rPr>
        </w:r>
        <w:r w:rsidR="00091C0F">
          <w:rPr>
            <w:webHidden/>
          </w:rPr>
          <w:fldChar w:fldCharType="separate"/>
        </w:r>
        <w:r w:rsidR="00182F31">
          <w:rPr>
            <w:webHidden/>
          </w:rPr>
          <w:t>49</w:t>
        </w:r>
        <w:r w:rsidR="00091C0F">
          <w:rPr>
            <w:webHidden/>
          </w:rPr>
          <w:fldChar w:fldCharType="end"/>
        </w:r>
      </w:hyperlink>
    </w:p>
    <w:p w14:paraId="5ACEA8DD" w14:textId="128DAA68" w:rsidR="00091C0F" w:rsidRDefault="00083D82">
      <w:pPr>
        <w:pStyle w:val="TOC2"/>
        <w:rPr>
          <w:b w:val="0"/>
          <w:bCs w:val="0"/>
          <w:lang w:val="en-GB" w:eastAsia="en-GB"/>
        </w:rPr>
      </w:pPr>
      <w:hyperlink w:anchor="_Toc492365434" w:history="1">
        <w:r w:rsidR="00091C0F" w:rsidRPr="00A56987">
          <w:rPr>
            <w:rStyle w:val="Hyperlink"/>
            <w:lang w:val="en-CA"/>
          </w:rPr>
          <w:t>6.62 Concurrency – Premature termination [CGS]</w:t>
        </w:r>
        <w:r w:rsidR="00091C0F">
          <w:rPr>
            <w:webHidden/>
          </w:rPr>
          <w:tab/>
        </w:r>
        <w:r w:rsidR="00091C0F">
          <w:rPr>
            <w:webHidden/>
          </w:rPr>
          <w:fldChar w:fldCharType="begin"/>
        </w:r>
        <w:r w:rsidR="00091C0F">
          <w:rPr>
            <w:webHidden/>
          </w:rPr>
          <w:instrText xml:space="preserve"> PAGEREF _Toc492365434 \h </w:instrText>
        </w:r>
        <w:r w:rsidR="00091C0F">
          <w:rPr>
            <w:webHidden/>
          </w:rPr>
        </w:r>
        <w:r w:rsidR="00091C0F">
          <w:rPr>
            <w:webHidden/>
          </w:rPr>
          <w:fldChar w:fldCharType="separate"/>
        </w:r>
        <w:r w:rsidR="00182F31">
          <w:rPr>
            <w:webHidden/>
          </w:rPr>
          <w:t>50</w:t>
        </w:r>
        <w:r w:rsidR="00091C0F">
          <w:rPr>
            <w:webHidden/>
          </w:rPr>
          <w:fldChar w:fldCharType="end"/>
        </w:r>
      </w:hyperlink>
    </w:p>
    <w:p w14:paraId="4530FB8E" w14:textId="5FCF1B24" w:rsidR="00091C0F" w:rsidRDefault="00083D82">
      <w:pPr>
        <w:pStyle w:val="TOC2"/>
        <w:rPr>
          <w:b w:val="0"/>
          <w:bCs w:val="0"/>
          <w:lang w:val="en-GB" w:eastAsia="en-GB"/>
        </w:rPr>
      </w:pPr>
      <w:hyperlink w:anchor="_Toc492365435" w:history="1">
        <w:r w:rsidR="00091C0F" w:rsidRPr="00A56987">
          <w:rPr>
            <w:rStyle w:val="Hyperlink"/>
            <w:lang w:val="en-CA"/>
          </w:rPr>
          <w:t>6.63 Lock protocol errors [CGM]</w:t>
        </w:r>
        <w:r w:rsidR="00091C0F">
          <w:rPr>
            <w:webHidden/>
          </w:rPr>
          <w:tab/>
        </w:r>
        <w:r w:rsidR="00091C0F">
          <w:rPr>
            <w:webHidden/>
          </w:rPr>
          <w:fldChar w:fldCharType="begin"/>
        </w:r>
        <w:r w:rsidR="00091C0F">
          <w:rPr>
            <w:webHidden/>
          </w:rPr>
          <w:instrText xml:space="preserve"> PAGEREF _Toc492365435 \h </w:instrText>
        </w:r>
        <w:r w:rsidR="00091C0F">
          <w:rPr>
            <w:webHidden/>
          </w:rPr>
        </w:r>
        <w:r w:rsidR="00091C0F">
          <w:rPr>
            <w:webHidden/>
          </w:rPr>
          <w:fldChar w:fldCharType="separate"/>
        </w:r>
        <w:r w:rsidR="00182F31">
          <w:rPr>
            <w:webHidden/>
          </w:rPr>
          <w:t>50</w:t>
        </w:r>
        <w:r w:rsidR="00091C0F">
          <w:rPr>
            <w:webHidden/>
          </w:rPr>
          <w:fldChar w:fldCharType="end"/>
        </w:r>
      </w:hyperlink>
    </w:p>
    <w:p w14:paraId="032F4531" w14:textId="2751193C" w:rsidR="00091C0F" w:rsidRDefault="00083D82">
      <w:pPr>
        <w:pStyle w:val="TOC2"/>
        <w:rPr>
          <w:b w:val="0"/>
          <w:bCs w:val="0"/>
          <w:lang w:val="en-GB" w:eastAsia="en-GB"/>
        </w:rPr>
      </w:pPr>
      <w:hyperlink w:anchor="_Toc492365436" w:history="1">
        <w:r w:rsidR="00091C0F" w:rsidRPr="00A56987">
          <w:rPr>
            <w:rStyle w:val="Hyperlink"/>
            <w:rFonts w:eastAsia="MS PGothic"/>
            <w:lang w:eastAsia="ja-JP"/>
          </w:rPr>
          <w:t>6.64 Uncontrolled Format Strings  [SHL]</w:t>
        </w:r>
        <w:r w:rsidR="00091C0F">
          <w:rPr>
            <w:webHidden/>
          </w:rPr>
          <w:tab/>
        </w:r>
        <w:r w:rsidR="00091C0F">
          <w:rPr>
            <w:webHidden/>
          </w:rPr>
          <w:fldChar w:fldCharType="begin"/>
        </w:r>
        <w:r w:rsidR="00091C0F">
          <w:rPr>
            <w:webHidden/>
          </w:rPr>
          <w:instrText xml:space="preserve"> PAGEREF _Toc492365436 \h </w:instrText>
        </w:r>
        <w:r w:rsidR="00091C0F">
          <w:rPr>
            <w:webHidden/>
          </w:rPr>
        </w:r>
        <w:r w:rsidR="00091C0F">
          <w:rPr>
            <w:webHidden/>
          </w:rPr>
          <w:fldChar w:fldCharType="separate"/>
        </w:r>
        <w:r w:rsidR="00182F31">
          <w:rPr>
            <w:webHidden/>
          </w:rPr>
          <w:t>50</w:t>
        </w:r>
        <w:r w:rsidR="00091C0F">
          <w:rPr>
            <w:webHidden/>
          </w:rPr>
          <w:fldChar w:fldCharType="end"/>
        </w:r>
      </w:hyperlink>
    </w:p>
    <w:p w14:paraId="477E0AAB" w14:textId="6D41CE83" w:rsidR="00091C0F" w:rsidRDefault="00083D82">
      <w:pPr>
        <w:pStyle w:val="TOC1"/>
        <w:rPr>
          <w:b w:val="0"/>
          <w:bCs w:val="0"/>
          <w:lang w:val="en-GB" w:eastAsia="en-GB"/>
        </w:rPr>
      </w:pPr>
      <w:hyperlink w:anchor="_Toc492365437" w:history="1">
        <w:r w:rsidR="00091C0F" w:rsidRPr="00A56987">
          <w:rPr>
            <w:rStyle w:val="Hyperlink"/>
          </w:rPr>
          <w:t>7. Language specific vulnerabilities for C</w:t>
        </w:r>
        <w:r w:rsidR="00091C0F">
          <w:rPr>
            <w:webHidden/>
          </w:rPr>
          <w:tab/>
        </w:r>
        <w:r w:rsidR="00091C0F">
          <w:rPr>
            <w:webHidden/>
          </w:rPr>
          <w:fldChar w:fldCharType="begin"/>
        </w:r>
        <w:r w:rsidR="00091C0F">
          <w:rPr>
            <w:webHidden/>
          </w:rPr>
          <w:instrText xml:space="preserve"> PAGEREF _Toc492365437 \h </w:instrText>
        </w:r>
        <w:r w:rsidR="00091C0F">
          <w:rPr>
            <w:webHidden/>
          </w:rPr>
        </w:r>
        <w:r w:rsidR="00091C0F">
          <w:rPr>
            <w:webHidden/>
          </w:rPr>
          <w:fldChar w:fldCharType="separate"/>
        </w:r>
        <w:r w:rsidR="00182F31">
          <w:rPr>
            <w:webHidden/>
          </w:rPr>
          <w:t>51</w:t>
        </w:r>
        <w:r w:rsidR="00091C0F">
          <w:rPr>
            <w:webHidden/>
          </w:rPr>
          <w:fldChar w:fldCharType="end"/>
        </w:r>
      </w:hyperlink>
    </w:p>
    <w:p w14:paraId="496C1FDC" w14:textId="109C6EE1" w:rsidR="00091C0F" w:rsidRDefault="00083D82">
      <w:pPr>
        <w:pStyle w:val="TOC1"/>
        <w:rPr>
          <w:b w:val="0"/>
          <w:bCs w:val="0"/>
          <w:lang w:val="en-GB" w:eastAsia="en-GB"/>
        </w:rPr>
      </w:pPr>
      <w:hyperlink w:anchor="_Toc492365438" w:history="1">
        <w:r w:rsidR="00091C0F" w:rsidRPr="00A56987">
          <w:rPr>
            <w:rStyle w:val="Hyperlink"/>
          </w:rPr>
          <w:t>8. Implications for standardization</w:t>
        </w:r>
        <w:r w:rsidR="00091C0F">
          <w:rPr>
            <w:webHidden/>
          </w:rPr>
          <w:tab/>
        </w:r>
        <w:r w:rsidR="00091C0F">
          <w:rPr>
            <w:webHidden/>
          </w:rPr>
          <w:fldChar w:fldCharType="begin"/>
        </w:r>
        <w:r w:rsidR="00091C0F">
          <w:rPr>
            <w:webHidden/>
          </w:rPr>
          <w:instrText xml:space="preserve"> PAGEREF _Toc492365438 \h </w:instrText>
        </w:r>
        <w:r w:rsidR="00091C0F">
          <w:rPr>
            <w:webHidden/>
          </w:rPr>
        </w:r>
        <w:r w:rsidR="00091C0F">
          <w:rPr>
            <w:webHidden/>
          </w:rPr>
          <w:fldChar w:fldCharType="separate"/>
        </w:r>
        <w:r w:rsidR="00182F31">
          <w:rPr>
            <w:webHidden/>
          </w:rPr>
          <w:t>51</w:t>
        </w:r>
        <w:r w:rsidR="00091C0F">
          <w:rPr>
            <w:webHidden/>
          </w:rPr>
          <w:fldChar w:fldCharType="end"/>
        </w:r>
      </w:hyperlink>
    </w:p>
    <w:p w14:paraId="540F0E51" w14:textId="5C5667CE" w:rsidR="00091C0F" w:rsidRDefault="00083D82">
      <w:pPr>
        <w:pStyle w:val="TOC1"/>
        <w:rPr>
          <w:b w:val="0"/>
          <w:bCs w:val="0"/>
          <w:lang w:val="en-GB" w:eastAsia="en-GB"/>
        </w:rPr>
      </w:pPr>
      <w:hyperlink w:anchor="_Toc492365439" w:history="1">
        <w:r w:rsidR="00091C0F" w:rsidRPr="00A56987">
          <w:rPr>
            <w:rStyle w:val="Hyperlink"/>
          </w:rPr>
          <w:t>Bibliography</w:t>
        </w:r>
        <w:r w:rsidR="00091C0F">
          <w:rPr>
            <w:webHidden/>
          </w:rPr>
          <w:tab/>
        </w:r>
        <w:r w:rsidR="00091C0F">
          <w:rPr>
            <w:webHidden/>
          </w:rPr>
          <w:fldChar w:fldCharType="begin"/>
        </w:r>
        <w:r w:rsidR="00091C0F">
          <w:rPr>
            <w:webHidden/>
          </w:rPr>
          <w:instrText xml:space="preserve"> PAGEREF _Toc492365439 \h </w:instrText>
        </w:r>
        <w:r w:rsidR="00091C0F">
          <w:rPr>
            <w:webHidden/>
          </w:rPr>
        </w:r>
        <w:r w:rsidR="00091C0F">
          <w:rPr>
            <w:webHidden/>
          </w:rPr>
          <w:fldChar w:fldCharType="separate"/>
        </w:r>
        <w:r w:rsidR="00182F31">
          <w:rPr>
            <w:webHidden/>
          </w:rPr>
          <w:t>54</w:t>
        </w:r>
        <w:r w:rsidR="00091C0F">
          <w:rPr>
            <w:webHidden/>
          </w:rPr>
          <w:fldChar w:fldCharType="end"/>
        </w:r>
      </w:hyperlink>
    </w:p>
    <w:p w14:paraId="60A519A2" w14:textId="79D94145" w:rsidR="00091C0F" w:rsidRDefault="00083D82">
      <w:pPr>
        <w:pStyle w:val="TOC1"/>
        <w:rPr>
          <w:b w:val="0"/>
          <w:bCs w:val="0"/>
          <w:lang w:val="en-GB" w:eastAsia="en-GB"/>
        </w:rPr>
      </w:pPr>
      <w:hyperlink w:anchor="_Toc492365440" w:history="1">
        <w:r w:rsidR="00091C0F" w:rsidRPr="00A56987">
          <w:rPr>
            <w:rStyle w:val="Hyperlink"/>
          </w:rPr>
          <w:t>Index</w:t>
        </w:r>
        <w:r w:rsidR="00091C0F">
          <w:rPr>
            <w:webHidden/>
          </w:rPr>
          <w:tab/>
        </w:r>
        <w:r w:rsidR="00091C0F">
          <w:rPr>
            <w:webHidden/>
          </w:rPr>
          <w:fldChar w:fldCharType="begin"/>
        </w:r>
        <w:r w:rsidR="00091C0F">
          <w:rPr>
            <w:webHidden/>
          </w:rPr>
          <w:instrText xml:space="preserve"> PAGEREF _Toc492365440 \h </w:instrText>
        </w:r>
        <w:r w:rsidR="00091C0F">
          <w:rPr>
            <w:webHidden/>
          </w:rPr>
        </w:r>
        <w:r w:rsidR="00091C0F">
          <w:rPr>
            <w:webHidden/>
          </w:rPr>
          <w:fldChar w:fldCharType="separate"/>
        </w:r>
        <w:r w:rsidR="00182F31">
          <w:rPr>
            <w:webHidden/>
          </w:rPr>
          <w:t>56</w:t>
        </w:r>
        <w:r w:rsidR="00091C0F">
          <w:rPr>
            <w:webHidden/>
          </w:rPr>
          <w:fldChar w:fldCharType="end"/>
        </w:r>
      </w:hyperlink>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5" w:name="_Toc443470358"/>
      <w:bookmarkStart w:id="6" w:name="_Toc450303208"/>
      <w:bookmarkStart w:id="7" w:name="_Toc492365363"/>
      <w:r>
        <w:lastRenderedPageBreak/>
        <w:t>Foreword</w:t>
      </w:r>
      <w:bookmarkEnd w:id="5"/>
      <w:bookmarkEnd w:id="6"/>
      <w:bookmarkEnd w:id="7"/>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2C02BB2A"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del w:id="8" w:author="Clive Pygott" w:date="2018-01-31T19:36:00Z">
        <w:r w:rsidDel="006E1DE1">
          <w:delText xml:space="preserve">  </w:delText>
        </w:r>
      </w:del>
      <w:ins w:id="9" w:author="Clive Pygott" w:date="2018-01-31T19:36:00Z">
        <w:r w:rsidR="006E1DE1">
          <w:t xml:space="preserve"> </w:t>
        </w:r>
      </w:ins>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10" w:name="_Toc443470359"/>
      <w:bookmarkStart w:id="11" w:name="_Toc450303209"/>
      <w:r w:rsidRPr="00BD083E">
        <w:br w:type="page"/>
      </w:r>
    </w:p>
    <w:p w14:paraId="78642B5E" w14:textId="77777777" w:rsidR="00A32382" w:rsidRDefault="00A32382" w:rsidP="00A32382">
      <w:pPr>
        <w:pStyle w:val="Heading1"/>
      </w:pPr>
      <w:bookmarkStart w:id="12" w:name="_Toc492365364"/>
      <w:r>
        <w:lastRenderedPageBreak/>
        <w:t>Introduction</w:t>
      </w:r>
      <w:bookmarkEnd w:id="10"/>
      <w:bookmarkEnd w:id="11"/>
      <w:bookmarkEnd w:id="12"/>
    </w:p>
    <w:p w14:paraId="0883107B" w14:textId="03199EEA"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del w:id="13" w:author="Clive Pygott" w:date="2018-01-31T19:36:00Z">
        <w:r w:rsidRPr="00B21E5A" w:rsidDel="006E1DE1">
          <w:rPr>
            <w:color w:val="auto"/>
          </w:rPr>
          <w:delText xml:space="preserve">  </w:delText>
        </w:r>
      </w:del>
      <w:ins w:id="14" w:author="Clive Pygott" w:date="2018-01-31T19:36:00Z">
        <w:r w:rsidR="006E1DE1">
          <w:rPr>
            <w:color w:val="auto"/>
          </w:rPr>
          <w:t xml:space="preserve"> </w:t>
        </w:r>
      </w:ins>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707A6C9"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del w:id="18" w:author="Clive Pygott" w:date="2018-01-31T19:36:00Z">
        <w:r w:rsidR="003E74B7" w:rsidDel="006E1DE1">
          <w:delText xml:space="preserve"> </w:delText>
        </w:r>
        <w:r w:rsidRPr="00E139DD" w:rsidDel="006E1DE1">
          <w:delText xml:space="preserve"> </w:delText>
        </w:r>
      </w:del>
      <w:ins w:id="19" w:author="Clive Pygott" w:date="2018-01-31T19:36:00Z">
        <w:r w:rsidR="006E1DE1">
          <w:t xml:space="preserve"> </w:t>
        </w:r>
      </w:ins>
      <w:r w:rsidRPr="00E139DD">
        <w:t>It is not possible to provide a complete list of programming language vulnerabilities because new weaknesses are discovered continually.</w:t>
      </w:r>
      <w:del w:id="20" w:author="Clive Pygott" w:date="2018-01-31T19:36:00Z">
        <w:r w:rsidRPr="00E139DD" w:rsidDel="006E1DE1">
          <w:delText xml:space="preserve"> </w:delText>
        </w:r>
        <w:r w:rsidR="003E74B7" w:rsidDel="006E1DE1">
          <w:delText xml:space="preserve"> </w:delText>
        </w:r>
      </w:del>
      <w:ins w:id="21" w:author="Clive Pygott" w:date="2018-01-31T19:36:00Z">
        <w:r w:rsidR="006E1DE1">
          <w:t xml:space="preserve"> </w:t>
        </w:r>
      </w:ins>
      <w:r w:rsidRPr="00E139DD">
        <w:t>Any such report can only describe those that have been found, characterized, and determined to have sufficient probability and consequence.</w:t>
      </w:r>
    </w:p>
    <w:p w14:paraId="63D34091" w14:textId="313B6574"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22" w:name="_Toc492365365"/>
      <w:r w:rsidRPr="00B35625">
        <w:t>1.</w:t>
      </w:r>
      <w:r>
        <w:t xml:space="preserve"> Scope</w:t>
      </w:r>
      <w:bookmarkStart w:id="23" w:name="_Toc443461091"/>
      <w:bookmarkStart w:id="24" w:name="_Toc443470360"/>
      <w:bookmarkStart w:id="25" w:name="_Toc450303210"/>
      <w:bookmarkStart w:id="26" w:name="_Toc192557820"/>
      <w:bookmarkStart w:id="27" w:name="_Toc336348220"/>
      <w:bookmarkEnd w:id="22"/>
    </w:p>
    <w:bookmarkEnd w:id="23"/>
    <w:bookmarkEnd w:id="24"/>
    <w:bookmarkEnd w:id="25"/>
    <w:bookmarkEnd w:id="26"/>
    <w:bookmarkEnd w:id="27"/>
    <w:p w14:paraId="2FA31F2E" w14:textId="12AC673B"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del w:id="28" w:author="Clive Pygott" w:date="2018-01-31T19:36:00Z">
        <w:r w:rsidRPr="00574981" w:rsidDel="006E1DE1">
          <w:delText xml:space="preserve">  </w:delText>
        </w:r>
      </w:del>
      <w:ins w:id="29" w:author="Clive Pygott" w:date="2018-01-31T19:36:00Z">
        <w:r w:rsidR="006E1DE1">
          <w:t xml:space="preserve"> </w:t>
        </w:r>
      </w:ins>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30" w:name="_Toc492365366"/>
      <w:bookmarkStart w:id="31" w:name="_Toc443461093"/>
      <w:bookmarkStart w:id="32" w:name="_Toc443470362"/>
      <w:bookmarkStart w:id="33" w:name="_Toc450303212"/>
      <w:bookmarkStart w:id="34" w:name="_Toc192557830"/>
      <w:r w:rsidRPr="008731B5">
        <w:t>2.</w:t>
      </w:r>
      <w:r w:rsidR="00142882">
        <w:t xml:space="preserve"> </w:t>
      </w:r>
      <w:r w:rsidRPr="008731B5">
        <w:t xml:space="preserve">Normative </w:t>
      </w:r>
      <w:r w:rsidRPr="00BC4165">
        <w:t>references</w:t>
      </w:r>
      <w:bookmarkEnd w:id="30"/>
    </w:p>
    <w:p w14:paraId="21D8D20A" w14:textId="0DA82274" w:rsidR="00AF15F9" w:rsidRPr="008731B5" w:rsidRDefault="00AF15F9" w:rsidP="00BC4165">
      <w:r w:rsidRPr="008731B5">
        <w:t>The following referenced documents are indispensable for the application of this document.</w:t>
      </w:r>
      <w:del w:id="35" w:author="Clive Pygott" w:date="2018-01-31T19:36:00Z">
        <w:r w:rsidRPr="008731B5" w:rsidDel="006E1DE1">
          <w:delText xml:space="preserve">  </w:delText>
        </w:r>
      </w:del>
      <w:ins w:id="36" w:author="Clive Pygott" w:date="2018-01-31T19:36:00Z">
        <w:r w:rsidR="006E1DE1">
          <w:t xml:space="preserve"> </w:t>
        </w:r>
      </w:ins>
      <w:r w:rsidRPr="008731B5">
        <w:t>For dated references, only the edition cited applies.</w:t>
      </w:r>
      <w:del w:id="37" w:author="Clive Pygott" w:date="2018-01-31T19:37:00Z">
        <w:r w:rsidRPr="008731B5" w:rsidDel="006E1DE1">
          <w:delText xml:space="preserve">  </w:delText>
        </w:r>
      </w:del>
      <w:ins w:id="38" w:author="Clive Pygott" w:date="2018-01-31T19:37:00Z">
        <w:r w:rsidR="006E1DE1">
          <w:t xml:space="preserve"> </w:t>
        </w:r>
      </w:ins>
      <w:r w:rsidRPr="008731B5">
        <w:t>For undated references, the latest edition of the referenced document (including any amendments) applies.</w:t>
      </w:r>
    </w:p>
    <w:p w14:paraId="3598069E" w14:textId="0022C838" w:rsidR="00B219D9" w:rsidRDefault="00B219D9" w:rsidP="00B219D9">
      <w:pPr>
        <w:spacing w:after="0"/>
        <w:rPr>
          <w:ins w:id="39" w:author="Clive Pygott" w:date="2018-01-27T18:19:00Z"/>
        </w:rPr>
      </w:pPr>
      <w:ins w:id="40" w:author="Clive Pygott" w:date="2018-01-27T18:19:00Z">
        <w:r>
          <w:t xml:space="preserve">ISO/IEC 24772-1 - </w:t>
        </w:r>
      </w:ins>
      <w:ins w:id="41" w:author="Clive Pygott" w:date="2018-01-27T18:20:00Z">
        <w:r>
          <w:t xml:space="preserve"> </w:t>
        </w:r>
        <w:r w:rsidRPr="00B219D9">
          <w:rPr>
            <w:i/>
          </w:rPr>
          <w:t>Information Technology — Programming languages — Guidance to avoiding vulnerabilities in programming languages</w:t>
        </w:r>
      </w:ins>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42" w:name="_Toc492365367"/>
      <w:bookmarkStart w:id="43" w:name="_Toc443461094"/>
      <w:bookmarkStart w:id="44" w:name="_Toc443470363"/>
      <w:bookmarkStart w:id="45" w:name="_Toc450303213"/>
      <w:bookmarkStart w:id="46" w:name="_Toc192557831"/>
      <w:bookmarkEnd w:id="31"/>
      <w:bookmarkEnd w:id="32"/>
      <w:bookmarkEnd w:id="33"/>
      <w:bookmarkEnd w:id="34"/>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42"/>
    </w:p>
    <w:p w14:paraId="41BC85B6" w14:textId="77777777" w:rsidR="00076C3F" w:rsidRDefault="00076C3F" w:rsidP="00076C3F">
      <w:pPr>
        <w:pStyle w:val="Heading2"/>
      </w:pPr>
      <w:bookmarkStart w:id="47" w:name="_Toc492365368"/>
      <w:r w:rsidRPr="008731B5">
        <w:t>3</w:t>
      </w:r>
      <w:r>
        <w:t xml:space="preserve">.1 </w:t>
      </w:r>
      <w:r w:rsidRPr="008731B5">
        <w:t>Terms</w:t>
      </w:r>
      <w:r>
        <w:t xml:space="preserve"> and </w:t>
      </w:r>
      <w:r w:rsidRPr="008731B5">
        <w:t>definitions</w:t>
      </w:r>
      <w:bookmarkEnd w:id="47"/>
    </w:p>
    <w:p w14:paraId="78626317" w14:textId="0F50D3FA"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del w:id="48" w:author="Clive Pygott" w:date="2018-01-31T19:37:00Z">
        <w:r w:rsidDel="006E1DE1">
          <w:delText xml:space="preserve">  </w:delText>
        </w:r>
      </w:del>
      <w:ins w:id="49" w:author="Clive Pygott" w:date="2018-01-31T19:37:00Z">
        <w:r w:rsidR="006E1DE1">
          <w:t xml:space="preserve"> </w:t>
        </w:r>
      </w:ins>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50" w:name="_Toc192316172"/>
      <w:bookmarkStart w:id="51" w:name="_Toc192325324"/>
      <w:bookmarkStart w:id="52" w:name="_Toc192325826"/>
      <w:bookmarkStart w:id="53" w:name="_Toc192326328"/>
      <w:bookmarkStart w:id="54" w:name="_Toc192326830"/>
      <w:bookmarkStart w:id="55" w:name="_Toc192327334"/>
      <w:bookmarkStart w:id="56" w:name="_Toc192557387"/>
      <w:bookmarkStart w:id="57" w:name="_Toc192557888"/>
      <w:bookmarkStart w:id="58" w:name="_Toc192316222"/>
      <w:bookmarkStart w:id="59" w:name="_Toc192325374"/>
      <w:bookmarkStart w:id="60" w:name="_Toc192325876"/>
      <w:bookmarkStart w:id="61" w:name="_Toc192326378"/>
      <w:bookmarkStart w:id="62" w:name="_Toc192326880"/>
      <w:bookmarkStart w:id="63" w:name="_Toc192327384"/>
      <w:bookmarkStart w:id="64" w:name="_Toc192557437"/>
      <w:bookmarkStart w:id="65" w:name="_Toc192557938"/>
      <w:bookmarkEnd w:id="43"/>
      <w:bookmarkEnd w:id="44"/>
      <w:bookmarkEnd w:id="45"/>
      <w:bookmarkEnd w:id="46"/>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5F1BE6">
        <w:rPr>
          <w:b/>
          <w:u w:val="single"/>
        </w:rPr>
        <w:t>3.1.1</w:t>
      </w:r>
    </w:p>
    <w:p w14:paraId="478CB0AF" w14:textId="77777777" w:rsidR="00AE2507" w:rsidRPr="005F1BE6" w:rsidRDefault="00AE2507" w:rsidP="00AE2507">
      <w:pPr>
        <w:spacing w:after="0"/>
        <w:rPr>
          <w:b/>
          <w:u w:val="single"/>
        </w:rPr>
      </w:pPr>
    </w:p>
    <w:p w14:paraId="11E64906" w14:textId="77777777" w:rsidR="0050317F" w:rsidRDefault="00DE0622" w:rsidP="00AE2507">
      <w:pPr>
        <w:spacing w:after="0"/>
      </w:pPr>
      <w:r w:rsidRPr="00DE0622">
        <w:rPr>
          <w:u w:val="single"/>
        </w:rPr>
        <w:t>access</w:t>
      </w:r>
      <w:r>
        <w:t xml:space="preserve">: </w:t>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30D95E77" w:rsidR="00755EE4" w:rsidRDefault="00564615" w:rsidP="0025264D">
      <w:pPr>
        <w:spacing w:after="0"/>
        <w:ind w:left="567"/>
      </w:pPr>
      <w:r>
        <w:t xml:space="preserve">Note: </w:t>
      </w:r>
      <w:r w:rsidR="00DE0622">
        <w:t>Modify includes the case where the new value being stored is the same as the previous value.</w:t>
      </w:r>
      <w:del w:id="66" w:author="Clive Pygott" w:date="2018-01-31T19:37:00Z">
        <w:r w:rsidR="00DE0622" w:rsidDel="006E1DE1">
          <w:delText xml:space="preserve">  </w:delText>
        </w:r>
      </w:del>
      <w:ins w:id="67" w:author="Clive Pygott" w:date="2018-01-31T19:37:00Z">
        <w:r w:rsidR="006E1DE1">
          <w:t xml:space="preserve"> </w:t>
        </w:r>
      </w:ins>
      <w:r w:rsidR="00DE0622">
        <w:t>Expressions that are not evaluated do not access objects</w:t>
      </w:r>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2E72D159" w:rsidR="00DE0622" w:rsidRDefault="00DE0622" w:rsidP="0025264D">
      <w:pPr>
        <w:spacing w:after="0"/>
      </w:pPr>
      <w:r w:rsidRPr="008216A7">
        <w:rPr>
          <w:b/>
          <w:u w:val="single"/>
        </w:rPr>
        <w:t>alignment</w:t>
      </w:r>
      <w:r>
        <w:t xml:space="preserve"> </w:t>
      </w:r>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05D5FED4" w:rsidR="00564615" w:rsidRDefault="00564615" w:rsidP="0025264D">
      <w:pPr>
        <w:spacing w:after="0"/>
      </w:pPr>
      <w:r>
        <w:rPr>
          <w:b/>
          <w:u w:val="single"/>
        </w:rPr>
        <w:t>a</w:t>
      </w:r>
      <w:r w:rsidR="00DE0622" w:rsidRPr="008216A7">
        <w:rPr>
          <w:b/>
          <w:u w:val="single"/>
        </w:rPr>
        <w:t>rgument</w:t>
      </w:r>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28E96AB4" w:rsidR="00564615" w:rsidRDefault="00DE0622" w:rsidP="0025264D">
      <w:pPr>
        <w:spacing w:after="0"/>
      </w:pPr>
      <w:proofErr w:type="spellStart"/>
      <w:r w:rsidRPr="008216A7">
        <w:rPr>
          <w:b/>
          <w:u w:val="single"/>
        </w:rPr>
        <w:t>behaviour</w:t>
      </w:r>
      <w:proofErr w:type="spellEnd"/>
      <w:r w:rsidR="009603AC">
        <w:t xml:space="preserve"> </w:t>
      </w:r>
      <w:r w:rsidR="00564615">
        <w:br/>
      </w:r>
      <w:r>
        <w:t>external appearance or action</w:t>
      </w:r>
    </w:p>
    <w:p w14:paraId="59CD5DDE" w14:textId="77777777" w:rsidR="0025264D" w:rsidRDefault="0025264D" w:rsidP="0025264D">
      <w:pPr>
        <w:spacing w:after="0"/>
      </w:pPr>
    </w:p>
    <w:p w14:paraId="42DD3A48" w14:textId="21C01EEF" w:rsidR="00DE0622" w:rsidRDefault="009D5730" w:rsidP="0025264D">
      <w:pPr>
        <w:spacing w:after="0"/>
        <w:ind w:left="426"/>
      </w:pPr>
      <w:r>
        <w:t>Note</w:t>
      </w:r>
      <w:r w:rsidR="00564615">
        <w:t>:</w:t>
      </w:r>
      <w:del w:id="68" w:author="Clive Pygott" w:date="2018-01-31T19:37:00Z">
        <w:r w:rsidR="00805A59" w:rsidDel="006E1DE1">
          <w:delText xml:space="preserve">  </w:delText>
        </w:r>
      </w:del>
      <w:ins w:id="69" w:author="Clive Pygott" w:date="2018-01-31T19:37:00Z">
        <w:r w:rsidR="006E1DE1">
          <w:t xml:space="preserve"> </w:t>
        </w:r>
      </w:ins>
      <w:r w:rsidR="00805A59">
        <w:t xml:space="preserve"> </w:t>
      </w:r>
      <w:r w:rsidR="00805A59" w:rsidRPr="00805A59">
        <w:t xml:space="preserve">See: implementation-defined behavior, locale-specific </w:t>
      </w:r>
      <w:proofErr w:type="spellStart"/>
      <w:r w:rsidR="00805A59" w:rsidRPr="00805A59">
        <w:t>behavio</w:t>
      </w:r>
      <w:r w:rsidR="00AE2507">
        <w:t>u</w:t>
      </w:r>
      <w:r w:rsidR="00805A59" w:rsidRPr="00805A59">
        <w:t>r</w:t>
      </w:r>
      <w:proofErr w:type="spellEnd"/>
      <w:r w:rsidR="00805A59" w:rsidRPr="00805A59">
        <w:t xml:space="preserve">, undefined </w:t>
      </w:r>
      <w:proofErr w:type="spellStart"/>
      <w:r w:rsidR="00805A59" w:rsidRPr="00805A59">
        <w:t>behavio</w:t>
      </w:r>
      <w:r w:rsidR="00AE2507">
        <w:t>u</w:t>
      </w:r>
      <w:r w:rsidR="00805A59" w:rsidRPr="00805A59">
        <w:t>r</w:t>
      </w:r>
      <w:proofErr w:type="spellEnd"/>
      <w:r w:rsidR="00805A59" w:rsidRPr="00805A59">
        <w:t xml:space="preserve">, unspecified </w:t>
      </w:r>
      <w:proofErr w:type="spellStart"/>
      <w:r w:rsidR="00805A59" w:rsidRPr="00805A59">
        <w:t>behaviour</w:t>
      </w:r>
      <w:proofErr w:type="spellEnd"/>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68EA1B2D" w:rsidR="00AE2507" w:rsidRDefault="009D5730" w:rsidP="0025264D">
      <w:pPr>
        <w:spacing w:after="0"/>
      </w:pPr>
      <w:r w:rsidRPr="008216A7">
        <w:rPr>
          <w:b/>
          <w:u w:val="single"/>
        </w:rPr>
        <w:t>b</w:t>
      </w:r>
      <w:r w:rsidR="00805A59" w:rsidRPr="008216A7">
        <w:rPr>
          <w:b/>
          <w:u w:val="single"/>
        </w:rPr>
        <w:t>it</w:t>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2FA4B0FA" w:rsidR="004F52C9" w:rsidRDefault="00805A59" w:rsidP="0025264D">
      <w:pPr>
        <w:spacing w:after="0"/>
      </w:pPr>
      <w:r w:rsidRPr="008216A7">
        <w:rPr>
          <w:b/>
          <w:u w:val="single"/>
        </w:rPr>
        <w:t>byte</w:t>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BD27839"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del w:id="70" w:author="Clive Pygott" w:date="2018-01-31T19:37:00Z">
        <w:r w:rsidR="00805A59" w:rsidDel="006E1DE1">
          <w:delText xml:space="preserve">  </w:delText>
        </w:r>
      </w:del>
      <w:ins w:id="71" w:author="Clive Pygott" w:date="2018-01-31T19:37:00Z">
        <w:r w:rsidR="006E1DE1">
          <w:t xml:space="preserve"> </w:t>
        </w:r>
      </w:ins>
      <w:r w:rsidR="00805A59">
        <w:t>A byte is composed of a contiguous sequence of bits, the number of which is implementation-defined.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410A3665" w:rsidR="0025264D" w:rsidRDefault="004F52C9" w:rsidP="0025264D">
      <w:pPr>
        <w:spacing w:after="0"/>
      </w:pPr>
      <w:r w:rsidRPr="008216A7">
        <w:rPr>
          <w:b/>
          <w:u w:val="single"/>
        </w:rPr>
        <w:t>c</w:t>
      </w:r>
      <w:r w:rsidR="00805A59" w:rsidRPr="008216A7">
        <w:rPr>
          <w:b/>
          <w:u w:val="single"/>
        </w:rPr>
        <w:t>haracter</w:t>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7F9D1962" w:rsidR="00805A59" w:rsidRDefault="004F52C9" w:rsidP="0025264D">
      <w:pPr>
        <w:spacing w:after="0"/>
        <w:ind w:firstLine="403"/>
      </w:pPr>
      <w:r>
        <w:t xml:space="preserve">Note: </w:t>
      </w:r>
      <w:r w:rsidR="00805A59" w:rsidRPr="00805A59">
        <w:t>See: single-byte character, multibyte character, wide character</w:t>
      </w:r>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02C98BBC" w:rsidR="00AE2507" w:rsidRDefault="00E506EC" w:rsidP="00AE2507">
      <w:pPr>
        <w:spacing w:after="0"/>
      </w:pPr>
      <w:r w:rsidRPr="00B50ED2">
        <w:rPr>
          <w:b/>
          <w:u w:val="single"/>
        </w:rPr>
        <w:t>correctly rounded result</w:t>
      </w:r>
      <w:r>
        <w:t xml:space="preserve">: </w:t>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77777777" w:rsidR="00AE2507" w:rsidRDefault="00E506EC" w:rsidP="00AE2507">
      <w:pPr>
        <w:spacing w:after="0"/>
      </w:pPr>
      <w:r w:rsidRPr="00B50ED2">
        <w:rPr>
          <w:b/>
          <w:u w:val="single"/>
        </w:rPr>
        <w:t>diagnostic message</w:t>
      </w:r>
      <w:r>
        <w:t xml:space="preserve">: </w:t>
      </w:r>
    </w:p>
    <w:p w14:paraId="5C8F54ED" w14:textId="17092B0C" w:rsidR="00AE2507" w:rsidRDefault="00E506EC" w:rsidP="0025264D">
      <w:pPr>
        <w:spacing w:after="0"/>
      </w:pPr>
      <w:r>
        <w:t>message belonging to an implementation-defined subset of the implementation’s message output</w:t>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77777777" w:rsidR="00AE2507" w:rsidRDefault="00743E20" w:rsidP="0025264D">
      <w:pPr>
        <w:spacing w:after="0"/>
      </w:pPr>
      <w:r w:rsidRPr="00B50ED2">
        <w:rPr>
          <w:b/>
          <w:u w:val="single"/>
        </w:rPr>
        <w:t>formal parameter</w:t>
      </w:r>
      <w:r>
        <w:t xml:space="preserve">: </w:t>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77777777" w:rsidR="0025264D" w:rsidRDefault="00E506EC" w:rsidP="0025264D">
      <w:pPr>
        <w:spacing w:after="0"/>
      </w:pPr>
      <w:r w:rsidRPr="00B50ED2">
        <w:rPr>
          <w:b/>
          <w:u w:val="single"/>
        </w:rPr>
        <w:t>implementation</w:t>
      </w:r>
      <w:r>
        <w:t>:</w:t>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77777777" w:rsidR="0025264D" w:rsidRDefault="009603AC" w:rsidP="0025264D">
      <w:pPr>
        <w:spacing w:after="0"/>
      </w:pPr>
      <w:r w:rsidRPr="00B50ED2">
        <w:rPr>
          <w:b/>
          <w:u w:val="single"/>
        </w:rPr>
        <w:t>implementation-defi</w:t>
      </w:r>
      <w:r w:rsidR="00DE0622" w:rsidRPr="00B50ED2">
        <w:rPr>
          <w:b/>
          <w:u w:val="single"/>
        </w:rPr>
        <w:t xml:space="preserve">ned </w:t>
      </w:r>
      <w:proofErr w:type="spellStart"/>
      <w:r w:rsidR="00DE0622" w:rsidRPr="00B50ED2">
        <w:rPr>
          <w:b/>
          <w:u w:val="single"/>
        </w:rPr>
        <w:t>behaviour</w:t>
      </w:r>
      <w:proofErr w:type="spellEnd"/>
      <w:r w:rsidR="00DE0622">
        <w:t>:</w:t>
      </w:r>
      <w:r w:rsidR="00DE0622">
        <w:tab/>
      </w:r>
    </w:p>
    <w:p w14:paraId="2945CDAF" w14:textId="2E0783E9" w:rsidR="0025264D" w:rsidRDefault="00DE0622" w:rsidP="0025264D">
      <w:pPr>
        <w:spacing w:after="0"/>
      </w:pPr>
      <w:proofErr w:type="spellStart"/>
      <w:r>
        <w:t>behaviour</w:t>
      </w:r>
      <w:proofErr w:type="spellEnd"/>
      <w:r>
        <w:t xml:space="preserve">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3DDDBBF0" w:rsidR="00DE0622" w:rsidRDefault="0025264D" w:rsidP="0025264D">
      <w:pPr>
        <w:spacing w:after="0"/>
        <w:ind w:left="426"/>
      </w:pPr>
      <w:r>
        <w:lastRenderedPageBreak/>
        <w:t xml:space="preserve">Note: </w:t>
      </w:r>
      <w:r w:rsidR="009603AC">
        <w:t>An example of implementation-defi</w:t>
      </w:r>
      <w:r w:rsidR="00DE0622">
        <w:t xml:space="preserve">ned </w:t>
      </w:r>
      <w:proofErr w:type="spellStart"/>
      <w:r w:rsidR="00DE0622">
        <w:t>behaviour</w:t>
      </w:r>
      <w:proofErr w:type="spellEnd"/>
      <w:r w:rsidR="00DE0622">
        <w:t xml:space="preserve"> is the propagation of the high-order bit when a signed integer is shifted right.</w:t>
      </w:r>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77777777" w:rsidR="0025264D" w:rsidRDefault="00743E20" w:rsidP="0025264D">
      <w:pPr>
        <w:spacing w:after="0"/>
      </w:pPr>
      <w:r w:rsidRPr="00B50ED2">
        <w:rPr>
          <w:b/>
          <w:u w:val="single"/>
        </w:rPr>
        <w:t>implementation-defined value</w:t>
      </w:r>
      <w:r>
        <w:t xml:space="preserve">: </w:t>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77777777" w:rsidR="0025264D" w:rsidRDefault="00E506EC" w:rsidP="0025264D">
      <w:pPr>
        <w:spacing w:after="0"/>
      </w:pPr>
      <w:r w:rsidRPr="00B50ED2">
        <w:rPr>
          <w:b/>
          <w:u w:val="single"/>
        </w:rPr>
        <w:t>implementation limit</w:t>
      </w:r>
      <w:r>
        <w:t xml:space="preserve">: </w:t>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77777777" w:rsidR="0025264D" w:rsidRDefault="00743E20" w:rsidP="0025264D">
      <w:pPr>
        <w:spacing w:after="0"/>
      </w:pPr>
      <w:r w:rsidRPr="00B50ED2">
        <w:rPr>
          <w:b/>
          <w:u w:val="single"/>
        </w:rPr>
        <w:t>indeterminate value</w:t>
      </w:r>
      <w:r>
        <w:t xml:space="preserve">: </w:t>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7105FCBF" w:rsidR="0025264D" w:rsidRDefault="009603AC" w:rsidP="0025264D">
      <w:pPr>
        <w:spacing w:after="0"/>
      </w:pPr>
      <w:r w:rsidRPr="00B50ED2">
        <w:rPr>
          <w:b/>
          <w:u w:val="single"/>
        </w:rPr>
        <w:t>locale-specifi</w:t>
      </w:r>
      <w:r w:rsidR="00DE0622" w:rsidRPr="00B50ED2">
        <w:rPr>
          <w:b/>
          <w:u w:val="single"/>
        </w:rPr>
        <w:t xml:space="preserve">c </w:t>
      </w:r>
      <w:proofErr w:type="spellStart"/>
      <w:r w:rsidR="00DE0622" w:rsidRPr="00B50ED2">
        <w:rPr>
          <w:b/>
          <w:u w:val="single"/>
        </w:rPr>
        <w:t>behaviour</w:t>
      </w:r>
      <w:proofErr w:type="spellEnd"/>
      <w:r w:rsidR="00DE0622">
        <w:t>:</w:t>
      </w:r>
      <w:del w:id="72" w:author="Clive Pygott" w:date="2018-01-31T19:37:00Z">
        <w:r w:rsidDel="006E1DE1">
          <w:delText xml:space="preserve"> </w:delText>
        </w:r>
        <w:r w:rsidR="0050317F" w:rsidDel="006E1DE1">
          <w:delText xml:space="preserve"> </w:delText>
        </w:r>
      </w:del>
      <w:ins w:id="73" w:author="Clive Pygott" w:date="2018-01-31T19:37:00Z">
        <w:r w:rsidR="006E1DE1">
          <w:t xml:space="preserve"> </w:t>
        </w:r>
      </w:ins>
      <w:r w:rsidR="0050317F">
        <w:t xml:space="preserve"> </w:t>
      </w:r>
    </w:p>
    <w:p w14:paraId="23231795" w14:textId="74E8C0B9" w:rsidR="0025264D" w:rsidRDefault="00DE0622" w:rsidP="0025264D">
      <w:pPr>
        <w:spacing w:after="0"/>
      </w:pPr>
      <w:proofErr w:type="spellStart"/>
      <w:r>
        <w:t>behaviour</w:t>
      </w:r>
      <w:proofErr w:type="spellEnd"/>
      <w:r>
        <w:t xml:space="preserve"> that depends on local conventions of nationality, culture, and language that each implementation docum</w:t>
      </w:r>
      <w:r w:rsidR="009603AC">
        <w:t>ents</w:t>
      </w:r>
      <w:del w:id="74" w:author="Clive Pygott" w:date="2018-01-31T19:37:00Z">
        <w:r w:rsidR="009603AC" w:rsidDel="006E1DE1">
          <w:delText xml:space="preserve">  </w:delText>
        </w:r>
      </w:del>
      <w:ins w:id="75" w:author="Clive Pygott" w:date="2018-01-31T19:37:00Z">
        <w:r w:rsidR="006E1DE1">
          <w:t xml:space="preserve"> </w:t>
        </w:r>
      </w:ins>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 xml:space="preserve">c </w:t>
      </w:r>
      <w:proofErr w:type="spellStart"/>
      <w:r w:rsidR="00DE0622">
        <w:t>behaviour</w:t>
      </w:r>
      <w:proofErr w:type="spellEnd"/>
      <w:r w:rsidR="00DE0622">
        <w:t xml:space="preserve"> is whether the </w:t>
      </w:r>
      <w:proofErr w:type="spellStart"/>
      <w:r w:rsidR="00DE0622">
        <w:t>islower</w:t>
      </w:r>
      <w:proofErr w:type="spellEnd"/>
      <w:r w:rsidR="00DE0622">
        <w:t>() 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77777777" w:rsidR="0025264D" w:rsidRDefault="00743E20" w:rsidP="0025264D">
      <w:pPr>
        <w:spacing w:after="0"/>
      </w:pPr>
      <w:r w:rsidRPr="00B50ED2">
        <w:rPr>
          <w:b/>
          <w:u w:val="single"/>
        </w:rPr>
        <w:t>memory location</w:t>
      </w:r>
      <w:r>
        <w:t>:</w:t>
      </w:r>
      <w:r>
        <w:tab/>
      </w:r>
      <w:r w:rsidR="0050317F">
        <w:t xml:space="preserve"> </w:t>
      </w:r>
    </w:p>
    <w:p w14:paraId="3741DAEF" w14:textId="14AC8022" w:rsidR="009D5730" w:rsidRDefault="00743E20" w:rsidP="0025264D">
      <w:pPr>
        <w:spacing w:after="0"/>
      </w:pPr>
      <w:r>
        <w:t>object of scalar</w:t>
      </w:r>
      <w:r>
        <w:rPr>
          <w:rStyle w:val="FootnoteReference"/>
        </w:rPr>
        <w:footnoteReference w:id="1"/>
      </w:r>
      <w:r>
        <w:t xml:space="preserve"> type, or a maximal sequence of adjacent bit-fields</w:t>
      </w:r>
      <w:del w:id="76" w:author="Clive Pygott" w:date="2018-01-31T19:37:00Z">
        <w:r w:rsidDel="006E1DE1">
          <w:delText xml:space="preserve">  </w:delText>
        </w:r>
      </w:del>
      <w:ins w:id="77" w:author="Clive Pygott" w:date="2018-01-31T19:37:00Z">
        <w:r w:rsidR="006E1DE1">
          <w:t xml:space="preserve"> </w:t>
        </w:r>
      </w:ins>
      <w:r>
        <w:t>all having nonzero width</w:t>
      </w:r>
      <w:del w:id="78" w:author="Clive Pygott" w:date="2018-01-31T19:37:00Z">
        <w:r w:rsidDel="006E1DE1">
          <w:delText xml:space="preserve">  </w:delText>
        </w:r>
      </w:del>
      <w:ins w:id="79" w:author="Clive Pygott" w:date="2018-01-31T19:37:00Z">
        <w:r w:rsidR="006E1DE1">
          <w:t xml:space="preserve"> </w:t>
        </w:r>
      </w:ins>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77777777" w:rsidR="0025264D" w:rsidRDefault="00743E20" w:rsidP="0025264D">
      <w:pPr>
        <w:spacing w:after="0"/>
      </w:pPr>
      <w:r w:rsidRPr="00B50ED2">
        <w:rPr>
          <w:b/>
          <w:u w:val="single"/>
        </w:rPr>
        <w:t>multibyte character</w:t>
      </w:r>
      <w:r>
        <w:t xml:space="preserve">: </w:t>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77777777" w:rsidR="00906243" w:rsidRDefault="00DE0622" w:rsidP="0025264D">
      <w:pPr>
        <w:spacing w:after="0"/>
      </w:pPr>
      <w:r w:rsidRPr="00B50ED2">
        <w:rPr>
          <w:b/>
          <w:u w:val="single"/>
        </w:rPr>
        <w:lastRenderedPageBreak/>
        <w:t>object</w:t>
      </w:r>
      <w:r>
        <w:t>:</w:t>
      </w:r>
      <w:r w:rsidR="00B40A7D">
        <w:t xml:space="preserve"> </w:t>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77777777" w:rsidR="00906243" w:rsidRDefault="00DE0622" w:rsidP="0025264D">
      <w:pPr>
        <w:spacing w:after="0"/>
      </w:pPr>
      <w:r w:rsidRPr="00B50ED2">
        <w:rPr>
          <w:b/>
          <w:u w:val="single"/>
        </w:rPr>
        <w:t>parameter</w:t>
      </w:r>
      <w:r>
        <w:t>:</w:t>
      </w:r>
      <w:r w:rsidR="00743E20">
        <w:t xml:space="preserve"> </w:t>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77777777" w:rsidR="00906243" w:rsidRDefault="00DE0622" w:rsidP="0025264D">
      <w:pPr>
        <w:spacing w:after="0"/>
      </w:pPr>
      <w:r w:rsidRPr="00B50ED2">
        <w:rPr>
          <w:b/>
          <w:u w:val="single"/>
        </w:rPr>
        <w:t>recommended practice</w:t>
      </w:r>
      <w:r>
        <w:t>:</w:t>
      </w:r>
      <w:r w:rsidR="00B40A7D">
        <w:t xml:space="preserve"> </w:t>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77777777" w:rsidR="00906243" w:rsidRDefault="00DE0622" w:rsidP="0025264D">
      <w:pPr>
        <w:spacing w:after="0"/>
      </w:pPr>
      <w:r w:rsidRPr="00B50ED2">
        <w:rPr>
          <w:b/>
          <w:u w:val="single"/>
        </w:rPr>
        <w:t>runtime-constraint</w:t>
      </w:r>
      <w:r>
        <w:t>:</w:t>
      </w:r>
      <w:r w:rsidR="00B40A7D">
        <w:t xml:space="preserve"> </w:t>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ins w:id="80" w:author="Clive Pygott" w:date="2018-01-29T17:31:00Z"/>
          <w:b/>
          <w:u w:val="single"/>
        </w:rPr>
      </w:pPr>
      <w:r>
        <w:rPr>
          <w:b/>
          <w:u w:val="single"/>
        </w:rPr>
        <w:t>3.1.23</w:t>
      </w:r>
    </w:p>
    <w:p w14:paraId="66EAF8B8" w14:textId="7ADB76EE" w:rsidR="00BF1851" w:rsidRDefault="00BF1851" w:rsidP="0025264D">
      <w:pPr>
        <w:spacing w:after="0"/>
        <w:rPr>
          <w:ins w:id="81" w:author="Clive Pygott" w:date="2018-01-29T17:31:00Z"/>
          <w:b/>
          <w:u w:val="single"/>
        </w:rPr>
      </w:pPr>
    </w:p>
    <w:p w14:paraId="506E739C" w14:textId="02B02722" w:rsidR="00BF1851" w:rsidRDefault="00BF1851" w:rsidP="0025264D">
      <w:pPr>
        <w:spacing w:after="0"/>
        <w:rPr>
          <w:b/>
          <w:u w:val="single"/>
        </w:rPr>
      </w:pPr>
      <w:ins w:id="82" w:author="Clive Pygott" w:date="2018-01-29T17:31:00Z">
        <w:r>
          <w:rPr>
            <w:b/>
            <w:u w:val="single"/>
          </w:rPr>
          <w:t>Sequence</w:t>
        </w:r>
      </w:ins>
      <w:ins w:id="83" w:author="Clive Pygott" w:date="2018-01-29T17:32:00Z">
        <w:r>
          <w:rPr>
            <w:b/>
            <w:u w:val="single"/>
          </w:rPr>
          <w:t xml:space="preserve"> point</w:t>
        </w:r>
      </w:ins>
    </w:p>
    <w:p w14:paraId="419FD204" w14:textId="75E1271C" w:rsidR="00906243" w:rsidRDefault="00906243" w:rsidP="0025264D">
      <w:pPr>
        <w:spacing w:after="0"/>
        <w:rPr>
          <w:ins w:id="84" w:author="Clive Pygott" w:date="2018-01-29T17:33:00Z"/>
          <w:b/>
          <w:u w:val="single"/>
        </w:rPr>
      </w:pPr>
    </w:p>
    <w:p w14:paraId="59A6495E" w14:textId="349077E8" w:rsidR="00BF1851" w:rsidRPr="003B0013" w:rsidRDefault="00BF1851" w:rsidP="0025264D">
      <w:pPr>
        <w:spacing w:after="0"/>
        <w:rPr>
          <w:ins w:id="85" w:author="Clive Pygott" w:date="2018-01-29T17:35:00Z"/>
        </w:rPr>
      </w:pPr>
      <w:ins w:id="86" w:author="Clive Pygott" w:date="2018-01-29T17:33:00Z">
        <w:r w:rsidRPr="003B0013">
          <w:t xml:space="preserve">point in the language syntax where the compiler guarantees that all calculations and assignments </w:t>
        </w:r>
      </w:ins>
      <w:ins w:id="87" w:author="Clive Pygott" w:date="2018-01-29T17:34:00Z">
        <w:r w:rsidRPr="003B0013">
          <w:t>required by the code preceding the sequence point are completed, before those following it are started</w:t>
        </w:r>
      </w:ins>
    </w:p>
    <w:p w14:paraId="2554DBBF" w14:textId="77777777" w:rsidR="00BF1851" w:rsidRDefault="00BF1851" w:rsidP="0025264D">
      <w:pPr>
        <w:spacing w:after="0"/>
        <w:rPr>
          <w:ins w:id="88" w:author="Clive Pygott" w:date="2018-01-29T17:33:00Z"/>
          <w:b/>
          <w:u w:val="single"/>
        </w:rPr>
      </w:pPr>
    </w:p>
    <w:p w14:paraId="38E92CFC" w14:textId="29702E90" w:rsidR="00BF1851" w:rsidRPr="003B0013" w:rsidRDefault="00BF1851" w:rsidP="00BF1851">
      <w:pPr>
        <w:spacing w:after="0"/>
        <w:ind w:left="426"/>
        <w:rPr>
          <w:ins w:id="89" w:author="Clive Pygott" w:date="2018-01-29T17:35:00Z"/>
          <w:lang w:val="en-GB"/>
        </w:rPr>
      </w:pPr>
      <w:ins w:id="90" w:author="Clive Pygott" w:date="2018-01-29T17:35:00Z">
        <w:r>
          <w:t xml:space="preserve">Note: The comma operator is a sequence point. </w:t>
        </w:r>
        <w:r w:rsidRPr="003B0013">
          <w:rPr>
            <w:lang w:val="en-GB"/>
          </w:rPr>
          <w:t>Hen</w:t>
        </w:r>
      </w:ins>
      <w:ins w:id="91" w:author="Clive Pygott" w:date="2018-01-29T17:36:00Z">
        <w:r w:rsidRPr="003B0013">
          <w:rPr>
            <w:lang w:val="en-GB"/>
          </w:rPr>
          <w:t xml:space="preserve">ce in  A, B;  all </w:t>
        </w:r>
        <w:r w:rsidRPr="003B0013">
          <w:t>calculations and assignments required by</w:t>
        </w:r>
        <w:r w:rsidR="003B0013">
          <w:t xml:space="preserve"> s</w:t>
        </w:r>
      </w:ins>
      <w:ins w:id="92" w:author="Clive Pygott" w:date="2018-01-29T17:37:00Z">
        <w:r w:rsidR="003B0013">
          <w:t>ub-expression A are completed before any required by B are started.</w:t>
        </w:r>
      </w:ins>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ins w:id="93" w:author="Clive Pygott" w:date="2018-01-29T17:32:00Z"/>
          <w:b/>
          <w:u w:val="single"/>
        </w:rPr>
      </w:pPr>
      <w:ins w:id="94" w:author="Clive Pygott" w:date="2018-01-29T17:32:00Z">
        <w:r>
          <w:rPr>
            <w:b/>
            <w:u w:val="single"/>
          </w:rPr>
          <w:t>3.1.24</w:t>
        </w:r>
      </w:ins>
    </w:p>
    <w:p w14:paraId="7CC87310" w14:textId="77777777" w:rsidR="00BF1851" w:rsidRDefault="00BF1851" w:rsidP="0025264D">
      <w:pPr>
        <w:spacing w:after="0"/>
        <w:rPr>
          <w:ins w:id="95" w:author="Clive Pygott" w:date="2018-01-29T17:32:00Z"/>
          <w:b/>
          <w:u w:val="single"/>
        </w:rPr>
      </w:pPr>
    </w:p>
    <w:p w14:paraId="5F1D003F" w14:textId="39689928" w:rsidR="00906243" w:rsidRDefault="00743E20" w:rsidP="0025264D">
      <w:pPr>
        <w:spacing w:after="0"/>
      </w:pPr>
      <w:r w:rsidRPr="00B50ED2">
        <w:rPr>
          <w:b/>
          <w:u w:val="single"/>
        </w:rPr>
        <w:t>single-byte character</w:t>
      </w:r>
      <w:r>
        <w:t xml:space="preserve">: </w:t>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78E9EAA3" w:rsidR="003B3C5A" w:rsidRDefault="003B3C5A" w:rsidP="0025264D">
      <w:pPr>
        <w:spacing w:after="0"/>
        <w:rPr>
          <w:b/>
          <w:u w:val="single"/>
        </w:rPr>
      </w:pPr>
      <w:r>
        <w:rPr>
          <w:b/>
          <w:u w:val="single"/>
        </w:rPr>
        <w:t>3.1.2</w:t>
      </w:r>
      <w:ins w:id="96" w:author="Clive Pygott" w:date="2018-01-29T17:32:00Z">
        <w:r w:rsidR="00BF1851">
          <w:rPr>
            <w:b/>
            <w:u w:val="single"/>
          </w:rPr>
          <w:t>5</w:t>
        </w:r>
      </w:ins>
      <w:del w:id="97" w:author="Clive Pygott" w:date="2018-01-29T17:32:00Z">
        <w:r w:rsidDel="00BF1851">
          <w:rPr>
            <w:b/>
            <w:u w:val="single"/>
          </w:rPr>
          <w:delText>4</w:delText>
        </w:r>
      </w:del>
    </w:p>
    <w:p w14:paraId="2C6E3201" w14:textId="77777777" w:rsidR="00906243" w:rsidRPr="008216A7" w:rsidRDefault="00906243" w:rsidP="0025264D">
      <w:pPr>
        <w:spacing w:after="0"/>
        <w:rPr>
          <w:b/>
          <w:u w:val="single"/>
        </w:rPr>
      </w:pPr>
    </w:p>
    <w:p w14:paraId="6164BA71" w14:textId="77777777" w:rsidR="00906243" w:rsidRDefault="00755EE4" w:rsidP="0025264D">
      <w:pPr>
        <w:spacing w:after="0"/>
      </w:pPr>
      <w:r w:rsidRPr="00B50ED2">
        <w:rPr>
          <w:b/>
          <w:u w:val="single"/>
        </w:rPr>
        <w:t>trap representation</w:t>
      </w:r>
      <w:r>
        <w:t xml:space="preserve">: </w:t>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1FC837F1" w:rsidR="003B3C5A" w:rsidRDefault="003B3C5A" w:rsidP="0025264D">
      <w:pPr>
        <w:spacing w:after="0"/>
        <w:rPr>
          <w:b/>
          <w:u w:val="single"/>
        </w:rPr>
      </w:pPr>
      <w:r>
        <w:rPr>
          <w:b/>
          <w:u w:val="single"/>
        </w:rPr>
        <w:t>3.1.2</w:t>
      </w:r>
      <w:ins w:id="98" w:author="Clive Pygott" w:date="2018-01-29T17:32:00Z">
        <w:r w:rsidR="00BF1851">
          <w:rPr>
            <w:b/>
            <w:u w:val="single"/>
          </w:rPr>
          <w:t>6</w:t>
        </w:r>
      </w:ins>
      <w:del w:id="99" w:author="Clive Pygott" w:date="2018-01-29T17:32:00Z">
        <w:r w:rsidDel="00BF1851">
          <w:rPr>
            <w:b/>
            <w:u w:val="single"/>
          </w:rPr>
          <w:delText>5</w:delText>
        </w:r>
      </w:del>
    </w:p>
    <w:p w14:paraId="261953EC" w14:textId="77777777" w:rsidR="00906243" w:rsidRPr="008216A7" w:rsidRDefault="00906243" w:rsidP="0025264D">
      <w:pPr>
        <w:spacing w:after="0"/>
        <w:rPr>
          <w:b/>
          <w:u w:val="single"/>
        </w:rPr>
      </w:pPr>
    </w:p>
    <w:p w14:paraId="764B47C2" w14:textId="77777777" w:rsidR="00906243" w:rsidRDefault="00743E20" w:rsidP="0025264D">
      <w:pPr>
        <w:spacing w:after="0"/>
      </w:pPr>
      <w:r w:rsidRPr="00B50ED2">
        <w:rPr>
          <w:b/>
          <w:u w:val="single"/>
        </w:rPr>
        <w:t xml:space="preserve">undefined </w:t>
      </w:r>
      <w:proofErr w:type="spellStart"/>
      <w:r w:rsidRPr="00B50ED2">
        <w:rPr>
          <w:b/>
          <w:u w:val="single"/>
        </w:rPr>
        <w:t>behaviour</w:t>
      </w:r>
      <w:proofErr w:type="spellEnd"/>
      <w:r>
        <w:t>:</w:t>
      </w:r>
      <w:r>
        <w:tab/>
      </w:r>
    </w:p>
    <w:p w14:paraId="4C8DBEB6" w14:textId="686698F0" w:rsidR="00906243" w:rsidRDefault="00743E20" w:rsidP="0025264D">
      <w:pPr>
        <w:spacing w:after="0"/>
      </w:pPr>
      <w:r>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0ABDE51A" w:rsidR="00743E20" w:rsidRDefault="00906243" w:rsidP="00906243">
      <w:pPr>
        <w:spacing w:after="0"/>
        <w:ind w:left="426"/>
      </w:pPr>
      <w:r>
        <w:t xml:space="preserve">Note: </w:t>
      </w:r>
      <w:r w:rsidR="00743E20">
        <w:t xml:space="preserve">Undefined </w:t>
      </w:r>
      <w:proofErr w:type="spellStart"/>
      <w:r w:rsidR="00743E20">
        <w:t>behaviour</w:t>
      </w:r>
      <w:proofErr w:type="spellEnd"/>
      <w:r w:rsidR="00743E20">
        <w:t xml:space="preserve">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del w:id="100" w:author="Clive Pygott" w:date="2018-01-31T19:37:00Z">
        <w:r w:rsidR="00743E20" w:rsidDel="006E1DE1">
          <w:delText xml:space="preserve">  </w:delText>
        </w:r>
      </w:del>
      <w:ins w:id="101" w:author="Clive Pygott" w:date="2018-01-31T19:37:00Z">
        <w:r w:rsidR="006E1DE1">
          <w:t xml:space="preserve"> </w:t>
        </w:r>
      </w:ins>
      <w:r w:rsidR="00743E20">
        <w:t xml:space="preserve">An example of, undefined </w:t>
      </w:r>
      <w:proofErr w:type="spellStart"/>
      <w:r w:rsidR="00743E20">
        <w:t>behaviour</w:t>
      </w:r>
      <w:proofErr w:type="spellEnd"/>
      <w:r w:rsidR="00743E20">
        <w:t xml:space="preserve"> is the </w:t>
      </w:r>
      <w:proofErr w:type="spellStart"/>
      <w:r w:rsidR="00743E20">
        <w:t>behaviour</w:t>
      </w:r>
      <w:proofErr w:type="spellEnd"/>
      <w:r w:rsidR="00743E20">
        <w:t xml:space="preserve"> on integer overflow.</w:t>
      </w:r>
    </w:p>
    <w:p w14:paraId="57315035" w14:textId="77777777" w:rsidR="00906243" w:rsidRDefault="00906243" w:rsidP="0025264D">
      <w:pPr>
        <w:spacing w:after="0"/>
      </w:pPr>
    </w:p>
    <w:p w14:paraId="44DAEC7C" w14:textId="7992FC93" w:rsidR="003B3C5A" w:rsidRDefault="003B3C5A" w:rsidP="0025264D">
      <w:pPr>
        <w:spacing w:after="0"/>
        <w:rPr>
          <w:b/>
          <w:u w:val="single"/>
        </w:rPr>
      </w:pPr>
      <w:r>
        <w:rPr>
          <w:b/>
          <w:u w:val="single"/>
        </w:rPr>
        <w:t>3.1.2</w:t>
      </w:r>
      <w:ins w:id="102" w:author="Clive Pygott" w:date="2018-01-29T17:32:00Z">
        <w:r w:rsidR="00BF1851">
          <w:rPr>
            <w:b/>
            <w:u w:val="single"/>
          </w:rPr>
          <w:t>7</w:t>
        </w:r>
      </w:ins>
      <w:del w:id="103" w:author="Clive Pygott" w:date="2018-01-29T17:32:00Z">
        <w:r w:rsidDel="00BF1851">
          <w:rPr>
            <w:b/>
            <w:u w:val="single"/>
          </w:rPr>
          <w:delText>6</w:delText>
        </w:r>
      </w:del>
    </w:p>
    <w:p w14:paraId="3866D912" w14:textId="77777777" w:rsidR="00906243" w:rsidRPr="008216A7" w:rsidRDefault="00906243" w:rsidP="0025264D">
      <w:pPr>
        <w:spacing w:after="0"/>
        <w:rPr>
          <w:b/>
          <w:u w:val="single"/>
        </w:rPr>
      </w:pPr>
    </w:p>
    <w:p w14:paraId="7E0FEFA4" w14:textId="77777777" w:rsidR="00906243" w:rsidRDefault="00743E20" w:rsidP="0025264D">
      <w:pPr>
        <w:spacing w:after="0"/>
      </w:pPr>
      <w:r w:rsidRPr="00B50ED2">
        <w:rPr>
          <w:b/>
          <w:u w:val="single"/>
        </w:rPr>
        <w:t xml:space="preserve">unspecified </w:t>
      </w:r>
      <w:proofErr w:type="spellStart"/>
      <w:r w:rsidRPr="00B50ED2">
        <w:rPr>
          <w:b/>
          <w:u w:val="single"/>
        </w:rPr>
        <w:t>behaviour</w:t>
      </w:r>
      <w:proofErr w:type="spellEnd"/>
      <w:r>
        <w:t xml:space="preserve">: </w:t>
      </w:r>
    </w:p>
    <w:p w14:paraId="6F28AF7E" w14:textId="5EF32565" w:rsidR="00906243" w:rsidRDefault="00743E20" w:rsidP="0025264D">
      <w:pPr>
        <w:spacing w:after="0"/>
      </w:pPr>
      <w:r>
        <w:t xml:space="preserve">use of an unspecified value, or other </w:t>
      </w:r>
      <w:proofErr w:type="spellStart"/>
      <w:r>
        <w:t>behaviour</w:t>
      </w:r>
      <w:proofErr w:type="spellEnd"/>
      <w:r>
        <w:t xml:space="preserve">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031165F9" w:rsidR="00743E20" w:rsidRDefault="00906243" w:rsidP="00906243">
      <w:pPr>
        <w:spacing w:after="0"/>
        <w:ind w:left="426"/>
      </w:pPr>
      <w:r>
        <w:t xml:space="preserve">Note: </w:t>
      </w:r>
      <w:r w:rsidR="00743E20">
        <w:t xml:space="preserve">For example, unspecified </w:t>
      </w:r>
      <w:proofErr w:type="spellStart"/>
      <w:r w:rsidR="00743E20">
        <w:t>behaviour</w:t>
      </w:r>
      <w:proofErr w:type="spellEnd"/>
      <w:r w:rsidR="00743E20">
        <w:t xml:space="preserve"> is the order in which the arguments </w:t>
      </w:r>
      <w:r w:rsidR="008A5B04">
        <w:t xml:space="preserve">of </w:t>
      </w:r>
      <w:r w:rsidR="00743E20">
        <w:t>a function are evaluated.</w:t>
      </w:r>
    </w:p>
    <w:p w14:paraId="6CF68CFA" w14:textId="77777777" w:rsidR="00906243" w:rsidRDefault="00906243" w:rsidP="00906243">
      <w:pPr>
        <w:spacing w:after="0"/>
        <w:ind w:left="426"/>
      </w:pPr>
    </w:p>
    <w:p w14:paraId="4EE2FD3D" w14:textId="27D39ECD" w:rsidR="003B3C5A" w:rsidRDefault="003B3C5A" w:rsidP="0025264D">
      <w:pPr>
        <w:spacing w:after="0"/>
        <w:rPr>
          <w:b/>
          <w:u w:val="single"/>
        </w:rPr>
      </w:pPr>
      <w:r>
        <w:rPr>
          <w:b/>
          <w:u w:val="single"/>
        </w:rPr>
        <w:t>3.1.2</w:t>
      </w:r>
      <w:ins w:id="104" w:author="Clive Pygott" w:date="2018-01-29T17:32:00Z">
        <w:r w:rsidR="00BF1851">
          <w:rPr>
            <w:b/>
            <w:u w:val="single"/>
          </w:rPr>
          <w:t>8</w:t>
        </w:r>
      </w:ins>
      <w:del w:id="105" w:author="Clive Pygott" w:date="2018-01-29T17:32:00Z">
        <w:r w:rsidDel="00BF1851">
          <w:rPr>
            <w:b/>
            <w:u w:val="single"/>
          </w:rPr>
          <w:delText>7</w:delText>
        </w:r>
      </w:del>
    </w:p>
    <w:p w14:paraId="32835590" w14:textId="77777777" w:rsidR="00906243" w:rsidRPr="008216A7" w:rsidRDefault="00906243" w:rsidP="0025264D">
      <w:pPr>
        <w:spacing w:after="0"/>
        <w:rPr>
          <w:b/>
          <w:u w:val="single"/>
        </w:rPr>
      </w:pPr>
    </w:p>
    <w:p w14:paraId="4E2E0940" w14:textId="77777777" w:rsidR="00906243" w:rsidRDefault="00743E20" w:rsidP="0025264D">
      <w:pPr>
        <w:spacing w:after="0"/>
      </w:pPr>
      <w:r w:rsidRPr="00B50ED2">
        <w:rPr>
          <w:b/>
          <w:u w:val="single"/>
        </w:rPr>
        <w:t>unspecified value</w:t>
      </w:r>
      <w:r>
        <w:t xml:space="preserve">: </w:t>
      </w:r>
    </w:p>
    <w:p w14:paraId="3B9F5A63" w14:textId="33E77D65" w:rsidR="00906243" w:rsidRDefault="00743E20" w:rsidP="0025264D">
      <w:pPr>
        <w:spacing w:after="0"/>
      </w:pPr>
      <w:r>
        <w:t>valid value of the relevant type where the C Standard imposes no requirements on which value is chosen in any instance</w:t>
      </w:r>
      <w:del w:id="106" w:author="Clive Pygott" w:date="2018-01-31T19:37:00Z">
        <w:r w:rsidDel="006E1DE1">
          <w:delText xml:space="preserve">  </w:delText>
        </w:r>
      </w:del>
      <w:ins w:id="107" w:author="Clive Pygott" w:date="2018-01-31T19:37:00Z">
        <w:r w:rsidR="006E1DE1">
          <w:t xml:space="preserve"> </w:t>
        </w:r>
      </w:ins>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13E019A6" w:rsidR="003B3C5A" w:rsidRDefault="003B3C5A" w:rsidP="0025264D">
      <w:pPr>
        <w:spacing w:after="0"/>
        <w:rPr>
          <w:b/>
          <w:u w:val="single"/>
        </w:rPr>
      </w:pPr>
      <w:r>
        <w:rPr>
          <w:b/>
          <w:u w:val="single"/>
        </w:rPr>
        <w:t>3.1.2</w:t>
      </w:r>
      <w:ins w:id="108" w:author="Clive Pygott" w:date="2018-01-29T17:32:00Z">
        <w:r w:rsidR="00BF1851">
          <w:rPr>
            <w:b/>
            <w:u w:val="single"/>
          </w:rPr>
          <w:t>9</w:t>
        </w:r>
      </w:ins>
      <w:del w:id="109" w:author="Clive Pygott" w:date="2018-01-29T17:32:00Z">
        <w:r w:rsidDel="00BF1851">
          <w:rPr>
            <w:b/>
            <w:u w:val="single"/>
          </w:rPr>
          <w:delText>8</w:delText>
        </w:r>
      </w:del>
    </w:p>
    <w:p w14:paraId="1EEDF7A9" w14:textId="77777777" w:rsidR="00906243" w:rsidRPr="008216A7" w:rsidRDefault="00906243" w:rsidP="0025264D">
      <w:pPr>
        <w:spacing w:after="0"/>
        <w:rPr>
          <w:b/>
          <w:u w:val="single"/>
        </w:rPr>
      </w:pPr>
    </w:p>
    <w:p w14:paraId="4BC235B1" w14:textId="77777777" w:rsidR="0050317F" w:rsidRDefault="00755EE4" w:rsidP="0025264D">
      <w:pPr>
        <w:spacing w:after="0"/>
      </w:pPr>
      <w:r w:rsidRPr="00B50ED2">
        <w:rPr>
          <w:b/>
          <w:u w:val="single"/>
        </w:rPr>
        <w:t>value</w:t>
      </w:r>
      <w:r>
        <w:t xml:space="preserve">: </w:t>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51F835C4" w:rsidR="00457DC6" w:rsidRDefault="0050317F" w:rsidP="00906243">
      <w:pPr>
        <w:spacing w:after="0"/>
        <w:ind w:left="426"/>
      </w:pPr>
      <w:r>
        <w:t xml:space="preserve">Note: </w:t>
      </w:r>
      <w:r w:rsidR="00457DC6" w:rsidRPr="00743E20">
        <w:t>See implementation-defined value, indeterminate value, unspecified value, trap representation</w:t>
      </w:r>
    </w:p>
    <w:p w14:paraId="3A337CF7" w14:textId="77777777" w:rsidR="00906243" w:rsidRPr="00743E20" w:rsidRDefault="00906243" w:rsidP="00906243">
      <w:pPr>
        <w:spacing w:after="0"/>
        <w:ind w:left="426"/>
      </w:pPr>
    </w:p>
    <w:p w14:paraId="263C8201" w14:textId="3D5B8E36" w:rsidR="003B3C5A" w:rsidRDefault="003B3C5A" w:rsidP="0025264D">
      <w:pPr>
        <w:spacing w:after="0"/>
        <w:rPr>
          <w:b/>
          <w:u w:val="single"/>
        </w:rPr>
      </w:pPr>
      <w:r>
        <w:rPr>
          <w:b/>
          <w:u w:val="single"/>
        </w:rPr>
        <w:t>3.1.</w:t>
      </w:r>
      <w:del w:id="110" w:author="Clive Pygott" w:date="2018-01-29T17:32:00Z">
        <w:r w:rsidDel="00BF1851">
          <w:rPr>
            <w:b/>
            <w:u w:val="single"/>
          </w:rPr>
          <w:delText>29</w:delText>
        </w:r>
      </w:del>
      <w:ins w:id="111" w:author="Clive Pygott" w:date="2018-01-29T17:32:00Z">
        <w:r w:rsidR="00BF1851">
          <w:rPr>
            <w:b/>
            <w:u w:val="single"/>
          </w:rPr>
          <w:t>30</w:t>
        </w:r>
      </w:ins>
    </w:p>
    <w:p w14:paraId="773C78AB" w14:textId="77777777" w:rsidR="00906243" w:rsidRPr="008216A7" w:rsidRDefault="00906243" w:rsidP="0025264D">
      <w:pPr>
        <w:spacing w:after="0"/>
        <w:rPr>
          <w:b/>
          <w:u w:val="single"/>
        </w:rPr>
      </w:pPr>
    </w:p>
    <w:p w14:paraId="6203A14B" w14:textId="2A711CC8" w:rsidR="0050317F" w:rsidRDefault="00743E20" w:rsidP="0025264D">
      <w:pPr>
        <w:spacing w:after="0"/>
      </w:pPr>
      <w:r w:rsidRPr="00B50ED2">
        <w:rPr>
          <w:b/>
          <w:u w:val="single"/>
        </w:rPr>
        <w:t>wide character</w:t>
      </w:r>
      <w:r>
        <w:t>:</w:t>
      </w:r>
      <w:del w:id="112" w:author="Clive Pygott" w:date="2018-01-31T19:37:00Z">
        <w:r w:rsidDel="006E1DE1">
          <w:delText xml:space="preserve"> </w:delText>
        </w:r>
        <w:r w:rsidR="0050317F" w:rsidDel="006E1DE1">
          <w:delText xml:space="preserve"> </w:delText>
        </w:r>
      </w:del>
      <w:ins w:id="113" w:author="Clive Pygott" w:date="2018-01-31T19:37:00Z">
        <w:r w:rsidR="006E1DE1">
          <w:t xml:space="preserve"> </w:t>
        </w:r>
      </w:ins>
    </w:p>
    <w:p w14:paraId="0BDFE294" w14:textId="7295A0CA" w:rsidR="00906243" w:rsidRDefault="00743E20" w:rsidP="0025264D">
      <w:pPr>
        <w:spacing w:after="0"/>
      </w:pPr>
      <w:r>
        <w:t>bit representation capable of representing any character in the current locale</w:t>
      </w:r>
    </w:p>
    <w:p w14:paraId="78C9D5E8" w14:textId="77777777" w:rsidR="00906243" w:rsidRDefault="00906243" w:rsidP="0025264D">
      <w:pPr>
        <w:spacing w:after="0"/>
      </w:pPr>
    </w:p>
    <w:p w14:paraId="71C70130" w14:textId="3A8A2121" w:rsidR="00743E20" w:rsidRDefault="00906243" w:rsidP="00906243">
      <w:pPr>
        <w:tabs>
          <w:tab w:val="left" w:pos="284"/>
        </w:tabs>
        <w:spacing w:after="0"/>
      </w:pPr>
      <w:r>
        <w:t xml:space="preserve">Note: </w:t>
      </w:r>
      <w:r w:rsidR="00743E20">
        <w:t xml:space="preserve">The C Standard uses the name </w:t>
      </w:r>
      <w:proofErr w:type="spellStart"/>
      <w:r w:rsidR="00743E20" w:rsidRPr="000326A7">
        <w:rPr>
          <w:rFonts w:ascii="Courier New" w:hAnsi="Courier New" w:cs="Courier New"/>
        </w:rPr>
        <w:t>wchar_t</w:t>
      </w:r>
      <w:proofErr w:type="spellEnd"/>
      <w:r w:rsidR="00743E20">
        <w:t xml:space="preserve"> 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114" w:name="_Ref336413302"/>
      <w:bookmarkStart w:id="115" w:name="_Ref336413340"/>
      <w:bookmarkStart w:id="116" w:name="_Ref336413373"/>
      <w:bookmarkStart w:id="117" w:name="_Ref336413480"/>
      <w:bookmarkStart w:id="118" w:name="_Ref336413504"/>
      <w:bookmarkStart w:id="119" w:name="_Ref336413544"/>
      <w:bookmarkStart w:id="120" w:name="_Ref336413835"/>
      <w:bookmarkStart w:id="121" w:name="_Ref336413845"/>
      <w:bookmarkStart w:id="122" w:name="_Ref336414000"/>
      <w:bookmarkStart w:id="123" w:name="_Ref336414024"/>
      <w:bookmarkStart w:id="124" w:name="_Ref336414050"/>
      <w:bookmarkStart w:id="125" w:name="_Ref336414084"/>
      <w:bookmarkStart w:id="126" w:name="_Ref336422881"/>
      <w:bookmarkStart w:id="127" w:name="_Toc358896485"/>
      <w:bookmarkStart w:id="128" w:name="_Toc310518156"/>
      <w:bookmarkStart w:id="129" w:name="_Toc492365369"/>
      <w:r>
        <w:t>4. Language concepts</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1452F6EC" w14:textId="646E3332" w:rsidR="006C160E" w:rsidRDefault="006C160E" w:rsidP="00BC2FCD">
      <w:bookmarkStart w:id="130"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lastRenderedPageBreak/>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21DA2981"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t xml:space="preserve"> as the language has developed </w:t>
      </w:r>
      <w:r w:rsidR="00380BC3">
        <w:t>there is a strategy of avoiding the add</w:t>
      </w:r>
      <w:r w:rsidR="00B872D9">
        <w:t>ition of overheads that do no</w:t>
      </w:r>
      <w:r w:rsidR="00380BC3">
        <w:t>t directly contribute to the behavior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46A9E7D0" w:rsidR="00DA7301" w:rsidRDefault="00DA7301" w:rsidP="00F11AE1">
      <w:pPr>
        <w:pStyle w:val="ListParagraph"/>
        <w:numPr>
          <w:ilvl w:val="0"/>
          <w:numId w:val="49"/>
        </w:numPr>
        <w:spacing w:after="0"/>
      </w:pPr>
      <w:r>
        <w:t>C has a particularly close rela</w:t>
      </w:r>
      <w:bookmarkStart w:id="131" w:name="_GoBack"/>
      <w:bookmarkEnd w:id="131"/>
      <w:r>
        <w:t>tionship with C++.</w:t>
      </w:r>
      <w:del w:id="132" w:author="Clive Pygott" w:date="2018-01-31T19:37:00Z">
        <w:r w:rsidDel="006E1DE1">
          <w:delText xml:space="preserve">  </w:delText>
        </w:r>
      </w:del>
      <w:ins w:id="133" w:author="Clive Pygott" w:date="2018-01-31T19:37:00Z">
        <w:r w:rsidR="006E1DE1">
          <w:t xml:space="preserve"> </w:t>
        </w:r>
      </w:ins>
      <w:r>
        <w:t>Initially C++ was a strict superset of C, with only one exception of a feature in C not being in C++. Whilst over the years there has been some divergence, the relationship is still close</w:t>
      </w:r>
    </w:p>
    <w:p w14:paraId="5A8ADCD4" w14:textId="4D81A114"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w:t>
      </w:r>
      <w:del w:id="134" w:author="Clive Pygott" w:date="2018-01-27T18:21:00Z">
        <w:r w:rsidR="00336A34" w:rsidDel="00B219D9">
          <w:delText>:</w:delText>
        </w:r>
      </w:del>
      <w:r w:rsidR="00336A34">
        <w:t xml:space="preserve">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135" w:name="_Toc492365370"/>
      <w:r w:rsidRPr="005F1BE6">
        <w:rPr>
          <w:sz w:val="22"/>
          <w:szCs w:val="22"/>
        </w:rPr>
        <w:t xml:space="preserve">5. </w:t>
      </w:r>
      <w:r w:rsidR="006C532F" w:rsidRPr="005F1BE6">
        <w:rPr>
          <w:rFonts w:cs="Calibri"/>
          <w:sz w:val="22"/>
          <w:szCs w:val="22"/>
          <w:lang w:val="en"/>
        </w:rPr>
        <w:t>Avoiding programming language vulnerabilities in C</w:t>
      </w:r>
      <w:bookmarkEnd w:id="135"/>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6"/>
        <w:gridCol w:w="7087"/>
        <w:gridCol w:w="1134"/>
      </w:tblGrid>
      <w:tr w:rsidR="00C41296"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C41296"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malloc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5A11FF8D"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[HFC]</w:t>
            </w:r>
          </w:p>
        </w:tc>
      </w:tr>
      <w:tr w:rsidR="00C41296"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w:t>
            </w:r>
            <w:proofErr w:type="spellStart"/>
            <w:r>
              <w:rPr>
                <w:sz w:val="20"/>
                <w:szCs w:val="20"/>
              </w:rPr>
              <w:t>favour</w:t>
            </w:r>
            <w:proofErr w:type="spellEnd"/>
            <w:r>
              <w:rPr>
                <w:sz w:val="20"/>
                <w:szCs w:val="20"/>
              </w:rPr>
              <w:t xml:space="preserve"> of non-bounds </w:t>
            </w:r>
            <w:r>
              <w:rPr>
                <w:sz w:val="20"/>
                <w:szCs w:val="20"/>
              </w:rPr>
              <w:lastRenderedPageBreak/>
              <w:t xml:space="preserve">checking interfaces, such as </w:t>
            </w:r>
            <w:proofErr w:type="spellStart"/>
            <w:r w:rsidR="00C41296" w:rsidRPr="00CA1CA1">
              <w:rPr>
                <w:sz w:val="20"/>
                <w:szCs w:val="20"/>
              </w:rPr>
              <w:t>strcpy</w:t>
            </w:r>
            <w:r>
              <w:rPr>
                <w:sz w:val="20"/>
                <w:szCs w:val="20"/>
              </w:rPr>
              <w:t>_s</w:t>
            </w:r>
            <w:proofErr w:type="spellEnd"/>
            <w:r>
              <w:rPr>
                <w:sz w:val="20"/>
                <w:szCs w:val="20"/>
              </w:rPr>
              <w:t xml:space="preserve"> </w:t>
            </w:r>
            <w:r w:rsidR="00C41296" w:rsidRPr="00CA1CA1">
              <w:rPr>
                <w:sz w:val="20"/>
                <w:szCs w:val="20"/>
              </w:rPr>
              <w:t xml:space="preserve">instead of </w:t>
            </w:r>
            <w:proofErr w:type="spellStart"/>
            <w:r w:rsidR="00C41296" w:rsidRPr="00CA1CA1">
              <w:rPr>
                <w:sz w:val="20"/>
                <w:szCs w:val="20"/>
              </w:rPr>
              <w:t>strcpy</w:t>
            </w:r>
            <w:proofErr w:type="spellEnd"/>
            <w:r w:rsidR="00C41296" w:rsidRPr="00CA1CA1">
              <w:rPr>
                <w:sz w:val="20"/>
                <w:szCs w:val="20"/>
              </w:rPr>
              <w:t xml:space="preserve">. </w:t>
            </w:r>
          </w:p>
        </w:tc>
        <w:tc>
          <w:tcPr>
            <w:tcW w:w="1134" w:type="dxa"/>
          </w:tcPr>
          <w:p w14:paraId="1A1EF0C6" w14:textId="294CF40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lastRenderedPageBreak/>
              <w:t>[HCB]</w:t>
            </w:r>
          </w:p>
        </w:tc>
      </w:tr>
      <w:tr w:rsidR="00C41296"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w:t>
            </w:r>
            <w:proofErr w:type="spellStart"/>
            <w:r w:rsidRPr="00CA1CA1">
              <w:rPr>
                <w:sz w:val="20"/>
                <w:szCs w:val="20"/>
                <w:lang w:val="en-GB"/>
              </w:rPr>
              <w:t>htonl</w:t>
            </w:r>
            <w:proofErr w:type="spellEnd"/>
            <w:r w:rsidRPr="00CA1CA1">
              <w:rPr>
                <w:sz w:val="20"/>
                <w:szCs w:val="20"/>
                <w:lang w:val="en-GB"/>
              </w:rPr>
              <w:t xml:space="preserve">(), </w:t>
            </w:r>
            <w:proofErr w:type="spellStart"/>
            <w:r w:rsidRPr="00CA1CA1">
              <w:rPr>
                <w:sz w:val="20"/>
                <w:szCs w:val="20"/>
                <w:lang w:val="en-GB"/>
              </w:rPr>
              <w:t>htons</w:t>
            </w:r>
            <w:proofErr w:type="spellEnd"/>
            <w:r w:rsidRPr="00CA1CA1">
              <w:rPr>
                <w:sz w:val="20"/>
                <w:szCs w:val="20"/>
                <w:lang w:val="en-GB"/>
              </w:rPr>
              <w:t xml:space="preserve">(), </w:t>
            </w:r>
            <w:proofErr w:type="spellStart"/>
            <w:r w:rsidRPr="00CA1CA1">
              <w:rPr>
                <w:sz w:val="20"/>
                <w:szCs w:val="20"/>
                <w:lang w:val="en-GB"/>
              </w:rPr>
              <w:t>ntohl</w:t>
            </w:r>
            <w:proofErr w:type="spellEnd"/>
            <w:r w:rsidRPr="00CA1CA1">
              <w:rPr>
                <w:sz w:val="20"/>
                <w:szCs w:val="20"/>
                <w:lang w:val="en-GB"/>
              </w:rPr>
              <w:t xml:space="preserve">() and </w:t>
            </w:r>
            <w:proofErr w:type="spellStart"/>
            <w:r w:rsidRPr="00CA1CA1">
              <w:rPr>
                <w:sz w:val="20"/>
                <w:szCs w:val="20"/>
                <w:lang w:val="en-GB"/>
              </w:rPr>
              <w:t>ntohs</w:t>
            </w:r>
            <w:proofErr w:type="spellEnd"/>
            <w:r w:rsidRPr="00CA1CA1">
              <w:rPr>
                <w:sz w:val="20"/>
                <w:szCs w:val="20"/>
                <w:lang w:val="en-GB"/>
              </w:rPr>
              <w:t>() to convert from host byte order to network byte order and vice versa</w:t>
            </w:r>
          </w:p>
        </w:tc>
        <w:tc>
          <w:tcPr>
            <w:tcW w:w="1134" w:type="dxa"/>
          </w:tcPr>
          <w:p w14:paraId="64BB82F4" w14:textId="7904FCC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STR</w:t>
            </w:r>
            <w:r w:rsidRPr="00CA1CA1">
              <w:rPr>
                <w:sz w:val="20"/>
                <w:szCs w:val="20"/>
              </w:rPr>
              <w:t>]</w:t>
            </w:r>
          </w:p>
        </w:tc>
      </w:tr>
      <w:tr w:rsidR="00C41296"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proofErr w:type="spellStart"/>
            <w:r w:rsidR="00044E88" w:rsidRPr="00CA1CA1">
              <w:rPr>
                <w:sz w:val="20"/>
                <w:szCs w:val="20"/>
              </w:rPr>
              <w:t>memcpy</w:t>
            </w:r>
            <w:proofErr w:type="spellEnd"/>
            <w:r w:rsidR="00044E88" w:rsidRPr="00CA1CA1">
              <w:rPr>
                <w:sz w:val="20"/>
                <w:szCs w:val="20"/>
              </w:rPr>
              <w:t xml:space="preserve"> and </w:t>
            </w:r>
            <w:proofErr w:type="spellStart"/>
            <w:r w:rsidR="00044E88" w:rsidRPr="00CA1CA1">
              <w:rPr>
                <w:sz w:val="20"/>
                <w:szCs w:val="20"/>
              </w:rPr>
              <w:t>memmove</w:t>
            </w:r>
            <w:proofErr w:type="spellEnd"/>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521E1FF9"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3B0638">
              <w:rPr>
                <w:sz w:val="20"/>
                <w:szCs w:val="20"/>
              </w:rPr>
              <w:t>.</w:t>
            </w:r>
          </w:p>
        </w:tc>
        <w:tc>
          <w:tcPr>
            <w:tcW w:w="1134" w:type="dxa"/>
          </w:tcPr>
          <w:p w14:paraId="0554E081" w14:textId="234D4C3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XYW</w:t>
            </w:r>
            <w:r w:rsidRPr="00CA1CA1">
              <w:rPr>
                <w:sz w:val="20"/>
                <w:szCs w:val="20"/>
              </w:rPr>
              <w:t>]</w:t>
            </w:r>
          </w:p>
        </w:tc>
      </w:tr>
      <w:tr w:rsidR="00C41296"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28746D6C"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XYH</w:t>
            </w:r>
            <w:r w:rsidRPr="00CA1CA1">
              <w:rPr>
                <w:sz w:val="20"/>
                <w:szCs w:val="20"/>
              </w:rPr>
              <w:t>]</w:t>
            </w:r>
          </w:p>
        </w:tc>
      </w:tr>
      <w:tr w:rsidR="00C41296"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After a call to 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null to prevent multiple deallocation or use of a dangling reference via this pointer, </w:t>
            </w:r>
            <w:r w:rsidR="00026DDD" w:rsidRPr="00CA1CA1">
              <w:rPr>
                <w:sz w:val="20"/>
                <w:szCs w:val="20"/>
              </w:rPr>
              <w:t>as illustrated in the following code:</w:t>
            </w:r>
          </w:p>
          <w:p w14:paraId="4E46C0B8" w14:textId="77777777" w:rsidR="00026DDD" w:rsidRPr="00CA1CA1" w:rsidRDefault="00026DDD" w:rsidP="00026DDD">
            <w:pPr>
              <w:ind w:left="1593"/>
              <w:rPr>
                <w:rFonts w:cs="Courier New"/>
                <w:sz w:val="20"/>
                <w:szCs w:val="20"/>
              </w:rPr>
            </w:pPr>
            <w:r w:rsidRPr="00CA1CA1">
              <w:rPr>
                <w:rFonts w:cs="Courier New"/>
                <w:sz w:val="20"/>
                <w:szCs w:val="20"/>
              </w:rPr>
              <w:t>free (</w:t>
            </w:r>
            <w:proofErr w:type="spellStart"/>
            <w:r w:rsidRPr="00CA1CA1">
              <w:rPr>
                <w:rFonts w:cs="Courier New"/>
                <w:sz w:val="20"/>
                <w:szCs w:val="20"/>
              </w:rPr>
              <w:t>ptr</w:t>
            </w:r>
            <w:proofErr w:type="spellEnd"/>
            <w:r w:rsidRPr="00CA1CA1">
              <w:rPr>
                <w:rFonts w:cs="Courier New"/>
                <w:sz w:val="20"/>
                <w:szCs w:val="20"/>
              </w:rPr>
              <w:t>);</w:t>
            </w:r>
          </w:p>
          <w:p w14:paraId="7A0D4522" w14:textId="20392AA0" w:rsidR="00C41296" w:rsidRDefault="00026DDD" w:rsidP="00026DDD">
            <w:pPr>
              <w:pStyle w:val="ListParagraph"/>
              <w:widowControl w:val="0"/>
              <w:suppressLineNumbers/>
              <w:overflowPunct w:val="0"/>
              <w:adjustRightInd w:val="0"/>
              <w:ind w:left="1593"/>
              <w:rPr>
                <w:rFonts w:cs="Courier New"/>
                <w:sz w:val="20"/>
                <w:szCs w:val="20"/>
              </w:rPr>
            </w:pPr>
            <w:proofErr w:type="spellStart"/>
            <w:r w:rsidRPr="00CA1CA1">
              <w:rPr>
                <w:rFonts w:cs="Courier New"/>
                <w:sz w:val="20"/>
                <w:szCs w:val="20"/>
              </w:rPr>
              <w:t>ptr</w:t>
            </w:r>
            <w:proofErr w:type="spellEnd"/>
            <w:r w:rsidRPr="00CA1CA1">
              <w:rPr>
                <w:rFonts w:cs="Courier New"/>
                <w:sz w:val="20"/>
                <w:szCs w:val="20"/>
              </w:rPr>
              <w:t xml:space="preserve"> = NULL;</w:t>
            </w:r>
            <w:del w:id="136" w:author="Clive Pygott" w:date="2018-01-31T19:37:00Z">
              <w:r w:rsidRPr="00CA1CA1" w:rsidDel="006E1DE1">
                <w:rPr>
                  <w:rFonts w:cs="Courier New"/>
                  <w:sz w:val="20"/>
                  <w:szCs w:val="20"/>
                </w:rPr>
                <w:delText xml:space="preserve">  </w:delText>
              </w:r>
            </w:del>
            <w:ins w:id="137" w:author="Clive Pygott" w:date="2018-01-31T19:37:00Z">
              <w:r w:rsidR="006E1DE1">
                <w:rPr>
                  <w:rFonts w:cs="Courier New"/>
                  <w:sz w:val="20"/>
                  <w:szCs w:val="20"/>
                </w:rPr>
                <w:t xml:space="preserve"> </w:t>
              </w:r>
            </w:ins>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427FF604"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XYK</w:t>
            </w:r>
            <w:r w:rsidRPr="00CA1CA1">
              <w:rPr>
                <w:sz w:val="20"/>
                <w:szCs w:val="20"/>
              </w:rPr>
              <w:t>]</w:t>
            </w:r>
          </w:p>
        </w:tc>
      </w:tr>
      <w:tr w:rsidR="00C41296"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420DBDF6"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LAV</w:t>
            </w:r>
            <w:r w:rsidRPr="00CA1CA1">
              <w:rPr>
                <w:sz w:val="20"/>
                <w:szCs w:val="20"/>
              </w:rPr>
              <w:t>]</w:t>
            </w:r>
          </w:p>
        </w:tc>
      </w:tr>
      <w:tr w:rsidR="00C41296"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2028FD4E" w:rsidR="00026DDD" w:rsidRPr="007124F7" w:rsidRDefault="00026DDD" w:rsidP="005A02C4">
            <w:pPr>
              <w:ind w:left="742"/>
              <w:rPr>
                <w:rFonts w:cs="Courier New"/>
                <w:sz w:val="20"/>
                <w:szCs w:val="20"/>
              </w:rPr>
            </w:pPr>
            <w:r w:rsidRPr="007124F7">
              <w:rPr>
                <w:rFonts w:cs="Courier New"/>
                <w:sz w:val="20"/>
                <w:szCs w:val="20"/>
              </w:rPr>
              <w:t xml:space="preserve">a + b     a – b     a * b    a++    </w:t>
            </w:r>
            <w:r w:rsidR="00780566" w:rsidRPr="007124F7">
              <w:rPr>
                <w:rFonts w:cs="Courier New"/>
                <w:sz w:val="20"/>
                <w:szCs w:val="20"/>
              </w:rPr>
              <w:t>++a</w:t>
            </w:r>
            <w:r w:rsidRPr="007124F7">
              <w:rPr>
                <w:rFonts w:cs="Courier New"/>
                <w:sz w:val="20"/>
                <w:szCs w:val="20"/>
              </w:rPr>
              <w:t xml:space="preserve">  </w:t>
            </w:r>
            <w:r w:rsidR="002B3514" w:rsidRPr="007124F7">
              <w:rPr>
                <w:rFonts w:cs="Courier New"/>
                <w:sz w:val="20"/>
                <w:szCs w:val="20"/>
              </w:rPr>
              <w:t xml:space="preserve">    </w:t>
            </w:r>
            <w:proofErr w:type="spellStart"/>
            <w:r w:rsidRPr="007124F7">
              <w:rPr>
                <w:rFonts w:cs="Courier New"/>
                <w:sz w:val="20"/>
                <w:szCs w:val="20"/>
              </w:rPr>
              <w:t>a</w:t>
            </w:r>
            <w:proofErr w:type="spellEnd"/>
            <w:r w:rsidRPr="007124F7">
              <w:rPr>
                <w:rFonts w:cs="Courier New"/>
                <w:sz w:val="20"/>
                <w:szCs w:val="20"/>
              </w:rPr>
              <w:t>--</w:t>
            </w:r>
            <w:r w:rsidR="002B3514" w:rsidRPr="007124F7">
              <w:rPr>
                <w:rFonts w:cs="Courier New"/>
                <w:sz w:val="20"/>
                <w:szCs w:val="20"/>
              </w:rPr>
              <w:t xml:space="preserve">    </w:t>
            </w:r>
            <w:r w:rsidR="00780566" w:rsidRPr="007124F7">
              <w:rPr>
                <w:rFonts w:cs="Courier New"/>
                <w:sz w:val="20"/>
                <w:szCs w:val="20"/>
              </w:rPr>
              <w:t>--</w:t>
            </w:r>
            <w:proofErr w:type="spellStart"/>
            <w:r w:rsidR="00780566" w:rsidRPr="007124F7">
              <w:rPr>
                <w:rFonts w:cs="Courier New"/>
                <w:sz w:val="20"/>
                <w:szCs w:val="20"/>
              </w:rPr>
              <w:t>a</w:t>
            </w:r>
            <w:proofErr w:type="spellEnd"/>
            <w:r w:rsidR="00780566" w:rsidRPr="007124F7">
              <w:rPr>
                <w:rFonts w:cs="Courier New"/>
                <w:sz w:val="20"/>
                <w:szCs w:val="20"/>
              </w:rPr>
              <w:t xml:space="preserve"> </w:t>
            </w:r>
          </w:p>
          <w:p w14:paraId="3F45783D" w14:textId="6ADB60D7" w:rsidR="0000008E" w:rsidRPr="00AA3801" w:rsidRDefault="00780566" w:rsidP="0000008E">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w:t>
            </w:r>
            <w:r w:rsidR="00026DDD" w:rsidRPr="007124F7">
              <w:rPr>
                <w:rFonts w:cs="Courier New"/>
                <w:sz w:val="20"/>
                <w:szCs w:val="20"/>
              </w:rPr>
              <w:t xml:space="preserve">a -= b    a *= b   a &lt;&lt; b </w:t>
            </w:r>
            <w:r w:rsidR="002B3514" w:rsidRPr="007124F7">
              <w:rPr>
                <w:rFonts w:cs="Courier New"/>
                <w:sz w:val="20"/>
                <w:szCs w:val="20"/>
              </w:rPr>
              <w:t xml:space="preserve"> a&lt;&lt;=b   </w:t>
            </w:r>
            <w:r w:rsidR="00026DDD" w:rsidRPr="007124F7">
              <w:rPr>
                <w:rFonts w:cs="Courier New"/>
                <w:sz w:val="20"/>
                <w:szCs w:val="20"/>
              </w:rPr>
              <w:t>-a</w:t>
            </w:r>
          </w:p>
        </w:tc>
        <w:tc>
          <w:tcPr>
            <w:tcW w:w="1134" w:type="dxa"/>
          </w:tcPr>
          <w:p w14:paraId="672299BE" w14:textId="262F2A0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FIF</w:t>
            </w:r>
            <w:r w:rsidRPr="00CA1CA1">
              <w:rPr>
                <w:sz w:val="20"/>
                <w:szCs w:val="20"/>
              </w:rPr>
              <w:t>]</w:t>
            </w:r>
          </w:p>
        </w:tc>
      </w:tr>
      <w:tr w:rsidR="00490706"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622F8D44"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undefined behavior in C:</w:t>
            </w:r>
          </w:p>
          <w:p w14:paraId="24E97F80" w14:textId="06E01C24" w:rsidR="00DD2731" w:rsidRPr="007124F7" w:rsidRDefault="00DD2731" w:rsidP="00DD2731">
            <w:pPr>
              <w:ind w:left="742"/>
              <w:rPr>
                <w:rFonts w:cs="Courier New"/>
                <w:sz w:val="20"/>
                <w:szCs w:val="20"/>
              </w:rPr>
            </w:pP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a – b </w:t>
            </w:r>
            <w:r w:rsidR="0000008E" w:rsidRPr="007124F7">
              <w:rPr>
                <w:rFonts w:cs="Courier New"/>
                <w:sz w:val="20"/>
                <w:szCs w:val="20"/>
              </w:rPr>
              <w:t xml:space="preserve">   </w:t>
            </w:r>
            <w:r w:rsidRPr="007124F7">
              <w:rPr>
                <w:rFonts w:cs="Courier New"/>
                <w:sz w:val="20"/>
                <w:szCs w:val="20"/>
              </w:rPr>
              <w:t xml:space="preserve">    a * b    </w:t>
            </w:r>
            <w:r w:rsidR="002B3514" w:rsidRPr="007124F7">
              <w:rPr>
                <w:rFonts w:cs="Courier New"/>
                <w:sz w:val="20"/>
                <w:szCs w:val="20"/>
              </w:rPr>
              <w:t xml:space="preserve">  a/b </w:t>
            </w:r>
            <w:r w:rsidR="0000008E" w:rsidRPr="007124F7">
              <w:rPr>
                <w:rFonts w:cs="Courier New"/>
                <w:sz w:val="20"/>
                <w:szCs w:val="20"/>
              </w:rPr>
              <w:t xml:space="preserve">          </w:t>
            </w:r>
            <w:r w:rsidR="002B3514" w:rsidRPr="007124F7">
              <w:rPr>
                <w:rFonts w:cs="Courier New"/>
                <w:sz w:val="20"/>
                <w:szCs w:val="20"/>
              </w:rPr>
              <w:t xml:space="preserve"> </w:t>
            </w:r>
            <w:proofErr w:type="spellStart"/>
            <w:r w:rsidR="002B3514" w:rsidRPr="007124F7">
              <w:rPr>
                <w:rFonts w:cs="Courier New"/>
                <w:sz w:val="20"/>
                <w:szCs w:val="20"/>
              </w:rPr>
              <w:t>a%b</w:t>
            </w:r>
            <w:proofErr w:type="spellEnd"/>
            <w:r w:rsidR="002B3514" w:rsidRPr="007124F7">
              <w:rPr>
                <w:rFonts w:cs="Courier New"/>
                <w:sz w:val="20"/>
                <w:szCs w:val="20"/>
              </w:rPr>
              <w:t xml:space="preserve">  </w:t>
            </w:r>
            <w:r w:rsidR="0000008E" w:rsidRPr="007124F7">
              <w:rPr>
                <w:rFonts w:cs="Courier New"/>
                <w:sz w:val="20"/>
                <w:szCs w:val="20"/>
              </w:rPr>
              <w:t xml:space="preserve">      </w:t>
            </w:r>
            <w:r w:rsidR="00780566" w:rsidRPr="007124F7">
              <w:rPr>
                <w:rFonts w:cs="Courier New"/>
                <w:sz w:val="20"/>
                <w:szCs w:val="20"/>
              </w:rPr>
              <w:t>a</w:t>
            </w:r>
            <w:r w:rsidRPr="007124F7">
              <w:rPr>
                <w:rFonts w:cs="Courier New"/>
                <w:sz w:val="20"/>
                <w:szCs w:val="20"/>
              </w:rPr>
              <w:t xml:space="preserve">++ </w:t>
            </w:r>
            <w:r w:rsidR="00780566" w:rsidRPr="007124F7">
              <w:rPr>
                <w:rFonts w:cs="Courier New"/>
                <w:sz w:val="20"/>
                <w:szCs w:val="20"/>
              </w:rPr>
              <w:t xml:space="preserve"> ++a</w:t>
            </w:r>
            <w:r w:rsidRPr="007124F7">
              <w:rPr>
                <w:rFonts w:cs="Courier New"/>
                <w:sz w:val="20"/>
                <w:szCs w:val="20"/>
              </w:rPr>
              <w:t xml:space="preserve">     </w:t>
            </w:r>
            <w:proofErr w:type="spellStart"/>
            <w:r w:rsidRPr="007124F7">
              <w:rPr>
                <w:rFonts w:cs="Courier New"/>
                <w:sz w:val="20"/>
                <w:szCs w:val="20"/>
              </w:rPr>
              <w:t>a</w:t>
            </w:r>
            <w:proofErr w:type="spellEnd"/>
            <w:r w:rsidRPr="007124F7">
              <w:rPr>
                <w:rFonts w:cs="Courier New"/>
                <w:sz w:val="20"/>
                <w:szCs w:val="20"/>
              </w:rPr>
              <w:t>--</w:t>
            </w:r>
            <w:r w:rsidR="00780566" w:rsidRPr="007124F7">
              <w:rPr>
                <w:rFonts w:cs="Courier New"/>
                <w:sz w:val="20"/>
                <w:szCs w:val="20"/>
              </w:rPr>
              <w:t xml:space="preserve">    --</w:t>
            </w:r>
            <w:proofErr w:type="spellStart"/>
            <w:r w:rsidR="00780566" w:rsidRPr="007124F7">
              <w:rPr>
                <w:rFonts w:cs="Courier New"/>
                <w:sz w:val="20"/>
                <w:szCs w:val="20"/>
              </w:rPr>
              <w:t>a</w:t>
            </w:r>
            <w:proofErr w:type="spellEnd"/>
          </w:p>
          <w:p w14:paraId="12DA14A1" w14:textId="682C0E7D" w:rsidR="002B3514" w:rsidRPr="007124F7" w:rsidRDefault="002B3514" w:rsidP="00DD2731">
            <w:pPr>
              <w:pStyle w:val="ListParagraph"/>
              <w:widowControl w:val="0"/>
              <w:suppressLineNumbers/>
              <w:overflowPunct w:val="0"/>
              <w:adjustRightInd w:val="0"/>
              <w:ind w:left="742"/>
              <w:rPr>
                <w:rFonts w:cs="Courier New"/>
                <w:sz w:val="20"/>
                <w:szCs w:val="20"/>
              </w:rPr>
            </w:pPr>
            <w:r w:rsidRPr="007124F7">
              <w:rPr>
                <w:rFonts w:cs="Courier New"/>
                <w:sz w:val="20"/>
                <w:szCs w:val="20"/>
              </w:rPr>
              <w:t xml:space="preserve">a += b    a -= b  </w:t>
            </w:r>
            <w:r w:rsidR="0000008E" w:rsidRPr="007124F7">
              <w:rPr>
                <w:rFonts w:cs="Courier New"/>
                <w:sz w:val="20"/>
                <w:szCs w:val="20"/>
              </w:rPr>
              <w:t xml:space="preserve"> </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 xml:space="preserve">a </w:t>
            </w:r>
            <w:r w:rsidR="00DD2731" w:rsidRPr="007124F7">
              <w:rPr>
                <w:rFonts w:cs="Courier New"/>
                <w:sz w:val="20"/>
                <w:szCs w:val="20"/>
              </w:rPr>
              <w: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 /= b</w:t>
            </w:r>
            <w:r w:rsidR="00DD2731" w:rsidRPr="007124F7">
              <w:rPr>
                <w:rFonts w:cs="Courier New"/>
                <w:sz w:val="20"/>
                <w:szCs w:val="20"/>
              </w:rPr>
              <w:t xml:space="preserve">  </w:t>
            </w:r>
            <w:r w:rsidRPr="007124F7">
              <w:rPr>
                <w:rFonts w:cs="Courier New"/>
                <w:sz w:val="20"/>
                <w:szCs w:val="20"/>
              </w:rPr>
              <w:t xml:space="preserve">       a %= b </w:t>
            </w:r>
          </w:p>
          <w:p w14:paraId="1B18E719" w14:textId="5B4DCF49" w:rsidR="00490706" w:rsidRPr="0000008E" w:rsidRDefault="00DD2731" w:rsidP="00AA3801">
            <w:pPr>
              <w:pStyle w:val="ListParagraph"/>
              <w:widowControl w:val="0"/>
              <w:suppressLineNumbers/>
              <w:overflowPunct w:val="0"/>
              <w:adjustRightInd w:val="0"/>
              <w:ind w:left="742"/>
              <w:rPr>
                <w:rFonts w:cs="Courier New"/>
                <w:sz w:val="20"/>
                <w:szCs w:val="20"/>
              </w:rPr>
            </w:pPr>
            <w:r w:rsidRPr="007124F7">
              <w:rPr>
                <w:rFonts w:cs="Courier New"/>
                <w:sz w:val="20"/>
                <w:szCs w:val="20"/>
              </w:rPr>
              <w:t>a</w:t>
            </w:r>
            <w:r w:rsidR="0000008E" w:rsidRPr="007124F7">
              <w:rPr>
                <w:rFonts w:cs="Courier New"/>
                <w:sz w:val="20"/>
                <w:szCs w:val="20"/>
              </w:rPr>
              <w:t xml:space="preserve"> &lt;&lt; b   </w:t>
            </w:r>
            <w:r w:rsidRPr="007124F7">
              <w:rPr>
                <w:rFonts w:cs="Courier New"/>
                <w:sz w:val="20"/>
                <w:szCs w:val="20"/>
              </w:rPr>
              <w:t xml:space="preserve"> </w:t>
            </w:r>
            <w:r w:rsidR="002B3514" w:rsidRPr="007124F7">
              <w:rPr>
                <w:rFonts w:cs="Courier New"/>
                <w:sz w:val="20"/>
                <w:szCs w:val="20"/>
              </w:rPr>
              <w:t>a &lt;&lt;= b</w:t>
            </w:r>
            <w:r w:rsidRPr="007124F7">
              <w:rPr>
                <w:rFonts w:cs="Courier New"/>
                <w:sz w:val="20"/>
                <w:szCs w:val="20"/>
              </w:rPr>
              <w:t xml:space="preserve"> </w:t>
            </w:r>
            <w:r w:rsidR="0000008E" w:rsidRPr="007124F7">
              <w:rPr>
                <w:rFonts w:cs="Courier New"/>
                <w:sz w:val="20"/>
                <w:szCs w:val="20"/>
              </w:rPr>
              <w:t xml:space="preserve">  </w:t>
            </w:r>
            <w:r w:rsidRPr="007124F7">
              <w:rPr>
                <w:rFonts w:cs="Courier New"/>
                <w:sz w:val="20"/>
                <w:szCs w:val="20"/>
              </w:rPr>
              <w:t>-a</w:t>
            </w:r>
          </w:p>
        </w:tc>
        <w:tc>
          <w:tcPr>
            <w:tcW w:w="1134" w:type="dxa"/>
          </w:tcPr>
          <w:p w14:paraId="25667670" w14:textId="67AF902B" w:rsidR="00490706" w:rsidRPr="00CA1CA1" w:rsidRDefault="007B7BF1" w:rsidP="00C41296">
            <w:pPr>
              <w:pStyle w:val="ListParagraph"/>
              <w:widowControl w:val="0"/>
              <w:suppressLineNumbers/>
              <w:overflowPunct w:val="0"/>
              <w:adjustRightInd w:val="0"/>
              <w:ind w:left="0"/>
              <w:rPr>
                <w:sz w:val="20"/>
                <w:szCs w:val="20"/>
              </w:rPr>
            </w:pPr>
            <w:r>
              <w:rPr>
                <w:sz w:val="20"/>
                <w:szCs w:val="20"/>
              </w:rPr>
              <w:t>[FIF</w:t>
            </w:r>
            <w:r w:rsidR="00780566">
              <w:rPr>
                <w:sz w:val="20"/>
                <w:szCs w:val="20"/>
              </w:rPr>
              <w:t>]</w:t>
            </w:r>
          </w:p>
        </w:tc>
      </w:tr>
      <w:tr w:rsidR="00C41296"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204AE0D0"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026DDD" w:rsidRPr="00CA1CA1">
              <w:rPr>
                <w:sz w:val="20"/>
                <w:szCs w:val="20"/>
              </w:rPr>
              <w:t>FLC</w:t>
            </w:r>
            <w:r w:rsidRPr="00CA1CA1">
              <w:rPr>
                <w:sz w:val="20"/>
                <w:szCs w:val="20"/>
              </w:rPr>
              <w:t>]</w:t>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138" w:name="_Toc492365371"/>
      <w:r>
        <w:t>6. Specific G</w:t>
      </w:r>
      <w:r w:rsidR="006E7DB9">
        <w:t xml:space="preserve">uidance for </w:t>
      </w:r>
      <w:r w:rsidR="00DE0622">
        <w:t>C</w:t>
      </w:r>
      <w:r>
        <w:t xml:space="preserve"> V</w:t>
      </w:r>
      <w:r w:rsidR="00CA1CA1">
        <w:t>ulnerabilities</w:t>
      </w:r>
      <w:bookmarkEnd w:id="138"/>
    </w:p>
    <w:p w14:paraId="09A2EDC1" w14:textId="77777777" w:rsidR="006E7DB9" w:rsidRDefault="006E7DB9" w:rsidP="006E7DB9">
      <w:pPr>
        <w:pStyle w:val="Heading2"/>
      </w:pPr>
      <w:bookmarkStart w:id="139" w:name="_Toc492365372"/>
      <w:r>
        <w:t>6.1 General</w:t>
      </w:r>
      <w:bookmarkEnd w:id="139"/>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140" w:name="_Ref420411525"/>
    </w:p>
    <w:p w14:paraId="0391637B" w14:textId="77777777" w:rsidR="00026DDD" w:rsidRDefault="00026DDD" w:rsidP="00026DDD">
      <w:pPr>
        <w:pStyle w:val="Heading2"/>
        <w:rPr>
          <w:lang w:bidi="en-US"/>
        </w:rPr>
      </w:pPr>
    </w:p>
    <w:p w14:paraId="10AD02B9" w14:textId="6EAB93B8" w:rsidR="00026DDD" w:rsidRPr="00CD6A7E" w:rsidRDefault="003D09E2" w:rsidP="00026DDD">
      <w:pPr>
        <w:pStyle w:val="Heading2"/>
        <w:rPr>
          <w:lang w:bidi="en-US"/>
        </w:rPr>
      </w:pPr>
      <w:bookmarkStart w:id="141" w:name="_Toc492365373"/>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141"/>
    </w:p>
    <w:bookmarkEnd w:id="130"/>
    <w:bookmarkEnd w:id="140"/>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38285322"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del w:id="142" w:author="Clive Pygott" w:date="2018-01-31T19:38:00Z">
        <w:r w:rsidRPr="00B40A7D" w:rsidDel="006E1DE1">
          <w:rPr>
            <w:rFonts w:asciiTheme="minorHAnsi" w:hAnsiTheme="minorHAnsi"/>
            <w:b w:val="0"/>
            <w:sz w:val="22"/>
            <w:lang w:bidi="en-US"/>
          </w:rPr>
          <w:delText xml:space="preserve">  </w:delText>
        </w:r>
      </w:del>
      <w:ins w:id="143"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 xml:space="preserve">implicitly </w:t>
      </w:r>
      <w:r w:rsidRPr="00B40A7D">
        <w:rPr>
          <w:rFonts w:asciiTheme="minorHAnsi" w:hAnsiTheme="minorHAnsi"/>
          <w:b w:val="0"/>
          <w:sz w:val="22"/>
          <w:lang w:bidi="en-US"/>
        </w:rPr>
        <w:lastRenderedPageBreak/>
        <w:t xml:space="preserve">convert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and potentially discard many significant digits.</w:t>
      </w:r>
      <w:del w:id="144" w:author="Clive Pygott" w:date="2018-01-31T19:38:00Z">
        <w:r w:rsidRPr="00B40A7D" w:rsidDel="006E1DE1">
          <w:rPr>
            <w:rFonts w:asciiTheme="minorHAnsi" w:hAnsiTheme="minorHAnsi"/>
            <w:b w:val="0"/>
            <w:sz w:val="22"/>
            <w:lang w:bidi="en-US"/>
          </w:rPr>
          <w:delText xml:space="preserve">  </w:delText>
        </w:r>
      </w:del>
      <w:ins w:id="145"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 xml:space="preserve">Note that integer sizes are implementation defined so that in some implementations, the conversion from a long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an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del w:id="146" w:author="Clive Pygott" w:date="2018-01-31T19:38:00Z">
        <w:r w:rsidRPr="00B40A7D" w:rsidDel="006E1DE1">
          <w:rPr>
            <w:rFonts w:asciiTheme="minorHAnsi" w:hAnsiTheme="minorHAnsi"/>
            <w:b w:val="0"/>
            <w:sz w:val="22"/>
            <w:lang w:bidi="en-US"/>
          </w:rPr>
          <w:delText xml:space="preserve">  </w:delText>
        </w:r>
      </w:del>
      <w:ins w:id="147"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short a = 1023;</w:t>
      </w:r>
    </w:p>
    <w:p w14:paraId="02E03D2F" w14:textId="77777777" w:rsidR="00B40A7D" w:rsidRPr="00B40A7D" w:rsidRDefault="00B40A7D" w:rsidP="00B40A7D">
      <w:pPr>
        <w:pStyle w:val="Heading3"/>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r>
      <w:proofErr w:type="spellStart"/>
      <w:r w:rsidRPr="00B40A7D">
        <w:rPr>
          <w:rFonts w:ascii="Courier New" w:hAnsi="Courier New" w:cs="Courier New"/>
          <w:b w:val="0"/>
          <w:sz w:val="20"/>
          <w:szCs w:val="20"/>
          <w:lang w:bidi="en-US"/>
        </w:rPr>
        <w:t>int</w:t>
      </w:r>
      <w:proofErr w:type="spellEnd"/>
      <w:r w:rsidRPr="00B40A7D">
        <w:rPr>
          <w:rFonts w:ascii="Courier New" w:hAnsi="Courier New" w:cs="Courier New"/>
          <w:b w:val="0"/>
          <w:sz w:val="20"/>
          <w:szCs w:val="20"/>
          <w:lang w:bidi="en-US"/>
        </w:rPr>
        <w:t xml:space="preserve"> b;</w:t>
      </w:r>
    </w:p>
    <w:p w14:paraId="6F97EDB1" w14:textId="77777777" w:rsidR="00B40A7D" w:rsidRPr="00B40A7D" w:rsidRDefault="00B40A7D" w:rsidP="000F2939">
      <w:pPr>
        <w:pStyle w:val="Heading3"/>
        <w:keepNext w:val="0"/>
        <w:spacing w:after="0"/>
        <w:rPr>
          <w:rFonts w:ascii="Courier New" w:hAnsi="Courier New" w:cs="Courier New"/>
          <w:b w:val="0"/>
          <w:sz w:val="20"/>
          <w:szCs w:val="20"/>
          <w:lang w:bidi="en-US"/>
        </w:rPr>
      </w:pPr>
      <w:r w:rsidRPr="00B40A7D">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w:t>
      </w:r>
      <w:commentRangeStart w:id="148"/>
      <w:r w:rsidRPr="00B40A7D">
        <w:rPr>
          <w:rFonts w:asciiTheme="minorHAnsi" w:hAnsiTheme="minorHAnsi"/>
          <w:b w:val="0"/>
          <w:sz w:val="22"/>
          <w:lang w:bidi="en-US"/>
        </w:rPr>
        <w:t xml:space="preserve">result in </w:t>
      </w:r>
      <w:r w:rsidR="000258A6">
        <w:rPr>
          <w:rFonts w:asciiTheme="minorHAnsi" w:hAnsiTheme="minorHAnsi"/>
          <w:b w:val="0"/>
          <w:sz w:val="22"/>
          <w:lang w:bidi="en-US"/>
        </w:rPr>
        <w:t>truncation of the value</w:t>
      </w:r>
      <w:commentRangeEnd w:id="148"/>
      <w:r w:rsidR="00072635">
        <w:rPr>
          <w:rStyle w:val="CommentReference"/>
          <w:rFonts w:asciiTheme="minorHAnsi" w:eastAsiaTheme="minorEastAsia" w:hAnsiTheme="minorHAnsi" w:cstheme="minorBidi"/>
          <w:b w:val="0"/>
          <w:bCs w:val="0"/>
        </w:rPr>
        <w:commentReference w:id="148"/>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 xml:space="preserve">bit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 xml:space="preserve"> to a 16</w:t>
      </w:r>
      <w:r w:rsidR="00D57F4D">
        <w:rPr>
          <w:rFonts w:asciiTheme="minorHAnsi" w:hAnsiTheme="minorHAnsi"/>
          <w:b w:val="0"/>
          <w:sz w:val="22"/>
          <w:lang w:bidi="en-US"/>
        </w:rPr>
        <w:t>-</w:t>
      </w:r>
      <w:r w:rsidRPr="00B40A7D">
        <w:rPr>
          <w:rFonts w:asciiTheme="minorHAnsi" w:hAnsiTheme="minorHAnsi"/>
          <w:b w:val="0"/>
          <w:sz w:val="22"/>
          <w:lang w:bidi="en-US"/>
        </w:rPr>
        <w:t xml:space="preserve">bit short </w:t>
      </w:r>
      <w:proofErr w:type="spellStart"/>
      <w:r w:rsidRPr="00B40A7D">
        <w:rPr>
          <w:rFonts w:asciiTheme="minorHAnsi" w:hAnsiTheme="minorHAnsi"/>
          <w:b w:val="0"/>
          <w:sz w:val="22"/>
          <w:lang w:bidi="en-US"/>
        </w:rPr>
        <w:t>int</w:t>
      </w:r>
      <w:proofErr w:type="spellEnd"/>
      <w:r w:rsidRPr="00B40A7D">
        <w:rPr>
          <w:rFonts w:asciiTheme="minorHAnsi" w:hAnsiTheme="minorHAnsi"/>
          <w:b w:val="0"/>
          <w:sz w:val="22"/>
          <w:lang w:bidi="en-US"/>
        </w:rPr>
        <w:t>:</w:t>
      </w:r>
    </w:p>
    <w:p w14:paraId="6FCD75B1"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r>
      <w:proofErr w:type="spellStart"/>
      <w:r w:rsidRPr="00B40A7D">
        <w:rPr>
          <w:rFonts w:ascii="Courier New" w:hAnsi="Courier New" w:cs="Courier New"/>
          <w:b w:val="0"/>
          <w:sz w:val="21"/>
          <w:lang w:bidi="en-US"/>
        </w:rPr>
        <w:t>int</w:t>
      </w:r>
      <w:proofErr w:type="spellEnd"/>
      <w:r w:rsidRPr="00B40A7D">
        <w:rPr>
          <w:rFonts w:ascii="Courier New" w:hAnsi="Courier New" w:cs="Courier New"/>
          <w:b w:val="0"/>
          <w:sz w:val="21"/>
          <w:lang w:bidi="en-US"/>
        </w:rPr>
        <w:t xml:space="preserve"> a = 100000;</w:t>
      </w:r>
    </w:p>
    <w:p w14:paraId="3828F226" w14:textId="77777777" w:rsidR="00B40A7D" w:rsidRPr="00B40A7D" w:rsidRDefault="00B40A7D" w:rsidP="00C97C2B">
      <w:pPr>
        <w:pStyle w:val="Heading3"/>
        <w:spacing w:before="0" w:after="0"/>
        <w:rPr>
          <w:rFonts w:ascii="Courier New" w:hAnsi="Courier New" w:cs="Courier New"/>
          <w:b w:val="0"/>
          <w:sz w:val="21"/>
          <w:lang w:bidi="en-US"/>
        </w:rPr>
      </w:pPr>
      <w:r w:rsidRPr="00B40A7D">
        <w:rPr>
          <w:rFonts w:ascii="Courier New" w:hAnsi="Courier New" w:cs="Courier New"/>
          <w:b w:val="0"/>
          <w:sz w:val="21"/>
          <w:lang w:bidi="en-US"/>
        </w:rPr>
        <w:tab/>
        <w:t>short b;</w:t>
      </w:r>
    </w:p>
    <w:p w14:paraId="15DE768C" w14:textId="77777777" w:rsidR="00B40A7D" w:rsidRPr="00B40A7D" w:rsidRDefault="00B40A7D" w:rsidP="000F2939">
      <w:pPr>
        <w:pStyle w:val="Heading3"/>
        <w:keepNext w:val="0"/>
        <w:spacing w:before="0" w:after="0"/>
        <w:rPr>
          <w:rFonts w:ascii="Courier New" w:hAnsi="Courier New" w:cs="Courier New"/>
          <w:b w:val="0"/>
          <w:sz w:val="21"/>
          <w:lang w:bidi="en-US"/>
        </w:rPr>
      </w:pPr>
      <w:r w:rsidRPr="00B40A7D">
        <w:rPr>
          <w:rFonts w:ascii="Courier New" w:hAnsi="Courier New" w:cs="Courier New"/>
          <w:b w:val="0"/>
          <w:sz w:val="21"/>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06B03DB2" w:rsidR="00C97C2B" w:rsidRDefault="00B40A7D" w:rsidP="00B40A7D">
      <w:pPr>
        <w:pStyle w:val="Heading3"/>
        <w:spacing w:after="0"/>
        <w:rPr>
          <w:lang w:bidi="en-US"/>
        </w:rPr>
      </w:pPr>
      <w:r w:rsidRPr="00B40A7D">
        <w:rPr>
          <w:rFonts w:asciiTheme="minorHAnsi" w:hAnsiTheme="minorHAnsi"/>
          <w:b w:val="0"/>
          <w:sz w:val="22"/>
          <w:lang w:bidi="en-US"/>
        </w:rPr>
        <w:t>C has a set of rules to determine how conversion between data types will occur.</w:t>
      </w:r>
      <w:del w:id="149" w:author="Clive Pygott" w:date="2018-01-31T19:38:00Z">
        <w:r w:rsidRPr="00B40A7D" w:rsidDel="006E1DE1">
          <w:rPr>
            <w:rFonts w:asciiTheme="minorHAnsi" w:hAnsiTheme="minorHAnsi"/>
            <w:b w:val="0"/>
            <w:sz w:val="22"/>
            <w:lang w:bidi="en-US"/>
          </w:rPr>
          <w:delText xml:space="preserve">  </w:delText>
        </w:r>
      </w:del>
      <w:ins w:id="150" w:author="Clive Pygott" w:date="2018-01-31T19:38:00Z">
        <w:r w:rsidR="006E1DE1">
          <w:rPr>
            <w:rFonts w:asciiTheme="minorHAnsi" w:hAnsiTheme="minorHAnsi"/>
            <w:b w:val="0"/>
            <w:sz w:val="22"/>
            <w:lang w:bidi="en-US"/>
          </w:rPr>
          <w:t xml:space="preserve"> </w:t>
        </w:r>
      </w:ins>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del w:id="151" w:author="Clive Pygott" w:date="2018-01-31T19:38:00Z">
        <w:r w:rsidRPr="00B40A7D" w:rsidDel="006E1DE1">
          <w:rPr>
            <w:rFonts w:asciiTheme="minorHAnsi" w:hAnsiTheme="minorHAnsi"/>
            <w:b w:val="0"/>
            <w:sz w:val="22"/>
            <w:lang w:bidi="en-US"/>
          </w:rPr>
          <w:delText xml:space="preserve">  </w:delText>
        </w:r>
      </w:del>
      <w:ins w:id="152" w:author="Clive Pygott" w:date="2018-01-31T19:38:00Z">
        <w:r w:rsidR="006E1DE1">
          <w:rPr>
            <w:rFonts w:asciiTheme="minorHAnsi" w:hAnsiTheme="minorHAnsi"/>
            <w:b w:val="0"/>
            <w:sz w:val="22"/>
            <w:lang w:bidi="en-US"/>
          </w:rPr>
          <w:t xml:space="preserve"> </w:t>
        </w:r>
      </w:ins>
      <w:commentRangeStart w:id="153"/>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commentRangeEnd w:id="153"/>
      <w:r w:rsidR="00072635">
        <w:rPr>
          <w:rStyle w:val="CommentReference"/>
          <w:rFonts w:asciiTheme="minorHAnsi" w:eastAsiaTheme="minorEastAsia" w:hAnsiTheme="minorHAnsi" w:cstheme="minorBidi"/>
          <w:b w:val="0"/>
          <w:bCs w:val="0"/>
        </w:rPr>
        <w:commentReference w:id="153"/>
      </w:r>
      <w:r w:rsidRPr="00B40A7D">
        <w:rPr>
          <w:rFonts w:asciiTheme="minorHAnsi" w:hAnsiTheme="minorHAnsi"/>
          <w:b w:val="0"/>
          <w:sz w:val="22"/>
          <w:lang w:bidi="en-US"/>
        </w:rPr>
        <w:t>.</w:t>
      </w:r>
      <w:del w:id="154" w:author="Clive Pygott" w:date="2018-01-31T19:38:00Z">
        <w:r w:rsidRPr="00B40A7D" w:rsidDel="006E1DE1">
          <w:rPr>
            <w:rFonts w:asciiTheme="minorHAnsi" w:hAnsiTheme="minorHAnsi"/>
            <w:b w:val="0"/>
            <w:sz w:val="22"/>
            <w:lang w:bidi="en-US"/>
          </w:rPr>
          <w:delText xml:space="preserve">  </w:delText>
        </w:r>
      </w:del>
      <w:ins w:id="155" w:author="Clive Pygott" w:date="2018-01-31T19:38:00Z">
        <w:r w:rsidR="006E1DE1">
          <w:rPr>
            <w:rFonts w:asciiTheme="minorHAnsi" w:hAnsiTheme="minorHAnsi"/>
            <w:b w:val="0"/>
            <w:sz w:val="22"/>
            <w:lang w:bidi="en-US"/>
          </w:rPr>
          <w:t xml:space="preserve"> </w:t>
        </w:r>
      </w:ins>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158BBD08"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r w:rsidR="005B2AB4">
        <w:rPr>
          <w:rFonts w:ascii="Calibri" w:eastAsia="Times New Roman" w:hAnsi="Calibri"/>
        </w:rPr>
        <w:t>sub</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del w:id="156" w:author="Clive Pygott" w:date="2018-01-31T19:38:00Z">
        <w:r w:rsidR="005B2AB4" w:rsidDel="006E1DE1">
          <w:rPr>
            <w:rFonts w:ascii="Calibri" w:eastAsia="Times New Roman" w:hAnsi="Calibri"/>
          </w:rPr>
          <w:delText xml:space="preserve">  </w:delText>
        </w:r>
      </w:del>
      <w:ins w:id="157" w:author="Clive Pygott" w:date="2018-01-31T19:38:00Z">
        <w:r w:rsidR="006E1DE1">
          <w:rPr>
            <w:rFonts w:ascii="Calibri" w:eastAsia="Times New Roman" w:hAnsi="Calibri"/>
          </w:rPr>
          <w:t xml:space="preserve"> </w:t>
        </w:r>
      </w:ins>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16D41319" w:rsidR="004C770C" w:rsidRPr="00CD6A7E" w:rsidRDefault="001456BA" w:rsidP="004C770C">
      <w:pPr>
        <w:pStyle w:val="Heading2"/>
        <w:rPr>
          <w:lang w:bidi="en-US"/>
        </w:rPr>
      </w:pPr>
      <w:bookmarkStart w:id="158" w:name="_Toc310518158"/>
      <w:bookmarkStart w:id="159" w:name="_Toc492365374"/>
      <w:r>
        <w:rPr>
          <w:lang w:bidi="en-US"/>
        </w:rPr>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158"/>
      <w:bookmarkEnd w:id="159"/>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00C71AD0"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C supports a variety of sizes for integers such as short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long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and long </w:t>
      </w:r>
      <w:proofErr w:type="spellStart"/>
      <w:r w:rsidRPr="009C224F">
        <w:rPr>
          <w:rFonts w:asciiTheme="minorHAnsi" w:hAnsiTheme="minorHAnsi"/>
          <w:b w:val="0"/>
          <w:sz w:val="22"/>
          <w:lang w:bidi="en-US"/>
        </w:rPr>
        <w:t>long</w:t>
      </w:r>
      <w:proofErr w:type="spellEnd"/>
      <w:r w:rsidRPr="009C224F">
        <w:rPr>
          <w:rFonts w:asciiTheme="minorHAnsi" w:hAnsiTheme="minorHAnsi"/>
          <w:b w:val="0"/>
          <w:sz w:val="22"/>
          <w:lang w:bidi="en-US"/>
        </w:rPr>
        <w:t xml:space="preserve"> int.</w:t>
      </w:r>
      <w:del w:id="160" w:author="Clive Pygott" w:date="2018-01-31T19:38:00Z">
        <w:r w:rsidRPr="009C224F" w:rsidDel="006E1DE1">
          <w:rPr>
            <w:rFonts w:asciiTheme="minorHAnsi" w:hAnsiTheme="minorHAnsi"/>
            <w:b w:val="0"/>
            <w:sz w:val="22"/>
            <w:lang w:bidi="en-US"/>
          </w:rPr>
          <w:delText xml:space="preserve">  </w:delText>
        </w:r>
      </w:del>
      <w:ins w:id="161"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Each may either be signed or unsigned.</w:t>
      </w:r>
      <w:del w:id="162" w:author="Clive Pygott" w:date="2018-01-31T19:38:00Z">
        <w:r w:rsidRPr="009C224F" w:rsidDel="006E1DE1">
          <w:rPr>
            <w:rFonts w:asciiTheme="minorHAnsi" w:hAnsiTheme="minorHAnsi"/>
            <w:b w:val="0"/>
            <w:sz w:val="22"/>
            <w:lang w:bidi="en-US"/>
          </w:rPr>
          <w:delText xml:space="preserve">  </w:delText>
        </w:r>
      </w:del>
      <w:ins w:id="163"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Pr>
          <w:rFonts w:asciiTheme="minorHAnsi" w:hAnsiTheme="minorHAnsi"/>
          <w:b w:val="0"/>
          <w:sz w:val="22"/>
          <w:lang w:bidi="en-US"/>
        </w:rPr>
        <w:t>&amp; and |</w:t>
      </w:r>
      <w:r w:rsidRPr="009C224F">
        <w:rPr>
          <w:rFonts w:asciiTheme="minorHAnsi" w:hAnsiTheme="minorHAnsi"/>
          <w:b w:val="0"/>
          <w:sz w:val="22"/>
          <w:lang w:bidi="en-US"/>
        </w:rPr>
        <w:t>.</w:t>
      </w:r>
      <w:del w:id="164" w:author="Clive Pygott" w:date="2018-01-31T19:38:00Z">
        <w:r w:rsidRPr="009C224F" w:rsidDel="006E1DE1">
          <w:rPr>
            <w:rFonts w:asciiTheme="minorHAnsi" w:hAnsiTheme="minorHAnsi"/>
            <w:b w:val="0"/>
            <w:sz w:val="22"/>
            <w:lang w:bidi="en-US"/>
          </w:rPr>
          <w:delText xml:space="preserve">  </w:delText>
        </w:r>
      </w:del>
      <w:ins w:id="165" w:author="Clive Pygott" w:date="2018-01-31T19:38:00Z">
        <w:r w:rsidR="006E1DE1">
          <w:rPr>
            <w:rFonts w:asciiTheme="minorHAnsi" w:hAnsiTheme="minorHAnsi"/>
            <w:b w:val="0"/>
            <w:sz w:val="22"/>
            <w:lang w:bidi="en-US"/>
          </w:rPr>
          <w:t xml:space="preserve"> </w:t>
        </w:r>
      </w:ins>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62DFC202"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lastRenderedPageBreak/>
        <w:t xml:space="preserve">For instance, right shifting a signed integer is implementation defined in C, while shifting by an amount greater than or equal to the size of the data type is undefined </w:t>
      </w:r>
      <w:proofErr w:type="spellStart"/>
      <w:r w:rsidRPr="009C224F">
        <w:rPr>
          <w:rFonts w:asciiTheme="minorHAnsi" w:hAnsiTheme="minorHAnsi"/>
          <w:b w:val="0"/>
          <w:sz w:val="22"/>
          <w:lang w:bidi="en-US"/>
        </w:rPr>
        <w:t>behaviour</w:t>
      </w:r>
      <w:proofErr w:type="spellEnd"/>
      <w:r w:rsidRPr="009C224F">
        <w:rPr>
          <w:rFonts w:asciiTheme="minorHAnsi" w:hAnsiTheme="minorHAnsi"/>
          <w:b w:val="0"/>
          <w:sz w:val="22"/>
          <w:lang w:bidi="en-US"/>
        </w:rPr>
        <w:t>.</w:t>
      </w:r>
      <w:del w:id="166" w:author="Clive Pygott" w:date="2018-01-31T19:38:00Z">
        <w:r w:rsidRPr="009C224F" w:rsidDel="006E1DE1">
          <w:rPr>
            <w:rFonts w:asciiTheme="minorHAnsi" w:hAnsiTheme="minorHAnsi"/>
            <w:b w:val="0"/>
            <w:sz w:val="22"/>
            <w:lang w:bidi="en-US"/>
          </w:rPr>
          <w:delText xml:space="preserve">  </w:delText>
        </w:r>
      </w:del>
      <w:ins w:id="167" w:author="Clive Pygott" w:date="2018-01-31T19:38:00Z">
        <w:r w:rsidR="006E1DE1">
          <w:rPr>
            <w:rFonts w:asciiTheme="minorHAnsi" w:hAnsiTheme="minorHAnsi"/>
            <w:b w:val="0"/>
            <w:sz w:val="22"/>
            <w:lang w:bidi="en-US"/>
          </w:rPr>
          <w:t xml:space="preserve"> </w:t>
        </w:r>
      </w:ins>
      <w:r w:rsidRPr="009C224F">
        <w:rPr>
          <w:rFonts w:asciiTheme="minorHAnsi" w:hAnsiTheme="minorHAnsi"/>
          <w:b w:val="0"/>
          <w:sz w:val="22"/>
          <w:lang w:bidi="en-US"/>
        </w:rPr>
        <w:t xml:space="preserve">For instance, on a host where an </w:t>
      </w:r>
      <w:proofErr w:type="spellStart"/>
      <w:r w:rsidRPr="009C224F">
        <w:rPr>
          <w:rFonts w:asciiTheme="minorHAnsi" w:hAnsiTheme="minorHAnsi"/>
          <w:b w:val="0"/>
          <w:sz w:val="22"/>
          <w:lang w:bidi="en-US"/>
        </w:rPr>
        <w:t>int</w:t>
      </w:r>
      <w:proofErr w:type="spellEnd"/>
      <w:r w:rsidRPr="009C224F">
        <w:rPr>
          <w:rFonts w:asciiTheme="minorHAnsi" w:hAnsiTheme="minorHAnsi"/>
          <w:b w:val="0"/>
          <w:sz w:val="22"/>
          <w:lang w:bidi="en-US"/>
        </w:rPr>
        <w:t xml:space="preserve">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foo(</w:t>
      </w:r>
      <w:proofErr w:type="spellStart"/>
      <w:r w:rsidRPr="009C224F">
        <w:rPr>
          <w:rFonts w:ascii="Courier New" w:hAnsi="Courier New" w:cs="Courier New"/>
          <w:b w:val="0"/>
          <w:sz w:val="20"/>
          <w:lang w:bidi="en-US"/>
        </w:rPr>
        <w:t>const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w:t>
      </w:r>
      <w:proofErr w:type="spellStart"/>
      <w:r w:rsidRPr="009C224F">
        <w:rPr>
          <w:rFonts w:ascii="Courier New" w:hAnsi="Courier New" w:cs="Courier New"/>
          <w:b w:val="0"/>
          <w:sz w:val="20"/>
          <w:lang w:bidi="en-US"/>
        </w:rPr>
        <w:t>int</w:t>
      </w:r>
      <w:proofErr w:type="spellEnd"/>
      <w:r w:rsidRPr="009C224F">
        <w:rPr>
          <w:rFonts w:ascii="Courier New" w:hAnsi="Courier New" w:cs="Courier New"/>
          <w:b w:val="0"/>
          <w:sz w:val="20"/>
          <w:lang w:bidi="en-US"/>
        </w:rPr>
        <w:t xml:space="preserve">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w:t>
      </w:r>
      <w:proofErr w:type="spellStart"/>
      <w:r w:rsidRPr="009C224F">
        <w:rPr>
          <w:rFonts w:ascii="Courier New" w:hAnsi="Courier New" w:cs="Courier New"/>
          <w:b w:val="0"/>
          <w:sz w:val="20"/>
          <w:lang w:bidi="en-US"/>
        </w:rPr>
        <w:t>i</w:t>
      </w:r>
      <w:proofErr w:type="spellEnd"/>
      <w:r w:rsidRPr="009C224F">
        <w:rPr>
          <w:rFonts w:ascii="Courier New" w:hAnsi="Courier New" w:cs="Courier New"/>
          <w:b w:val="0"/>
          <w:sz w:val="20"/>
          <w:lang w:bidi="en-US"/>
        </w:rPr>
        <w:t xml:space="preserve">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is undefined for values of k greater than or equal to 32.</w:t>
      </w:r>
    </w:p>
    <w:p w14:paraId="4D729E8F" w14:textId="77777777" w:rsidR="009C224F" w:rsidRPr="009C224F" w:rsidRDefault="009C224F" w:rsidP="009C224F">
      <w:pPr>
        <w:spacing w:after="0"/>
        <w:rPr>
          <w:lang w:bidi="en-US"/>
        </w:rPr>
      </w:pPr>
    </w:p>
    <w:p w14:paraId="74BBA3B0" w14:textId="455DD128"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del w:id="168" w:author="Clive Pygott" w:date="2018-01-31T19:39:00Z">
        <w:r w:rsidRPr="009C224F" w:rsidDel="006E1DE1">
          <w:rPr>
            <w:rFonts w:asciiTheme="minorHAnsi" w:hAnsiTheme="minorHAnsi"/>
            <w:b w:val="0"/>
            <w:sz w:val="22"/>
            <w:lang w:bidi="en-US"/>
          </w:rPr>
          <w:delText xml:space="preserve">  </w:delText>
        </w:r>
      </w:del>
      <w:ins w:id="169" w:author="Clive Pygott" w:date="2018-01-31T19:39:00Z">
        <w:r w:rsidR="006E1DE1">
          <w:rPr>
            <w:rFonts w:asciiTheme="minorHAnsi" w:hAnsiTheme="minorHAnsi"/>
            <w:b w:val="0"/>
            <w:sz w:val="22"/>
            <w:lang w:bidi="en-US"/>
          </w:rPr>
          <w:t xml:space="preserve"> </w:t>
        </w:r>
      </w:ins>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6C2B22BD" w14:textId="251A8FB9" w:rsidR="004C770C" w:rsidRPr="00CD6A7E" w:rsidDel="006E043E" w:rsidRDefault="00725810" w:rsidP="008216A7">
      <w:pPr>
        <w:rPr>
          <w:del w:id="170" w:author="Clive Pygott" w:date="2018-01-27T18:45:00Z"/>
        </w:rPr>
      </w:pPr>
      <w:del w:id="171" w:author="Clive Pygott" w:date="2018-01-27T18:45:00Z">
        <w:r w:rsidDel="006E043E">
          <w:delText>In addition to the general advice of TR 24772-1 clause 6.3.5:</w:delText>
        </w:r>
      </w:del>
    </w:p>
    <w:p w14:paraId="7DFDB107" w14:textId="45E3B0D2" w:rsidR="006E043E" w:rsidRDefault="006E043E" w:rsidP="006E043E">
      <w:pPr>
        <w:pStyle w:val="ListParagraph"/>
        <w:widowControl w:val="0"/>
        <w:numPr>
          <w:ilvl w:val="0"/>
          <w:numId w:val="21"/>
        </w:numPr>
        <w:suppressLineNumbers/>
        <w:overflowPunct w:val="0"/>
        <w:adjustRightInd w:val="0"/>
        <w:spacing w:after="0"/>
        <w:rPr>
          <w:ins w:id="172" w:author="Clive Pygott" w:date="2018-01-27T18:45:00Z"/>
          <w:rFonts w:ascii="Calibri" w:eastAsia="Times New Roman" w:hAnsi="Calibri"/>
          <w:bCs/>
        </w:rPr>
      </w:pPr>
      <w:ins w:id="173" w:author="Clive Pygott" w:date="2018-01-27T18:45:00Z">
        <w:r>
          <w:rPr>
            <w:rFonts w:ascii="Calibri" w:eastAsia="Times New Roman" w:hAnsi="Calibri"/>
            <w:bCs/>
          </w:rPr>
          <w:t>Follow the guidelines of TR 24772-1 clause 6.3.5.</w:t>
        </w:r>
      </w:ins>
    </w:p>
    <w:p w14:paraId="4E0BDB5D" w14:textId="0217883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p>
    <w:p w14:paraId="37EB4B23" w14:textId="0B57AD0C"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w:t>
      </w:r>
      <w:proofErr w:type="spellStart"/>
      <w:r w:rsidR="009C224F" w:rsidRPr="006C160E">
        <w:rPr>
          <w:rFonts w:ascii="Calibri" w:eastAsia="Times New Roman" w:hAnsi="Calibri"/>
          <w:lang w:val="en-GB"/>
        </w:rPr>
        <w:t>htonl</w:t>
      </w:r>
      <w:proofErr w:type="spellEnd"/>
      <w:r w:rsidR="009C224F" w:rsidRPr="006C160E">
        <w:rPr>
          <w:rFonts w:ascii="Calibri" w:eastAsia="Times New Roman" w:hAnsi="Calibri"/>
          <w:lang w:val="en-GB"/>
        </w:rPr>
        <w:t xml:space="preserve">(), </w:t>
      </w:r>
      <w:proofErr w:type="spellStart"/>
      <w:r w:rsidR="009C224F" w:rsidRPr="006C160E">
        <w:rPr>
          <w:rFonts w:ascii="Calibri" w:eastAsia="Times New Roman" w:hAnsi="Calibri"/>
          <w:lang w:val="en-GB"/>
        </w:rPr>
        <w:t>htons</w:t>
      </w:r>
      <w:proofErr w:type="spellEnd"/>
      <w:r w:rsidR="009C224F" w:rsidRPr="006C160E">
        <w:rPr>
          <w:rFonts w:ascii="Calibri" w:eastAsia="Times New Roman" w:hAnsi="Calibri"/>
          <w:lang w:val="en-GB"/>
        </w:rPr>
        <w:t xml:space="preserve">(), </w:t>
      </w:r>
      <w:proofErr w:type="spellStart"/>
      <w:r w:rsidR="009C224F" w:rsidRPr="006C160E">
        <w:rPr>
          <w:rFonts w:ascii="Calibri" w:eastAsia="Times New Roman" w:hAnsi="Calibri"/>
          <w:lang w:val="en-GB"/>
        </w:rPr>
        <w:t>ntohl</w:t>
      </w:r>
      <w:proofErr w:type="spellEnd"/>
      <w:r w:rsidR="009C224F" w:rsidRPr="006C160E">
        <w:rPr>
          <w:rFonts w:ascii="Calibri" w:eastAsia="Times New Roman" w:hAnsi="Calibri"/>
          <w:lang w:val="en-GB"/>
        </w:rPr>
        <w:t xml:space="preserve">() and </w:t>
      </w:r>
      <w:proofErr w:type="spellStart"/>
      <w:r w:rsidR="009C224F" w:rsidRPr="006C160E">
        <w:rPr>
          <w:rFonts w:ascii="Calibri" w:eastAsia="Times New Roman" w:hAnsi="Calibri"/>
          <w:lang w:val="en-GB"/>
        </w:rPr>
        <w:t>ntohs</w:t>
      </w:r>
      <w:proofErr w:type="spellEnd"/>
      <w:r w:rsidR="009C224F" w:rsidRPr="006C160E">
        <w:rPr>
          <w:rFonts w:ascii="Calibri" w:eastAsia="Times New Roman" w:hAnsi="Calibri"/>
          <w:lang w:val="en-GB"/>
        </w:rPr>
        <w:t>()</w:t>
      </w:r>
      <w:r w:rsidRPr="006C160E">
        <w:rPr>
          <w:rFonts w:ascii="Calibri" w:eastAsia="Times New Roman" w:hAnsi="Calibri"/>
          <w:lang w:val="en-GB"/>
        </w:rPr>
        <w:t xml:space="preserve"> </w:t>
      </w:r>
      <w:r w:rsidR="009C224F" w:rsidRPr="006C160E">
        <w:rPr>
          <w:rFonts w:ascii="Calibri" w:eastAsia="Times New Roman" w:hAnsi="Calibri"/>
          <w:lang w:val="en-GB"/>
        </w:rPr>
        <w:t>to convert from host byte order to network byte order and vice versa.</w:t>
      </w:r>
      <w:del w:id="174" w:author="Clive Pygott" w:date="2018-01-31T19:39:00Z">
        <w:r w:rsidR="009C224F" w:rsidRPr="006C160E" w:rsidDel="006E1DE1">
          <w:rPr>
            <w:rFonts w:ascii="Calibri" w:eastAsia="Times New Roman" w:hAnsi="Calibri"/>
            <w:lang w:val="en-GB"/>
          </w:rPr>
          <w:delText xml:space="preserve">  </w:delText>
        </w:r>
      </w:del>
      <w:ins w:id="175" w:author="Clive Pygott" w:date="2018-01-31T19:39:00Z">
        <w:r w:rsidR="006E1DE1">
          <w:rPr>
            <w:rFonts w:ascii="Calibri" w:eastAsia="Times New Roman" w:hAnsi="Calibri"/>
            <w:lang w:val="en-GB"/>
          </w:rPr>
          <w:t xml:space="preserve"> </w:t>
        </w:r>
      </w:ins>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i</w:t>
      </w:r>
      <w:proofErr w:type="spellEnd"/>
      <w:r w:rsidRPr="009C224F">
        <w:rPr>
          <w:rFonts w:ascii="Courier New" w:eastAsia="Times New Roman" w:hAnsi="Courier New" w:cs="Courier New"/>
          <w:sz w:val="21"/>
          <w:lang w:val="en-GB"/>
        </w:rPr>
        <w:t>;</w:t>
      </w:r>
    </w:p>
    <w:p w14:paraId="0213DFB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k;</w:t>
      </w:r>
    </w:p>
    <w:p w14:paraId="4F7B2E4D"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shifted_i</w:t>
      </w:r>
      <w:proofErr w:type="spellEnd"/>
      <w:r w:rsidRPr="009C224F">
        <w:rPr>
          <w:rFonts w:ascii="Courier New" w:eastAsia="Times New Roman" w:hAnsi="Courier New" w:cs="Courier New"/>
          <w:sz w:val="21"/>
          <w:lang w:val="en-GB"/>
        </w:rPr>
        <w:t>;</w:t>
      </w:r>
    </w:p>
    <w:p w14:paraId="43AC153E"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w:t>
      </w:r>
    </w:p>
    <w:p w14:paraId="3BB7D120"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ab/>
      </w:r>
      <w:r w:rsidRPr="009C224F">
        <w:rPr>
          <w:rFonts w:ascii="Courier New" w:eastAsia="Times New Roman" w:hAnsi="Courier New" w:cs="Courier New"/>
          <w:sz w:val="21"/>
          <w:lang w:val="en-GB"/>
        </w:rPr>
        <w:tab/>
        <w:t xml:space="preserve">if (k &lt; </w:t>
      </w:r>
      <w:proofErr w:type="spellStart"/>
      <w:r w:rsidRPr="009C224F">
        <w:rPr>
          <w:rFonts w:ascii="Courier New" w:eastAsia="Times New Roman" w:hAnsi="Courier New" w:cs="Courier New"/>
          <w:sz w:val="21"/>
          <w:lang w:val="en-GB"/>
        </w:rPr>
        <w:t>sizeof</w:t>
      </w:r>
      <w:proofErr w:type="spellEnd"/>
      <w:r w:rsidRPr="009C224F">
        <w:rPr>
          <w:rFonts w:ascii="Courier New" w:eastAsia="Times New Roman" w:hAnsi="Courier New" w:cs="Courier New"/>
          <w:sz w:val="21"/>
          <w:lang w:val="en-GB"/>
        </w:rPr>
        <w:t xml:space="preserve">(unsigned </w:t>
      </w:r>
      <w:proofErr w:type="spellStart"/>
      <w:r w:rsidRPr="009C224F">
        <w:rPr>
          <w:rFonts w:ascii="Courier New" w:eastAsia="Times New Roman" w:hAnsi="Courier New" w:cs="Courier New"/>
          <w:sz w:val="21"/>
          <w:lang w:val="en-GB"/>
        </w:rPr>
        <w:t>int</w:t>
      </w:r>
      <w:proofErr w:type="spellEnd"/>
      <w:r w:rsidRPr="009C224F">
        <w:rPr>
          <w:rFonts w:ascii="Courier New" w:eastAsia="Times New Roman" w:hAnsi="Courier New" w:cs="Courier New"/>
          <w:sz w:val="21"/>
          <w:lang w:val="en-GB"/>
        </w:rPr>
        <w:t>)*CHAR_BIT)</w:t>
      </w:r>
    </w:p>
    <w:p w14:paraId="15DE9E28"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w:t>
      </w:r>
      <w:proofErr w:type="spellStart"/>
      <w:r w:rsidRPr="009C224F">
        <w:rPr>
          <w:rFonts w:ascii="Courier New" w:eastAsia="Times New Roman" w:hAnsi="Courier New" w:cs="Courier New"/>
          <w:sz w:val="21"/>
          <w:lang w:val="en-GB"/>
        </w:rPr>
        <w:t>shifted_i</w:t>
      </w:r>
      <w:proofErr w:type="spellEnd"/>
      <w:r w:rsidRPr="009C224F">
        <w:rPr>
          <w:rFonts w:ascii="Courier New" w:eastAsia="Times New Roman" w:hAnsi="Courier New" w:cs="Courier New"/>
          <w:sz w:val="21"/>
          <w:lang w:val="en-GB"/>
        </w:rPr>
        <w:t xml:space="preserve"> = </w:t>
      </w:r>
      <w:proofErr w:type="spellStart"/>
      <w:r w:rsidRPr="009C224F">
        <w:rPr>
          <w:rFonts w:ascii="Courier New" w:eastAsia="Times New Roman" w:hAnsi="Courier New" w:cs="Courier New"/>
          <w:sz w:val="21"/>
          <w:lang w:val="en-GB"/>
        </w:rPr>
        <w:t>i</w:t>
      </w:r>
      <w:proofErr w:type="spellEnd"/>
      <w:r w:rsidRPr="009C224F">
        <w:rPr>
          <w:rFonts w:ascii="Courier New" w:eastAsia="Times New Roman" w:hAnsi="Courier New" w:cs="Courier New"/>
          <w:sz w:val="21"/>
          <w:lang w:val="en-GB"/>
        </w:rPr>
        <w:t xml:space="preserve"> &lt;&lt; k;</w:t>
      </w:r>
    </w:p>
    <w:p w14:paraId="18661CBB" w14:textId="77777777"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else</w:t>
      </w:r>
    </w:p>
    <w:p w14:paraId="33E8CE2E" w14:textId="2068EE41" w:rsidR="009C224F" w:rsidRPr="009C224F" w:rsidRDefault="009C224F" w:rsidP="009C224F">
      <w:pPr>
        <w:widowControl w:val="0"/>
        <w:suppressLineNumbers/>
        <w:overflowPunct w:val="0"/>
        <w:adjustRightInd w:val="0"/>
        <w:spacing w:after="0"/>
        <w:ind w:left="1701"/>
        <w:rPr>
          <w:rFonts w:ascii="Courier New" w:eastAsia="Times New Roman" w:hAnsi="Courier New" w:cs="Courier New"/>
          <w:sz w:val="21"/>
          <w:lang w:val="en-GB"/>
        </w:rPr>
      </w:pPr>
      <w:r w:rsidRPr="009C224F">
        <w:rPr>
          <w:rFonts w:ascii="Courier New" w:eastAsia="Times New Roman" w:hAnsi="Courier New" w:cs="Courier New"/>
          <w:sz w:val="21"/>
          <w:lang w:val="en-GB"/>
        </w:rPr>
        <w:t xml:space="preserve">        // handle error condition</w:t>
      </w:r>
    </w:p>
    <w:p w14:paraId="3AC801CD" w14:textId="5FB5F8A5" w:rsidR="004C770C" w:rsidRPr="00CD6A7E" w:rsidRDefault="001456BA" w:rsidP="009C224F">
      <w:pPr>
        <w:pStyle w:val="Heading2"/>
        <w:spacing w:after="0"/>
        <w:rPr>
          <w:lang w:bidi="en-US"/>
        </w:rPr>
      </w:pPr>
      <w:bookmarkStart w:id="176" w:name="_Toc310518159"/>
      <w:bookmarkStart w:id="177" w:name="_Toc492365375"/>
      <w:r>
        <w:rPr>
          <w:lang w:bidi="en-US"/>
        </w:rPr>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176"/>
      <w:bookmarkEnd w:id="177"/>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5E863DB4" w:rsidR="002A120A" w:rsidRDefault="002A120A" w:rsidP="002A120A">
      <w:pPr>
        <w:rPr>
          <w:lang w:bidi="en-US"/>
        </w:rPr>
      </w:pPr>
      <w:r>
        <w:rPr>
          <w:lang w:bidi="en-US"/>
        </w:rPr>
        <w:t xml:space="preserve">C permits the floating-point data types float, double and long double. </w:t>
      </w:r>
      <w:del w:id="178" w:author="Clive Pygott" w:date="2018-01-31T19:39:00Z">
        <w:r w:rsidDel="006E1DE1">
          <w:rPr>
            <w:lang w:bidi="en-US"/>
          </w:rPr>
          <w:delText xml:space="preserve"> </w:delText>
        </w:r>
      </w:del>
      <w:r>
        <w:rPr>
          <w:lang w:bidi="en-US"/>
        </w:rPr>
        <w:t xml:space="preserve">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601588D3" w:rsidR="002A120A" w:rsidRDefault="002A120A" w:rsidP="002A120A">
      <w:pPr>
        <w:rPr>
          <w:lang w:bidi="en-US"/>
        </w:rPr>
      </w:pPr>
      <w:r>
        <w:rPr>
          <w:lang w:bidi="en-US"/>
        </w:rPr>
        <w:t>As with most data types, C is flexible in how float, double and long double can be used.</w:t>
      </w:r>
      <w:del w:id="179" w:author="Clive Pygott" w:date="2018-01-31T19:39:00Z">
        <w:r w:rsidDel="006E1DE1">
          <w:rPr>
            <w:lang w:bidi="en-US"/>
          </w:rPr>
          <w:delText xml:space="preserve">  </w:delText>
        </w:r>
      </w:del>
      <w:ins w:id="180" w:author="Clive Pygott" w:date="2018-01-31T19:39:00Z">
        <w:r w:rsidR="006E1DE1">
          <w:rPr>
            <w:lang w:bidi="en-US"/>
          </w:rPr>
          <w:t xml:space="preserve"> </w:t>
        </w:r>
      </w:ins>
      <w:r>
        <w:rPr>
          <w:lang w:bidi="en-US"/>
        </w:rPr>
        <w:t>For instance, C allows the use of floating-point types to be used as loop counters and in equality statements</w:t>
      </w:r>
      <w:r w:rsidR="00534E18">
        <w:rPr>
          <w:lang w:bidi="en-US"/>
        </w:rPr>
        <w:t xml:space="preserve">, even though in most cases these will not have the expected </w:t>
      </w:r>
      <w:proofErr w:type="spellStart"/>
      <w:r w:rsidR="00534E18">
        <w:rPr>
          <w:lang w:bidi="en-US"/>
        </w:rPr>
        <w:t>behaviour</w:t>
      </w:r>
      <w:proofErr w:type="spellEnd"/>
      <w:r w:rsidR="00534E18">
        <w:rPr>
          <w:lang w:bidi="en-US"/>
        </w:rPr>
        <w:t>.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lastRenderedPageBreak/>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r w:rsidR="00DD26A0">
        <w:rPr>
          <w:rFonts w:ascii="Courier New" w:hAnsi="Courier New" w:cs="Courier New"/>
          <w:sz w:val="20"/>
          <w:lang w:bidi="en-US"/>
        </w:rPr>
        <w:t>x</w:t>
      </w:r>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13B1F42" w:rsidR="002A120A" w:rsidRDefault="002A120A" w:rsidP="002A120A">
      <w:pPr>
        <w:rPr>
          <w:lang w:bidi="en-US"/>
        </w:rPr>
      </w:pPr>
      <w:r>
        <w:rPr>
          <w:lang w:bidi="en-US"/>
        </w:rPr>
        <w:t>may or may not terminate after 10,000,000 iterations.</w:t>
      </w:r>
      <w:del w:id="181" w:author="Clive Pygott" w:date="2018-01-31T19:39:00Z">
        <w:r w:rsidDel="006E1DE1">
          <w:rPr>
            <w:lang w:bidi="en-US"/>
          </w:rPr>
          <w:delText xml:space="preserve">  </w:delText>
        </w:r>
      </w:del>
      <w:ins w:id="182" w:author="Clive Pygott" w:date="2018-01-31T19:39:00Z">
        <w:r w:rsidR="006E1DE1">
          <w:rPr>
            <w:lang w:bidi="en-US"/>
          </w:rPr>
          <w:t xml:space="preserve"> </w:t>
        </w:r>
      </w:ins>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205900B3" w:rsidR="002A120A" w:rsidRPr="002A120A" w:rsidRDefault="002A120A" w:rsidP="002A120A">
      <w:pPr>
        <w:rPr>
          <w:lang w:bidi="en-US"/>
        </w:rPr>
      </w:pPr>
      <w:r>
        <w:rPr>
          <w:lang w:bidi="en-US"/>
        </w:rPr>
        <w:t>may or may not evaluate to true.</w:t>
      </w:r>
      <w:del w:id="183" w:author="Clive Pygott" w:date="2018-01-31T19:39:00Z">
        <w:r w:rsidDel="006E1DE1">
          <w:rPr>
            <w:lang w:bidi="en-US"/>
          </w:rPr>
          <w:delText xml:space="preserve">  </w:delText>
        </w:r>
      </w:del>
      <w:ins w:id="184" w:author="Clive Pygott" w:date="2018-01-31T19:39:00Z">
        <w:r w:rsidR="006E1DE1">
          <w:rPr>
            <w:lang w:bidi="en-US"/>
          </w:rPr>
          <w:t xml:space="preserve"> </w:t>
        </w:r>
      </w:ins>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del w:id="185" w:author="Clive Pygott" w:date="2018-01-31T19:39:00Z">
        <w:r w:rsidDel="006E1DE1">
          <w:rPr>
            <w:lang w:bidi="en-US"/>
          </w:rPr>
          <w:delText xml:space="preserve">  </w:delText>
        </w:r>
      </w:del>
      <w:ins w:id="186" w:author="Clive Pygott" w:date="2018-01-31T19:39:00Z">
        <w:r w:rsidR="006E1DE1">
          <w:rPr>
            <w:lang w:bidi="en-US"/>
          </w:rPr>
          <w:t xml:space="preserve"> </w:t>
        </w:r>
      </w:ins>
      <w:r>
        <w:rPr>
          <w:lang w:bidi="en-US"/>
        </w:rPr>
        <w:t>However, it is questionable whether the logic performs as expected when a float that is twice that of another is tested for equality when divided by 2 as above.</w:t>
      </w:r>
      <w:del w:id="187" w:author="Clive Pygott" w:date="2018-01-31T19:39:00Z">
        <w:r w:rsidDel="006E1DE1">
          <w:rPr>
            <w:lang w:bidi="en-US"/>
          </w:rPr>
          <w:delText xml:space="preserve">  </w:delText>
        </w:r>
      </w:del>
      <w:ins w:id="188" w:author="Clive Pygott" w:date="2018-01-31T19:39:00Z">
        <w:r w:rsidR="006E1DE1">
          <w:rPr>
            <w:lang w:bidi="en-US"/>
          </w:rPr>
          <w:t xml:space="preserve"> </w:t>
        </w:r>
      </w:ins>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76943A9A" w:rsidR="004C770C" w:rsidRPr="00CD6A7E" w:rsidRDefault="001456BA" w:rsidP="004C770C">
      <w:pPr>
        <w:pStyle w:val="Heading2"/>
        <w:rPr>
          <w:lang w:bidi="en-US"/>
        </w:rPr>
      </w:pPr>
      <w:bookmarkStart w:id="189" w:name="_Toc310518160"/>
      <w:bookmarkStart w:id="190" w:name="_Toc492365376"/>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189"/>
      <w:bookmarkEnd w:id="190"/>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 xml:space="preserve">The </w:t>
      </w:r>
      <w:proofErr w:type="spellStart"/>
      <w:r>
        <w:rPr>
          <w:lang w:bidi="en-US"/>
        </w:rPr>
        <w:t>enum</w:t>
      </w:r>
      <w:proofErr w:type="spellEnd"/>
      <w:r>
        <w:rPr>
          <w:lang w:bidi="en-US"/>
        </w:rPr>
        <w:t xml:space="preserve">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Pr="006A46D3">
        <w:rPr>
          <w:rFonts w:ascii="Courier New" w:hAnsi="Courier New" w:cs="Courier New"/>
          <w:sz w:val="20"/>
          <w:lang w:bidi="en-US"/>
        </w:rPr>
        <w:t>abc</w:t>
      </w:r>
      <w:proofErr w:type="spellEnd"/>
      <w:r w:rsidRPr="006A46D3">
        <w:rPr>
          <w:rFonts w:ascii="Courier New" w:hAnsi="Courier New" w:cs="Courier New"/>
          <w:sz w:val="20"/>
          <w:lang w:bidi="en-US"/>
        </w:rPr>
        <w:t xml:space="preserve"> {A,B,C,D,E,F,G,H} </w:t>
      </w:r>
      <w:proofErr w:type="spellStart"/>
      <w:r w:rsidRPr="006A46D3">
        <w:rPr>
          <w:rFonts w:ascii="Courier New" w:hAnsi="Courier New" w:cs="Courier New"/>
          <w:sz w:val="20"/>
          <w:lang w:bidi="en-US"/>
        </w:rPr>
        <w:t>var_abc</w:t>
      </w:r>
      <w:proofErr w:type="spellEnd"/>
      <w:r w:rsidRPr="006A46D3">
        <w:rPr>
          <w:rFonts w:ascii="Courier New" w:hAnsi="Courier New" w:cs="Courier New"/>
          <w:sz w:val="20"/>
          <w:lang w:bidi="en-US"/>
        </w:rPr>
        <w:t>;</w:t>
      </w:r>
    </w:p>
    <w:p w14:paraId="38FB3AD3" w14:textId="77777777" w:rsidR="006A46D3" w:rsidRDefault="006A46D3" w:rsidP="006A46D3">
      <w:pPr>
        <w:spacing w:after="0"/>
        <w:rPr>
          <w:lang w:bidi="en-US"/>
        </w:rPr>
      </w:pPr>
    </w:p>
    <w:p w14:paraId="1C2411B9" w14:textId="429AA36C"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proofErr w:type="spellStart"/>
      <w:r>
        <w:rPr>
          <w:lang w:bidi="en-US"/>
        </w:rPr>
        <w:t>abc</w:t>
      </w:r>
      <w:proofErr w:type="spellEnd"/>
      <w:r>
        <w:rPr>
          <w:lang w:bidi="en-US"/>
        </w:rPr>
        <w:t xml:space="preserve"> would be A=0, B=1, C=2, and so on.</w:t>
      </w:r>
      <w:del w:id="191" w:author="Clive Pygott" w:date="2018-01-31T19:39:00Z">
        <w:r w:rsidDel="006E1DE1">
          <w:rPr>
            <w:lang w:bidi="en-US"/>
          </w:rPr>
          <w:delText xml:space="preserve">  </w:delText>
        </w:r>
      </w:del>
      <w:ins w:id="192" w:author="Clive Pygott" w:date="2018-01-31T19:39:00Z">
        <w:r w:rsidR="006E1DE1">
          <w:rPr>
            <w:lang w:bidi="en-US"/>
          </w:rPr>
          <w:t xml:space="preserve"> </w:t>
        </w:r>
      </w:ins>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r>
        <w:rPr>
          <w:lang w:bidi="en-US"/>
        </w:rPr>
        <w:t>So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r>
      <w:proofErr w:type="spellStart"/>
      <w:r w:rsidRPr="006A46D3">
        <w:rPr>
          <w:rFonts w:ascii="Courier New" w:hAnsi="Courier New" w:cs="Courier New"/>
          <w:sz w:val="20"/>
          <w:lang w:bidi="en-US"/>
        </w:rPr>
        <w:t>enum</w:t>
      </w:r>
      <w:proofErr w:type="spellEnd"/>
      <w:r w:rsidRPr="006A46D3">
        <w:rPr>
          <w:rFonts w:ascii="Courier New" w:hAnsi="Courier New" w:cs="Courier New"/>
          <w:sz w:val="20"/>
          <w:lang w:bidi="en-US"/>
        </w:rPr>
        <w:t xml:space="preserve"> </w:t>
      </w:r>
      <w:proofErr w:type="spellStart"/>
      <w:r w:rsidR="007D0851">
        <w:rPr>
          <w:rFonts w:ascii="Courier New" w:hAnsi="Courier New" w:cs="Courier New"/>
          <w:sz w:val="20"/>
          <w:lang w:bidi="en-US"/>
        </w:rPr>
        <w:t>abc</w:t>
      </w:r>
      <w:proofErr w:type="spellEnd"/>
      <w:r w:rsidRPr="006A46D3">
        <w:rPr>
          <w:rFonts w:ascii="Courier New" w:hAnsi="Courier New" w:cs="Courier New"/>
          <w:sz w:val="20"/>
          <w:lang w:bidi="en-US"/>
        </w:rPr>
        <w:t xml:space="preserve"> {A,B,C=6,D,E,F=7,G,H} </w:t>
      </w:r>
      <w:proofErr w:type="spellStart"/>
      <w:r w:rsidRPr="006A46D3">
        <w:rPr>
          <w:rFonts w:ascii="Courier New" w:hAnsi="Courier New" w:cs="Courier New"/>
          <w:sz w:val="20"/>
          <w:lang w:bidi="en-US"/>
        </w:rPr>
        <w:t>var_</w:t>
      </w:r>
      <w:r w:rsidR="007D0851">
        <w:rPr>
          <w:rFonts w:ascii="Courier New" w:hAnsi="Courier New" w:cs="Courier New"/>
          <w:sz w:val="20"/>
          <w:lang w:bidi="en-US"/>
        </w:rPr>
        <w:t>abc</w:t>
      </w:r>
      <w:proofErr w:type="spellEnd"/>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proofErr w:type="spellStart"/>
      <w:r w:rsidR="002D3185" w:rsidRPr="006A46D3">
        <w:rPr>
          <w:rFonts w:ascii="Courier New" w:hAnsi="Courier New" w:cs="Courier New"/>
          <w:sz w:val="20"/>
          <w:lang w:bidi="en-US"/>
        </w:rPr>
        <w:t>enum</w:t>
      </w:r>
      <w:proofErr w:type="spellEnd"/>
      <w:r w:rsidR="002D3185" w:rsidRPr="006A46D3">
        <w:rPr>
          <w:rFonts w:ascii="Courier New" w:hAnsi="Courier New" w:cs="Courier New"/>
          <w:sz w:val="20"/>
          <w:lang w:bidi="en-US"/>
        </w:rPr>
        <w:t xml:space="preserve"> </w:t>
      </w:r>
      <w:proofErr w:type="spellStart"/>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xml:space="preserve">} </w:t>
      </w:r>
      <w:proofErr w:type="spellStart"/>
      <w:r w:rsidR="002D3185" w:rsidRPr="006A46D3">
        <w:rPr>
          <w:rFonts w:ascii="Courier New" w:hAnsi="Courier New" w:cs="Courier New"/>
          <w:sz w:val="20"/>
          <w:lang w:bidi="en-US"/>
        </w:rPr>
        <w:t>var_</w:t>
      </w:r>
      <w:r w:rsidR="002D3185">
        <w:rPr>
          <w:rFonts w:ascii="Courier New" w:hAnsi="Courier New" w:cs="Courier New"/>
          <w:sz w:val="20"/>
          <w:lang w:bidi="en-US"/>
        </w:rPr>
        <w:t>abc</w:t>
      </w:r>
      <w:proofErr w:type="spellEnd"/>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t>There are a number of issues that can arise with enumeration types</w:t>
      </w:r>
      <w:r w:rsidR="00F11AE1">
        <w:rPr>
          <w:lang w:bidi="en-US"/>
        </w:rPr>
        <w:t>:</w:t>
      </w:r>
    </w:p>
    <w:p w14:paraId="3CA55296" w14:textId="724293A5" w:rsidR="00F11AE1" w:rsidRPr="00B219D9"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gers. So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del w:id="193" w:author="Clive Pygott" w:date="2018-01-27T17:27:00Z">
        <w:r w:rsidDel="00072635">
          <w:rPr>
            <w:lang w:bidi="en-US"/>
          </w:rPr>
          <w:delText>.</w:delText>
        </w:r>
      </w:del>
      <w:del w:id="194" w:author="Clive Pygott" w:date="2018-01-27T18:24:00Z">
        <w:r w:rsidDel="00B219D9">
          <w:rPr>
            <w:lang w:bidi="en-US"/>
          </w:rPr>
          <w:delText xml:space="preserve"> </w:delText>
        </w:r>
      </w:del>
      <w:ins w:id="195" w:author="Clive Pygott" w:date="2018-01-31T19:39:00Z">
        <w:r w:rsidR="006E1DE1">
          <w:rPr>
            <w:rFonts w:ascii="Courier New" w:hAnsi="Courier New" w:cs="Courier New"/>
            <w:sz w:val="20"/>
            <w:lang w:bidi="en-US"/>
          </w:rPr>
          <w:t xml:space="preserve"> </w:t>
        </w:r>
      </w:ins>
      <w:ins w:id="196" w:author="Clive Pygott" w:date="2018-01-27T17:26:00Z">
        <w:r w:rsidR="00072635">
          <w:rPr>
            <w:lang w:bidi="en-US"/>
          </w:rPr>
          <w:t xml:space="preserve">if </w:t>
        </w:r>
      </w:ins>
      <w:ins w:id="197" w:author="Clive Pygott" w:date="2018-01-27T18:25:00Z">
        <w:r w:rsidR="00B219D9">
          <w:rPr>
            <w:lang w:bidi="en-US"/>
          </w:rPr>
          <w:t>a</w:t>
        </w:r>
      </w:ins>
      <w:ins w:id="198" w:author="Clive Pygott" w:date="2018-01-27T17:26:00Z">
        <w:r w:rsidR="00072635">
          <w:rPr>
            <w:lang w:bidi="en-US"/>
          </w:rPr>
          <w:t xml:space="preserve"> switch </w:t>
        </w:r>
      </w:ins>
      <w:ins w:id="199" w:author="Clive Pygott" w:date="2018-01-27T18:25:00Z">
        <w:r w:rsidR="00B219D9">
          <w:rPr>
            <w:lang w:bidi="en-US"/>
          </w:rPr>
          <w:t xml:space="preserve">statement is controlled by a value of type </w:t>
        </w:r>
        <w:proofErr w:type="spellStart"/>
        <w:r w:rsidR="00B219D9">
          <w:rPr>
            <w:lang w:bidi="en-US"/>
          </w:rPr>
          <w:t>abd</w:t>
        </w:r>
        <w:proofErr w:type="spellEnd"/>
        <w:r w:rsidR="00B219D9">
          <w:rPr>
            <w:lang w:bidi="en-US"/>
          </w:rPr>
          <w:t xml:space="preserve">, where </w:t>
        </w:r>
        <w:proofErr w:type="spellStart"/>
        <w:r w:rsidR="00B219D9">
          <w:rPr>
            <w:lang w:bidi="en-US"/>
          </w:rPr>
          <w:t>abd</w:t>
        </w:r>
        <w:proofErr w:type="spellEnd"/>
        <w:r w:rsidR="00B219D9">
          <w:rPr>
            <w:lang w:bidi="en-US"/>
          </w:rPr>
          <w:t xml:space="preserve"> is defined as:</w:t>
        </w:r>
      </w:ins>
      <w:ins w:id="200" w:author="Clive Pygott" w:date="2018-01-31T19:39:00Z">
        <w:r w:rsidR="006E1DE1">
          <w:rPr>
            <w:lang w:bidi="en-US"/>
          </w:rPr>
          <w:t xml:space="preserve"> </w:t>
        </w:r>
      </w:ins>
      <w:ins w:id="201" w:author="Clive Pygott" w:date="2018-01-31T19:40:00Z">
        <w:r w:rsidR="006E1DE1">
          <w:rPr>
            <w:lang w:bidi="en-US"/>
          </w:rPr>
          <w:t xml:space="preserve"> </w:t>
        </w:r>
      </w:ins>
      <w:proofErr w:type="spellStart"/>
      <w:ins w:id="202" w:author="Clive Pygott" w:date="2018-01-27T18:25:00Z">
        <w:r w:rsidR="00B219D9" w:rsidRPr="00072635">
          <w:rPr>
            <w:rFonts w:ascii="Courier New" w:hAnsi="Courier New" w:cs="Courier New"/>
            <w:sz w:val="20"/>
            <w:lang w:bidi="en-US"/>
          </w:rPr>
          <w:t>Enum</w:t>
        </w:r>
        <w:proofErr w:type="spellEnd"/>
        <w:r w:rsidR="00B219D9" w:rsidRPr="00072635">
          <w:rPr>
            <w:rFonts w:ascii="Courier New" w:hAnsi="Courier New" w:cs="Courier New"/>
            <w:sz w:val="20"/>
            <w:lang w:bidi="en-US"/>
          </w:rPr>
          <w:t xml:space="preserve"> </w:t>
        </w:r>
        <w:proofErr w:type="spellStart"/>
        <w:r w:rsidR="00B219D9" w:rsidRPr="00072635">
          <w:rPr>
            <w:rFonts w:ascii="Courier New" w:hAnsi="Courier New" w:cs="Courier New"/>
            <w:sz w:val="20"/>
            <w:lang w:bidi="en-US"/>
          </w:rPr>
          <w:t>abd</w:t>
        </w:r>
        <w:proofErr w:type="spellEnd"/>
        <w:r w:rsidR="00B219D9" w:rsidRPr="00072635">
          <w:rPr>
            <w:rFonts w:ascii="Courier New" w:hAnsi="Courier New" w:cs="Courier New"/>
            <w:sz w:val="20"/>
            <w:lang w:bidi="en-US"/>
          </w:rPr>
          <w:t xml:space="preserve"> {First, Second, Third, Fourth, Fifth, Sixth, Seventh, Eighth};</w:t>
        </w:r>
      </w:ins>
      <w:ins w:id="203" w:author="Clive Pygott" w:date="2018-01-27T18:27:00Z">
        <w:r w:rsidR="00B219D9">
          <w:rPr>
            <w:rFonts w:ascii="Courier New" w:hAnsi="Courier New" w:cs="Courier New"/>
            <w:sz w:val="20"/>
            <w:lang w:bidi="en-US"/>
          </w:rPr>
          <w:t xml:space="preserve"> and the </w:t>
        </w:r>
        <w:r w:rsidR="00A50156">
          <w:rPr>
            <w:rFonts w:ascii="Courier New" w:hAnsi="Courier New" w:cs="Courier New"/>
            <w:sz w:val="20"/>
            <w:lang w:bidi="en-US"/>
          </w:rPr>
          <w:t xml:space="preserve">switch statement </w:t>
        </w:r>
      </w:ins>
      <w:ins w:id="204" w:author="Clive Pygott" w:date="2018-01-27T17:26:00Z">
        <w:r w:rsidR="00072635">
          <w:rPr>
            <w:lang w:bidi="en-US"/>
          </w:rPr>
          <w:t xml:space="preserve">has eight case </w:t>
        </w:r>
      </w:ins>
      <w:ins w:id="205" w:author="Clive Pygott" w:date="2018-01-27T18:27:00Z">
        <w:r w:rsidR="00A50156">
          <w:rPr>
            <w:lang w:bidi="en-US"/>
          </w:rPr>
          <w:t>clause</w:t>
        </w:r>
      </w:ins>
      <w:ins w:id="206" w:author="Clive Pygott" w:date="2018-01-27T17:26:00Z">
        <w:r w:rsidR="00072635">
          <w:rPr>
            <w:lang w:bidi="en-US"/>
          </w:rPr>
          <w:t>s, for case First:  to  case Eighth: then there are two scenarios where the switch may not behave as expected:</w:t>
        </w:r>
      </w:ins>
      <w:del w:id="207" w:author="Clive Pygott" w:date="2018-01-27T17:26:00Z">
        <w:r w:rsidR="0006512A" w:rsidDel="00072635">
          <w:rPr>
            <w:lang w:bidi="en-US"/>
          </w:rPr>
          <w:delText>I</w:delText>
        </w:r>
        <w:r w:rsidDel="00072635">
          <w:rPr>
            <w:lang w:bidi="en-US"/>
          </w:rPr>
          <w:delText xml:space="preserve">f the switch has eight case statements, for </w:delText>
        </w:r>
        <w:r w:rsidRPr="00B219D9" w:rsidDel="00072635">
          <w:rPr>
            <w:rFonts w:ascii="Courier New" w:hAnsi="Courier New" w:cs="Courier New"/>
            <w:lang w:bidi="en-US"/>
          </w:rPr>
          <w:delText>case A:</w:delText>
        </w:r>
        <w:r w:rsidDel="00072635">
          <w:rPr>
            <w:lang w:bidi="en-US"/>
          </w:rPr>
          <w:delText xml:space="preserve">  to  </w:delText>
        </w:r>
        <w:r w:rsidRPr="00B219D9" w:rsidDel="00072635">
          <w:rPr>
            <w:rFonts w:ascii="Courier New" w:hAnsi="Courier New" w:cs="Courier New"/>
            <w:lang w:bidi="en-US"/>
          </w:rPr>
          <w:delText>case H:</w:delText>
        </w:r>
        <w:r w:rsidDel="00072635">
          <w:rPr>
            <w:lang w:bidi="en-US"/>
          </w:rPr>
          <w:delText xml:space="preserve"> then there are two scenarios where the switch may not behave as expected</w:delText>
        </w:r>
      </w:del>
      <w:r>
        <w:rPr>
          <w:lang w:bidi="en-US"/>
        </w:rPr>
        <w:t>:</w:t>
      </w:r>
    </w:p>
    <w:p w14:paraId="31FCF198" w14:textId="356114B8" w:rsidR="00F11AE1" w:rsidRDefault="00F11AE1" w:rsidP="00B219D9">
      <w:pPr>
        <w:pStyle w:val="ListParagraph"/>
        <w:numPr>
          <w:ilvl w:val="1"/>
          <w:numId w:val="54"/>
        </w:numPr>
        <w:spacing w:after="0"/>
        <w:ind w:left="1985"/>
        <w:rPr>
          <w:lang w:bidi="en-US"/>
        </w:rPr>
      </w:pPr>
      <w:r>
        <w:rPr>
          <w:lang w:bidi="en-US"/>
        </w:rPr>
        <w:lastRenderedPageBreak/>
        <w:t>the</w:t>
      </w:r>
      <w:r w:rsidR="009C0A6E">
        <w:rPr>
          <w:lang w:bidi="en-US"/>
        </w:rPr>
        <w:t xml:space="preserve"> user may expect </w:t>
      </w:r>
      <w:r>
        <w:rPr>
          <w:lang w:bidi="en-US"/>
        </w:rPr>
        <w:t xml:space="preserve">all possible values to be covered. However, if the control expression is a variable assigned </w:t>
      </w:r>
      <w:ins w:id="208" w:author="Clive Pygott" w:date="2018-01-27T17:29:00Z">
        <w:r w:rsidR="00072635">
          <w:rPr>
            <w:rFonts w:ascii="Courier New" w:hAnsi="Courier New" w:cs="Courier New"/>
            <w:lang w:bidi="en-US"/>
          </w:rPr>
          <w:t>Eighth</w:t>
        </w:r>
      </w:ins>
      <w:del w:id="209" w:author="Clive Pygott" w:date="2018-01-27T17:29:00Z">
        <w:r w:rsidRPr="00F11AE1" w:rsidDel="00072635">
          <w:rPr>
            <w:rFonts w:ascii="Courier New" w:hAnsi="Courier New" w:cs="Courier New"/>
            <w:lang w:bidi="en-US"/>
          </w:rPr>
          <w:delText>H</w:delText>
        </w:r>
      </w:del>
      <w:r w:rsidRPr="00F11AE1">
        <w:rPr>
          <w:rFonts w:ascii="Courier New" w:hAnsi="Courier New" w:cs="Courier New"/>
          <w:lang w:bidi="en-US"/>
        </w:rPr>
        <w:t>+1</w:t>
      </w:r>
      <w:r>
        <w:rPr>
          <w:lang w:bidi="en-US"/>
        </w:rPr>
        <w:t>, then the code will ‘fall though’,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(0..Number of members – 1). If </w:t>
      </w:r>
      <w:r>
        <w:rPr>
          <w:lang w:bidi="en-US"/>
        </w:rPr>
        <w:t xml:space="preserve">an array </w:t>
      </w:r>
      <w:r w:rsidR="00126AF2">
        <w:rPr>
          <w:lang w:bidi="en-US"/>
        </w:rPr>
        <w:t xml:space="preserve">is </w:t>
      </w:r>
      <w:r>
        <w:rPr>
          <w:lang w:bidi="en-US"/>
        </w:rPr>
        <w:t xml:space="preserve">declared with bounds </w:t>
      </w:r>
      <w:r w:rsidRPr="00126AF2">
        <w:rPr>
          <w:rFonts w:ascii="Courier New" w:hAnsi="Courier New" w:cs="Courier New"/>
          <w:lang w:bidi="en-US"/>
        </w:rPr>
        <w:t>[</w:t>
      </w:r>
      <w:proofErr w:type="spellStart"/>
      <w:r w:rsidRPr="00126AF2">
        <w:rPr>
          <w:rFonts w:ascii="Courier New" w:hAnsi="Courier New" w:cs="Courier New"/>
          <w:lang w:bidi="en-US"/>
        </w:rPr>
        <w:t>Last_member</w:t>
      </w:r>
      <w:proofErr w:type="spellEnd"/>
      <w:r w:rsidRPr="00126AF2">
        <w:rPr>
          <w:rFonts w:ascii="Courier New" w:hAnsi="Courier New" w:cs="Courier New"/>
          <w:lang w:bidi="en-US"/>
        </w:rPr>
        <w:t xml:space="preserve"> + 1</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0F9844F6"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proofErr w:type="spellStart"/>
      <w:r w:rsidRPr="00126AF2">
        <w:rPr>
          <w:rFonts w:ascii="Courier New" w:hAnsi="Courier New" w:cs="Courier New"/>
          <w:lang w:bidi="en-US"/>
        </w:rPr>
        <w:t>Last_member</w:t>
      </w:r>
      <w:r w:rsidRPr="00126AF2">
        <w:rPr>
          <w:rFonts w:cs="Courier New"/>
          <w:lang w:bidi="en-US"/>
        </w:rPr>
        <w:t>‘s</w:t>
      </w:r>
      <w:proofErr w:type="spellEnd"/>
      <w:r>
        <w:rPr>
          <w:rFonts w:cs="Courier New"/>
          <w:lang w:bidi="en-US"/>
        </w:rPr>
        <w:t>, so there will be undefined behavior if this member is used to index the array</w:t>
      </w:r>
    </w:p>
    <w:p w14:paraId="5F9A424B" w14:textId="40CEEAB8"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del w:id="210" w:author="Clive Pygott" w:date="2018-01-31T19:40:00Z">
        <w:r w:rsidDel="006E1DE1">
          <w:rPr>
            <w:lang w:bidi="en-US"/>
          </w:rPr>
          <w:delText xml:space="preserve">  </w:delText>
        </w:r>
      </w:del>
      <w:ins w:id="211" w:author="Clive Pygott" w:date="2018-01-31T19:40:00Z">
        <w:r w:rsidR="006E1DE1">
          <w:rPr>
            <w:lang w:bidi="en-US"/>
          </w:rPr>
          <w:t xml:space="preserve"> </w:t>
        </w:r>
      </w:ins>
      <w:r>
        <w:rPr>
          <w:lang w:bidi="en-US"/>
        </w:rPr>
        <w:t>Number of members –1</w:t>
      </w:r>
      <w:r w:rsidR="00C35CBD">
        <w:rPr>
          <w:lang w:bidi="en-US"/>
        </w:rPr>
        <w:t>, with either gaps in the sequence or repeated values</w:t>
      </w:r>
      <w:r>
        <w:rPr>
          <w:lang w:bidi="en-US"/>
        </w:rPr>
        <w:t xml:space="preserve">. If the members are used to initialize and access the array,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If some final processing is performed on the array, using an integer count from 0 to Number of members –1, again there is likely to be undefined behavior.</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1B3042BD" w14:textId="6A29D939" w:rsidR="00725810" w:rsidRPr="00725810" w:rsidDel="006E043E" w:rsidRDefault="00725810" w:rsidP="008216A7">
      <w:pPr>
        <w:rPr>
          <w:del w:id="212" w:author="Clive Pygott" w:date="2018-01-27T18:46:00Z"/>
        </w:rPr>
      </w:pPr>
      <w:del w:id="213" w:author="Clive Pygott" w:date="2018-01-27T18:46:00Z">
        <w:r w:rsidDel="006E043E">
          <w:delText>In addition to the general advice of TR 24772-1 clause 6.</w:delText>
        </w:r>
        <w:r w:rsidR="005345D8" w:rsidDel="006E043E">
          <w:delText>5</w:delText>
        </w:r>
        <w:r w:rsidDel="006E043E">
          <w:delText>.5:</w:delText>
        </w:r>
      </w:del>
    </w:p>
    <w:p w14:paraId="4164644C" w14:textId="65D20758" w:rsidR="006E043E" w:rsidRDefault="006E043E" w:rsidP="006E043E">
      <w:pPr>
        <w:pStyle w:val="ListParagraph"/>
        <w:widowControl w:val="0"/>
        <w:numPr>
          <w:ilvl w:val="0"/>
          <w:numId w:val="23"/>
        </w:numPr>
        <w:suppressLineNumbers/>
        <w:overflowPunct w:val="0"/>
        <w:adjustRightInd w:val="0"/>
        <w:spacing w:after="0"/>
        <w:rPr>
          <w:ins w:id="214" w:author="Clive Pygott" w:date="2018-01-27T18:46:00Z"/>
          <w:rFonts w:ascii="Calibri" w:eastAsia="Times New Roman" w:hAnsi="Calibri"/>
          <w:bCs/>
        </w:rPr>
      </w:pPr>
      <w:ins w:id="215" w:author="Clive Pygott" w:date="2018-01-27T18:46:00Z">
        <w:r>
          <w:rPr>
            <w:rFonts w:ascii="Calibri" w:eastAsia="Times New Roman" w:hAnsi="Calibri"/>
            <w:bCs/>
          </w:rPr>
          <w:t>Follow the guidelines of TR 24772-1 clause 6.5.5.</w:t>
        </w:r>
      </w:ins>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 xml:space="preserve">e.g.  </w:t>
      </w:r>
      <w:proofErr w:type="spellStart"/>
      <w:r>
        <w:rPr>
          <w:rFonts w:ascii="Courier New" w:eastAsia="Times New Roman" w:hAnsi="Courier New" w:cs="Courier New"/>
          <w:kern w:val="28"/>
          <w:sz w:val="20"/>
        </w:rPr>
        <w:t>enum</w:t>
      </w:r>
      <w:proofErr w:type="spellEnd"/>
      <w:r>
        <w:rPr>
          <w:rFonts w:ascii="Courier New" w:eastAsia="Times New Roman" w:hAnsi="Courier New" w:cs="Courier New"/>
          <w:kern w:val="28"/>
          <w:sz w:val="20"/>
        </w:rPr>
        <w:t xml:space="preserve"> </w:t>
      </w:r>
      <w:proofErr w:type="spellStart"/>
      <w:r>
        <w:rPr>
          <w:rFonts w:ascii="Courier New" w:eastAsia="Times New Roman" w:hAnsi="Courier New" w:cs="Courier New"/>
          <w:kern w:val="28"/>
          <w:sz w:val="20"/>
        </w:rPr>
        <w:t>abc</w:t>
      </w:r>
      <w:proofErr w:type="spellEnd"/>
      <w:r>
        <w:rPr>
          <w:rFonts w:ascii="Courier New" w:eastAsia="Times New Roman" w:hAnsi="Courier New" w:cs="Courier New"/>
          <w:kern w:val="28"/>
          <w:sz w:val="20"/>
        </w:rPr>
        <w:t xml:space="preserve"> {A</w:t>
      </w:r>
      <w:r w:rsidRPr="006A46D3">
        <w:rPr>
          <w:rFonts w:ascii="Courier New" w:eastAsia="Times New Roman" w:hAnsi="Courier New" w:cs="Courier New"/>
          <w:kern w:val="28"/>
          <w:sz w:val="20"/>
        </w:rPr>
        <w:t xml:space="preserve">,B,C,D,E,F,G,H}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{A=5,B,C,D,E,F,G,H} </w:t>
      </w:r>
      <w:proofErr w:type="spellStart"/>
      <w:r w:rsidRPr="006A46D3">
        <w:rPr>
          <w:rFonts w:ascii="Courier New" w:eastAsia="Times New Roman" w:hAnsi="Courier New" w:cs="Courier New"/>
          <w:kern w:val="28"/>
          <w:sz w:val="20"/>
        </w:rPr>
        <w:t>var_abc</w:t>
      </w:r>
      <w:proofErr w:type="spellEnd"/>
      <w:r w:rsidRPr="006A46D3">
        <w:rPr>
          <w:rFonts w:ascii="Courier New" w:eastAsia="Times New Roman" w:hAnsi="Courier New" w:cs="Courier New"/>
          <w:kern w:val="28"/>
          <w:sz w:val="20"/>
        </w:rPr>
        <w:t>;</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proofErr w:type="spellStart"/>
      <w:r w:rsidRPr="006A46D3">
        <w:rPr>
          <w:rFonts w:ascii="Courier New" w:eastAsia="Times New Roman" w:hAnsi="Courier New" w:cs="Courier New"/>
          <w:kern w:val="28"/>
          <w:sz w:val="20"/>
        </w:rPr>
        <w:t>enum</w:t>
      </w:r>
      <w:proofErr w:type="spellEnd"/>
      <w:r w:rsidRPr="006A46D3">
        <w:rPr>
          <w:rFonts w:ascii="Courier New" w:eastAsia="Times New Roman" w:hAnsi="Courier New" w:cs="Courier New"/>
          <w:kern w:val="28"/>
          <w:sz w:val="20"/>
        </w:rPr>
        <w:t xml:space="preserve"> </w:t>
      </w:r>
      <w:proofErr w:type="spellStart"/>
      <w:r w:rsidRPr="006A46D3">
        <w:rPr>
          <w:rFonts w:ascii="Courier New" w:eastAsia="Times New Roman" w:hAnsi="Courier New" w:cs="Courier New"/>
          <w:kern w:val="28"/>
          <w:sz w:val="20"/>
        </w:rPr>
        <w:t>abc</w:t>
      </w:r>
      <w:proofErr w:type="spellEnd"/>
      <w:r w:rsidRPr="006A46D3">
        <w:rPr>
          <w:rFonts w:ascii="Courier New" w:eastAsia="Times New Roman" w:hAnsi="Courier New" w:cs="Courier New"/>
          <w:kern w:val="28"/>
          <w:sz w:val="20"/>
        </w:rPr>
        <w:t xml:space="preserve">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 xml:space="preserve">H=9} </w:t>
      </w:r>
      <w:proofErr w:type="spellStart"/>
      <w:r w:rsidRPr="00FD2327">
        <w:rPr>
          <w:rFonts w:ascii="Courier New" w:eastAsia="Times New Roman" w:hAnsi="Courier New" w:cs="Courier New"/>
          <w:kern w:val="28"/>
          <w:sz w:val="20"/>
          <w:lang w:val="it-IT"/>
        </w:rPr>
        <w:t>var_abc</w:t>
      </w:r>
      <w:proofErr w:type="spellEnd"/>
      <w:r w:rsidRPr="00FD2327">
        <w:rPr>
          <w:rFonts w:ascii="Courier New" w:eastAsia="Times New Roman" w:hAnsi="Courier New" w:cs="Courier New"/>
          <w:kern w:val="28"/>
          <w:sz w:val="20"/>
          <w:lang w:val="it-IT"/>
        </w:rPr>
        <w:t>;</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 xml:space="preserve">Avoid using loops that iterate over an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that has representation specified for the </w:t>
      </w:r>
      <w:proofErr w:type="spellStart"/>
      <w:r w:rsidRPr="006A46D3">
        <w:rPr>
          <w:rFonts w:ascii="Calibri" w:eastAsia="Times New Roman" w:hAnsi="Calibri" w:cs="Calibri"/>
          <w:kern w:val="28"/>
        </w:rPr>
        <w:t>enums</w:t>
      </w:r>
      <w:proofErr w:type="spellEnd"/>
      <w:r w:rsidRPr="006A46D3">
        <w:rPr>
          <w:rFonts w:ascii="Calibri" w:eastAsia="Times New Roman" w:hAnsi="Calibri" w:cs="Calibri"/>
          <w:kern w:val="28"/>
        </w:rPr>
        <w:t xml:space="preserve">, unless it can </w:t>
      </w:r>
      <w:r w:rsidRPr="006A46D3">
        <w:rPr>
          <w:rFonts w:ascii="Calibri" w:eastAsia="Times New Roman" w:hAnsi="Calibri" w:cs="Calibri"/>
          <w:kern w:val="28"/>
        </w:rPr>
        <w:lastRenderedPageBreak/>
        <w:t xml:space="preserve">be guaranteed that there are no gaps or repetition of representation values within the </w:t>
      </w:r>
      <w:proofErr w:type="spellStart"/>
      <w:r w:rsidRPr="006A46D3">
        <w:rPr>
          <w:rFonts w:ascii="Calibri" w:eastAsia="Times New Roman" w:hAnsi="Calibri" w:cs="Calibri"/>
          <w:kern w:val="28"/>
        </w:rPr>
        <w:t>enum</w:t>
      </w:r>
      <w:proofErr w:type="spellEnd"/>
      <w:r w:rsidRPr="006A46D3">
        <w:rPr>
          <w:rFonts w:ascii="Calibri" w:eastAsia="Times New Roman" w:hAnsi="Calibri" w:cs="Calibri"/>
          <w:kern w:val="28"/>
        </w:rPr>
        <w:t xml:space="preserve">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If a ‘precautionary’ default statement is added to switch statement controlled by an enumeration type, 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7A280C82" w:rsidR="004C770C" w:rsidRDefault="001456BA" w:rsidP="004C770C">
      <w:pPr>
        <w:pStyle w:val="Heading2"/>
        <w:rPr>
          <w:lang w:bidi="en-US"/>
        </w:rPr>
      </w:pPr>
      <w:bookmarkStart w:id="216" w:name="_Toc310518161"/>
      <w:bookmarkStart w:id="217" w:name="_Toc492365377"/>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216"/>
      <w:bookmarkEnd w:id="217"/>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5EB67014" w:rsidR="00C325E1" w:rsidRDefault="00C325E1" w:rsidP="00C325E1">
      <w:pPr>
        <w:spacing w:after="0"/>
        <w:rPr>
          <w:lang w:bidi="en-US"/>
        </w:rPr>
      </w:pPr>
      <w:r>
        <w:rPr>
          <w:lang w:bidi="en-US"/>
        </w:rPr>
        <w:t>C permits implicit conversions.</w:t>
      </w:r>
      <w:del w:id="218" w:author="Clive Pygott" w:date="2018-01-31T19:40:00Z">
        <w:r w:rsidDel="006E1DE1">
          <w:rPr>
            <w:lang w:bidi="en-US"/>
          </w:rPr>
          <w:delText xml:space="preserve">  </w:delText>
        </w:r>
      </w:del>
      <w:ins w:id="219" w:author="Clive Pygott" w:date="2018-01-31T19:40:00Z">
        <w:r w:rsidR="006E1DE1">
          <w:rPr>
            <w:lang w:bidi="en-US"/>
          </w:rPr>
          <w:t xml:space="preserve"> </w:t>
        </w:r>
      </w:ins>
      <w:r>
        <w:rPr>
          <w:lang w:bidi="en-US"/>
        </w:rPr>
        <w:t>That is, C will automatically perform a conversion without an explicit cast.</w:t>
      </w:r>
      <w:del w:id="220" w:author="Clive Pygott" w:date="2018-01-31T19:40:00Z">
        <w:r w:rsidDel="006E1DE1">
          <w:rPr>
            <w:lang w:bidi="en-US"/>
          </w:rPr>
          <w:delText xml:space="preserve">  </w:delText>
        </w:r>
      </w:del>
      <w:ins w:id="221" w:author="Clive Pygott" w:date="2018-01-31T19:40:00Z">
        <w:r w:rsidR="006E1DE1">
          <w:rPr>
            <w:lang w:bidi="en-US"/>
          </w:rPr>
          <w:t xml:space="preserve"> </w:t>
        </w:r>
      </w:ins>
      <w:r>
        <w:rPr>
          <w:lang w:bidi="en-US"/>
        </w:rPr>
        <w:t>For instance, C allows</w:t>
      </w:r>
    </w:p>
    <w:p w14:paraId="28D2CF41" w14:textId="77777777" w:rsidR="00C325E1" w:rsidRDefault="00C325E1" w:rsidP="00C325E1">
      <w:pPr>
        <w:spacing w:after="0"/>
        <w:rPr>
          <w:lang w:bidi="en-US"/>
        </w:rPr>
      </w:pPr>
      <w:r>
        <w:rPr>
          <w:lang w:bidi="en-US"/>
        </w:rPr>
        <w:tab/>
      </w:r>
      <w:proofErr w:type="spellStart"/>
      <w:r>
        <w:rPr>
          <w:lang w:bidi="en-US"/>
        </w:rPr>
        <w:t>int</w:t>
      </w:r>
      <w:proofErr w:type="spellEnd"/>
      <w:r>
        <w:rPr>
          <w:lang w:bidi="en-US"/>
        </w:rPr>
        <w:t xml:space="preserve"> </w:t>
      </w:r>
      <w:proofErr w:type="spellStart"/>
      <w:r>
        <w:rPr>
          <w:lang w:bidi="en-US"/>
        </w:rPr>
        <w:t>i</w:t>
      </w:r>
      <w:proofErr w:type="spellEnd"/>
      <w:r>
        <w:rPr>
          <w:lang w:bidi="en-US"/>
        </w:rPr>
        <w:t>;</w:t>
      </w:r>
    </w:p>
    <w:p w14:paraId="3A65B9D2" w14:textId="77777777" w:rsidR="00C325E1" w:rsidRDefault="00C325E1" w:rsidP="00C325E1">
      <w:pPr>
        <w:spacing w:after="0"/>
        <w:rPr>
          <w:lang w:bidi="en-US"/>
        </w:rPr>
      </w:pPr>
      <w:r>
        <w:rPr>
          <w:lang w:bidi="en-US"/>
        </w:rPr>
        <w:tab/>
        <w:t>float f=1.25f;</w:t>
      </w:r>
    </w:p>
    <w:p w14:paraId="6B967285" w14:textId="77777777" w:rsidR="00C325E1" w:rsidRDefault="00C325E1" w:rsidP="00C325E1">
      <w:pPr>
        <w:spacing w:after="0"/>
        <w:rPr>
          <w:lang w:bidi="en-US"/>
        </w:rPr>
      </w:pPr>
      <w:r>
        <w:rPr>
          <w:lang w:bidi="en-US"/>
        </w:rPr>
        <w:tab/>
      </w:r>
      <w:proofErr w:type="spellStart"/>
      <w:r>
        <w:rPr>
          <w:lang w:bidi="en-US"/>
        </w:rPr>
        <w:t>i</w:t>
      </w:r>
      <w:proofErr w:type="spellEnd"/>
      <w:r>
        <w:rPr>
          <w:lang w:bidi="en-US"/>
        </w:rPr>
        <w:t xml:space="preserve"> = f;</w:t>
      </w:r>
    </w:p>
    <w:p w14:paraId="05B4523B" w14:textId="25888694" w:rsidR="00C325E1" w:rsidRDefault="00C325E1" w:rsidP="00C325E1">
      <w:pPr>
        <w:spacing w:after="0"/>
        <w:rPr>
          <w:lang w:bidi="en-US"/>
        </w:rPr>
      </w:pPr>
      <w:r>
        <w:rPr>
          <w:lang w:bidi="en-US"/>
        </w:rPr>
        <w:t xml:space="preserve">This implicit conversion will discard the fractional part of f and set </w:t>
      </w:r>
      <w:proofErr w:type="spellStart"/>
      <w:r>
        <w:rPr>
          <w:lang w:bidi="en-US"/>
        </w:rPr>
        <w:t>i</w:t>
      </w:r>
      <w:proofErr w:type="spellEnd"/>
      <w:r>
        <w:rPr>
          <w:lang w:bidi="en-US"/>
        </w:rPr>
        <w:t xml:space="preserve"> to 1.  If the value of f is greater than INT_MAX, then the assignment </w:t>
      </w:r>
      <w:proofErr w:type="spellStart"/>
      <w:r>
        <w:rPr>
          <w:lang w:bidi="en-US"/>
        </w:rPr>
        <w:t xml:space="preserve">of </w:t>
      </w:r>
      <w:r w:rsidR="0002309C">
        <w:rPr>
          <w:lang w:bidi="en-US"/>
        </w:rPr>
        <w:t xml:space="preserve"> </w:t>
      </w:r>
      <w:r>
        <w:rPr>
          <w:lang w:bidi="en-US"/>
        </w:rPr>
        <w:t>f</w:t>
      </w:r>
      <w:proofErr w:type="spellEnd"/>
      <w:r>
        <w:rPr>
          <w:lang w:bidi="en-US"/>
        </w:rPr>
        <w:t xml:space="preserve"> to </w:t>
      </w:r>
      <w:r w:rsidR="0002309C">
        <w:rPr>
          <w:lang w:bidi="en-US"/>
        </w:rPr>
        <w:t xml:space="preserve"> </w:t>
      </w:r>
      <w:proofErr w:type="spellStart"/>
      <w:r>
        <w:rPr>
          <w:lang w:bidi="en-US"/>
        </w:rPr>
        <w:t>i</w:t>
      </w:r>
      <w:proofErr w:type="spellEnd"/>
      <w:r>
        <w:rPr>
          <w:lang w:bidi="en-US"/>
        </w:rPr>
        <w:t xml:space="preserve"> would be undefined.</w:t>
      </w:r>
    </w:p>
    <w:p w14:paraId="284F7472" w14:textId="77777777" w:rsidR="00C325E1" w:rsidRDefault="00C325E1" w:rsidP="00C325E1">
      <w:pPr>
        <w:spacing w:after="0"/>
        <w:rPr>
          <w:lang w:bidi="en-US"/>
        </w:rPr>
      </w:pPr>
    </w:p>
    <w:p w14:paraId="71C342ED" w14:textId="2BEACA98" w:rsidR="00C325E1" w:rsidRDefault="00C325E1" w:rsidP="00C325E1">
      <w:pPr>
        <w:spacing w:after="0"/>
        <w:rPr>
          <w:lang w:bidi="en-US"/>
        </w:rPr>
      </w:pPr>
      <w:r>
        <w:rPr>
          <w:lang w:bidi="en-US"/>
        </w:rPr>
        <w:t>The rules for implicit conversions in C are defined in the C standard.</w:t>
      </w:r>
      <w:del w:id="222" w:author="Clive Pygott" w:date="2018-01-31T19:40:00Z">
        <w:r w:rsidDel="006E1DE1">
          <w:rPr>
            <w:lang w:bidi="en-US"/>
          </w:rPr>
          <w:delText xml:space="preserve">  </w:delText>
        </w:r>
      </w:del>
      <w:ins w:id="223" w:author="Clive Pygott" w:date="2018-01-31T19:40:00Z">
        <w:r w:rsidR="006E1DE1">
          <w:rPr>
            <w:lang w:bidi="en-US"/>
          </w:rPr>
          <w:t xml:space="preserve"> </w:t>
        </w:r>
      </w:ins>
      <w:r>
        <w:rPr>
          <w:lang w:bidi="en-US"/>
        </w:rPr>
        <w:t xml:space="preserve">For instance, integer types smaller than </w:t>
      </w:r>
      <w:proofErr w:type="spellStart"/>
      <w:r>
        <w:rPr>
          <w:lang w:bidi="en-US"/>
        </w:rPr>
        <w:t>int</w:t>
      </w:r>
      <w:proofErr w:type="spellEnd"/>
      <w:r>
        <w:rPr>
          <w:lang w:bidi="en-US"/>
        </w:rPr>
        <w:t xml:space="preserve"> are promoted when an operation is performed on them. If all values of Boolean, character or integer type can be represented as an </w:t>
      </w:r>
      <w:proofErr w:type="spellStart"/>
      <w:r>
        <w:rPr>
          <w:lang w:bidi="en-US"/>
        </w:rPr>
        <w:t>int</w:t>
      </w:r>
      <w:proofErr w:type="spellEnd"/>
      <w:r>
        <w:rPr>
          <w:lang w:bidi="en-US"/>
        </w:rPr>
        <w:t xml:space="preserve">, the value of the smaller type is converted to an </w:t>
      </w:r>
      <w:proofErr w:type="spellStart"/>
      <w:r>
        <w:rPr>
          <w:lang w:bidi="en-US"/>
        </w:rPr>
        <w:t>int</w:t>
      </w:r>
      <w:proofErr w:type="spellEnd"/>
      <w:r>
        <w:rPr>
          <w:lang w:bidi="en-US"/>
        </w:rPr>
        <w:t>; otherwise, it is converted to an unsigned int.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int. The two </w:t>
      </w:r>
      <w:proofErr w:type="spellStart"/>
      <w:r>
        <w:rPr>
          <w:lang w:bidi="en-US"/>
        </w:rPr>
        <w:t>int</w:t>
      </w:r>
      <w:proofErr w:type="spellEnd"/>
      <w:r>
        <w:rPr>
          <w:lang w:bidi="en-US"/>
        </w:rPr>
        <w:t xml:space="preserve"> values are added and the sum is truncated to fit into the char 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r>
      <w:proofErr w:type="spellStart"/>
      <w:r w:rsidRPr="00C325E1">
        <w:rPr>
          <w:rFonts w:ascii="Courier New" w:hAnsi="Courier New" w:cs="Courier New"/>
          <w:sz w:val="20"/>
          <w:lang w:bidi="en-US"/>
        </w:rPr>
        <w:t>cresult</w:t>
      </w:r>
      <w:proofErr w:type="spellEnd"/>
      <w:r w:rsidRPr="00C325E1">
        <w:rPr>
          <w:rFonts w:ascii="Courier New" w:hAnsi="Courier New" w:cs="Courier New"/>
          <w:sz w:val="20"/>
          <w:lang w:bidi="en-US"/>
        </w:rPr>
        <w:t xml:space="preserve">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0038A778" w:rsidR="00C325E1" w:rsidRDefault="00C325E1" w:rsidP="00C325E1">
      <w:pPr>
        <w:spacing w:after="0"/>
        <w:rPr>
          <w:lang w:bidi="en-US"/>
        </w:rPr>
      </w:pPr>
      <w:r>
        <w:rPr>
          <w:lang w:bidi="en-US"/>
        </w:rPr>
        <w:t>In this example, the value of c1 is multiplied by c2. The product of these values is then divided by the value of c3 (according to operator precedence rules). Assuming that signed char is represented as an 8-bit value, the product of c1 and c2 (300) cannot be represented</w:t>
      </w:r>
      <w:r w:rsidR="00B31F4A">
        <w:rPr>
          <w:lang w:bidi="en-US"/>
        </w:rPr>
        <w:t xml:space="preserve"> as a signed char</w:t>
      </w:r>
      <w:r>
        <w:rPr>
          <w:lang w:bidi="en-US"/>
        </w:rPr>
        <w:t xml:space="preserve">. </w:t>
      </w:r>
      <w:r w:rsidR="00B31F4A">
        <w:rPr>
          <w:lang w:bidi="en-US"/>
        </w:rPr>
        <w:t>However, b</w:t>
      </w:r>
      <w:r>
        <w:rPr>
          <w:lang w:bidi="en-US"/>
        </w:rPr>
        <w:t xml:space="preserve">ecause of integer promotions,  c1, c2, and c3 are each converted to </w:t>
      </w:r>
      <w:proofErr w:type="spellStart"/>
      <w:r>
        <w:rPr>
          <w:lang w:bidi="en-US"/>
        </w:rPr>
        <w:t>int</w:t>
      </w:r>
      <w:proofErr w:type="spellEnd"/>
      <w:r>
        <w:rPr>
          <w:lang w:bidi="en-US"/>
        </w:rPr>
        <w:t xml:space="preserve">, and the overall expression is successfully evaluated. The resulting value is truncated and stored in </w:t>
      </w:r>
      <w:proofErr w:type="spellStart"/>
      <w:r>
        <w:rPr>
          <w:lang w:bidi="en-US"/>
        </w:rPr>
        <w:t>cresult</w:t>
      </w:r>
      <w:proofErr w:type="spellEnd"/>
      <w:r>
        <w:rPr>
          <w:lang w:bidi="en-US"/>
        </w:rPr>
        <w:t xml:space="preserve">. Because the final result (75) is in the range of the signed char type, the conversion from </w:t>
      </w:r>
      <w:proofErr w:type="spellStart"/>
      <w:r>
        <w:rPr>
          <w:lang w:bidi="en-US"/>
        </w:rPr>
        <w:t>int</w:t>
      </w:r>
      <w:proofErr w:type="spellEnd"/>
      <w:r>
        <w:rPr>
          <w:lang w:bidi="en-US"/>
        </w:rPr>
        <w:t xml:space="preserve"> </w:t>
      </w:r>
      <w:r>
        <w:rPr>
          <w:lang w:bidi="en-US"/>
        </w:rPr>
        <w:lastRenderedPageBreak/>
        <w:t>back to signed char does not result in lost data.</w:t>
      </w:r>
      <w:del w:id="224" w:author="Clive Pygott" w:date="2018-01-31T19:40:00Z">
        <w:r w:rsidDel="006E1DE1">
          <w:rPr>
            <w:lang w:bidi="en-US"/>
          </w:rPr>
          <w:delText xml:space="preserve">  </w:delText>
        </w:r>
      </w:del>
      <w:ins w:id="225" w:author="Clive Pygott" w:date="2018-01-31T19:40:00Z">
        <w:r w:rsidR="006E1DE1">
          <w:rPr>
            <w:lang w:bidi="en-US"/>
          </w:rPr>
          <w:t xml:space="preserve"> </w:t>
        </w:r>
      </w:ins>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long </w:t>
      </w:r>
      <w:proofErr w:type="spellStart"/>
      <w:r w:rsidRPr="00C325E1">
        <w:rPr>
          <w:rFonts w:ascii="Courier New" w:hAnsi="Courier New" w:cs="Courier New"/>
          <w:sz w:val="20"/>
          <w:lang w:bidi="en-US"/>
        </w:rPr>
        <w:t>int</w:t>
      </w:r>
      <w:proofErr w:type="spellEnd"/>
      <w:r w:rsidRPr="00C325E1">
        <w:rPr>
          <w:rFonts w:ascii="Courier New" w:hAnsi="Courier New" w:cs="Courier New"/>
          <w:sz w:val="20"/>
          <w:lang w:bidi="en-US"/>
        </w:rPr>
        <w:t xml:space="preserve"> </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 xml:space="preserve">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 xml:space="preserve">signed char </w:t>
      </w:r>
      <w:proofErr w:type="spellStart"/>
      <w:r w:rsidRPr="00C325E1">
        <w:rPr>
          <w:rFonts w:ascii="Courier New" w:hAnsi="Courier New" w:cs="Courier New"/>
          <w:sz w:val="20"/>
          <w:lang w:bidi="en-US"/>
        </w:rPr>
        <w:t>sc</w:t>
      </w:r>
      <w:proofErr w:type="spellEnd"/>
      <w:r w:rsidRPr="00C325E1">
        <w:rPr>
          <w:rFonts w:ascii="Courier New" w:hAnsi="Courier New" w:cs="Courier New"/>
          <w:sz w:val="20"/>
          <w:lang w:bidi="en-US"/>
        </w:rPr>
        <w:t xml:space="preserve"> = (signed char)</w:t>
      </w:r>
      <w:proofErr w:type="spellStart"/>
      <w:r w:rsidRPr="00C325E1">
        <w:rPr>
          <w:rFonts w:ascii="Courier New" w:hAnsi="Courier New" w:cs="Courier New"/>
          <w:sz w:val="20"/>
          <w:lang w:bidi="en-US"/>
        </w:rPr>
        <w:t>sl</w:t>
      </w:r>
      <w:proofErr w:type="spellEnd"/>
      <w:r w:rsidRPr="00C325E1">
        <w:rPr>
          <w:rFonts w:ascii="Courier New" w:hAnsi="Courier New" w:cs="Courier New"/>
          <w:sz w:val="20"/>
          <w:lang w:bidi="en-US"/>
        </w:rPr>
        <w:t>;</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7C190D5E"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proofErr w:type="spellStart"/>
      <w:r w:rsidRPr="00C11453">
        <w:rPr>
          <w:rFonts w:ascii="Courier New" w:hAnsi="Courier New" w:cs="Courier New"/>
        </w:rPr>
        <w:t>rsize_t</w:t>
      </w:r>
      <w:proofErr w:type="spellEnd"/>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del w:id="226" w:author="Clive Pygott" w:date="2018-01-31T19:40:00Z">
        <w:r w:rsidDel="006E1DE1">
          <w:delText xml:space="preserve">  </w:delText>
        </w:r>
      </w:del>
      <w:ins w:id="227" w:author="Clive Pygott" w:date="2018-01-31T19:40:00Z">
        <w:r w:rsidR="006E1DE1">
          <w:t xml:space="preserve"> </w:t>
        </w:r>
      </w:ins>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proofErr w:type="spellStart"/>
      <w:r w:rsidRPr="00C11453">
        <w:rPr>
          <w:rFonts w:ascii="Courier New" w:hAnsi="Courier New" w:cs="Courier New"/>
          <w:bCs/>
        </w:rPr>
        <w:t>size_t</w:t>
      </w:r>
      <w:proofErr w:type="spellEnd"/>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proofErr w:type="spellStart"/>
      <w:r w:rsidRPr="00C11453">
        <w:rPr>
          <w:rFonts w:ascii="Courier New" w:hAnsi="Courier New" w:cs="Courier New"/>
          <w:bCs/>
        </w:rPr>
        <w:t>size_t</w:t>
      </w:r>
      <w:proofErr w:type="spellEnd"/>
      <w:r w:rsidRPr="001565E9">
        <w:t>.</w:t>
      </w:r>
      <w:del w:id="228" w:author="Clive Pygott" w:date="2018-01-31T19:40:00Z">
        <w:r w:rsidDel="006E1DE1">
          <w:delText xml:space="preserve"> </w:delText>
        </w:r>
        <w:r w:rsidRPr="001565E9" w:rsidDel="006E1DE1">
          <w:delText xml:space="preserve"> </w:delText>
        </w:r>
      </w:del>
      <w:ins w:id="229" w:author="Clive Pygott" w:date="2018-01-31T19:40:00Z">
        <w:r w:rsidR="006E1DE1">
          <w:t xml:space="preserve"> </w:t>
        </w:r>
      </w:ins>
      <w:r w:rsidRPr="001565E9">
        <w:t xml:space="preserve">For </w:t>
      </w:r>
      <w:r>
        <w:t>these</w:t>
      </w:r>
      <w:r w:rsidRPr="001565E9">
        <w:t xml:space="preserve"> reasons, it is sometimes beneficial to restrict the range of object sizes to detect programming errors.</w:t>
      </w:r>
      <w:del w:id="230" w:author="Clive Pygott" w:date="2018-01-31T19:40:00Z">
        <w:r w:rsidDel="006E1DE1">
          <w:delText xml:space="preserve"> </w:delText>
        </w:r>
        <w:r w:rsidRPr="001565E9" w:rsidDel="006E1DE1">
          <w:delText xml:space="preserve"> </w:delText>
        </w:r>
      </w:del>
      <w:ins w:id="231" w:author="Clive Pygott" w:date="2018-01-31T19:40:00Z">
        <w:r w:rsidR="006E1DE1">
          <w:t xml:space="preserve"> </w:t>
        </w:r>
      </w:ins>
      <w:r w:rsidRPr="001565E9">
        <w:t>For implementations targeting machines with large address spaces,</w:t>
      </w:r>
      <w:r>
        <w:t xml:space="preserve"> </w:t>
      </w:r>
      <w:r w:rsidRPr="001565E9">
        <w:t xml:space="preserve">it is recommended that </w:t>
      </w:r>
      <w:r w:rsidRPr="00C11453">
        <w:rPr>
          <w:rFonts w:ascii="Courier New" w:hAnsi="Courier New" w:cs="Courier New"/>
          <w:bCs/>
        </w:rPr>
        <w:t>RSIZE_MAX</w:t>
      </w:r>
      <w:r w:rsidRPr="001565E9">
        <w:rPr>
          <w:b/>
          <w:bCs/>
        </w:rPr>
        <w:t xml:space="preserve"> </w:t>
      </w:r>
      <w:r w:rsidRPr="001565E9">
        <w:t>be defined as the smaller of the size of the largest</w:t>
      </w:r>
      <w:r>
        <w:t xml:space="preserve"> </w:t>
      </w:r>
      <w:r w:rsidRPr="001565E9">
        <w:t xml:space="preserve">object supported or </w:t>
      </w:r>
      <w:r w:rsidRPr="00C11453">
        <w:rPr>
          <w:rFonts w:ascii="Courier New" w:hAnsi="Courier New" w:cs="Courier New"/>
          <w:bCs/>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7FC72B6" w14:textId="31EF478D" w:rsidR="00725810" w:rsidRPr="00725810" w:rsidDel="006E043E" w:rsidRDefault="00725810" w:rsidP="008216A7">
      <w:pPr>
        <w:rPr>
          <w:del w:id="232" w:author="Clive Pygott" w:date="2018-01-27T18:46:00Z"/>
        </w:rPr>
      </w:pPr>
      <w:del w:id="233" w:author="Clive Pygott" w:date="2018-01-27T18:46:00Z">
        <w:r w:rsidDel="006E043E">
          <w:delText xml:space="preserve">In addition to the general advice of TR 24772-1 </w:delText>
        </w:r>
        <w:r w:rsidR="008D14F4" w:rsidDel="006E043E">
          <w:delText>sub</w:delText>
        </w:r>
        <w:r w:rsidDel="006E043E">
          <w:delText>clause 6.6.5:</w:delText>
        </w:r>
      </w:del>
    </w:p>
    <w:p w14:paraId="454EED9A" w14:textId="7128329B" w:rsidR="006E043E" w:rsidRDefault="006E043E" w:rsidP="006E043E">
      <w:pPr>
        <w:pStyle w:val="ListParagraph"/>
        <w:widowControl w:val="0"/>
        <w:numPr>
          <w:ilvl w:val="0"/>
          <w:numId w:val="19"/>
        </w:numPr>
        <w:suppressLineNumbers/>
        <w:overflowPunct w:val="0"/>
        <w:adjustRightInd w:val="0"/>
        <w:spacing w:after="0"/>
        <w:rPr>
          <w:ins w:id="234" w:author="Clive Pygott" w:date="2018-01-27T18:46:00Z"/>
          <w:rFonts w:ascii="Calibri" w:eastAsia="Times New Roman" w:hAnsi="Calibri"/>
          <w:bCs/>
        </w:rPr>
      </w:pPr>
      <w:ins w:id="235" w:author="Clive Pygott" w:date="2018-01-27T18:46:00Z">
        <w:r>
          <w:rPr>
            <w:rFonts w:ascii="Calibri" w:eastAsia="Times New Roman" w:hAnsi="Calibri"/>
            <w:bCs/>
          </w:rPr>
          <w:t>Follow the guidelines of TR 24772-1 clause 6.6.5.</w:t>
        </w:r>
      </w:ins>
    </w:p>
    <w:p w14:paraId="6A658F5C" w14:textId="536094E1"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del w:id="236" w:author="Clive Pygott" w:date="2018-01-31T19:41:00Z">
        <w:r w:rsidRPr="00C325E1" w:rsidDel="006E1DE1">
          <w:rPr>
            <w:rFonts w:ascii="Calibri" w:eastAsia="Times New Roman" w:hAnsi="Calibri"/>
            <w:bCs/>
          </w:rPr>
          <w:delText xml:space="preserve">  </w:delText>
        </w:r>
      </w:del>
      <w:ins w:id="237" w:author="Clive Pygott" w:date="2018-01-31T19:41:00Z">
        <w:r w:rsidR="006E1DE1">
          <w:rPr>
            <w:rFonts w:ascii="Calibri" w:eastAsia="Times New Roman" w:hAnsi="Calibri"/>
            <w:bCs/>
          </w:rPr>
          <w:t xml:space="preserve"> </w:t>
        </w:r>
      </w:ins>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del w:id="238" w:author="Clive Pygott" w:date="2018-01-31T19:41:00Z">
        <w:r w:rsidR="002D12EC" w:rsidRPr="00C325E1" w:rsidDel="006E1DE1">
          <w:rPr>
            <w:rFonts w:ascii="Calibri" w:eastAsia="Times New Roman" w:hAnsi="Calibri"/>
            <w:bCs/>
          </w:rPr>
          <w:delText xml:space="preserve"> </w:delText>
        </w:r>
        <w:r w:rsidRPr="00C325E1" w:rsidDel="006E1DE1">
          <w:rPr>
            <w:rFonts w:ascii="Calibri" w:eastAsia="Times New Roman" w:hAnsi="Calibri"/>
            <w:bCs/>
          </w:rPr>
          <w:delText xml:space="preserve"> </w:delText>
        </w:r>
      </w:del>
      <w:ins w:id="239" w:author="Clive Pygott" w:date="2018-01-31T19:41:00Z">
        <w:r w:rsidR="006E1DE1">
          <w:rPr>
            <w:rFonts w:ascii="Calibri" w:eastAsia="Times New Roman" w:hAnsi="Calibri"/>
            <w:bCs/>
          </w:rPr>
          <w:t xml:space="preserve"> </w:t>
        </w:r>
      </w:ins>
      <w:r w:rsidRPr="00C325E1">
        <w:rPr>
          <w:rFonts w:ascii="Calibri" w:eastAsia="Times New Roman" w:hAnsi="Calibri"/>
          <w:bCs/>
        </w:rPr>
        <w:t>could result in a loss of data.</w:t>
      </w:r>
      <w:del w:id="240" w:author="Clive Pygott" w:date="2018-01-31T19:41:00Z">
        <w:r w:rsidRPr="00C325E1" w:rsidDel="006E1DE1">
          <w:rPr>
            <w:rFonts w:ascii="Calibri" w:eastAsia="Times New Roman" w:hAnsi="Calibri"/>
            <w:bCs/>
          </w:rPr>
          <w:delText xml:space="preserve">  </w:delText>
        </w:r>
      </w:del>
      <w:ins w:id="241" w:author="Clive Pygott" w:date="2018-01-31T19:41:00Z">
        <w:r w:rsidR="006E1DE1">
          <w:rPr>
            <w:rFonts w:ascii="Calibri" w:eastAsia="Times New Roman" w:hAnsi="Calibri"/>
            <w:bCs/>
          </w:rPr>
          <w:t xml:space="preserve"> </w:t>
        </w:r>
      </w:ins>
      <w:r w:rsidRPr="00C325E1">
        <w:rPr>
          <w:rFonts w:ascii="Calibri" w:eastAsia="Times New Roman" w:hAnsi="Calibri"/>
          <w:bCs/>
        </w:rPr>
        <w:t>In some instances, this loss is desired.</w:t>
      </w:r>
      <w:del w:id="242" w:author="Clive Pygott" w:date="2018-01-31T19:41:00Z">
        <w:r w:rsidRPr="00C325E1" w:rsidDel="006E1DE1">
          <w:rPr>
            <w:rFonts w:ascii="Calibri" w:eastAsia="Times New Roman" w:hAnsi="Calibri"/>
            <w:bCs/>
          </w:rPr>
          <w:delText xml:space="preserve">  </w:delText>
        </w:r>
      </w:del>
      <w:ins w:id="243" w:author="Clive Pygott" w:date="2018-01-31T19:41:00Z">
        <w:r w:rsidR="006E1DE1">
          <w:rPr>
            <w:rFonts w:ascii="Calibri" w:eastAsia="Times New Roman" w:hAnsi="Calibri"/>
            <w:bCs/>
          </w:rPr>
          <w:t xml:space="preserve"> </w:t>
        </w:r>
      </w:ins>
      <w:r w:rsidRPr="00C325E1">
        <w:rPr>
          <w:rFonts w:ascii="Calibri" w:eastAsia="Times New Roman" w:hAnsi="Calibri"/>
          <w:bCs/>
        </w:rPr>
        <w:t>Such cases should be explicitly acknowledged in comments.</w:t>
      </w:r>
      <w:del w:id="244" w:author="Clive Pygott" w:date="2018-01-31T19:41:00Z">
        <w:r w:rsidRPr="00C325E1" w:rsidDel="006E1DE1">
          <w:rPr>
            <w:rFonts w:ascii="Calibri" w:eastAsia="Times New Roman" w:hAnsi="Calibri"/>
            <w:bCs/>
          </w:rPr>
          <w:delText xml:space="preserve">  </w:delText>
        </w:r>
      </w:del>
      <w:ins w:id="245" w:author="Clive Pygott" w:date="2018-01-31T19:41:00Z">
        <w:r w:rsidR="006E1DE1">
          <w:rPr>
            <w:rFonts w:ascii="Calibri" w:eastAsia="Times New Roman" w:hAnsi="Calibri"/>
            <w:bCs/>
          </w:rPr>
          <w:t xml:space="preserve"> </w:t>
        </w:r>
      </w:ins>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 xml:space="preserve">unsigned </w:t>
      </w:r>
      <w:proofErr w:type="spellStart"/>
      <w:r w:rsidRPr="00C325E1">
        <w:rPr>
          <w:rFonts w:ascii="Courier New" w:eastAsia="Times New Roman" w:hAnsi="Courier New" w:cs="Courier New"/>
          <w:bCs/>
          <w:sz w:val="20"/>
        </w:rPr>
        <w:t>int</w:t>
      </w:r>
      <w:proofErr w:type="spellEnd"/>
      <w:r w:rsidRPr="00C325E1">
        <w:rPr>
          <w:rFonts w:ascii="Courier New" w:eastAsia="Times New Roman" w:hAnsi="Courier New" w:cs="Courier New"/>
          <w:bCs/>
          <w:sz w:val="20"/>
        </w:rPr>
        <w:t xml:space="preserve">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if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 xml:space="preserve"> &lt;= UCHAR_MAX) {  //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w:t>
      </w:r>
      <w:proofErr w:type="spellStart"/>
      <w:r w:rsidRPr="00C325E1">
        <w:rPr>
          <w:rFonts w:ascii="Courier New" w:eastAsia="Times New Roman" w:hAnsi="Courier New" w:cs="Courier New"/>
          <w:bCs/>
          <w:sz w:val="20"/>
        </w:rPr>
        <w:t>i</w:t>
      </w:r>
      <w:proofErr w:type="spellEnd"/>
      <w:r w:rsidRPr="00C325E1">
        <w:rPr>
          <w:rFonts w:ascii="Courier New" w:eastAsia="Times New Roman" w:hAnsi="Courier New" w:cs="Courier New"/>
          <w:bCs/>
          <w:sz w:val="20"/>
        </w:rPr>
        <w:t>;</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52F08A92"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lastRenderedPageBreak/>
        <w:t>When converting between wide character and multi-byte characters and strings, always use the appropriate conversion functions (</w:t>
      </w:r>
      <w:proofErr w:type="spellStart"/>
      <w:r w:rsidRPr="007E25B1">
        <w:rPr>
          <w:rFonts w:ascii="Calibri" w:eastAsia="Times New Roman" w:hAnsi="Calibri"/>
        </w:rPr>
        <w:t>wctomb</w:t>
      </w:r>
      <w:proofErr w:type="spellEnd"/>
      <w:r w:rsidRPr="007E25B1">
        <w:rPr>
          <w:rFonts w:ascii="Calibri" w:eastAsia="Times New Roman" w:hAnsi="Calibri"/>
        </w:rPr>
        <w:t xml:space="preserve"> </w:t>
      </w:r>
      <w:r>
        <w:rPr>
          <w:rFonts w:ascii="Calibri" w:eastAsia="Times New Roman" w:hAnsi="Calibri"/>
        </w:rPr>
        <w:t xml:space="preserve"> and </w:t>
      </w:r>
      <w:proofErr w:type="spellStart"/>
      <w:r w:rsidRPr="007E25B1">
        <w:rPr>
          <w:rFonts w:ascii="Calibri" w:eastAsia="Times New Roman" w:hAnsi="Calibri"/>
        </w:rPr>
        <w:t>wcsrtombs</w:t>
      </w:r>
      <w:proofErr w:type="spellEnd"/>
      <w:r>
        <w:rPr>
          <w:rFonts w:ascii="Calibri" w:eastAsia="Times New Roman" w:hAnsi="Calibri"/>
        </w:rPr>
        <w:t xml:space="preserve"> </w:t>
      </w:r>
      <w:r w:rsidR="001D02E2">
        <w:rPr>
          <w:rFonts w:ascii="Calibri" w:eastAsia="Times New Roman" w:hAnsi="Calibri"/>
        </w:rPr>
        <w:t xml:space="preserve">or </w:t>
      </w:r>
      <w:proofErr w:type="spellStart"/>
      <w:r w:rsidR="001D02E2" w:rsidRPr="007E25B1">
        <w:rPr>
          <w:rFonts w:ascii="Calibri" w:eastAsia="Times New Roman" w:hAnsi="Calibri"/>
        </w:rPr>
        <w:t>wcsrtombs</w:t>
      </w:r>
      <w:r w:rsidR="001D02E2">
        <w:rPr>
          <w:rFonts w:ascii="Calibri" w:eastAsia="Times New Roman" w:hAnsi="Calibri"/>
        </w:rPr>
        <w:t>_s</w:t>
      </w:r>
      <w:proofErr w:type="spellEnd"/>
      <w:r w:rsidR="001D02E2">
        <w:rPr>
          <w:rFonts w:ascii="Calibri" w:eastAsia="Times New Roman" w:hAnsi="Calibri"/>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proofErr w:type="spellStart"/>
      <w:r w:rsidRPr="007E25B1">
        <w:rPr>
          <w:rFonts w:ascii="Calibri" w:eastAsia="Times New Roman" w:hAnsi="Calibri"/>
        </w:rPr>
        <w:t>mbrtowc</w:t>
      </w:r>
      <w:proofErr w:type="spellEnd"/>
      <w:r w:rsidRPr="007E25B1">
        <w:rPr>
          <w:rFonts w:ascii="Calibri" w:eastAsia="Times New Roman" w:hAnsi="Calibri"/>
        </w:rPr>
        <w:t xml:space="preserve"> </w:t>
      </w:r>
      <w:r>
        <w:rPr>
          <w:rFonts w:ascii="Calibri" w:eastAsia="Times New Roman" w:hAnsi="Calibri"/>
        </w:rPr>
        <w:t xml:space="preserve"> and</w:t>
      </w:r>
      <w:r w:rsidRPr="007E25B1">
        <w:rPr>
          <w:rFonts w:ascii="Calibri" w:eastAsia="Times New Roman" w:hAnsi="Calibri"/>
        </w:rPr>
        <w:t xml:space="preserve">  </w:t>
      </w:r>
      <w:proofErr w:type="spellStart"/>
      <w:r w:rsidRPr="007E25B1">
        <w:rPr>
          <w:rFonts w:ascii="Calibri" w:eastAsia="Times New Roman" w:hAnsi="Calibri"/>
        </w:rPr>
        <w:t>mbsrtowcs</w:t>
      </w:r>
      <w:proofErr w:type="spellEnd"/>
      <w:r w:rsidRPr="007E25B1">
        <w:rPr>
          <w:rFonts w:ascii="Calibri" w:eastAsia="Times New Roman" w:hAnsi="Calibri"/>
        </w:rPr>
        <w:t xml:space="preserve"> </w:t>
      </w:r>
      <w:r w:rsidR="001D02E2">
        <w:rPr>
          <w:rFonts w:ascii="Calibri" w:eastAsia="Times New Roman" w:hAnsi="Calibri"/>
        </w:rPr>
        <w:t xml:space="preserve">or </w:t>
      </w:r>
      <w:proofErr w:type="spellStart"/>
      <w:r w:rsidR="001D02E2" w:rsidRPr="007E25B1">
        <w:rPr>
          <w:rFonts w:ascii="Calibri" w:eastAsia="Times New Roman" w:hAnsi="Calibri"/>
        </w:rPr>
        <w:t>mbsrtowcs</w:t>
      </w:r>
      <w:r w:rsidR="001D02E2">
        <w:rPr>
          <w:rFonts w:ascii="Calibri" w:eastAsia="Times New Roman" w:hAnsi="Calibri"/>
        </w:rPr>
        <w:t>_s</w:t>
      </w:r>
      <w:proofErr w:type="spellEnd"/>
    </w:p>
    <w:p w14:paraId="50F608F8" w14:textId="106F1F20" w:rsidR="004C770C" w:rsidRPr="00CD6A7E" w:rsidRDefault="001456BA" w:rsidP="004C770C">
      <w:pPr>
        <w:pStyle w:val="Heading2"/>
        <w:rPr>
          <w:lang w:bidi="en-US"/>
        </w:rPr>
      </w:pPr>
      <w:bookmarkStart w:id="246" w:name="_Toc310518162"/>
      <w:bookmarkStart w:id="247" w:name="_Toc492365378"/>
      <w:r>
        <w:rPr>
          <w:lang w:bidi="en-US"/>
        </w:rPr>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246"/>
      <w:bookmarkEnd w:id="247"/>
    </w:p>
    <w:p w14:paraId="2F269EBB" w14:textId="5C1FB0AF" w:rsidR="006A46D3" w:rsidRPr="00CD6A7E" w:rsidRDefault="00406021" w:rsidP="006A46D3">
      <w:pPr>
        <w:pStyle w:val="Heading3"/>
        <w:rPr>
          <w:lang w:bidi="en-US"/>
        </w:rPr>
      </w:pPr>
      <w:bookmarkStart w:id="248"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4A7A62A2"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del w:id="249" w:author="Clive Pygott" w:date="2018-01-31T19:41:00Z">
        <w:r w:rsidRPr="00DD7A7C" w:rsidDel="006E1DE1">
          <w:delText xml:space="preserve">  </w:delText>
        </w:r>
      </w:del>
      <w:ins w:id="250" w:author="Clive Pygott" w:date="2018-01-31T19:41:00Z">
        <w:r w:rsidR="006E1DE1">
          <w:t xml:space="preserve"> </w:t>
        </w:r>
      </w:ins>
      <w:r w:rsidRPr="00DD7A7C">
        <w:t>Inserting a null character in a string either through a bug or through malicious action can truncate a string unexpectedly.</w:t>
      </w:r>
      <w:del w:id="251" w:author="Clive Pygott" w:date="2018-01-31T19:41:00Z">
        <w:r w:rsidRPr="00DD7A7C" w:rsidDel="006E1DE1">
          <w:delText xml:space="preserve">  </w:delText>
        </w:r>
      </w:del>
      <w:ins w:id="252" w:author="Clive Pygott" w:date="2018-01-31T19:41:00Z">
        <w:r w:rsidR="006E1DE1">
          <w:t xml:space="preserve"> </w:t>
        </w:r>
      </w:ins>
      <w:r w:rsidRPr="00DD7A7C">
        <w:t>Alternatively, not putting a null character terminator in a string can cause actions such as string copies to continue well beyond the end of the expected string.</w:t>
      </w:r>
      <w:del w:id="253" w:author="Clive Pygott" w:date="2018-01-31T19:41:00Z">
        <w:r w:rsidRPr="00DD7A7C" w:rsidDel="006E1DE1">
          <w:delText xml:space="preserve">  </w:delText>
        </w:r>
      </w:del>
      <w:ins w:id="254" w:author="Clive Pygott" w:date="2018-01-31T19:41:00Z">
        <w:r w:rsidR="006E1DE1">
          <w:t xml:space="preserve"> </w:t>
        </w:r>
      </w:ins>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42541CC" w14:textId="186A9D09" w:rsidR="00B31F4A" w:rsidRPr="00725810" w:rsidDel="006E043E" w:rsidRDefault="00B31F4A" w:rsidP="00B31F4A">
      <w:pPr>
        <w:rPr>
          <w:del w:id="255" w:author="Clive Pygott" w:date="2018-01-27T18:46:00Z"/>
        </w:rPr>
      </w:pPr>
      <w:del w:id="256" w:author="Clive Pygott" w:date="2018-01-27T18:46:00Z">
        <w:r w:rsidDel="006E043E">
          <w:delText>In addition to the general advice of TR 24772-1 subclause 6.7.5:</w:delText>
        </w:r>
      </w:del>
    </w:p>
    <w:p w14:paraId="6D840AEC" w14:textId="3CB53933" w:rsidR="006E043E" w:rsidRDefault="006E043E" w:rsidP="006E043E">
      <w:pPr>
        <w:pStyle w:val="ListParagraph"/>
        <w:widowControl w:val="0"/>
        <w:numPr>
          <w:ilvl w:val="0"/>
          <w:numId w:val="55"/>
        </w:numPr>
        <w:suppressLineNumbers/>
        <w:overflowPunct w:val="0"/>
        <w:adjustRightInd w:val="0"/>
        <w:spacing w:after="0"/>
        <w:rPr>
          <w:ins w:id="257" w:author="Clive Pygott" w:date="2018-01-27T18:46:00Z"/>
          <w:rFonts w:ascii="Calibri" w:eastAsia="Times New Roman" w:hAnsi="Calibri"/>
          <w:bCs/>
        </w:rPr>
      </w:pPr>
      <w:ins w:id="258" w:author="Clive Pygott" w:date="2018-01-27T18:46:00Z">
        <w:r>
          <w:rPr>
            <w:rFonts w:ascii="Calibri" w:eastAsia="Times New Roman" w:hAnsi="Calibri"/>
            <w:bCs/>
          </w:rPr>
          <w:t>Follow the guidelines of TR 24772-1 clause 6.7.5.</w:t>
        </w:r>
      </w:ins>
    </w:p>
    <w:p w14:paraId="66E87DA9" w14:textId="46A79C6E"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del w:id="259" w:author="Clive Pygott" w:date="2018-01-31T19:41:00Z">
        <w:r w:rsidRPr="00DD7A7C" w:rsidDel="006E1DE1">
          <w:rPr>
            <w:lang w:bidi="en-US"/>
          </w:rPr>
          <w:delText xml:space="preserve">  </w:delText>
        </w:r>
      </w:del>
      <w:ins w:id="260" w:author="Clive Pygott" w:date="2018-01-31T19:41:00Z">
        <w:r w:rsidR="006E1DE1">
          <w:rPr>
            <w:lang w:bidi="en-US"/>
          </w:rPr>
          <w:t xml:space="preserve"> </w:t>
        </w:r>
      </w:ins>
      <w:r w:rsidRPr="00DD7A7C">
        <w:rPr>
          <w:lang w:bidi="en-US"/>
        </w:rPr>
        <w:t>Both of these define alternative string handling library functions to the current Standard C Library.</w:t>
      </w:r>
      <w:del w:id="261" w:author="Clive Pygott" w:date="2018-01-31T19:41:00Z">
        <w:r w:rsidRPr="00DD7A7C" w:rsidDel="006E1DE1">
          <w:rPr>
            <w:lang w:bidi="en-US"/>
          </w:rPr>
          <w:delText xml:space="preserve">  </w:delText>
        </w:r>
      </w:del>
      <w:ins w:id="262" w:author="Clive Pygott" w:date="2018-01-31T19:41:00Z">
        <w:r w:rsidR="006E1DE1">
          <w:rPr>
            <w:lang w:bidi="en-US"/>
          </w:rPr>
          <w:t xml:space="preserve"> </w:t>
        </w:r>
      </w:ins>
      <w:r w:rsidRPr="00DD7A7C">
        <w:rPr>
          <w:lang w:bidi="en-US"/>
        </w:rPr>
        <w:t>The functions verify that receiving buffers are large enough for the resulting strings being placed in them and ensure that resulting strings are null terminated.</w:t>
      </w:r>
      <w:del w:id="263" w:author="Clive Pygott" w:date="2018-01-31T19:41:00Z">
        <w:r w:rsidRPr="00DD7A7C" w:rsidDel="006E1DE1">
          <w:rPr>
            <w:lang w:bidi="en-US"/>
          </w:rPr>
          <w:delText xml:space="preserve">  </w:delText>
        </w:r>
      </w:del>
      <w:ins w:id="264" w:author="Clive Pygott" w:date="2018-01-31T19:41:00Z">
        <w:r w:rsidR="006E1DE1">
          <w:rPr>
            <w:lang w:bidi="en-US"/>
          </w:rPr>
          <w:t xml:space="preserve"> </w:t>
        </w:r>
      </w:ins>
      <w:r w:rsidRPr="00DD7A7C">
        <w:rPr>
          <w:lang w:bidi="en-US"/>
        </w:rPr>
        <w:t xml:space="preserve"> One implementation of these functions has been released as the Safe C Library.</w:t>
      </w:r>
      <w:r w:rsidR="003B289D">
        <w:rPr>
          <w:lang w:bidi="en-US"/>
        </w:rPr>
        <w:t xml:space="preserve"> </w:t>
      </w:r>
    </w:p>
    <w:p w14:paraId="3614DB66" w14:textId="4920479F" w:rsidR="004C770C" w:rsidRPr="00CD6A7E" w:rsidRDefault="001456BA" w:rsidP="004C770C">
      <w:pPr>
        <w:pStyle w:val="Heading2"/>
        <w:rPr>
          <w:lang w:bidi="en-US"/>
        </w:rPr>
      </w:pPr>
      <w:bookmarkStart w:id="265" w:name="_Toc492365379"/>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248"/>
      <w:bookmarkEnd w:id="265"/>
    </w:p>
    <w:p w14:paraId="0029BC9A" w14:textId="11C1DEEC" w:rsidR="006A46D3" w:rsidRDefault="00406021" w:rsidP="006A46D3">
      <w:pPr>
        <w:pStyle w:val="Heading3"/>
        <w:rPr>
          <w:lang w:bidi="en-US"/>
        </w:rPr>
      </w:pPr>
      <w:bookmarkStart w:id="266"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7F55BE71"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p>
    <w:p w14:paraId="1777FFAC" w14:textId="77777777" w:rsidR="003B289D" w:rsidRDefault="003B289D" w:rsidP="00784B98">
      <w:pPr>
        <w:spacing w:after="0"/>
        <w:rPr>
          <w:lang w:bidi="en-US"/>
        </w:rPr>
      </w:pPr>
    </w:p>
    <w:p w14:paraId="0E85DD2F" w14:textId="577CE841" w:rsidR="00784B98" w:rsidRDefault="00784B98" w:rsidP="00784B98">
      <w:pPr>
        <w:spacing w:after="0"/>
        <w:rPr>
          <w:lang w:bidi="en-US"/>
        </w:rPr>
      </w:pPr>
      <w:r>
        <w:rPr>
          <w:lang w:bidi="en-US"/>
        </w:rPr>
        <w:t>In C, the subscript operator [] is defined such that E1[E2] is identical to *(E1+E2)</w:t>
      </w:r>
      <w:r w:rsidR="00664938">
        <w:rPr>
          <w:lang w:bidi="en-US"/>
        </w:rPr>
        <w:t xml:space="preserve"> and to E2[E1]</w:t>
      </w:r>
      <w:r>
        <w:rPr>
          <w:lang w:bidi="en-US"/>
        </w:rPr>
        <w:t xml:space="preserve">, so that in </w:t>
      </w:r>
      <w:r w:rsidR="00664938">
        <w:rPr>
          <w:lang w:bidi="en-US"/>
        </w:rPr>
        <w:t>all cases</w:t>
      </w:r>
      <w:r>
        <w:rPr>
          <w:lang w:bidi="en-US"/>
        </w:rPr>
        <w:t xml:space="preserve"> the value in location (E1+E2) is returned.</w:t>
      </w:r>
      <w:del w:id="267" w:author="Clive Pygott" w:date="2018-01-31T19:41:00Z">
        <w:r w:rsidDel="006E1DE1">
          <w:rPr>
            <w:lang w:bidi="en-US"/>
          </w:rPr>
          <w:delText xml:space="preserve">  </w:delText>
        </w:r>
      </w:del>
      <w:ins w:id="268" w:author="Clive Pygott" w:date="2018-01-31T19:41:00Z">
        <w:r w:rsidR="006E1DE1">
          <w:rPr>
            <w:lang w:bidi="en-US"/>
          </w:rPr>
          <w:t xml:space="preserve"> </w:t>
        </w:r>
      </w:ins>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foo(</w:t>
      </w:r>
      <w:proofErr w:type="spellStart"/>
      <w:r w:rsidRPr="00784B98">
        <w:rPr>
          <w:rFonts w:ascii="Courier New" w:hAnsi="Courier New" w:cs="Courier New"/>
          <w:sz w:val="20"/>
          <w:lang w:bidi="en-US"/>
        </w:rPr>
        <w:t>const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x[]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54A71E89" w:rsidR="00784B98" w:rsidRDefault="00784B98" w:rsidP="00784B98">
      <w:pPr>
        <w:spacing w:after="0"/>
        <w:rPr>
          <w:lang w:bidi="en-US"/>
        </w:rPr>
      </w:pPr>
      <w:r>
        <w:rPr>
          <w:lang w:bidi="en-US"/>
        </w:rPr>
        <w:t>will return whatever is in location x[</w:t>
      </w:r>
      <w:proofErr w:type="spellStart"/>
      <w:r>
        <w:rPr>
          <w:lang w:bidi="en-US"/>
        </w:rPr>
        <w:t>i</w:t>
      </w:r>
      <w:proofErr w:type="spellEnd"/>
      <w:r>
        <w:rPr>
          <w:lang w:bidi="en-US"/>
        </w:rPr>
        <w:t xml:space="preserve">] even if </w:t>
      </w:r>
      <w:proofErr w:type="spellStart"/>
      <w:r>
        <w:rPr>
          <w:lang w:bidi="en-US"/>
        </w:rPr>
        <w:t>i</w:t>
      </w:r>
      <w:proofErr w:type="spellEnd"/>
      <w:r>
        <w:rPr>
          <w:lang w:bidi="en-US"/>
        </w:rPr>
        <w:t xml:space="preserve"> were equal to -10 or 10 (assuming either subscript was still within the address space of the program).</w:t>
      </w:r>
      <w:del w:id="269" w:author="Clive Pygott" w:date="2018-01-31T19:41:00Z">
        <w:r w:rsidDel="006E1DE1">
          <w:rPr>
            <w:lang w:bidi="en-US"/>
          </w:rPr>
          <w:delText xml:space="preserve">  </w:delText>
        </w:r>
      </w:del>
      <w:ins w:id="270" w:author="Clive Pygott" w:date="2018-01-31T19:41:00Z">
        <w:r w:rsidR="006E1DE1">
          <w:rPr>
            <w:lang w:bidi="en-US"/>
          </w:rPr>
          <w:t xml:space="preserve"> </w:t>
        </w:r>
      </w:ins>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lastRenderedPageBreak/>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foo( </w:t>
      </w:r>
      <w:proofErr w:type="spellStart"/>
      <w:r w:rsidRPr="00784B98">
        <w:rPr>
          <w:rFonts w:ascii="Courier New" w:hAnsi="Courier New" w:cs="Courier New"/>
          <w:sz w:val="20"/>
          <w:lang w:bidi="en-US"/>
        </w:rPr>
        <w:t>const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w:t>
      </w:r>
    </w:p>
    <w:p w14:paraId="4F06E005" w14:textId="77777777" w:rsidR="00784B98" w:rsidRPr="00784B98" w:rsidRDefault="00784B98" w:rsidP="00784B98">
      <w:pPr>
        <w:spacing w:after="0"/>
        <w:ind w:left="426"/>
        <w:rPr>
          <w:rFonts w:ascii="Courier New" w:hAnsi="Courier New" w:cs="Courier New"/>
          <w:sz w:val="20"/>
          <w:lang w:bidi="en-US"/>
        </w:rPr>
      </w:pPr>
      <w:proofErr w:type="spellStart"/>
      <w:r w:rsidRPr="00784B98">
        <w:rPr>
          <w:rFonts w:ascii="Courier New" w:hAnsi="Courier New" w:cs="Courier New"/>
          <w:sz w:val="20"/>
          <w:lang w:bidi="en-US"/>
        </w:rPr>
        <w:t>int</w:t>
      </w:r>
      <w:proofErr w:type="spellEnd"/>
      <w:r w:rsidRPr="00784B98">
        <w:rPr>
          <w:rFonts w:ascii="Courier New" w:hAnsi="Courier New" w:cs="Courier New"/>
          <w:sz w:val="20"/>
          <w:lang w:bidi="en-US"/>
        </w:rPr>
        <w:t xml:space="preserve">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if (</w:t>
      </w:r>
      <w:r w:rsidR="003B289D">
        <w:rPr>
          <w:rFonts w:ascii="Courier New" w:hAnsi="Courier New" w:cs="Courier New"/>
          <w:sz w:val="20"/>
          <w:lang w:bidi="en-US"/>
        </w:rPr>
        <w:t xml:space="preserve"> (</w:t>
      </w:r>
      <w:proofErr w:type="spellStart"/>
      <w:r w:rsidR="003B289D">
        <w:rPr>
          <w:rFonts w:ascii="Courier New" w:hAnsi="Courier New" w:cs="Courier New"/>
          <w:sz w:val="20"/>
          <w:lang w:bidi="en-US"/>
        </w:rPr>
        <w:t>i</w:t>
      </w:r>
      <w:proofErr w:type="spellEnd"/>
      <w:r w:rsidR="003B289D">
        <w:rPr>
          <w:rFonts w:ascii="Courier New" w:hAnsi="Courier New" w:cs="Courier New"/>
          <w:sz w:val="20"/>
          <w:lang w:bidi="en-US"/>
        </w:rPr>
        <w:t xml:space="preserve">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proofErr w:type="spellStart"/>
      <w:r w:rsidRPr="00784B98">
        <w:rPr>
          <w:rFonts w:ascii="Courier New" w:hAnsi="Courier New" w:cs="Courier New"/>
          <w:sz w:val="20"/>
          <w:lang w:bidi="en-US"/>
        </w:rPr>
        <w:t>i</w:t>
      </w:r>
      <w:proofErr w:type="spellEnd"/>
      <w:r w:rsidRPr="00784B98">
        <w:rPr>
          <w:rFonts w:ascii="Courier New" w:hAnsi="Courier New" w:cs="Courier New"/>
          <w:sz w:val="20"/>
          <w:lang w:bidi="en-US"/>
        </w:rPr>
        <w:t xml:space="preserve">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w:t>
      </w:r>
      <w:proofErr w:type="spellStart"/>
      <w:r w:rsidR="00784B98" w:rsidRPr="00784B98">
        <w:rPr>
          <w:rFonts w:ascii="Courier New" w:hAnsi="Courier New" w:cs="Courier New"/>
          <w:sz w:val="20"/>
          <w:lang w:bidi="en-US"/>
        </w:rPr>
        <w:t>i</w:t>
      </w:r>
      <w:proofErr w:type="spellEnd"/>
      <w:r w:rsidR="00784B98" w:rsidRPr="00784B98">
        <w:rPr>
          <w:rFonts w:ascii="Courier New" w:hAnsi="Courier New" w:cs="Courier New"/>
          <w:sz w:val="20"/>
          <w:lang w:bidi="en-US"/>
        </w:rPr>
        <w:t>];</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6AB8BC92"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del w:id="271" w:author="Clive Pygott" w:date="2018-01-31T19:41:00Z">
        <w:r w:rsidDel="006E1DE1">
          <w:rPr>
            <w:lang w:bidi="en-US"/>
          </w:rPr>
          <w:delText xml:space="preserve">  </w:delText>
        </w:r>
      </w:del>
      <w:ins w:id="272" w:author="Clive Pygott" w:date="2018-01-31T19:41:00Z">
        <w:r w:rsidR="006E1DE1">
          <w:rPr>
            <w:lang w:bidi="en-US"/>
          </w:rPr>
          <w:t xml:space="preserve"> </w:t>
        </w:r>
      </w:ins>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4FB490E5" w14:textId="565C6968" w:rsidR="002472AE" w:rsidRPr="002472AE" w:rsidRDefault="00784B98">
      <w:pPr>
        <w:spacing w:after="0"/>
        <w:ind w:left="426"/>
        <w:rPr>
          <w:rFonts w:ascii="Courier New" w:hAnsi="Courier New" w:cs="Courier New"/>
          <w:sz w:val="20"/>
          <w:lang w:bidi="en-US"/>
        </w:rPr>
      </w:pPr>
      <w:proofErr w:type="spellStart"/>
      <w:r w:rsidRPr="002472AE">
        <w:rPr>
          <w:rFonts w:ascii="Courier New" w:hAnsi="Courier New" w:cs="Courier New"/>
          <w:sz w:val="20"/>
          <w:lang w:bidi="en-US"/>
        </w:rPr>
        <w:t>strcpy</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
    <w:p w14:paraId="2FD6D563" w14:textId="77777777" w:rsidR="003B289D" w:rsidRDefault="003B289D" w:rsidP="002472AE">
      <w:pPr>
        <w:spacing w:after="0"/>
        <w:rPr>
          <w:rFonts w:cs="Courier New"/>
          <w:lang w:bidi="en-US"/>
        </w:rPr>
      </w:pPr>
    </w:p>
    <w:p w14:paraId="5D277F3A" w14:textId="55DF2AB2"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proofErr w:type="spellStart"/>
      <w:r w:rsidR="00784B98" w:rsidRPr="002472AE">
        <w:rPr>
          <w:rFonts w:cs="Courier New"/>
          <w:lang w:bidi="en-US"/>
        </w:rPr>
        <w:t>buffer_src</w:t>
      </w:r>
      <w:proofErr w:type="spellEnd"/>
      <w:r w:rsidR="00784B98" w:rsidRPr="002472AE">
        <w:rPr>
          <w:rFonts w:cs="Courier New"/>
          <w:lang w:bidi="en-US"/>
        </w:rPr>
        <w:t xml:space="preserve"> is longer than the </w:t>
      </w:r>
      <w:proofErr w:type="spellStart"/>
      <w:r w:rsidR="00784B98" w:rsidRPr="002472AE">
        <w:rPr>
          <w:rFonts w:cs="Courier New"/>
          <w:lang w:bidi="en-US"/>
        </w:rPr>
        <w:t>buffer_dest</w:t>
      </w:r>
      <w:proofErr w:type="spellEnd"/>
      <w:r w:rsidR="00784B98" w:rsidRPr="002472AE">
        <w:rPr>
          <w:rFonts w:cs="Courier New"/>
          <w:lang w:bidi="en-US"/>
        </w:rPr>
        <w:t>, and the code does not check for this before the actual copy operation is invoked.</w:t>
      </w:r>
      <w:del w:id="273" w:author="Clive Pygott" w:date="2018-01-31T19:41:00Z">
        <w:r w:rsidR="00784B98" w:rsidRPr="002472AE" w:rsidDel="006E1DE1">
          <w:rPr>
            <w:rFonts w:cs="Courier New"/>
            <w:lang w:bidi="en-US"/>
          </w:rPr>
          <w:delText xml:space="preserve">  </w:delText>
        </w:r>
      </w:del>
      <w:ins w:id="274" w:author="Clive Pygott" w:date="2018-01-31T19:41:00Z">
        <w:r w:rsidR="006E1DE1">
          <w:rPr>
            <w:rFonts w:cs="Courier New"/>
            <w:lang w:bidi="en-US"/>
          </w:rPr>
          <w:t xml:space="preserve"> </w:t>
        </w:r>
      </w:ins>
      <w:r w:rsidR="00784B98" w:rsidRPr="002472AE">
        <w:rPr>
          <w:rFonts w:cs="Courier New"/>
          <w:lang w:bidi="en-US"/>
        </w:rPr>
        <w:t>A safer way to accomplish this copy would be</w:t>
      </w:r>
      <w:r>
        <w:rPr>
          <w:rFonts w:cs="Courier New"/>
          <w:lang w:bidi="en-US"/>
        </w:rPr>
        <w:t xml:space="preserve"> to use </w:t>
      </w:r>
      <w:proofErr w:type="spellStart"/>
      <w:r>
        <w:rPr>
          <w:rFonts w:cs="Courier New"/>
          <w:lang w:bidi="en-US"/>
        </w:rPr>
        <w:t>strncpy</w:t>
      </w:r>
      <w:proofErr w:type="spellEnd"/>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strncpy</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proofErr w:type="spellStart"/>
      <w:r w:rsidRPr="002472AE">
        <w:rPr>
          <w:rFonts w:ascii="Courier New" w:hAnsi="Courier New" w:cs="Courier New"/>
          <w:sz w:val="20"/>
          <w:lang w:bidi="en-US"/>
        </w:rPr>
        <w:t>buffer_dest</w:t>
      </w:r>
      <w:proofErr w:type="spellEnd"/>
      <w:r>
        <w:rPr>
          <w:rFonts w:ascii="Courier New" w:hAnsi="Courier New" w:cs="Courier New"/>
          <w:sz w:val="20"/>
          <w:lang w:bidi="en-US"/>
        </w:rPr>
        <w:t>[</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w:t>
      </w:r>
      <w:proofErr w:type="spellStart"/>
      <w:r>
        <w:rPr>
          <w:lang w:bidi="en-US"/>
        </w:rPr>
        <w:t>abcd</w:t>
      </w:r>
      <w:proofErr w:type="spellEnd"/>
      <w:r>
        <w:rPr>
          <w:lang w:bidi="en-US"/>
        </w:rPr>
        <w:t>”</w:t>
      </w:r>
      <w:r w:rsidR="00504DC3">
        <w:rPr>
          <w:lang w:bidi="en-US"/>
        </w:rPr>
        <w:t>.</w:t>
      </w:r>
      <w:r w:rsidR="00610C7B">
        <w:rPr>
          <w:lang w:bidi="en-US"/>
        </w:rPr>
        <w:t xml:space="preserve"> Note that the final member of  </w:t>
      </w:r>
      <w:proofErr w:type="spellStart"/>
      <w:r w:rsidR="00610C7B" w:rsidRPr="002472AE">
        <w:rPr>
          <w:rFonts w:ascii="Courier New" w:hAnsi="Courier New" w:cs="Courier New"/>
          <w:sz w:val="20"/>
          <w:lang w:bidi="en-US"/>
        </w:rPr>
        <w:t>buffer_dest</w:t>
      </w:r>
      <w:proofErr w:type="spellEnd"/>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proofErr w:type="spellStart"/>
      <w:r w:rsidR="00610C7B">
        <w:rPr>
          <w:rFonts w:ascii="Courier New" w:hAnsi="Courier New" w:cs="Courier New"/>
          <w:sz w:val="20"/>
          <w:lang w:bidi="en-US"/>
        </w:rPr>
        <w:t>strncpy</w:t>
      </w:r>
      <w:proofErr w:type="spellEnd"/>
      <w:r w:rsidR="00610C7B">
        <w:rPr>
          <w:rFonts w:ascii="Courier New" w:hAnsi="Courier New" w:cs="Courier New"/>
          <w:sz w:val="20"/>
          <w:lang w:bidi="en-US"/>
        </w:rPr>
        <w:t xml:space="preserve">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abcdefg</w:t>
      </w:r>
      <w:proofErr w:type="spellEnd"/>
      <w:r w:rsidRPr="002472AE">
        <w:rPr>
          <w:rFonts w:ascii="Courier New" w:hAnsi="Courier New" w:cs="Courier New"/>
          <w:sz w:val="20"/>
          <w:lang w:bidi="en-US"/>
        </w:rPr>
        <w:t>”];</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 xml:space="preserve">char </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sizeof</w:t>
      </w:r>
      <w:proofErr w:type="spellEnd"/>
      <w:r w:rsidRPr="002472AE">
        <w:rPr>
          <w:rFonts w:ascii="Courier New" w:hAnsi="Courier New" w:cs="Courier New"/>
          <w:sz w:val="20"/>
          <w:lang w:bidi="en-US"/>
        </w:rPr>
        <w:t>(</w:t>
      </w:r>
      <w:proofErr w:type="spellStart"/>
      <w:r w:rsidRPr="002472AE">
        <w:rPr>
          <w:rFonts w:ascii="Courier New" w:hAnsi="Courier New" w:cs="Courier New"/>
          <w:sz w:val="20"/>
          <w:lang w:bidi="en-US"/>
        </w:rPr>
        <w:t>buffer_dest</w:t>
      </w:r>
      <w:proofErr w:type="spellEnd"/>
      <w:r w:rsidR="00664938">
        <w:rPr>
          <w:rFonts w:ascii="Courier New" w:hAnsi="Courier New" w:cs="Courier New"/>
          <w:sz w:val="20"/>
          <w:lang w:bidi="en-US"/>
        </w:rPr>
        <w:t>)</w:t>
      </w:r>
      <w:r>
        <w:rPr>
          <w:rFonts w:ascii="Courier New" w:hAnsi="Courier New" w:cs="Courier New"/>
          <w:sz w:val="20"/>
          <w:lang w:bidi="en-US"/>
        </w:rPr>
        <w:t xml:space="preserve">, </w:t>
      </w:r>
      <w:proofErr w:type="spellStart"/>
      <w:r w:rsidRPr="002472AE">
        <w:rPr>
          <w:rFonts w:ascii="Courier New" w:hAnsi="Courier New" w:cs="Courier New"/>
          <w:sz w:val="20"/>
          <w:lang w:bidi="en-US"/>
        </w:rPr>
        <w:t>buffer_src</w:t>
      </w:r>
      <w:proofErr w:type="spellEnd"/>
      <w:r w:rsidRPr="002472AE">
        <w:rPr>
          <w:rFonts w:ascii="Courier New" w:hAnsi="Courier New" w:cs="Courier New"/>
          <w:sz w:val="20"/>
          <w:lang w:bidi="en-US"/>
        </w:rPr>
        <w:t>)</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 /*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proofErr w:type="spellStart"/>
      <w:r w:rsidRPr="002472AE">
        <w:rPr>
          <w:rFonts w:ascii="Courier New" w:hAnsi="Courier New" w:cs="Courier New"/>
          <w:sz w:val="20"/>
          <w:lang w:bidi="en-US"/>
        </w:rPr>
        <w:t>strcpy</w:t>
      </w:r>
      <w:r>
        <w:rPr>
          <w:rFonts w:ascii="Courier New" w:hAnsi="Courier New" w:cs="Courier New"/>
          <w:sz w:val="20"/>
          <w:lang w:bidi="en-US"/>
        </w:rPr>
        <w:t>_s</w:t>
      </w:r>
      <w:proofErr w:type="spellEnd"/>
      <w:r>
        <w:rPr>
          <w:lang w:bidi="en-US"/>
        </w:rPr>
        <w:t xml:space="preserve"> and related 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43AA70DD" w14:textId="2457D9A0" w:rsidR="00610C7B" w:rsidRPr="00725810" w:rsidDel="006E043E" w:rsidRDefault="00610C7B" w:rsidP="00610C7B">
      <w:pPr>
        <w:rPr>
          <w:del w:id="275" w:author="Clive Pygott" w:date="2018-01-27T18:46:00Z"/>
        </w:rPr>
      </w:pPr>
      <w:del w:id="276" w:author="Clive Pygott" w:date="2018-01-27T18:46:00Z">
        <w:r w:rsidDel="006E043E">
          <w:delText>In addition to the general advice of TR 24772-1 subclause 6.8.5:</w:delText>
        </w:r>
      </w:del>
    </w:p>
    <w:p w14:paraId="79A1EF31" w14:textId="71703006" w:rsidR="006E043E" w:rsidRDefault="006E043E" w:rsidP="006E043E">
      <w:pPr>
        <w:pStyle w:val="ListParagraph"/>
        <w:widowControl w:val="0"/>
        <w:numPr>
          <w:ilvl w:val="0"/>
          <w:numId w:val="55"/>
        </w:numPr>
        <w:suppressLineNumbers/>
        <w:overflowPunct w:val="0"/>
        <w:adjustRightInd w:val="0"/>
        <w:spacing w:after="0"/>
        <w:rPr>
          <w:ins w:id="277" w:author="Clive Pygott" w:date="2018-01-27T18:46:00Z"/>
          <w:rFonts w:ascii="Calibri" w:eastAsia="Times New Roman" w:hAnsi="Calibri"/>
          <w:bCs/>
        </w:rPr>
      </w:pPr>
      <w:ins w:id="278" w:author="Clive Pygott" w:date="2018-01-27T18:46:00Z">
        <w:r>
          <w:rPr>
            <w:rFonts w:ascii="Calibri" w:eastAsia="Times New Roman" w:hAnsi="Calibri"/>
            <w:bCs/>
          </w:rPr>
          <w:t>Follow the guidelines of TR 24772-1 clause 6.8.5.</w:t>
        </w:r>
      </w:ins>
    </w:p>
    <w:p w14:paraId="6C4F6382" w14:textId="77777777" w:rsidR="002472AE" w:rsidRDefault="002472AE" w:rsidP="00610C7B">
      <w:pPr>
        <w:pStyle w:val="ListParagraph"/>
        <w:numPr>
          <w:ilvl w:val="0"/>
          <w:numId w:val="55"/>
        </w:numPr>
        <w:spacing w:after="0"/>
        <w:rPr>
          <w:lang w:bidi="en-US"/>
        </w:rPr>
      </w:pPr>
      <w:r>
        <w:rPr>
          <w:lang w:bidi="en-US"/>
        </w:rPr>
        <w:lastRenderedPageBreak/>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5B586158" w:rsidR="000C34C6" w:rsidRPr="006A46D3" w:rsidRDefault="000C34C6" w:rsidP="000C34C6">
      <w:pPr>
        <w:pStyle w:val="ListParagraph"/>
        <w:numPr>
          <w:ilvl w:val="0"/>
          <w:numId w:val="24"/>
        </w:numPr>
        <w:ind w:left="709"/>
        <w:rPr>
          <w:lang w:bidi="en-US"/>
        </w:rPr>
      </w:pPr>
      <w:commentRangeStart w:id="279"/>
      <w:r>
        <w:rPr>
          <w:lang w:bidi="en-US"/>
        </w:rPr>
        <w:t>Use the safer and more secure functions for string handling from the normative annex K of C11 [4], Bounds-checking interfaces, but always check each call for a returned error condition.</w:t>
      </w:r>
      <w:del w:id="280" w:author="Clive Pygott" w:date="2018-01-31T19:42:00Z">
        <w:r w:rsidDel="006E1DE1">
          <w:rPr>
            <w:lang w:bidi="en-US"/>
          </w:rPr>
          <w:delText xml:space="preserve">  </w:delText>
        </w:r>
      </w:del>
      <w:ins w:id="281" w:author="Clive Pygott" w:date="2018-01-31T19:42:00Z">
        <w:r w:rsidR="006E1DE1">
          <w:rPr>
            <w:lang w:bidi="en-US"/>
          </w:rPr>
          <w:t xml:space="preserve"> </w:t>
        </w:r>
      </w:ins>
    </w:p>
    <w:p w14:paraId="4BF0D3C6" w14:textId="1150CF1B" w:rsidR="002472AE" w:rsidRDefault="000C34C6" w:rsidP="007124F7">
      <w:pPr>
        <w:pStyle w:val="ListParagraph"/>
        <w:numPr>
          <w:ilvl w:val="0"/>
          <w:numId w:val="24"/>
        </w:numPr>
        <w:ind w:left="709"/>
        <w:rPr>
          <w:lang w:bidi="en-US"/>
        </w:rPr>
      </w:pPr>
      <w:r>
        <w:rPr>
          <w:lang w:bidi="en-US"/>
        </w:rPr>
        <w:t>Alternatively</w:t>
      </w:r>
      <w:commentRangeEnd w:id="279"/>
      <w:r w:rsidR="00083439">
        <w:rPr>
          <w:rStyle w:val="CommentReference"/>
        </w:rPr>
        <w:commentReference w:id="279"/>
      </w:r>
      <w:r>
        <w:rPr>
          <w:lang w:bidi="en-US"/>
        </w:rPr>
        <w:t>, u</w:t>
      </w:r>
      <w:r w:rsidR="002472AE">
        <w:rPr>
          <w:lang w:bidi="en-US"/>
        </w:rPr>
        <w:t xml:space="preserve">se length restrictive functions such as </w:t>
      </w:r>
      <w:proofErr w:type="spellStart"/>
      <w:r w:rsidR="002472AE">
        <w:rPr>
          <w:lang w:bidi="en-US"/>
        </w:rPr>
        <w:t>strncpy</w:t>
      </w:r>
      <w:proofErr w:type="spellEnd"/>
      <w:r w:rsidR="002472AE">
        <w:rPr>
          <w:lang w:bidi="en-US"/>
        </w:rPr>
        <w:t xml:space="preserve">() instead of </w:t>
      </w:r>
      <w:proofErr w:type="spellStart"/>
      <w:r w:rsidR="002472AE">
        <w:rPr>
          <w:lang w:bidi="en-US"/>
        </w:rPr>
        <w:t>strcpy</w:t>
      </w:r>
      <w:proofErr w:type="spellEnd"/>
      <w:r w:rsidR="002472AE">
        <w:rPr>
          <w:lang w:bidi="en-US"/>
        </w:rPr>
        <w:t>()</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gets().</w:t>
      </w:r>
    </w:p>
    <w:p w14:paraId="6060486F" w14:textId="6B16807A" w:rsidR="004C770C" w:rsidRPr="00CD6A7E" w:rsidRDefault="001456BA" w:rsidP="004C770C">
      <w:pPr>
        <w:pStyle w:val="Heading2"/>
        <w:rPr>
          <w:lang w:bidi="en-US"/>
        </w:rPr>
      </w:pPr>
      <w:bookmarkStart w:id="282" w:name="_Toc492365380"/>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266"/>
      <w:bookmarkEnd w:id="282"/>
    </w:p>
    <w:p w14:paraId="4710BDC7" w14:textId="23CF9176" w:rsidR="006A46D3" w:rsidRDefault="00406021" w:rsidP="006A46D3">
      <w:pPr>
        <w:pStyle w:val="Heading3"/>
        <w:rPr>
          <w:lang w:bidi="en-US"/>
        </w:rPr>
      </w:pPr>
      <w:bookmarkStart w:id="283"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0688AE0C"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 the value returned is undefined and in some cases may result in a program termination.</w:t>
      </w:r>
      <w:del w:id="284" w:author="Clive Pygott" w:date="2018-01-31T19:42:00Z">
        <w:r w:rsidDel="006E1DE1">
          <w:rPr>
            <w:lang w:bidi="en-US"/>
          </w:rPr>
          <w:delText xml:space="preserve">  </w:delText>
        </w:r>
      </w:del>
      <w:ins w:id="285" w:author="Clive Pygott" w:date="2018-01-31T19:42:00Z">
        <w:r w:rsidR="006E1DE1">
          <w:rPr>
            <w:lang w:bidi="en-US"/>
          </w:rPr>
          <w:t xml:space="preserve"> </w:t>
        </w:r>
      </w:ins>
      <w:r>
        <w:rPr>
          <w:lang w:bidi="en-US"/>
        </w:rPr>
        <w:t xml:space="preserve">For example, in C the following code is valid, though, for example, if </w:t>
      </w:r>
      <w:proofErr w:type="spellStart"/>
      <w:r>
        <w:rPr>
          <w:lang w:bidi="en-US"/>
        </w:rPr>
        <w:t>i</w:t>
      </w:r>
      <w:proofErr w:type="spellEnd"/>
      <w:r>
        <w:rPr>
          <w:lang w:bidi="en-US"/>
        </w:rPr>
        <w:t xml:space="preserve"> has the value 10, the result is undefined:</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foo(</w:t>
      </w:r>
      <w:proofErr w:type="spellStart"/>
      <w:r w:rsidRPr="002472AE">
        <w:rPr>
          <w:rFonts w:ascii="Courier New" w:hAnsi="Courier New" w:cs="Courier New"/>
          <w:sz w:val="20"/>
          <w:lang w:bidi="en-US"/>
        </w:rPr>
        <w:t>const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472AE">
        <w:rPr>
          <w:rFonts w:ascii="Courier New" w:hAnsi="Courier New" w:cs="Courier New"/>
          <w:sz w:val="20"/>
          <w:lang w:bidi="en-US"/>
        </w:rPr>
        <w:t>int</w:t>
      </w:r>
      <w:proofErr w:type="spellEnd"/>
      <w:r w:rsidRPr="002472AE">
        <w:rPr>
          <w:rFonts w:ascii="Courier New" w:hAnsi="Courier New" w:cs="Courier New"/>
          <w:sz w:val="20"/>
          <w:lang w:bidi="en-US"/>
        </w:rPr>
        <w:t xml:space="preserve"> x[]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w:t>
      </w:r>
      <w:proofErr w:type="spellStart"/>
      <w:r w:rsidRPr="002472AE">
        <w:rPr>
          <w:rFonts w:ascii="Courier New" w:hAnsi="Courier New" w:cs="Courier New"/>
          <w:sz w:val="20"/>
          <w:lang w:bidi="en-US"/>
        </w:rPr>
        <w:t>i</w:t>
      </w:r>
      <w:proofErr w:type="spellEnd"/>
      <w:r w:rsidRPr="002472AE">
        <w:rPr>
          <w:rFonts w:ascii="Courier New" w:hAnsi="Courier New" w:cs="Courier New"/>
          <w:sz w:val="20"/>
          <w:lang w:bidi="en-US"/>
        </w:rPr>
        <w:t>];</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r w:rsidR="003D09E2">
        <w:rPr>
          <w:rFonts w:ascii="Courier New" w:hAnsi="Courier New" w:cs="Courier New"/>
          <w:sz w:val="20"/>
          <w:lang w:bidi="en-US"/>
        </w:rPr>
        <w:t xml:space="preserve">x[10]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ins w:id="286" w:author="Clive Pygott" w:date="2018-01-27T18:47:00Z"/>
          <w:rFonts w:ascii="Calibri" w:eastAsia="Times New Roman" w:hAnsi="Calibri"/>
          <w:bCs/>
        </w:rPr>
      </w:pPr>
      <w:ins w:id="287" w:author="Clive Pygott" w:date="2018-01-27T18:47:00Z">
        <w:r>
          <w:rPr>
            <w:rFonts w:ascii="Calibri" w:eastAsia="Times New Roman" w:hAnsi="Calibri"/>
            <w:bCs/>
          </w:rPr>
          <w:t>Follow the guidelines of TR 24772-1 clause 6.9.5.</w:t>
        </w:r>
      </w:ins>
    </w:p>
    <w:p w14:paraId="1EAD4CDC" w14:textId="1F8D4801" w:rsidR="002472AE" w:rsidRDefault="002472AE" w:rsidP="007124F7">
      <w:pPr>
        <w:pStyle w:val="ListParagraph"/>
        <w:numPr>
          <w:ilvl w:val="0"/>
          <w:numId w:val="25"/>
        </w:numPr>
        <w:spacing w:after="0"/>
        <w:rPr>
          <w:lang w:bidi="en-US"/>
        </w:rPr>
      </w:pPr>
      <w:r>
        <w:rPr>
          <w:lang w:bidi="en-US"/>
        </w:rPr>
        <w:t>Perform range checking before accessing an array.</w:t>
      </w:r>
      <w:del w:id="288" w:author="Clive Pygott" w:date="2018-01-31T19:42:00Z">
        <w:r w:rsidDel="006E1DE1">
          <w:rPr>
            <w:lang w:bidi="en-US"/>
          </w:rPr>
          <w:delText xml:space="preserve">  </w:delText>
        </w:r>
      </w:del>
      <w:ins w:id="289" w:author="Clive Pygott" w:date="2018-01-31T19:42:00Z">
        <w:r w:rsidR="006E1DE1">
          <w:rPr>
            <w:lang w:bidi="en-US"/>
          </w:rPr>
          <w:t xml:space="preserve"> </w:t>
        </w:r>
      </w:ins>
      <w:r>
        <w:rPr>
          <w:lang w:bidi="en-US"/>
        </w:rPr>
        <w:t>In the interest of speed and efficiency, range checking only needs to be done when it cannot be statically shown that an access outside of the array cannot occur.</w:t>
      </w:r>
    </w:p>
    <w:p w14:paraId="04B163CF" w14:textId="282CD4C8"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3"/>
      </w:r>
      <w:r>
        <w:rPr>
          <w:lang w:bidi="en-US"/>
        </w:rPr>
        <w:t>.</w:t>
      </w:r>
      <w:del w:id="290" w:author="Clive Pygott" w:date="2018-01-31T19:42:00Z">
        <w:r w:rsidDel="006E1DE1">
          <w:rPr>
            <w:lang w:bidi="en-US"/>
          </w:rPr>
          <w:delText xml:space="preserve">  </w:delText>
        </w:r>
      </w:del>
      <w:ins w:id="291" w:author="Clive Pygott" w:date="2018-01-31T19:42:00Z">
        <w:r w:rsidR="006E1DE1">
          <w:rPr>
            <w:lang w:bidi="en-US"/>
          </w:rPr>
          <w:t xml:space="preserve"> </w:t>
        </w:r>
      </w:ins>
      <w:r>
        <w:rPr>
          <w:lang w:bidi="en-US"/>
        </w:rPr>
        <w:t>These are alternative string handling library functions.</w:t>
      </w:r>
      <w:del w:id="292" w:author="Clive Pygott" w:date="2018-01-31T19:42:00Z">
        <w:r w:rsidDel="006E1DE1">
          <w:rPr>
            <w:lang w:bidi="en-US"/>
          </w:rPr>
          <w:delText xml:space="preserve">  </w:delText>
        </w:r>
      </w:del>
      <w:ins w:id="293" w:author="Clive Pygott" w:date="2018-01-31T19:42:00Z">
        <w:r w:rsidR="006E1DE1">
          <w:rPr>
            <w:lang w:bidi="en-US"/>
          </w:rPr>
          <w:t xml:space="preserve"> </w:t>
        </w:r>
      </w:ins>
      <w:r>
        <w:rPr>
          <w:lang w:bidi="en-US"/>
        </w:rPr>
        <w:t>The functions verify that receiving buffers are large enough for the resulting strings being placed in them and ensure that resulting strings are null terminated.</w:t>
      </w:r>
    </w:p>
    <w:p w14:paraId="503C168C" w14:textId="1ECB1F67" w:rsidR="004C770C" w:rsidRPr="00CD6A7E" w:rsidRDefault="001456BA" w:rsidP="004C770C">
      <w:pPr>
        <w:pStyle w:val="Heading2"/>
        <w:rPr>
          <w:lang w:bidi="en-US"/>
        </w:rPr>
      </w:pPr>
      <w:bookmarkStart w:id="294" w:name="_Toc492365381"/>
      <w:r>
        <w:rPr>
          <w:lang w:bidi="en-US"/>
        </w:rPr>
        <w:lastRenderedPageBreak/>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283"/>
      <w:bookmarkEnd w:id="294"/>
    </w:p>
    <w:p w14:paraId="244EA6B0" w14:textId="50E3F55F" w:rsidR="006A46D3" w:rsidRDefault="00406021" w:rsidP="006A46D3">
      <w:pPr>
        <w:pStyle w:val="Heading3"/>
        <w:rPr>
          <w:lang w:bidi="en-US"/>
        </w:rPr>
      </w:pPr>
      <w:bookmarkStart w:id="295"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3B56749B" w:rsidR="00490A53" w:rsidRDefault="00490A53" w:rsidP="00490A53">
      <w:pPr>
        <w:spacing w:after="0"/>
        <w:rPr>
          <w:lang w:bidi="en-US"/>
        </w:rPr>
      </w:pPr>
      <w:r>
        <w:rPr>
          <w:lang w:bidi="en-US"/>
        </w:rPr>
        <w:t>A buffer overflow occurs when some number of bytes</w:t>
      </w:r>
      <w:del w:id="296" w:author="Clive Pygott" w:date="2018-01-31T19:42:00Z">
        <w:r w:rsidDel="006E1DE1">
          <w:rPr>
            <w:lang w:bidi="en-US"/>
          </w:rPr>
          <w:delText xml:space="preserve">  </w:delText>
        </w:r>
      </w:del>
      <w:ins w:id="297" w:author="Clive Pygott" w:date="2018-01-31T19:42:00Z">
        <w:r w:rsidR="006E1DE1">
          <w:rPr>
            <w:lang w:bidi="en-US"/>
          </w:rPr>
          <w:t xml:space="preserve"> </w:t>
        </w:r>
      </w:ins>
      <w:r>
        <w:rPr>
          <w:lang w:bidi="en-US"/>
        </w:rPr>
        <w:t>is copied from one buffer to another and the amount being copied is greater than is allocated for the destination buffer.</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proofErr w:type="spellStart"/>
      <w:r w:rsidR="00490A53" w:rsidRPr="00490A53">
        <w:rPr>
          <w:rFonts w:ascii="Courier New" w:hAnsi="Courier New" w:cs="Courier New"/>
          <w:sz w:val="20"/>
          <w:lang w:bidi="en-US"/>
        </w:rPr>
        <w:t>memcpy</w:t>
      </w:r>
      <w:proofErr w:type="spellEnd"/>
      <w:r w:rsidR="00490A53" w:rsidRPr="00490A53">
        <w:rPr>
          <w:rFonts w:ascii="Courier New" w:hAnsi="Courier New" w:cs="Courier New"/>
          <w:sz w:val="20"/>
          <w:lang w:bidi="en-US"/>
        </w:rPr>
        <w:t xml:space="preserve">(void * restrict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 restrict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proofErr w:type="spellStart"/>
      <w:r w:rsidR="00490A53" w:rsidRPr="00490A53">
        <w:rPr>
          <w:rFonts w:ascii="Courier New" w:hAnsi="Courier New" w:cs="Courier New"/>
          <w:sz w:val="20"/>
          <w:lang w:bidi="en-US"/>
        </w:rPr>
        <w:t>memmove</w:t>
      </w:r>
      <w:proofErr w:type="spellEnd"/>
      <w:r w:rsidR="00490A53" w:rsidRPr="00490A53">
        <w:rPr>
          <w:rFonts w:ascii="Courier New" w:hAnsi="Courier New" w:cs="Courier New"/>
          <w:sz w:val="20"/>
          <w:lang w:bidi="en-US"/>
        </w:rPr>
        <w:t xml:space="preserve">(void *s1, </w:t>
      </w:r>
      <w:proofErr w:type="spellStart"/>
      <w:r w:rsidR="00490A53" w:rsidRPr="00490A53">
        <w:rPr>
          <w:rFonts w:ascii="Courier New" w:hAnsi="Courier New" w:cs="Courier New"/>
          <w:sz w:val="20"/>
          <w:lang w:bidi="en-US"/>
        </w:rPr>
        <w:t>const</w:t>
      </w:r>
      <w:proofErr w:type="spellEnd"/>
      <w:r w:rsidR="00490A53" w:rsidRPr="00490A53">
        <w:rPr>
          <w:rFonts w:ascii="Courier New" w:hAnsi="Courier New" w:cs="Courier New"/>
          <w:sz w:val="20"/>
          <w:lang w:bidi="en-US"/>
        </w:rPr>
        <w:t xml:space="preserve"> void *s2, </w:t>
      </w:r>
      <w:proofErr w:type="spellStart"/>
      <w:r w:rsidR="00490A53" w:rsidRPr="00490A53">
        <w:rPr>
          <w:rFonts w:ascii="Courier New" w:hAnsi="Courier New" w:cs="Courier New"/>
          <w:sz w:val="20"/>
          <w:lang w:bidi="en-US"/>
        </w:rPr>
        <w:t>size_t</w:t>
      </w:r>
      <w:proofErr w:type="spellEnd"/>
      <w:r w:rsidR="00490A53" w:rsidRPr="00490A53">
        <w:rPr>
          <w:rFonts w:ascii="Courier New" w:hAnsi="Courier New" w:cs="Courier New"/>
          <w:sz w:val="20"/>
          <w:lang w:bidi="en-US"/>
        </w:rPr>
        <w:t xml:space="preserve"> n)</w:t>
      </w:r>
      <w:r w:rsidR="00490A53" w:rsidRPr="00490A53">
        <w:rPr>
          <w:sz w:val="20"/>
          <w:lang w:bidi="en-US"/>
        </w:rPr>
        <w:t xml:space="preserve">  </w:t>
      </w:r>
    </w:p>
    <w:p w14:paraId="5BBF2ED9" w14:textId="7E496D13" w:rsidR="00E56EF2" w:rsidRDefault="00490A53" w:rsidP="00490A53">
      <w:pPr>
        <w:spacing w:after="0"/>
        <w:rPr>
          <w:lang w:bidi="en-US"/>
        </w:rPr>
      </w:pPr>
      <w:r>
        <w:rPr>
          <w:lang w:bidi="en-US"/>
        </w:rPr>
        <w:t xml:space="preserve">are used to copy the contents from one area to another.  </w:t>
      </w:r>
      <w:proofErr w:type="spellStart"/>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proofErr w:type="spellEnd"/>
      <w:r w:rsidR="00CA1CA1">
        <w:rPr>
          <w:rFonts w:ascii="Courier New" w:hAnsi="Courier New" w:cs="Courier New"/>
          <w:sz w:val="20"/>
          <w:lang w:bidi="en-US"/>
        </w:rPr>
        <w:t>()</w:t>
      </w:r>
      <w:r>
        <w:rPr>
          <w:lang w:bidi="en-US"/>
        </w:rPr>
        <w:t xml:space="preserve"> and </w:t>
      </w:r>
      <w:proofErr w:type="spellStart"/>
      <w:r w:rsidR="00CA1CA1">
        <w:rPr>
          <w:rFonts w:ascii="Courier New" w:hAnsi="Courier New" w:cs="Courier New"/>
          <w:sz w:val="20"/>
          <w:lang w:bidi="en-US"/>
        </w:rPr>
        <w:t>memmove</w:t>
      </w:r>
      <w:proofErr w:type="spellEnd"/>
      <w:r w:rsidR="00CA1CA1">
        <w:rPr>
          <w:rFonts w:ascii="Courier New" w:hAnsi="Courier New" w:cs="Courier New"/>
          <w:sz w:val="20"/>
          <w:lang w:bidi="en-US"/>
        </w:rPr>
        <w:t>()</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del w:id="298" w:author="Clive Pygott" w:date="2018-01-31T19:42:00Z">
        <w:r w:rsidDel="006E1DE1">
          <w:rPr>
            <w:lang w:bidi="en-US"/>
          </w:rPr>
          <w:delText xml:space="preserve">  </w:delText>
        </w:r>
      </w:del>
      <w:ins w:id="299" w:author="Clive Pygott" w:date="2018-01-31T19:42:00Z">
        <w:r w:rsidR="006E1DE1">
          <w:rPr>
            <w:lang w:bidi="en-US"/>
          </w:rPr>
          <w:t xml:space="preserve"> </w:t>
        </w:r>
      </w:ins>
      <w:r>
        <w:rPr>
          <w:lang w:bidi="en-US"/>
        </w:rPr>
        <w:t>It is assumed that the calling routine has ensured that adequate space has been provided in the destination.</w:t>
      </w:r>
      <w:del w:id="300" w:author="Clive Pygott" w:date="2018-01-31T19:42:00Z">
        <w:r w:rsidDel="006E1DE1">
          <w:rPr>
            <w:lang w:bidi="en-US"/>
          </w:rPr>
          <w:delText xml:space="preserve">  </w:delText>
        </w:r>
      </w:del>
      <w:ins w:id="301" w:author="Clive Pygott" w:date="2018-01-31T19:42:00Z">
        <w:r w:rsidR="006E1DE1">
          <w:rPr>
            <w:lang w:bidi="en-US"/>
          </w:rPr>
          <w:t xml:space="preserve"> </w:t>
        </w:r>
      </w:ins>
      <w:r>
        <w:rPr>
          <w:lang w:bidi="en-US"/>
        </w:rPr>
        <w:t>Problems can arise when the destination buffer is too small to receive the amount of data being copied</w:t>
      </w:r>
      <w:del w:id="302" w:author="Clive Pygott" w:date="2018-03-19T19:26:00Z">
        <w:r w:rsidDel="00662283">
          <w:rPr>
            <w:lang w:bidi="en-US"/>
          </w:rPr>
          <w:delText xml:space="preserve"> or if the indices being used for either the source or destination are no</w:delText>
        </w:r>
        <w:r w:rsidR="00504DC3" w:rsidDel="00662283">
          <w:rPr>
            <w:lang w:bidi="en-US"/>
          </w:rPr>
          <w:delText>t the intended indices</w:delText>
        </w:r>
      </w:del>
      <w:r w:rsidR="00504DC3">
        <w:rPr>
          <w:lang w:bidi="en-US"/>
        </w:rPr>
        <w:t>.</w:t>
      </w:r>
    </w:p>
    <w:p w14:paraId="2408BB6E" w14:textId="18D1A3FD" w:rsidR="00E908B4" w:rsidRDefault="00E908B4" w:rsidP="00490A53">
      <w:pPr>
        <w:spacing w:after="0"/>
        <w:rPr>
          <w:lang w:bidi="en-US"/>
        </w:rPr>
      </w:pPr>
    </w:p>
    <w:p w14:paraId="3D8CD31D" w14:textId="6D25F540" w:rsidR="00E908B4" w:rsidRDefault="00E908B4" w:rsidP="00490A53">
      <w:pPr>
        <w:spacing w:after="0"/>
        <w:rPr>
          <w:lang w:bidi="en-US"/>
        </w:rPr>
      </w:pPr>
      <w:r>
        <w:rPr>
          <w:lang w:bidi="en-US"/>
        </w:rPr>
        <w:t xml:space="preserve">A separate issue is that </w:t>
      </w:r>
      <w:proofErr w:type="spellStart"/>
      <w:r>
        <w:rPr>
          <w:lang w:bidi="en-US"/>
        </w:rPr>
        <w:t>memcpy</w:t>
      </w:r>
      <w:proofErr w:type="spellEnd"/>
      <w:r>
        <w:rPr>
          <w:lang w:bidi="en-US"/>
        </w:rPr>
        <w:t xml:space="preserve"> assumes that the memory blocks pointed to by s1 and s2 are non-overlapping. If this assumption is false, the program’s </w:t>
      </w:r>
      <w:proofErr w:type="spellStart"/>
      <w:r>
        <w:rPr>
          <w:lang w:bidi="en-US"/>
        </w:rPr>
        <w:t>behaviour</w:t>
      </w:r>
      <w:proofErr w:type="spellEnd"/>
      <w:r>
        <w:rPr>
          <w:lang w:bidi="en-US"/>
        </w:rPr>
        <w:t xml:space="preserve"> is undefined.</w:t>
      </w:r>
      <w:del w:id="303" w:author="Clive Pygott" w:date="2018-01-31T19:42:00Z">
        <w:r w:rsidDel="006E1DE1">
          <w:rPr>
            <w:lang w:bidi="en-US"/>
          </w:rPr>
          <w:delText xml:space="preserve">  </w:delText>
        </w:r>
      </w:del>
      <w:ins w:id="304" w:author="Clive Pygott" w:date="2018-01-31T19:42:00Z">
        <w:r w:rsidR="006E1DE1">
          <w:rPr>
            <w:lang w:bidi="en-US"/>
          </w:rPr>
          <w:t xml:space="preserve"> </w:t>
        </w:r>
      </w:ins>
      <w:r>
        <w:rPr>
          <w:lang w:bidi="en-US"/>
        </w:rPr>
        <w:t xml:space="preserve">This restriction does not apply to </w:t>
      </w:r>
      <w:proofErr w:type="spellStart"/>
      <w:r>
        <w:rPr>
          <w:lang w:bidi="en-US"/>
        </w:rPr>
        <w:t>memmove</w:t>
      </w:r>
      <w:proofErr w:type="spellEnd"/>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133E144E"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proofErr w:type="spellStart"/>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proofErr w:type="spellEnd"/>
      <w:r w:rsidR="003D09E2">
        <w:rPr>
          <w:rFonts w:ascii="Courier New" w:hAnsi="Courier New" w:cs="Courier New"/>
          <w:sz w:val="20"/>
          <w:lang w:bidi="en-US"/>
        </w:rPr>
        <w:t>()</w:t>
      </w:r>
      <w:r w:rsidR="003D09E2">
        <w:rPr>
          <w:lang w:bidi="en-US"/>
        </w:rPr>
        <w:t xml:space="preserve"> and </w:t>
      </w:r>
      <w:proofErr w:type="spellStart"/>
      <w:r w:rsidR="003D09E2">
        <w:rPr>
          <w:rFonts w:ascii="Courier New" w:hAnsi="Courier New" w:cs="Courier New"/>
          <w:sz w:val="20"/>
          <w:lang w:bidi="en-US"/>
        </w:rPr>
        <w:t>memmove</w:t>
      </w:r>
      <w:proofErr w:type="spellEnd"/>
      <w:r w:rsidR="003D09E2">
        <w:rPr>
          <w:rFonts w:ascii="Courier New" w:hAnsi="Courier New" w:cs="Courier New"/>
          <w:sz w:val="20"/>
          <w:lang w:bidi="en-US"/>
        </w:rPr>
        <w:t>()</w:t>
      </w:r>
      <w:r>
        <w:rPr>
          <w:lang w:bidi="en-US"/>
        </w:rPr>
        <w:t>.</w:t>
      </w:r>
      <w:del w:id="305" w:author="Clive Pygott" w:date="2018-01-31T19:42:00Z">
        <w:r w:rsidDel="006E1DE1">
          <w:rPr>
            <w:lang w:bidi="en-US"/>
          </w:rPr>
          <w:delText xml:space="preserve">  </w:delText>
        </w:r>
      </w:del>
      <w:ins w:id="306" w:author="Clive Pygott" w:date="2018-01-31T19:42:00Z">
        <w:r w:rsidR="006E1DE1">
          <w:rPr>
            <w:lang w:bidi="en-US"/>
          </w:rPr>
          <w:t xml:space="preserve"> </w:t>
        </w:r>
      </w:ins>
      <w:r>
        <w:rPr>
          <w:lang w:bidi="en-US"/>
        </w:rPr>
        <w:t>These functions do not perform bounds checking automatically.</w:t>
      </w:r>
      <w:del w:id="307" w:author="Clive Pygott" w:date="2018-01-31T19:43:00Z">
        <w:r w:rsidDel="006E1DE1">
          <w:rPr>
            <w:lang w:bidi="en-US"/>
          </w:rPr>
          <w:delText xml:space="preserve">  </w:delText>
        </w:r>
      </w:del>
      <w:ins w:id="308" w:author="Clive Pygott" w:date="2018-01-31T19:43:00Z">
        <w:r w:rsidR="006E1DE1">
          <w:rPr>
            <w:lang w:bidi="en-US"/>
          </w:rPr>
          <w:t xml:space="preserve"> </w:t>
        </w:r>
      </w:ins>
      <w:r>
        <w:rPr>
          <w:lang w:bidi="en-US"/>
        </w:rPr>
        <w:t>In the interest of speed and efficiency, range checking only needs to be done when it cannot be statically shown that an access outside of the array cannot occur</w:t>
      </w:r>
    </w:p>
    <w:p w14:paraId="6B4026E5" w14:textId="2BDC9FDA" w:rsidR="00490A53" w:rsidRDefault="001B4CDE" w:rsidP="007124F7">
      <w:pPr>
        <w:pStyle w:val="ListParagraph"/>
        <w:numPr>
          <w:ilvl w:val="0"/>
          <w:numId w:val="26"/>
        </w:numPr>
        <w:spacing w:after="0"/>
        <w:rPr>
          <w:lang w:bidi="en-US"/>
        </w:rPr>
      </w:pPr>
      <w:commentRangeStart w:id="309"/>
      <w:r>
        <w:rPr>
          <w:lang w:bidi="en-US"/>
        </w:rPr>
        <w:t>For any functions defined with two or more restrict pointers, ensure that the arrays pointed to do not overlap</w:t>
      </w:r>
      <w:commentRangeEnd w:id="309"/>
      <w:r w:rsidR="00083439">
        <w:rPr>
          <w:rStyle w:val="CommentReference"/>
        </w:rPr>
        <w:commentReference w:id="309"/>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4"/>
      </w:r>
      <w:r>
        <w:rPr>
          <w:lang w:bidi="en-US"/>
        </w:rPr>
        <w:t>.</w:t>
      </w:r>
    </w:p>
    <w:p w14:paraId="41C229C9" w14:textId="4F775A6B" w:rsidR="004C770C" w:rsidRPr="00CD6A7E" w:rsidRDefault="001456BA" w:rsidP="004C770C">
      <w:pPr>
        <w:pStyle w:val="Heading2"/>
        <w:rPr>
          <w:lang w:bidi="en-US"/>
        </w:rPr>
      </w:pPr>
      <w:bookmarkStart w:id="310" w:name="_Toc492365382"/>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295"/>
      <w:bookmarkEnd w:id="310"/>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5ECBC9DD" w:rsidR="008B5127" w:rsidRDefault="008B5127" w:rsidP="008B5127">
      <w:pPr>
        <w:rPr>
          <w:lang w:bidi="en-US"/>
        </w:rPr>
      </w:pPr>
      <w:r>
        <w:rPr>
          <w:lang w:bidi="en-US"/>
        </w:rPr>
        <w:t>C allows casting the value of a pointer to and from another data type.</w:t>
      </w:r>
      <w:del w:id="311" w:author="Clive Pygott" w:date="2018-01-31T19:43:00Z">
        <w:r w:rsidDel="006E1DE1">
          <w:rPr>
            <w:lang w:bidi="en-US"/>
          </w:rPr>
          <w:delText xml:space="preserve">  </w:delText>
        </w:r>
      </w:del>
      <w:ins w:id="312" w:author="Clive Pygott" w:date="2018-01-31T19:43:00Z">
        <w:r w:rsidR="006E1DE1">
          <w:rPr>
            <w:lang w:bidi="en-US"/>
          </w:rPr>
          <w:t xml:space="preserve"> </w:t>
        </w:r>
      </w:ins>
      <w:r>
        <w:rPr>
          <w:lang w:bidi="en-US"/>
        </w:rPr>
        <w:t>These conversions can cause unexpected changes to pointer values.</w:t>
      </w:r>
    </w:p>
    <w:p w14:paraId="5043ACB2" w14:textId="38C6919C" w:rsidR="00290D95" w:rsidRDefault="00290D95" w:rsidP="00FD01C0">
      <w:pPr>
        <w:spacing w:after="0"/>
        <w:rPr>
          <w:lang w:bidi="en-US"/>
        </w:rPr>
      </w:pPr>
      <w:r>
        <w:rPr>
          <w:lang w:bidi="en-US"/>
        </w:rPr>
        <w:t xml:space="preserve">If a pointer is cast to a different type and then pointer arithmetic applied (including array indexing) then the memory accessed may not be that intended.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 xml:space="preserve">basic type (like </w:t>
      </w:r>
      <w:proofErr w:type="spellStart"/>
      <w:r>
        <w:rPr>
          <w:lang w:bidi="en-US"/>
        </w:rPr>
        <w:t>int</w:t>
      </w:r>
      <w:proofErr w:type="spellEnd"/>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object type to void*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One specific recommendation is that a macro is used to ensure that when malloc is used to allocate space for an object or array of a particular type, the result of malloc 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makeObjectOfTypeT</w:t>
      </w:r>
      <w:proofErr w:type="spellEnd"/>
      <w:r w:rsidRPr="00204C6B">
        <w:rPr>
          <w:rFonts w:ascii="Courier New" w:hAnsi="Courier New" w:cs="Courier New"/>
          <w:sz w:val="18"/>
          <w:lang w:bidi="en-US"/>
        </w:rPr>
        <w:t xml:space="preserve">(T)    </w:t>
      </w:r>
      <w:r>
        <w:rPr>
          <w:rFonts w:ascii="Courier New" w:hAnsi="Courier New" w:cs="Courier New"/>
          <w:sz w:val="18"/>
          <w:lang w:bidi="en-US"/>
        </w:rPr>
        <w:t xml:space="preserve"> </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w:t>
      </w:r>
      <w:proofErr w:type="spellStart"/>
      <w:r w:rsidRPr="00204C6B">
        <w:rPr>
          <w:rFonts w:ascii="Courier New" w:hAnsi="Courier New" w:cs="Courier New"/>
          <w:sz w:val="18"/>
          <w:lang w:bidi="en-US"/>
        </w:rPr>
        <w:t>makeArrayOfTypeT</w:t>
      </w:r>
      <w:proofErr w:type="spellEnd"/>
      <w:r w:rsidRPr="00204C6B">
        <w:rPr>
          <w:rFonts w:ascii="Courier New" w:hAnsi="Courier New" w:cs="Courier New"/>
          <w:sz w:val="18"/>
          <w:lang w:bidi="en-US"/>
        </w:rPr>
        <w:t xml:space="preserve">(T, N)   </w:t>
      </w:r>
      <w:r>
        <w:rPr>
          <w:rFonts w:ascii="Courier New" w:hAnsi="Courier New" w:cs="Courier New"/>
          <w:sz w:val="18"/>
          <w:lang w:bidi="en-US"/>
        </w:rPr>
        <w:t>(</w:t>
      </w:r>
      <w:r w:rsidRPr="00204C6B">
        <w:rPr>
          <w:rFonts w:ascii="Courier New" w:hAnsi="Courier New" w:cs="Courier New"/>
          <w:sz w:val="18"/>
          <w:lang w:bidi="en-US"/>
        </w:rPr>
        <w:t>T*)malloc(</w:t>
      </w:r>
      <w:proofErr w:type="spellStart"/>
      <w:r w:rsidRPr="00204C6B">
        <w:rPr>
          <w:rFonts w:ascii="Courier New" w:hAnsi="Courier New" w:cs="Courier New"/>
          <w:sz w:val="18"/>
          <w:lang w:bidi="en-US"/>
        </w:rPr>
        <w:t>sizeof</w:t>
      </w:r>
      <w:proofErr w:type="spellEnd"/>
      <w:r w:rsidRPr="00204C6B">
        <w:rPr>
          <w:rFonts w:ascii="Courier New" w:hAnsi="Courier New" w:cs="Courier New"/>
          <w:sz w:val="18"/>
          <w:lang w:bidi="en-US"/>
        </w:rPr>
        <w:t xml:space="preserve">(T)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r w:rsidR="00FD01C0" w:rsidRPr="003D09E2">
        <w:rPr>
          <w:rFonts w:ascii="Courier New" w:hAnsi="Courier New" w:cs="Courier New"/>
          <w:sz w:val="20"/>
          <w:szCs w:val="20"/>
        </w:rPr>
        <w:t>malloc</w:t>
      </w:r>
      <w:r w:rsidR="00FD01C0">
        <w:t xml:space="preserve">  to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0E5E210E" w:rsidR="004C770C" w:rsidRPr="00CD6A7E" w:rsidRDefault="001456BA" w:rsidP="004C770C">
      <w:pPr>
        <w:pStyle w:val="Heading2"/>
        <w:rPr>
          <w:lang w:bidi="en-US"/>
        </w:rPr>
      </w:pPr>
      <w:bookmarkStart w:id="313" w:name="_Toc310518167"/>
      <w:bookmarkStart w:id="314" w:name="_Toc492365383"/>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313"/>
      <w:bookmarkEnd w:id="314"/>
    </w:p>
    <w:p w14:paraId="74CF3D4C" w14:textId="4D7D8A54" w:rsidR="008B5127" w:rsidRDefault="008B5127" w:rsidP="008B5127">
      <w:pPr>
        <w:pStyle w:val="Heading3"/>
        <w:rPr>
          <w:lang w:bidi="en-US"/>
        </w:rPr>
      </w:pPr>
      <w:bookmarkStart w:id="315" w:name="_Toc310518168"/>
      <w:r>
        <w:rPr>
          <w:lang w:bidi="en-US"/>
        </w:rPr>
        <w:t xml:space="preserve">6.12.1 </w:t>
      </w:r>
      <w:r w:rsidRPr="00CD6A7E">
        <w:rPr>
          <w:lang w:bidi="en-US"/>
        </w:rPr>
        <w:t>Applicability to language</w:t>
      </w:r>
    </w:p>
    <w:p w14:paraId="49AED258" w14:textId="1AD4FF8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del w:id="316" w:author="Clive Pygott" w:date="2018-01-31T19:43:00Z">
        <w:r w:rsidDel="006E1DE1">
          <w:rPr>
            <w:lang w:bidi="en-US"/>
          </w:rPr>
          <w:delText xml:space="preserve">  </w:delText>
        </w:r>
      </w:del>
      <w:ins w:id="317" w:author="Clive Pygott" w:date="2018-01-31T19:43:00Z">
        <w:r w:rsidR="006E1DE1">
          <w:rPr>
            <w:lang w:bidi="en-US"/>
          </w:rPr>
          <w:t xml:space="preserve"> </w:t>
        </w:r>
      </w:ins>
      <w:r>
        <w:rPr>
          <w:lang w:bidi="en-US"/>
        </w:rPr>
        <w:t xml:space="preserve">For instance, when adding a value to the byte address of a 4-byte integer, the value is scaled by a factor 4 and then added to the pointer. The effect of this scaling is that if a pointer P points to the </w:t>
      </w:r>
      <w:proofErr w:type="spellStart"/>
      <w:r>
        <w:rPr>
          <w:lang w:bidi="en-US"/>
        </w:rPr>
        <w:t>i-th</w:t>
      </w:r>
      <w:proofErr w:type="spellEnd"/>
      <w:r>
        <w:rPr>
          <w:lang w:bidi="en-US"/>
        </w:rPr>
        <w:t xml:space="preserve"> element of an array object, then (P) + N will point to the </w:t>
      </w:r>
      <w:proofErr w:type="spellStart"/>
      <w:r>
        <w:rPr>
          <w:lang w:bidi="en-US"/>
        </w:rPr>
        <w:t>i+n-th</w:t>
      </w:r>
      <w:proofErr w:type="spellEnd"/>
      <w:r>
        <w:rPr>
          <w:lang w:bidi="en-US"/>
        </w:rPr>
        <w:t xml:space="preserve"> element of the array.</w:t>
      </w:r>
      <w:del w:id="318" w:author="Clive Pygott" w:date="2018-01-31T19:43:00Z">
        <w:r w:rsidDel="006E1DE1">
          <w:rPr>
            <w:lang w:bidi="en-US"/>
          </w:rPr>
          <w:delText xml:space="preserve">  </w:delText>
        </w:r>
      </w:del>
      <w:ins w:id="319" w:author="Clive Pygott" w:date="2018-01-31T19:43:00Z">
        <w:r w:rsidR="006E1DE1">
          <w:rPr>
            <w:lang w:bidi="en-US"/>
          </w:rPr>
          <w:t xml:space="preserve"> </w:t>
        </w:r>
      </w:ins>
      <w:r>
        <w:rPr>
          <w:lang w:bidi="en-US"/>
        </w:rPr>
        <w:t>Failing to understand how pointer arithmetic works can lead to miscalculations that result in serious errors, such as buffer overflows.</w:t>
      </w:r>
    </w:p>
    <w:p w14:paraId="52C85DFF" w14:textId="3D6E1F5A" w:rsidR="008B5127" w:rsidRDefault="008B5127" w:rsidP="008B5127">
      <w:pPr>
        <w:spacing w:after="0"/>
        <w:rPr>
          <w:lang w:bidi="en-US"/>
        </w:rPr>
      </w:pPr>
      <w:r>
        <w:rPr>
          <w:lang w:bidi="en-US"/>
        </w:rPr>
        <w:t>In C, arrays have a strong relationship to pointers.</w:t>
      </w:r>
      <w:del w:id="320" w:author="Clive Pygott" w:date="2018-01-31T19:43:00Z">
        <w:r w:rsidDel="006E1DE1">
          <w:rPr>
            <w:lang w:bidi="en-US"/>
          </w:rPr>
          <w:delText xml:space="preserve">  </w:delText>
        </w:r>
      </w:del>
      <w:ins w:id="321" w:author="Clive Pygott" w:date="2018-01-31T19:43:00Z">
        <w:r w:rsidR="006E1DE1">
          <w:rPr>
            <w:lang w:bidi="en-US"/>
          </w:rPr>
          <w:t xml:space="preserve"> </w:t>
        </w:r>
      </w:ins>
      <w:r>
        <w:rPr>
          <w:lang w:bidi="en-US"/>
        </w:rPr>
        <w:t>The following example will illustrate arithmetic in C involving a pointer and how the operation is done relative to the size of the pointer's target.</w:t>
      </w:r>
      <w:del w:id="322" w:author="Clive Pygott" w:date="2018-01-31T19:43:00Z">
        <w:r w:rsidDel="006E1DE1">
          <w:rPr>
            <w:lang w:bidi="en-US"/>
          </w:rPr>
          <w:delText xml:space="preserve">  </w:delText>
        </w:r>
      </w:del>
      <w:ins w:id="323" w:author="Clive Pygott" w:date="2018-01-31T19:43:00Z">
        <w:r w:rsidR="006E1DE1">
          <w:rPr>
            <w:lang w:bidi="en-US"/>
          </w:rPr>
          <w:t xml:space="preserve"> </w:t>
        </w:r>
      </w:ins>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buf_ptr</w:t>
      </w:r>
      <w:proofErr w:type="spellEnd"/>
      <w:r w:rsidRPr="008B5127">
        <w:rPr>
          <w:rFonts w:ascii="Courier New" w:hAnsi="Courier New" w:cs="Courier New"/>
          <w:sz w:val="20"/>
          <w:lang w:bidi="en-US"/>
        </w:rPr>
        <w:t xml:space="preserve"> = </w:t>
      </w:r>
      <w:proofErr w:type="spellStart"/>
      <w:r w:rsidRPr="008B5127">
        <w:rPr>
          <w:rFonts w:ascii="Courier New" w:hAnsi="Courier New" w:cs="Courier New"/>
          <w:sz w:val="20"/>
          <w:lang w:bidi="en-US"/>
        </w:rPr>
        <w:t>buf</w:t>
      </w:r>
      <w:proofErr w:type="spellEnd"/>
      <w:r w:rsidRPr="008B5127">
        <w:rPr>
          <w:rFonts w:ascii="Courier New" w:hAnsi="Courier New" w:cs="Courier New"/>
          <w:sz w:val="20"/>
          <w:lang w:bidi="en-US"/>
        </w:rPr>
        <w:t>;</w:t>
      </w:r>
    </w:p>
    <w:p w14:paraId="6A58CCAB" w14:textId="77777777" w:rsidR="008B5127" w:rsidRPr="008B5127" w:rsidRDefault="008B5127" w:rsidP="008B5127">
      <w:pPr>
        <w:spacing w:after="0"/>
        <w:rPr>
          <w:rFonts w:ascii="Courier New" w:hAnsi="Courier New" w:cs="Courier New"/>
          <w:sz w:val="20"/>
          <w:lang w:bidi="en-US"/>
        </w:rPr>
      </w:pPr>
    </w:p>
    <w:p w14:paraId="71EAC484" w14:textId="534E6A96" w:rsidR="008B5127" w:rsidRDefault="008B5127" w:rsidP="001802D2">
      <w:pPr>
        <w:spacing w:after="0"/>
        <w:rPr>
          <w:lang w:bidi="en-US"/>
        </w:rPr>
      </w:pPr>
      <w:r>
        <w:rPr>
          <w:lang w:bidi="en-US"/>
        </w:rPr>
        <w:t xml:space="preserve">where the address of </w:t>
      </w:r>
      <w:proofErr w:type="spellStart"/>
      <w:r w:rsidRPr="001802D2">
        <w:rPr>
          <w:rFonts w:ascii="Courier New" w:hAnsi="Courier New" w:cs="Courier New"/>
          <w:sz w:val="20"/>
          <w:lang w:bidi="en-US"/>
        </w:rPr>
        <w:t>buf</w:t>
      </w:r>
      <w:proofErr w:type="spellEnd"/>
      <w:r>
        <w:rPr>
          <w:lang w:bidi="en-US"/>
        </w:rPr>
        <w:t xml:space="preserve"> is </w:t>
      </w:r>
      <w:r w:rsidRPr="001802D2">
        <w:rPr>
          <w:rFonts w:ascii="Courier New" w:hAnsi="Courier New" w:cs="Courier New"/>
          <w:sz w:val="20"/>
          <w:lang w:bidi="en-US"/>
        </w:rPr>
        <w:t>0x1234,</w:t>
      </w:r>
      <w:r>
        <w:rPr>
          <w:lang w:bidi="en-US"/>
        </w:rPr>
        <w:t xml:space="preserve"> after the assignment </w:t>
      </w:r>
      <w:proofErr w:type="spellStart"/>
      <w:r w:rsidRPr="001802D2">
        <w:rPr>
          <w:rFonts w:ascii="Courier New" w:hAnsi="Courier New" w:cs="Courier New"/>
          <w:sz w:val="20"/>
          <w:lang w:bidi="en-US"/>
        </w:rPr>
        <w:t>buf_ptr</w:t>
      </w:r>
      <w:proofErr w:type="spellEnd"/>
      <w:r>
        <w:rPr>
          <w:lang w:bidi="en-US"/>
        </w:rPr>
        <w:t xml:space="preserve"> points to </w:t>
      </w:r>
      <w:proofErr w:type="spellStart"/>
      <w:r w:rsidRPr="001802D2">
        <w:rPr>
          <w:rFonts w:ascii="Courier New" w:hAnsi="Courier New" w:cs="Courier New"/>
          <w:sz w:val="20"/>
          <w:lang w:bidi="en-US"/>
        </w:rPr>
        <w:t>buf</w:t>
      </w:r>
      <w:proofErr w:type="spellEnd"/>
      <w:r w:rsidRPr="001802D2">
        <w:rPr>
          <w:rFonts w:ascii="Courier New" w:hAnsi="Courier New" w:cs="Courier New"/>
          <w:sz w:val="20"/>
          <w:lang w:bidi="en-US"/>
        </w:rPr>
        <w:t>[0].</w:t>
      </w:r>
      <w:r>
        <w:rPr>
          <w:lang w:bidi="en-US"/>
        </w:rPr>
        <w:t xml:space="preserve"> Adding 1 to </w:t>
      </w:r>
      <w:proofErr w:type="spellStart"/>
      <w:r w:rsidRPr="001802D2">
        <w:rPr>
          <w:rFonts w:ascii="Courier New" w:hAnsi="Courier New" w:cs="Courier New"/>
          <w:sz w:val="20"/>
          <w:lang w:bidi="en-US"/>
        </w:rPr>
        <w:t>buf_ptr</w:t>
      </w:r>
      <w:proofErr w:type="spellEnd"/>
      <w:r>
        <w:rPr>
          <w:lang w:bidi="en-US"/>
        </w:rPr>
        <w:t xml:space="preserve"> will result in </w:t>
      </w:r>
      <w:proofErr w:type="spellStart"/>
      <w:r w:rsidRPr="001802D2">
        <w:rPr>
          <w:rFonts w:ascii="Courier New" w:hAnsi="Courier New" w:cs="Courier New"/>
          <w:sz w:val="20"/>
          <w:lang w:bidi="en-US"/>
        </w:rPr>
        <w:t>buf_pt</w:t>
      </w:r>
      <w:r w:rsidR="001802D2">
        <w:rPr>
          <w:rFonts w:ascii="Courier New" w:hAnsi="Courier New" w:cs="Courier New"/>
          <w:sz w:val="20"/>
          <w:lang w:bidi="en-US"/>
        </w:rPr>
        <w:t>r</w:t>
      </w:r>
      <w:proofErr w:type="spellEnd"/>
      <w:r w:rsidR="001802D2">
        <w:rPr>
          <w:rFonts w:ascii="Courier New" w:hAnsi="Courier New" w:cs="Courier New"/>
          <w:sz w:val="20"/>
          <w:lang w:bidi="en-US"/>
        </w:rPr>
        <w:t xml:space="preserve"> == 0x1238</w:t>
      </w:r>
      <w:r>
        <w:rPr>
          <w:lang w:bidi="en-US"/>
        </w:rPr>
        <w:t xml:space="preserve"> on a host where an </w:t>
      </w:r>
      <w:proofErr w:type="spellStart"/>
      <w:r w:rsidR="001802D2">
        <w:rPr>
          <w:rFonts w:ascii="Courier New" w:hAnsi="Courier New" w:cs="Courier New"/>
          <w:sz w:val="20"/>
          <w:lang w:bidi="en-US"/>
        </w:rPr>
        <w:t>int</w:t>
      </w:r>
      <w:proofErr w:type="spellEnd"/>
      <w:r>
        <w:rPr>
          <w:lang w:bidi="en-US"/>
        </w:rPr>
        <w:t xml:space="preserve"> </w:t>
      </w:r>
      <w:r w:rsidR="001802D2">
        <w:rPr>
          <w:lang w:bidi="en-US"/>
        </w:rPr>
        <w:t xml:space="preserve">is 4 bytes; </w:t>
      </w:r>
      <w:proofErr w:type="spellStart"/>
      <w:r w:rsidR="001802D2" w:rsidRPr="001802D2">
        <w:rPr>
          <w:rFonts w:ascii="Courier New" w:hAnsi="Courier New" w:cs="Courier New"/>
          <w:sz w:val="20"/>
          <w:lang w:bidi="en-US"/>
        </w:rPr>
        <w:t>buf_ptr</w:t>
      </w:r>
      <w:proofErr w:type="spellEnd"/>
      <w:r>
        <w:rPr>
          <w:lang w:bidi="en-US"/>
        </w:rPr>
        <w:t xml:space="preserve"> will then point to </w:t>
      </w:r>
      <w:proofErr w:type="spellStart"/>
      <w:r w:rsidRPr="001802D2">
        <w:rPr>
          <w:rFonts w:ascii="Courier New" w:hAnsi="Courier New" w:cs="Courier New"/>
          <w:sz w:val="20"/>
          <w:lang w:bidi="en-US"/>
        </w:rPr>
        <w:t>buf</w:t>
      </w:r>
      <w:proofErr w:type="spellEnd"/>
      <w:r w:rsidRPr="001802D2">
        <w:rPr>
          <w:rFonts w:ascii="Courier New" w:hAnsi="Courier New" w:cs="Courier New"/>
          <w:sz w:val="20"/>
          <w:lang w:bidi="en-US"/>
        </w:rPr>
        <w:t>[1].</w:t>
      </w:r>
      <w:del w:id="324" w:author="Clive Pygott" w:date="2018-01-31T19:43:00Z">
        <w:r w:rsidDel="006E1DE1">
          <w:rPr>
            <w:lang w:bidi="en-US"/>
          </w:rPr>
          <w:delText xml:space="preserve">  </w:delText>
        </w:r>
      </w:del>
      <w:ins w:id="325" w:author="Clive Pygott" w:date="2018-01-31T19:43:00Z">
        <w:r w:rsidR="006E1DE1">
          <w:rPr>
            <w:lang w:bidi="en-US"/>
          </w:rPr>
          <w:t xml:space="preserve"> </w:t>
        </w:r>
      </w:ins>
      <w:r>
        <w:rPr>
          <w:lang w:bidi="en-US"/>
        </w:rPr>
        <w:t xml:space="preserve">Not realizing that address operations will be in terms of the size of the object being pointed to can lead to address miscalculations and undefined </w:t>
      </w:r>
      <w:proofErr w:type="spellStart"/>
      <w:r>
        <w:rPr>
          <w:lang w:bidi="en-US"/>
        </w:rPr>
        <w:t>behaviour</w:t>
      </w:r>
      <w:proofErr w:type="spellEnd"/>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t xml:space="preserve">Indexing an array is implemented by pointer arithmetic, so that accessing an array element  </w:t>
      </w:r>
      <w:r w:rsidRPr="00B50ED2">
        <w:rPr>
          <w:rFonts w:ascii="Courier New" w:hAnsi="Courier New" w:cs="Courier New"/>
          <w:sz w:val="20"/>
          <w:lang w:bidi="en-US"/>
        </w:rPr>
        <w:t>array[n]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lastRenderedPageBreak/>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4B651F53" w:rsidR="00247B75" w:rsidRPr="00CD6A7E" w:rsidRDefault="00247B75" w:rsidP="00247B75">
      <w:pPr>
        <w:pStyle w:val="Heading2"/>
        <w:rPr>
          <w:lang w:bidi="en-US"/>
        </w:rPr>
      </w:pPr>
      <w:bookmarkStart w:id="326" w:name="_Toc492365384"/>
      <w:r>
        <w:rPr>
          <w:lang w:bidi="en-US"/>
        </w:rPr>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326"/>
    </w:p>
    <w:bookmarkEnd w:id="315"/>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5CFC409C" w:rsidR="008B5127" w:rsidRDefault="008B5127" w:rsidP="008B5127">
      <w:pPr>
        <w:spacing w:after="0"/>
        <w:rPr>
          <w:lang w:bidi="en-US"/>
        </w:rPr>
      </w:pPr>
      <w:r>
        <w:rPr>
          <w:lang w:bidi="en-US"/>
        </w:rPr>
        <w:t xml:space="preserve">C allows memory to be dynamically allocated primarily through the use of </w:t>
      </w:r>
      <w:r w:rsidRPr="001802D2">
        <w:rPr>
          <w:rFonts w:ascii="Courier New" w:hAnsi="Courier New" w:cs="Courier New"/>
          <w:sz w:val="20"/>
          <w:lang w:bidi="en-US"/>
        </w:rPr>
        <w:t>malloc()</w:t>
      </w:r>
      <w:r w:rsidRPr="001802D2">
        <w:rPr>
          <w:rFonts w:cs="Courier New"/>
          <w:lang w:bidi="en-US"/>
        </w:rPr>
        <w:t>,</w:t>
      </w:r>
      <w:r>
        <w:rPr>
          <w:lang w:bidi="en-US"/>
        </w:rPr>
        <w:t xml:space="preserve"> </w:t>
      </w:r>
      <w:proofErr w:type="spellStart"/>
      <w:r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 xml:space="preserve">, and </w:t>
      </w:r>
      <w:proofErr w:type="spellStart"/>
      <w:r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Pr>
          <w:lang w:bidi="en-US"/>
        </w:rPr>
        <w:t>.</w:t>
      </w:r>
      <w:del w:id="327" w:author="Clive Pygott" w:date="2018-01-31T19:43:00Z">
        <w:r w:rsidDel="006E1DE1">
          <w:rPr>
            <w:lang w:bidi="en-US"/>
          </w:rPr>
          <w:delText xml:space="preserve">  </w:delText>
        </w:r>
      </w:del>
      <w:ins w:id="328" w:author="Clive Pygott" w:date="2018-01-31T19:43:00Z">
        <w:r w:rsidR="006E1DE1">
          <w:rPr>
            <w:lang w:bidi="en-US"/>
          </w:rPr>
          <w:t xml:space="preserve"> </w:t>
        </w:r>
      </w:ins>
      <w:r>
        <w:rPr>
          <w:lang w:bidi="en-US"/>
        </w:rPr>
        <w:t>Each will return the address to the allocated memory.</w:t>
      </w:r>
      <w:del w:id="329" w:author="Clive Pygott" w:date="2018-01-31T19:43:00Z">
        <w:r w:rsidDel="006E1DE1">
          <w:rPr>
            <w:lang w:bidi="en-US"/>
          </w:rPr>
          <w:delText xml:space="preserve">  </w:delText>
        </w:r>
      </w:del>
      <w:ins w:id="330" w:author="Clive Pygott" w:date="2018-01-31T19:43:00Z">
        <w:r w:rsidR="006E1DE1">
          <w:rPr>
            <w:lang w:bidi="en-US"/>
          </w:rPr>
          <w:t xml:space="preserve"> </w:t>
        </w:r>
      </w:ins>
      <w:r>
        <w:rPr>
          <w:lang w:bidi="en-US"/>
        </w:rPr>
        <w:t>Due to a variety of situations, the memory allocation may not occur as expected and a null pointer will be returned.</w:t>
      </w:r>
      <w:del w:id="331" w:author="Clive Pygott" w:date="2018-01-31T19:43:00Z">
        <w:r w:rsidDel="006E1DE1">
          <w:rPr>
            <w:lang w:bidi="en-US"/>
          </w:rPr>
          <w:delText xml:space="preserve">  </w:delText>
        </w:r>
      </w:del>
      <w:ins w:id="332" w:author="Clive Pygott" w:date="2018-01-31T19:43:00Z">
        <w:r w:rsidR="006E1DE1">
          <w:rPr>
            <w:lang w:bidi="en-US"/>
          </w:rPr>
          <w:t xml:space="preserve"> </w:t>
        </w:r>
      </w:ins>
      <w:r>
        <w:rPr>
          <w:lang w:bidi="en-US"/>
        </w:rPr>
        <w:t>Other operations or faults in logic can result in a memory pointer being set to null.</w:t>
      </w:r>
      <w:del w:id="333" w:author="Clive Pygott" w:date="2018-01-31T19:43:00Z">
        <w:r w:rsidDel="006E1DE1">
          <w:rPr>
            <w:lang w:bidi="en-US"/>
          </w:rPr>
          <w:delText xml:space="preserve">  </w:delText>
        </w:r>
      </w:del>
      <w:ins w:id="334" w:author="Clive Pygott" w:date="2018-01-31T19:43:00Z">
        <w:r w:rsidR="006E1DE1">
          <w:rPr>
            <w:lang w:bidi="en-US"/>
          </w:rPr>
          <w:t xml:space="preserve"> </w:t>
        </w:r>
      </w:ins>
      <w:r>
        <w:rPr>
          <w:lang w:bidi="en-US"/>
        </w:rPr>
        <w:t>Using the null pointer as though it pointed to a valid memory location cause</w:t>
      </w:r>
      <w:r w:rsidR="00B574E2">
        <w:rPr>
          <w:lang w:bidi="en-US"/>
        </w:rPr>
        <w:t>s</w:t>
      </w:r>
      <w:r>
        <w:rPr>
          <w:lang w:bidi="en-US"/>
        </w:rPr>
        <w:t xml:space="preserve"> </w:t>
      </w:r>
      <w:r w:rsidR="00753C07">
        <w:rPr>
          <w:lang w:bidi="en-US"/>
        </w:rPr>
        <w:t xml:space="preserve">undefined </w:t>
      </w:r>
      <w:proofErr w:type="spellStart"/>
      <w:r w:rsidR="00753C07">
        <w:rPr>
          <w:lang w:bidi="en-US"/>
        </w:rPr>
        <w:t>behaviour</w:t>
      </w:r>
      <w:proofErr w:type="spellEnd"/>
      <w:r w:rsidR="00A430BB">
        <w:rPr>
          <w:lang w:bidi="en-US"/>
        </w:rPr>
        <w:t xml:space="preserve"> </w:t>
      </w:r>
      <w:commentRangeStart w:id="335"/>
      <w:r w:rsidR="00A430BB">
        <w:rPr>
          <w:lang w:bidi="en-US"/>
        </w:rPr>
        <w:t>(such as a segmentation fault)</w:t>
      </w:r>
      <w:r>
        <w:rPr>
          <w:lang w:bidi="en-US"/>
        </w:rPr>
        <w:t>.</w:t>
      </w:r>
      <w:commentRangeEnd w:id="335"/>
      <w:r w:rsidR="00083439">
        <w:rPr>
          <w:rStyle w:val="CommentReference"/>
        </w:rPr>
        <w:commentReference w:id="335"/>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malloc(10000*</w:t>
      </w:r>
      <w:proofErr w:type="spellStart"/>
      <w:r w:rsidRPr="008B5127">
        <w:rPr>
          <w:rFonts w:ascii="Courier New" w:hAnsi="Courier New" w:cs="Courier New"/>
          <w:sz w:val="20"/>
          <w:lang w:bidi="en-US"/>
        </w:rPr>
        <w:t>sizeof</w:t>
      </w:r>
      <w:proofErr w:type="spellEnd"/>
      <w:r w:rsidRPr="008B5127">
        <w:rPr>
          <w:rFonts w:ascii="Courier New" w:hAnsi="Courier New" w:cs="Courier New"/>
          <w:sz w:val="20"/>
          <w:lang w:bidi="en-US"/>
        </w:rPr>
        <w:t>(</w:t>
      </w:r>
      <w:proofErr w:type="spellStart"/>
      <w:r w:rsidRPr="008B5127">
        <w:rPr>
          <w:rFonts w:ascii="Courier New" w:hAnsi="Courier New" w:cs="Courier New"/>
          <w:sz w:val="20"/>
          <w:lang w:bidi="en-US"/>
        </w:rPr>
        <w:t>int</w:t>
      </w:r>
      <w:proofErr w:type="spellEnd"/>
      <w:r w:rsidRPr="008B5127">
        <w:rPr>
          <w:rFonts w:ascii="Courier New" w:hAnsi="Courier New" w:cs="Courier New"/>
          <w:sz w:val="20"/>
          <w:lang w:bidi="en-US"/>
        </w:rPr>
        <w:t xml:space="preserve">));  // allocate space for 10000 </w:t>
      </w:r>
      <w:proofErr w:type="spellStart"/>
      <w:r w:rsidRPr="008B5127">
        <w:rPr>
          <w:rFonts w:ascii="Courier New" w:hAnsi="Courier New" w:cs="Courier New"/>
          <w:sz w:val="20"/>
          <w:lang w:bidi="en-US"/>
        </w:rPr>
        <w:t>ints</w:t>
      </w:r>
      <w:proofErr w:type="spellEnd"/>
    </w:p>
    <w:p w14:paraId="49E4D49C" w14:textId="2C2F4BBF" w:rsidR="008B5127" w:rsidRDefault="008B5127" w:rsidP="00B50ED2">
      <w:pPr>
        <w:spacing w:after="0"/>
        <w:rPr>
          <w:lang w:bidi="en-US"/>
        </w:rPr>
      </w:pP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will return the address of the memory allocat</w:t>
      </w:r>
      <w:r w:rsidR="00B574E2">
        <w:rPr>
          <w:lang w:bidi="en-US"/>
        </w:rPr>
        <w:t>ed</w:t>
      </w:r>
      <w:r>
        <w:rPr>
          <w:lang w:bidi="en-US"/>
        </w:rPr>
        <w:t xml:space="preserve"> or a null pointer if insufficient memory is available for the allocation.</w:t>
      </w:r>
      <w:del w:id="336" w:author="Clive Pygott" w:date="2018-01-31T19:44:00Z">
        <w:r w:rsidDel="006E1DE1">
          <w:rPr>
            <w:lang w:bidi="en-US"/>
          </w:rPr>
          <w:delText xml:space="preserve">  </w:delText>
        </w:r>
      </w:del>
      <w:ins w:id="337" w:author="Clive Pygott" w:date="2018-01-31T19:44:00Z">
        <w:r w:rsidR="006E1DE1">
          <w:rPr>
            <w:lang w:bidi="en-US"/>
          </w:rPr>
          <w:t xml:space="preserve"> </w:t>
        </w:r>
      </w:ins>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w:t>
      </w:r>
      <w:proofErr w:type="spellStart"/>
      <w:r w:rsidRPr="008B5127">
        <w:rPr>
          <w:rFonts w:ascii="Courier New" w:hAnsi="Courier New" w:cs="Courier New"/>
          <w:sz w:val="20"/>
          <w:lang w:bidi="en-US"/>
        </w:rPr>
        <w:t>ptr</w:t>
      </w:r>
      <w:proofErr w:type="spellEnd"/>
      <w:r w:rsidRPr="008B5127">
        <w:rPr>
          <w:rFonts w:ascii="Courier New" w:hAnsi="Courier New" w:cs="Courier New"/>
          <w:sz w:val="20"/>
          <w:lang w:bidi="en-US"/>
        </w:rPr>
        <w:t xml:space="preserve"> != NULL)</w:t>
      </w:r>
      <w:r w:rsidRPr="008B5127">
        <w:rPr>
          <w:rFonts w:ascii="Courier New" w:hAnsi="Courier New" w:cs="Courier New"/>
          <w:sz w:val="20"/>
          <w:lang w:bidi="en-US"/>
        </w:rPr>
        <w:tab/>
        <w:t>// check to see that the memory could be allocated</w:t>
      </w:r>
    </w:p>
    <w:p w14:paraId="77D7C77C" w14:textId="2E2C04B6" w:rsidR="008B5127" w:rsidRDefault="008B5127" w:rsidP="008B5127">
      <w:pPr>
        <w:rPr>
          <w:lang w:bidi="en-US"/>
        </w:rPr>
      </w:pPr>
      <w:r>
        <w:rPr>
          <w:lang w:bidi="en-US"/>
        </w:rPr>
        <w:t>Memory allocations usually succeed, so neglecting this test and using the memory will usually work.</w:t>
      </w:r>
      <w:del w:id="338" w:author="Clive Pygott" w:date="2018-01-31T19:44:00Z">
        <w:r w:rsidDel="006E1DE1">
          <w:rPr>
            <w:lang w:bidi="en-US"/>
          </w:rPr>
          <w:delText xml:space="preserve">  </w:delText>
        </w:r>
      </w:del>
      <w:ins w:id="339" w:author="Clive Pygott" w:date="2018-01-31T19:44:00Z">
        <w:r w:rsidR="006E1DE1">
          <w:rPr>
            <w:lang w:bidi="en-US"/>
          </w:rPr>
          <w:t xml:space="preserve"> </w:t>
        </w:r>
      </w:ins>
      <w:r>
        <w:rPr>
          <w:lang w:bidi="en-US"/>
        </w:rPr>
        <w:t>That is why neglecting the null test will frequently go unnoticed.</w:t>
      </w:r>
      <w:del w:id="340" w:author="Clive Pygott" w:date="2018-01-31T19:44:00Z">
        <w:r w:rsidDel="006E1DE1">
          <w:rPr>
            <w:lang w:bidi="en-US"/>
          </w:rPr>
          <w:delText xml:space="preserve">  </w:delText>
        </w:r>
      </w:del>
      <w:ins w:id="341" w:author="Clive Pygott" w:date="2018-01-31T19:44:00Z">
        <w:r w:rsidR="006E1DE1">
          <w:rPr>
            <w:lang w:bidi="en-US"/>
          </w:rPr>
          <w:t xml:space="preserve"> </w:t>
        </w:r>
      </w:ins>
      <w:r>
        <w:rPr>
          <w:lang w:bidi="en-US"/>
        </w:rPr>
        <w:t xml:space="preserve">An attacker can intentionally create a situation where the memory allocation will fail leading to </w:t>
      </w:r>
      <w:r w:rsidR="00753C07">
        <w:rPr>
          <w:lang w:bidi="en-US"/>
        </w:rPr>
        <w:t xml:space="preserve">undefined </w:t>
      </w:r>
      <w:proofErr w:type="spellStart"/>
      <w:r w:rsidR="00753C07">
        <w:rPr>
          <w:lang w:bidi="en-US"/>
        </w:rPr>
        <w:t>behaviour</w:t>
      </w:r>
      <w:proofErr w:type="spellEnd"/>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5BFE13D1"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del w:id="342" w:author="Clive Pygott" w:date="2018-01-31T19:44:00Z">
        <w:r w:rsidR="00247B75" w:rsidRPr="00247B75" w:rsidDel="006E1DE1">
          <w:rPr>
            <w:lang w:bidi="en-US"/>
          </w:rPr>
          <w:delText xml:space="preserve">  </w:delText>
        </w:r>
      </w:del>
      <w:ins w:id="343" w:author="Clive Pygott" w:date="2018-01-31T19:44:00Z">
        <w:r w:rsidR="006E1DE1">
          <w:rPr>
            <w:lang w:bidi="en-US"/>
          </w:rPr>
          <w:t xml:space="preserve"> </w:t>
        </w:r>
      </w:ins>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DD2611">
        <w:rPr>
          <w:rFonts w:ascii="Courier" w:hAnsi="Courier"/>
          <w:lang w:bidi="en-US"/>
        </w:rPr>
        <w:t>for</w:t>
      </w:r>
      <w:r w:rsidR="00247B75" w:rsidRPr="00247B75">
        <w:rPr>
          <w:lang w:bidi="en-US"/>
        </w:rPr>
        <w:t xml:space="preserve"> loop that performs operations on each element of a large segment of memory), judicious checking of the value of the pointer at key strategic points in the code is recommended.</w:t>
      </w:r>
    </w:p>
    <w:p w14:paraId="69D0A7ED" w14:textId="0F8738AB" w:rsidR="004C770C" w:rsidRPr="00CD6A7E" w:rsidRDefault="001456BA" w:rsidP="004C770C">
      <w:pPr>
        <w:pStyle w:val="Heading2"/>
        <w:rPr>
          <w:lang w:bidi="en-US"/>
        </w:rPr>
      </w:pPr>
      <w:bookmarkStart w:id="344" w:name="_Toc310518169"/>
      <w:bookmarkStart w:id="345" w:name="_Toc492365385"/>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344"/>
      <w:bookmarkEnd w:id="345"/>
    </w:p>
    <w:p w14:paraId="1A34FF1E" w14:textId="3D1EE75A" w:rsidR="008B5127" w:rsidRDefault="008B5127" w:rsidP="008B5127">
      <w:pPr>
        <w:pStyle w:val="Heading3"/>
        <w:rPr>
          <w:lang w:bidi="en-US"/>
        </w:rPr>
      </w:pPr>
      <w:bookmarkStart w:id="346" w:name="_Toc310518170"/>
      <w:r>
        <w:rPr>
          <w:lang w:bidi="en-US"/>
        </w:rPr>
        <w:t xml:space="preserve">6.14.1 </w:t>
      </w:r>
      <w:r w:rsidRPr="00CD6A7E">
        <w:rPr>
          <w:lang w:bidi="en-US"/>
        </w:rPr>
        <w:t>Applicability to language</w:t>
      </w:r>
    </w:p>
    <w:p w14:paraId="793BE727" w14:textId="0140FECE" w:rsidR="00CE106A" w:rsidRDefault="00CE106A" w:rsidP="00CE106A">
      <w:pPr>
        <w:spacing w:after="0"/>
        <w:rPr>
          <w:lang w:bidi="en-US"/>
        </w:rPr>
      </w:pPr>
      <w:r>
        <w:rPr>
          <w:lang w:bidi="en-US"/>
        </w:rPr>
        <w:t xml:space="preserve">C allows memory to be dynamically allocated primarily through the use of </w:t>
      </w:r>
      <w:proofErr w:type="spellStart"/>
      <w:r w:rsidR="001802D2">
        <w:rPr>
          <w:lang w:bidi="en-US"/>
        </w:rPr>
        <w:t>of</w:t>
      </w:r>
      <w:proofErr w:type="spellEnd"/>
      <w:r w:rsidR="001802D2">
        <w:rPr>
          <w:lang w:bidi="en-US"/>
        </w:rPr>
        <w:t xml:space="preserve">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proofErr w:type="spellStart"/>
      <w:r w:rsidR="001802D2" w:rsidRPr="001802D2">
        <w:rPr>
          <w:rFonts w:ascii="Courier New" w:hAnsi="Courier New" w:cs="Courier New"/>
          <w:sz w:val="20"/>
          <w:lang w:bidi="en-US"/>
        </w:rPr>
        <w:t>callo</w:t>
      </w:r>
      <w:r w:rsidR="001802D2">
        <w:rPr>
          <w:rFonts w:ascii="Courier New" w:hAnsi="Courier New" w:cs="Courier New"/>
          <w:sz w:val="20"/>
          <w:lang w:bidi="en-US"/>
        </w:rPr>
        <w:t>c</w:t>
      </w:r>
      <w:proofErr w:type="spellEnd"/>
      <w:r w:rsidR="001802D2">
        <w:rPr>
          <w:rFonts w:ascii="Courier New" w:hAnsi="Courier New" w:cs="Courier New"/>
          <w:sz w:val="20"/>
          <w:lang w:bidi="en-US"/>
        </w:rPr>
        <w:t>()</w:t>
      </w:r>
      <w:r w:rsidR="001802D2">
        <w:rPr>
          <w:lang w:bidi="en-US"/>
        </w:rPr>
        <w:t xml:space="preserve">, and </w:t>
      </w:r>
      <w:proofErr w:type="spellStart"/>
      <w:r w:rsidR="001802D2" w:rsidRPr="001802D2">
        <w:rPr>
          <w:rFonts w:ascii="Courier New" w:hAnsi="Courier New" w:cs="Courier New"/>
          <w:sz w:val="20"/>
          <w:lang w:bidi="en-US"/>
        </w:rPr>
        <w:t>reallo</w:t>
      </w:r>
      <w:r w:rsidR="001802D2">
        <w:rPr>
          <w:rFonts w:ascii="Courier New" w:hAnsi="Courier New" w:cs="Courier New"/>
          <w:sz w:val="20"/>
          <w:lang w:bidi="en-US"/>
        </w:rPr>
        <w:t>c</w:t>
      </w:r>
      <w:proofErr w:type="spellEnd"/>
      <w:r w:rsidR="001802D2">
        <w:rPr>
          <w:rFonts w:ascii="Courier New" w:hAnsi="Courier New" w:cs="Courier New"/>
          <w:sz w:val="20"/>
          <w:lang w:bidi="en-US"/>
        </w:rPr>
        <w:t xml:space="preserve">(). </w:t>
      </w:r>
      <w:r>
        <w:rPr>
          <w:lang w:bidi="en-US"/>
        </w:rPr>
        <w:t>C allows a considerable amount of freedom in accessing the dynamic memory.</w:t>
      </w:r>
      <w:del w:id="347" w:author="Clive Pygott" w:date="2018-01-31T19:44:00Z">
        <w:r w:rsidDel="006E1DE1">
          <w:rPr>
            <w:lang w:bidi="en-US"/>
          </w:rPr>
          <w:delText xml:space="preserve">  </w:delText>
        </w:r>
      </w:del>
      <w:ins w:id="348" w:author="Clive Pygott" w:date="2018-01-31T19:44:00Z">
        <w:r w:rsidR="006E1DE1">
          <w:rPr>
            <w:lang w:bidi="en-US"/>
          </w:rPr>
          <w:t xml:space="preserve"> </w:t>
        </w:r>
      </w:ins>
      <w:r>
        <w:rPr>
          <w:lang w:bidi="en-US"/>
        </w:rPr>
        <w:t>Pointers to the dynamic memory can be created to perform operations on the memory.</w:t>
      </w:r>
      <w:del w:id="349" w:author="Clive Pygott" w:date="2018-01-31T19:44:00Z">
        <w:r w:rsidDel="006E1DE1">
          <w:rPr>
            <w:lang w:bidi="en-US"/>
          </w:rPr>
          <w:delText xml:space="preserve">  </w:delText>
        </w:r>
      </w:del>
      <w:ins w:id="350" w:author="Clive Pygott" w:date="2018-01-31T19:44:00Z">
        <w:r w:rsidR="006E1DE1">
          <w:rPr>
            <w:lang w:bidi="en-US"/>
          </w:rPr>
          <w:t xml:space="preserve"> </w:t>
        </w:r>
      </w:ins>
      <w:r>
        <w:rPr>
          <w:lang w:bidi="en-US"/>
        </w:rPr>
        <w:t xml:space="preserve">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w:t>
      </w:r>
      <w:del w:id="351" w:author="Clive Pygott" w:date="2018-01-31T19:44:00Z">
        <w:r w:rsidDel="006E1DE1">
          <w:rPr>
            <w:lang w:bidi="en-US"/>
          </w:rPr>
          <w:delText xml:space="preserve">  </w:delText>
        </w:r>
      </w:del>
      <w:ins w:id="352" w:author="Clive Pygott" w:date="2018-01-31T19:44:00Z">
        <w:r w:rsidR="006E1DE1">
          <w:rPr>
            <w:lang w:bidi="en-US"/>
          </w:rPr>
          <w:t xml:space="preserve"> </w:t>
        </w:r>
      </w:ins>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foo()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lastRenderedPageBreak/>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734CF876" w:rsidR="00CE106A" w:rsidRDefault="00CE106A" w:rsidP="00CE106A">
      <w:pPr>
        <w:spacing w:after="0"/>
        <w:rPr>
          <w:lang w:bidi="en-US"/>
        </w:rPr>
      </w:pPr>
      <w:r>
        <w:rPr>
          <w:lang w:bidi="en-US"/>
        </w:rPr>
        <w:t>The use of memory in C after it has been freed is undefined</w:t>
      </w:r>
      <w:r w:rsidR="00753C07">
        <w:rPr>
          <w:lang w:bidi="en-US"/>
        </w:rPr>
        <w:t xml:space="preserve"> </w:t>
      </w:r>
      <w:proofErr w:type="spellStart"/>
      <w:r w:rsidR="00753C07">
        <w:rPr>
          <w:lang w:bidi="en-US"/>
        </w:rPr>
        <w:t>behaviour</w:t>
      </w:r>
      <w:proofErr w:type="spellEnd"/>
      <w:r>
        <w:rPr>
          <w:lang w:bidi="en-US"/>
        </w:rPr>
        <w:t>.</w:t>
      </w:r>
      <w:del w:id="353" w:author="Clive Pygott" w:date="2018-01-31T19:44:00Z">
        <w:r w:rsidDel="006E1DE1">
          <w:rPr>
            <w:lang w:bidi="en-US"/>
          </w:rPr>
          <w:delText xml:space="preserve">  </w:delText>
        </w:r>
      </w:del>
      <w:ins w:id="354" w:author="Clive Pygott" w:date="2018-01-31T19:44:00Z">
        <w:r w:rsidR="006E1DE1">
          <w:rPr>
            <w:lang w:bidi="en-US"/>
          </w:rPr>
          <w:t xml:space="preserve"> </w:t>
        </w:r>
      </w:ins>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del w:id="355" w:author="Clive Pygott" w:date="2018-01-31T19:44:00Z">
        <w:r w:rsidDel="006E1DE1">
          <w:rPr>
            <w:lang w:bidi="en-US"/>
          </w:rPr>
          <w:delText xml:space="preserve">  </w:delText>
        </w:r>
      </w:del>
      <w:ins w:id="356" w:author="Clive Pygott" w:date="2018-01-31T19:44:00Z">
        <w:r w:rsidR="006E1DE1">
          <w:rPr>
            <w:lang w:bidi="en-US"/>
          </w:rPr>
          <w:t xml:space="preserve"> </w:t>
        </w:r>
      </w:ins>
      <w:r>
        <w:rPr>
          <w:lang w:bidi="en-US"/>
        </w:rPr>
        <w:t xml:space="preserve">If the memory </w:t>
      </w:r>
      <w:r w:rsidR="00672B41">
        <w:rPr>
          <w:lang w:bidi="en-US"/>
        </w:rPr>
        <w:t>has not been reallocated</w:t>
      </w:r>
      <w:r>
        <w:rPr>
          <w:lang w:bidi="en-US"/>
        </w:rPr>
        <w:t>, use of the memory may be unnoticed.</w:t>
      </w:r>
      <w:del w:id="357" w:author="Clive Pygott" w:date="2018-01-31T19:44:00Z">
        <w:r w:rsidDel="006E1DE1">
          <w:rPr>
            <w:lang w:bidi="en-US"/>
          </w:rPr>
          <w:delText xml:space="preserve">  </w:delText>
        </w:r>
      </w:del>
      <w:ins w:id="358" w:author="Clive Pygott" w:date="2018-01-31T19:44:00Z">
        <w:r w:rsidR="006E1DE1">
          <w:rPr>
            <w:lang w:bidi="en-US"/>
          </w:rPr>
          <w:t xml:space="preserve"> </w:t>
        </w:r>
      </w:ins>
      <w:r>
        <w:rPr>
          <w:lang w:bidi="en-US"/>
        </w:rPr>
        <w:t xml:space="preserve">However, if the memory has been reallocated, altering of the data contained in the memory </w:t>
      </w:r>
      <w:r w:rsidR="00672B41">
        <w:rPr>
          <w:lang w:bidi="en-US"/>
        </w:rPr>
        <w:t xml:space="preserve">will almost certainly </w:t>
      </w:r>
      <w:r>
        <w:rPr>
          <w:lang w:bidi="en-US"/>
        </w:rPr>
        <w:t>result in data corruption.</w:t>
      </w:r>
      <w:del w:id="359" w:author="Clive Pygott" w:date="2018-01-31T19:44:00Z">
        <w:r w:rsidDel="006E1DE1">
          <w:rPr>
            <w:lang w:bidi="en-US"/>
          </w:rPr>
          <w:delText xml:space="preserve">  </w:delText>
        </w:r>
      </w:del>
      <w:ins w:id="360" w:author="Clive Pygott" w:date="2018-01-31T19:44:00Z">
        <w:r w:rsidR="006E1DE1">
          <w:rPr>
            <w:lang w:bidi="en-US"/>
          </w:rPr>
          <w:t xml:space="preserve"> </w:t>
        </w:r>
      </w:ins>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5E785810" w:rsidR="00CE106A" w:rsidRDefault="00CE106A" w:rsidP="00CE106A">
      <w:pPr>
        <w:spacing w:after="0"/>
        <w:rPr>
          <w:lang w:bidi="en-US"/>
        </w:rPr>
      </w:pPr>
      <w:r>
        <w:rPr>
          <w:lang w:bidi="en-US"/>
        </w:rPr>
        <w:t xml:space="preserve">Setting and using another pointer to the same section of dynamically allocated memory can also lead to undefined </w:t>
      </w:r>
      <w:proofErr w:type="spellStart"/>
      <w:r>
        <w:rPr>
          <w:lang w:bidi="en-US"/>
        </w:rPr>
        <w:t>behaviour</w:t>
      </w:r>
      <w:proofErr w:type="spellEnd"/>
      <w:r>
        <w:rPr>
          <w:lang w:bidi="en-US"/>
        </w:rPr>
        <w:t>.</w:t>
      </w:r>
      <w:del w:id="361" w:author="Clive Pygott" w:date="2018-01-31T19:44:00Z">
        <w:r w:rsidDel="006E1DE1">
          <w:rPr>
            <w:lang w:bidi="en-US"/>
          </w:rPr>
          <w:delText xml:space="preserve">  </w:delText>
        </w:r>
      </w:del>
      <w:ins w:id="362" w:author="Clive Pygott" w:date="2018-01-31T19:44:00Z">
        <w:r w:rsidR="006E1DE1">
          <w:rPr>
            <w:lang w:bidi="en-US"/>
          </w:rPr>
          <w:t xml:space="preserve"> </w:t>
        </w:r>
      </w:ins>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malloc (100*</w:t>
      </w:r>
      <w:proofErr w:type="spellStart"/>
      <w:r w:rsidRPr="007B1541">
        <w:rPr>
          <w:rFonts w:ascii="Courier New" w:hAnsi="Courier New" w:cs="Courier New"/>
          <w:sz w:val="20"/>
          <w:lang w:bidi="en-US"/>
        </w:rPr>
        <w:t>sizeof</w:t>
      </w:r>
      <w:proofErr w:type="spellEnd"/>
      <w:r w:rsidRPr="007B1541">
        <w:rPr>
          <w:rFonts w:ascii="Courier New" w:hAnsi="Courier New" w:cs="Courier New"/>
          <w:sz w:val="20"/>
          <w:lang w:bidi="en-US"/>
        </w:rPr>
        <w:t>(</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roofErr w:type="spellStart"/>
      <w:r w:rsidRPr="007B1541">
        <w:rPr>
          <w:rFonts w:ascii="Courier New" w:hAnsi="Courier New" w:cs="Courier New"/>
          <w:sz w:val="20"/>
          <w:lang w:bidi="en-US"/>
        </w:rPr>
        <w:t>int</w:t>
      </w:r>
      <w:proofErr w:type="spellEnd"/>
      <w:r w:rsidRPr="007B1541">
        <w:rPr>
          <w:rFonts w:ascii="Courier New" w:hAnsi="Courier New" w:cs="Courier New"/>
          <w:sz w:val="20"/>
          <w:lang w:bidi="en-US"/>
        </w:rPr>
        <w:t xml:space="preserve"> ptr2 = &amp;</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                     /* set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to NULL to prevent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47E777D1"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del w:id="363" w:author="Clive Pygott" w:date="2018-01-31T19:44:00Z">
        <w:r w:rsidDel="006E1DE1">
          <w:rPr>
            <w:lang w:bidi="en-US"/>
          </w:rPr>
          <w:delText xml:space="preserve">  </w:delText>
        </w:r>
      </w:del>
      <w:ins w:id="364" w:author="Clive Pygott" w:date="2018-01-31T19:44:00Z">
        <w:r w:rsidR="006E1DE1">
          <w:rPr>
            <w:lang w:bidi="en-US"/>
          </w:rPr>
          <w:t xml:space="preserve"> </w:t>
        </w:r>
      </w:ins>
      <w:r>
        <w:rPr>
          <w:lang w:bidi="en-US"/>
        </w:rPr>
        <w:t xml:space="preserve">After the memory was freed using </w:t>
      </w:r>
      <w:r w:rsidRPr="001802D2">
        <w:rPr>
          <w:rFonts w:ascii="Courier New" w:hAnsi="Courier New" w:cs="Courier New"/>
          <w:sz w:val="20"/>
          <w:lang w:bidi="en-US"/>
        </w:rPr>
        <w:t>free(</w:t>
      </w:r>
      <w:proofErr w:type="spellStart"/>
      <w:r w:rsidRPr="001802D2">
        <w:rPr>
          <w:rFonts w:ascii="Courier New" w:hAnsi="Courier New" w:cs="Courier New"/>
          <w:sz w:val="20"/>
          <w:lang w:bidi="en-US"/>
        </w:rPr>
        <w:t>pt</w:t>
      </w:r>
      <w:r w:rsidR="001802D2">
        <w:rPr>
          <w:rFonts w:ascii="Courier New" w:hAnsi="Courier New" w:cs="Courier New"/>
          <w:sz w:val="20"/>
          <w:lang w:bidi="en-US"/>
        </w:rPr>
        <w:t>r</w:t>
      </w:r>
      <w:proofErr w:type="spellEnd"/>
      <w:r w:rsidR="001802D2">
        <w:rPr>
          <w:rFonts w:ascii="Courier New" w:hAnsi="Courier New" w:cs="Courier New"/>
          <w:sz w:val="20"/>
          <w:lang w:bidi="en-US"/>
        </w:rPr>
        <w:t>)</w:t>
      </w:r>
      <w:r>
        <w:rPr>
          <w:lang w:bidi="en-US"/>
        </w:rPr>
        <w:t xml:space="preserve"> and the good practice of setting </w:t>
      </w:r>
      <w:proofErr w:type="spellStart"/>
      <w:r w:rsidRPr="001802D2">
        <w:rPr>
          <w:rFonts w:ascii="Courier New" w:hAnsi="Courier New" w:cs="Courier New"/>
          <w:sz w:val="20"/>
          <w:lang w:bidi="en-US"/>
        </w:rPr>
        <w:t>ptr</w:t>
      </w:r>
      <w:proofErr w:type="spellEnd"/>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proofErr w:type="spellStart"/>
      <w:r w:rsidRPr="001802D2">
        <w:rPr>
          <w:rFonts w:ascii="Courier New" w:hAnsi="Courier New" w:cs="Courier New"/>
          <w:sz w:val="20"/>
          <w:lang w:bidi="en-US"/>
        </w:rPr>
        <w:t>ptr</w:t>
      </w:r>
      <w:proofErr w:type="spellEnd"/>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3ED8E66E"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ins w:id="365" w:author="Clive Pygott" w:date="2018-01-27T18:30:00Z">
        <w:r w:rsidR="0090120B">
          <w:rPr>
            <w:lang w:bidi="en-US"/>
          </w:rPr>
          <w:t>the</w:t>
        </w:r>
      </w:ins>
      <w:del w:id="366" w:author="Clive Pygott" w:date="2018-01-27T18:30:00Z">
        <w:r w:rsidDel="0090120B">
          <w:rPr>
            <w:lang w:bidi="en-US"/>
          </w:rPr>
          <w:delText>a</w:delText>
        </w:r>
      </w:del>
      <w:r>
        <w:rPr>
          <w:lang w:bidi="en-US"/>
        </w:rPr>
        <w:t xml:space="preserve"> </w:t>
      </w:r>
      <w:r w:rsidRPr="00672B41">
        <w:rPr>
          <w:rFonts w:ascii="Courier New" w:hAnsi="Courier New" w:cs="Courier New"/>
          <w:sz w:val="20"/>
          <w:lang w:bidi="en-US"/>
        </w:rPr>
        <w:t>fre</w:t>
      </w:r>
      <w:r w:rsidR="001802D2" w:rsidRPr="00672B41">
        <w:rPr>
          <w:rFonts w:ascii="Courier New" w:hAnsi="Courier New" w:cs="Courier New"/>
          <w:sz w:val="20"/>
          <w:lang w:bidi="en-US"/>
        </w:rPr>
        <w:t>e()</w:t>
      </w:r>
      <w:r>
        <w:rPr>
          <w:lang w:bidi="en-US"/>
        </w:rPr>
        <w:t>call</w:t>
      </w:r>
      <w:r w:rsidR="00FD1F54">
        <w:rPr>
          <w:rFonts w:cs="Courier New"/>
          <w:sz w:val="20"/>
          <w:szCs w:val="20"/>
        </w:rPr>
        <w:t xml:space="preserve"> </w:t>
      </w:r>
      <w:commentRangeStart w:id="367"/>
      <w:r w:rsidR="00FD1F54" w:rsidRPr="00083439">
        <w:rPr>
          <w:rFonts w:cs="Courier New"/>
          <w:szCs w:val="20"/>
        </w:rPr>
        <w:t>to prevent multiple deallocation or use of a dangling reference via this pointer</w:t>
      </w:r>
      <w:commentRangeEnd w:id="367"/>
      <w:r w:rsidR="00083439" w:rsidRPr="00083439">
        <w:rPr>
          <w:rStyle w:val="CommentReference"/>
          <w:sz w:val="18"/>
        </w:rPr>
        <w:commentReference w:id="367"/>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w:t>
      </w: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w:t>
      </w:r>
    </w:p>
    <w:p w14:paraId="4F1E2B73" w14:textId="77777777" w:rsidR="007B1541" w:rsidRPr="007B1541" w:rsidRDefault="007B1541" w:rsidP="007B1541">
      <w:pPr>
        <w:spacing w:after="0"/>
        <w:ind w:left="806" w:firstLine="403"/>
        <w:rPr>
          <w:rFonts w:ascii="Courier New" w:hAnsi="Courier New" w:cs="Courier New"/>
          <w:sz w:val="20"/>
          <w:lang w:bidi="en-US"/>
        </w:rPr>
      </w:pPr>
      <w:proofErr w:type="spellStart"/>
      <w:r w:rsidRPr="007B1541">
        <w:rPr>
          <w:rFonts w:ascii="Courier New" w:hAnsi="Courier New" w:cs="Courier New"/>
          <w:sz w:val="20"/>
          <w:lang w:bidi="en-US"/>
        </w:rPr>
        <w:t>ptr</w:t>
      </w:r>
      <w:proofErr w:type="spellEnd"/>
      <w:r w:rsidRPr="007B1541">
        <w:rPr>
          <w:rFonts w:ascii="Courier New" w:hAnsi="Courier New" w:cs="Courier New"/>
          <w:sz w:val="20"/>
          <w:lang w:bidi="en-US"/>
        </w:rPr>
        <w:t xml:space="preserve"> = NULL;</w:t>
      </w:r>
    </w:p>
    <w:p w14:paraId="5375BFDB" w14:textId="11037B47" w:rsidR="007B1541" w:rsidRDefault="00DE78AA" w:rsidP="007124F7">
      <w:pPr>
        <w:pStyle w:val="ListParagraph"/>
        <w:numPr>
          <w:ilvl w:val="0"/>
          <w:numId w:val="29"/>
        </w:numPr>
        <w:spacing w:after="0"/>
        <w:rPr>
          <w:lang w:bidi="en-US"/>
        </w:rPr>
      </w:pPr>
      <w:r>
        <w:rPr>
          <w:lang w:bidi="en-US"/>
        </w:rPr>
        <w:lastRenderedPageBreak/>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2DD20677" w:rsidR="004C770C" w:rsidRPr="00CD6A7E" w:rsidRDefault="001456BA" w:rsidP="004C770C">
      <w:pPr>
        <w:pStyle w:val="Heading2"/>
        <w:rPr>
          <w:lang w:bidi="en-US"/>
        </w:rPr>
      </w:pPr>
      <w:bookmarkStart w:id="368" w:name="_Toc492365386"/>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346"/>
      <w:bookmarkEnd w:id="368"/>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597325EF"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For C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del w:id="369" w:author="Clive Pygott" w:date="2018-01-31T19:44:00Z">
        <w:r w:rsidDel="006E1DE1">
          <w:delText xml:space="preserve">  </w:delText>
        </w:r>
      </w:del>
      <w:ins w:id="370" w:author="Clive Pygott" w:date="2018-01-31T19:44:00Z">
        <w:r w:rsidR="006E1DE1">
          <w:t xml:space="preserve"> </w:t>
        </w:r>
      </w:ins>
      <w:r w:rsidR="00F2273D">
        <w:t>T</w:t>
      </w:r>
      <w:r>
        <w:t>his happen</w:t>
      </w:r>
      <w:r w:rsidR="00F2273D">
        <w:t>s</w:t>
      </w:r>
      <w:r>
        <w:t xml:space="preserve"> without any detection or notification mechanism.</w:t>
      </w:r>
      <w:del w:id="371" w:author="Clive Pygott" w:date="2018-01-31T19:44:00Z">
        <w:r w:rsidR="004462F6" w:rsidDel="006E1DE1">
          <w:delText xml:space="preserve">  </w:delText>
        </w:r>
      </w:del>
      <w:ins w:id="372" w:author="Clive Pygott" w:date="2018-01-31T19:44:00Z">
        <w:r w:rsidR="006E1DE1">
          <w:t xml:space="preserve"> </w:t>
        </w:r>
      </w:ins>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 xml:space="preserve">undefined </w:t>
      </w:r>
      <w:proofErr w:type="spellStart"/>
      <w:r w:rsidR="004462F6">
        <w:t>behaviour</w:t>
      </w:r>
      <w:proofErr w:type="spellEnd"/>
      <w:r w:rsidR="004462F6">
        <w:t>.</w:t>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 xml:space="preserve">around, or undefined </w:t>
      </w:r>
      <w:proofErr w:type="spellStart"/>
      <w:r>
        <w:t>behaviour</w:t>
      </w:r>
      <w:proofErr w:type="spellEnd"/>
      <w:r>
        <w:t xml:space="preserve"> for signed integers.</w:t>
      </w:r>
    </w:p>
    <w:p w14:paraId="05EEBA01" w14:textId="77777777" w:rsidR="00F2273D" w:rsidRDefault="00F2273D" w:rsidP="00B31F74">
      <w:pPr>
        <w:spacing w:after="0"/>
      </w:pPr>
    </w:p>
    <w:p w14:paraId="49C4899C" w14:textId="77777777" w:rsidR="00B31F74" w:rsidRDefault="00B31F74" w:rsidP="00B31F74">
      <w:pPr>
        <w:spacing w:after="0"/>
      </w:pPr>
      <w:r>
        <w:t xml:space="preserve">For example, consider the following code for a </w:t>
      </w:r>
      <w:r w:rsidRPr="007B1541">
        <w:rPr>
          <w:rFonts w:ascii="Courier New" w:hAnsi="Courier New" w:cs="Courier New"/>
          <w:sz w:val="20"/>
        </w:rPr>
        <w:t xml:space="preserve">short </w:t>
      </w:r>
      <w:proofErr w:type="spellStart"/>
      <w:r w:rsidRPr="007B1541">
        <w:rPr>
          <w:rFonts w:ascii="Courier New" w:hAnsi="Courier New" w:cs="Courier New"/>
          <w:sz w:val="20"/>
        </w:rPr>
        <w:t>int</w:t>
      </w:r>
      <w:proofErr w:type="spellEnd"/>
      <w:r>
        <w:t xml:space="preserve"> 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foo( short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069E7B88"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w:t>
      </w:r>
      <w:proofErr w:type="spellStart"/>
      <w:r>
        <w:t>behaviour</w:t>
      </w:r>
      <w:proofErr w:type="spellEnd"/>
      <w:r>
        <w:t>, such as wrapping to -</w:t>
      </w:r>
      <w:r w:rsidRPr="00B777DE">
        <w:rPr>
          <w:rFonts w:ascii="Courier New" w:hAnsi="Courier New" w:cs="Courier New"/>
          <w:sz w:val="20"/>
        </w:rPr>
        <w:t>32768</w:t>
      </w:r>
      <w:r w:rsidR="00026D7F">
        <w:t xml:space="preserve">, </w:t>
      </w:r>
      <w:r w:rsidR="00F760E9">
        <w:t xml:space="preserve"> trapping</w:t>
      </w:r>
      <w:r w:rsidR="00026D7F">
        <w:t xml:space="preserve">, or any other </w:t>
      </w:r>
      <w:proofErr w:type="spellStart"/>
      <w:r w:rsidR="00026D7F">
        <w:t>behaviour</w:t>
      </w:r>
      <w:proofErr w:type="spellEnd"/>
      <w:r w:rsidR="00F760E9">
        <w:t>.</w:t>
      </w:r>
      <w:del w:id="373" w:author="Clive Pygott" w:date="2018-01-31T19:44:00Z">
        <w:r w:rsidR="00F760E9" w:rsidDel="006E1DE1">
          <w:delText xml:space="preserve">  </w:delText>
        </w:r>
      </w:del>
      <w:ins w:id="374" w:author="Clive Pygott" w:date="2018-01-31T19:44:00Z">
        <w:r w:rsidR="006E1DE1">
          <w:t xml:space="preserve"> </w:t>
        </w:r>
      </w:ins>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t>For unsigned integers, the wrap</w:t>
      </w:r>
      <w:r w:rsidR="00DE78AA">
        <w:t>-</w:t>
      </w:r>
      <w:r>
        <w:t xml:space="preserve">around </w:t>
      </w:r>
      <w:proofErr w:type="spellStart"/>
      <w:r>
        <w:t>behaviour</w:t>
      </w:r>
      <w:proofErr w:type="spellEnd"/>
      <w:r>
        <w:t xml:space="preserve"> is well defined, and may be what the programmer intended. However, the programmer may have expected normal arithmetic </w:t>
      </w:r>
      <w:proofErr w:type="spellStart"/>
      <w:r>
        <w:t>behaviour</w:t>
      </w:r>
      <w:proofErr w:type="spellEnd"/>
      <w:r>
        <w:t>,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37AF83A4" w:rsidR="007B1541" w:rsidRDefault="007B1541" w:rsidP="007B1541">
      <w:pPr>
        <w:spacing w:after="0"/>
      </w:pPr>
      <w:r>
        <w:t>In C, bit shifting by a value greater than the size of the data type or by a negative number is undefined</w:t>
      </w:r>
      <w:r w:rsidR="004F79D0">
        <w:t xml:space="preserve"> </w:t>
      </w:r>
      <w:proofErr w:type="spellStart"/>
      <w:r w:rsidR="004F79D0">
        <w:t>behaviour</w:t>
      </w:r>
      <w:proofErr w:type="spellEnd"/>
      <w:r w:rsidR="004F79D0">
        <w:t xml:space="preserve"> for both signed and unsigned integers</w:t>
      </w:r>
      <w:r>
        <w:t>.</w:t>
      </w:r>
      <w:del w:id="375" w:author="Clive Pygott" w:date="2018-01-31T19:45:00Z">
        <w:r w:rsidDel="006E1DE1">
          <w:delText xml:space="preserve">  </w:delText>
        </w:r>
      </w:del>
      <w:ins w:id="376" w:author="Clive Pygott" w:date="2018-01-31T19:45:00Z">
        <w:r w:rsidR="006E1DE1">
          <w:t xml:space="preserve"> </w:t>
        </w:r>
      </w:ins>
      <w:r>
        <w:t xml:space="preserve">The following code, where a </w:t>
      </w:r>
      <w:proofErr w:type="spellStart"/>
      <w:r w:rsidRPr="00B777DE">
        <w:rPr>
          <w:rFonts w:ascii="Courier New" w:hAnsi="Courier New" w:cs="Courier New"/>
          <w:sz w:val="20"/>
        </w:rPr>
        <w:t>int</w:t>
      </w:r>
      <w:proofErr w:type="spellEnd"/>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foo(</w:t>
      </w:r>
      <w:proofErr w:type="spellStart"/>
      <w:ins w:id="377" w:author="Clive Pygott" w:date="2018-03-19T19:24:00Z">
        <w:r w:rsidR="00662283">
          <w:rPr>
            <w:rFonts w:ascii="Courier New" w:hAnsi="Courier New" w:cs="Courier New"/>
            <w:sz w:val="20"/>
          </w:rPr>
          <w:t>const</w:t>
        </w:r>
      </w:ins>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const</w:t>
      </w:r>
      <w:proofErr w:type="spellEnd"/>
      <w:r w:rsidRPr="007B1541">
        <w:rPr>
          <w:rFonts w:ascii="Courier New" w:hAnsi="Courier New" w:cs="Courier New"/>
          <w:sz w:val="20"/>
        </w:rPr>
        <w:t xml:space="preserve"> </w:t>
      </w:r>
      <w:proofErr w:type="spellStart"/>
      <w:r w:rsidRPr="007B1541">
        <w:rPr>
          <w:rFonts w:ascii="Courier New" w:hAnsi="Courier New" w:cs="Courier New"/>
          <w:sz w:val="20"/>
        </w:rPr>
        <w:t>int</w:t>
      </w:r>
      <w:proofErr w:type="spellEnd"/>
      <w:r w:rsidRPr="007B1541">
        <w:rPr>
          <w:rFonts w:ascii="Courier New" w:hAnsi="Courier New" w:cs="Courier New"/>
          <w:sz w:val="20"/>
        </w:rPr>
        <w:t xml:space="preserve">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w:t>
      </w:r>
      <w:proofErr w:type="spellStart"/>
      <w:r w:rsidRPr="007B1541">
        <w:rPr>
          <w:rFonts w:ascii="Courier New" w:hAnsi="Courier New" w:cs="Courier New"/>
          <w:sz w:val="20"/>
        </w:rPr>
        <w:t>i</w:t>
      </w:r>
      <w:proofErr w:type="spellEnd"/>
      <w:r w:rsidRPr="007B1541">
        <w:rPr>
          <w:rFonts w:ascii="Courier New" w:hAnsi="Courier New" w:cs="Courier New"/>
          <w:sz w:val="20"/>
        </w:rPr>
        <w:t>&gt;&gt;j;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77777777" w:rsidR="007B7BF1" w:rsidRPr="00FD2327" w:rsidRDefault="007B7BF1" w:rsidP="00FD2327">
      <w:pPr>
        <w:pStyle w:val="ListParagraph"/>
        <w:spacing w:after="0"/>
        <w:rPr>
          <w:lang w:bidi="en-US"/>
        </w:rPr>
      </w:pPr>
      <w:r w:rsidRPr="00FD2327">
        <w:rPr>
          <w:lang w:bidi="en-US"/>
        </w:rPr>
        <w:t xml:space="preserve">a + b     a – b     a * b    a++    ++a      </w:t>
      </w:r>
      <w:proofErr w:type="spellStart"/>
      <w:r w:rsidRPr="00FD2327">
        <w:rPr>
          <w:lang w:bidi="en-US"/>
        </w:rPr>
        <w:t>a</w:t>
      </w:r>
      <w:proofErr w:type="spellEnd"/>
      <w:r w:rsidRPr="00FD2327">
        <w:rPr>
          <w:lang w:bidi="en-US"/>
        </w:rPr>
        <w:t>--    --</w:t>
      </w:r>
      <w:proofErr w:type="spellStart"/>
      <w:r w:rsidRPr="00FD2327">
        <w:rPr>
          <w:lang w:bidi="en-US"/>
        </w:rPr>
        <w:t>a</w:t>
      </w:r>
      <w:proofErr w:type="spellEnd"/>
      <w:r w:rsidRPr="00FD2327">
        <w:rPr>
          <w:lang w:bidi="en-US"/>
        </w:rPr>
        <w:t xml:space="preserve"> </w:t>
      </w:r>
    </w:p>
    <w:p w14:paraId="35A581FC" w14:textId="2ED0B57B" w:rsidR="007B7BF1" w:rsidRDefault="007B7BF1" w:rsidP="00FD2327">
      <w:pPr>
        <w:pStyle w:val="ListParagraph"/>
        <w:spacing w:after="0"/>
        <w:rPr>
          <w:lang w:bidi="en-US"/>
        </w:rPr>
      </w:pPr>
      <w:r w:rsidRPr="00FD2327">
        <w:rPr>
          <w:lang w:bidi="en-US"/>
        </w:rPr>
        <w:t>a += b   a -= b    a *= b   a &lt;&lt; b  a&lt;&lt;=b   -a</w:t>
      </w:r>
    </w:p>
    <w:p w14:paraId="419CC19D" w14:textId="37D33C17"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Any of the following operators have the potential to overflow, which is undefined behavior in C:</w:t>
      </w:r>
    </w:p>
    <w:p w14:paraId="35BC89B7" w14:textId="4FDD4368" w:rsidR="007B7BF1" w:rsidRPr="00FD2327" w:rsidRDefault="007B7BF1" w:rsidP="00FD2327">
      <w:pPr>
        <w:pStyle w:val="ListParagraph"/>
        <w:spacing w:after="0"/>
        <w:rPr>
          <w:lang w:bidi="en-US"/>
        </w:rPr>
      </w:pPr>
      <w:r w:rsidRPr="00FD2327">
        <w:rPr>
          <w:lang w:bidi="en-US"/>
        </w:rPr>
        <w:lastRenderedPageBreak/>
        <w:t xml:space="preserve">a + b      a – b        a * b      a/b            </w:t>
      </w:r>
      <w:proofErr w:type="spellStart"/>
      <w:r w:rsidRPr="00FD2327">
        <w:rPr>
          <w:lang w:bidi="en-US"/>
        </w:rPr>
        <w:t>a%b</w:t>
      </w:r>
      <w:proofErr w:type="spellEnd"/>
      <w:r w:rsidRPr="00FD2327">
        <w:rPr>
          <w:lang w:bidi="en-US"/>
        </w:rPr>
        <w:t xml:space="preserve">        a++  ++a     </w:t>
      </w:r>
      <w:proofErr w:type="spellStart"/>
      <w:r w:rsidRPr="00FD2327">
        <w:rPr>
          <w:lang w:bidi="en-US"/>
        </w:rPr>
        <w:t>a</w:t>
      </w:r>
      <w:proofErr w:type="spellEnd"/>
      <w:r w:rsidRPr="00FD2327">
        <w:rPr>
          <w:lang w:bidi="en-US"/>
        </w:rPr>
        <w:t xml:space="preserve">--   </w:t>
      </w:r>
      <w:r>
        <w:rPr>
          <w:lang w:bidi="en-US"/>
        </w:rPr>
        <w:t xml:space="preserve">     </w:t>
      </w:r>
      <w:r w:rsidRPr="00FD2327">
        <w:rPr>
          <w:lang w:bidi="en-US"/>
        </w:rPr>
        <w:t xml:space="preserve"> --</w:t>
      </w:r>
      <w:proofErr w:type="spellStart"/>
      <w:r w:rsidRPr="00FD2327">
        <w:rPr>
          <w:lang w:bidi="en-US"/>
        </w:rPr>
        <w:t>a</w:t>
      </w:r>
      <w:proofErr w:type="spellEnd"/>
    </w:p>
    <w:p w14:paraId="6DEC3102" w14:textId="431D233A" w:rsidR="007B7BF1" w:rsidRPr="00FD2327" w:rsidRDefault="007B7BF1" w:rsidP="00FD2327">
      <w:pPr>
        <w:pStyle w:val="ListParagraph"/>
        <w:spacing w:after="0"/>
        <w:rPr>
          <w:lang w:bidi="en-US"/>
        </w:rPr>
      </w:pPr>
      <w:r w:rsidRPr="00FD2327">
        <w:rPr>
          <w:lang w:bidi="en-US"/>
        </w:rPr>
        <w:t xml:space="preserve">a += b    a -= b       a *= b   a /= b         a %= b </w:t>
      </w:r>
      <w:r>
        <w:rPr>
          <w:lang w:bidi="en-US"/>
        </w:rPr>
        <w:t xml:space="preserve">  </w:t>
      </w:r>
      <w:r w:rsidRPr="00FD2327">
        <w:rPr>
          <w:lang w:bidi="en-US"/>
        </w:rPr>
        <w:t xml:space="preserve">a &lt;&lt; b    </w:t>
      </w:r>
      <w:r>
        <w:rPr>
          <w:lang w:bidi="en-US"/>
        </w:rPr>
        <w:t xml:space="preserve">     </w:t>
      </w:r>
      <w:r w:rsidRPr="00FD2327">
        <w:rPr>
          <w:lang w:bidi="en-US"/>
        </w:rPr>
        <w:t>a &lt;&lt;= b   -a</w:t>
      </w:r>
    </w:p>
    <w:p w14:paraId="20372004" w14:textId="1F888B2D"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del w:id="378" w:author="Clive Pygott" w:date="2018-01-31T19:45:00Z">
        <w:r w:rsidDel="006E1DE1">
          <w:rPr>
            <w:lang w:bidi="en-US"/>
          </w:rPr>
          <w:delText xml:space="preserve">  </w:delText>
        </w:r>
      </w:del>
      <w:ins w:id="379" w:author="Clive Pygott" w:date="2018-01-31T19:45:00Z">
        <w:r w:rsidR="006E1DE1">
          <w:rPr>
            <w:lang w:bidi="en-US"/>
          </w:rPr>
          <w:t xml:space="preserve"> </w:t>
        </w:r>
      </w:ins>
      <w:r>
        <w:rPr>
          <w:lang w:bidi="en-US"/>
        </w:rPr>
        <w:t>These techniques can be omitted if it can be shown at compile time that overflow or underflow is not possible.</w:t>
      </w:r>
    </w:p>
    <w:p w14:paraId="7DD3EFC6" w14:textId="61EA7D1E" w:rsidR="007B1541" w:rsidRDefault="007B1541" w:rsidP="007124F7">
      <w:pPr>
        <w:pStyle w:val="ListParagraph"/>
        <w:numPr>
          <w:ilvl w:val="0"/>
          <w:numId w:val="30"/>
        </w:numPr>
        <w:spacing w:after="0"/>
        <w:rPr>
          <w:lang w:bidi="en-US"/>
        </w:rPr>
      </w:pPr>
      <w:r>
        <w:rPr>
          <w:lang w:bidi="en-US"/>
        </w:rPr>
        <w:t xml:space="preserve">The number of bits to be shifted by a shift operator should lie between </w:t>
      </w:r>
      <w:ins w:id="380" w:author="Clive Pygott" w:date="2018-03-19T19:26:00Z">
        <w:r w:rsidR="00662283">
          <w:rPr>
            <w:lang w:bidi="en-US"/>
          </w:rPr>
          <w:t>0</w:t>
        </w:r>
      </w:ins>
      <w:del w:id="381" w:author="Clive Pygott" w:date="2018-03-19T19:26:00Z">
        <w:r w:rsidDel="00662283">
          <w:rPr>
            <w:lang w:bidi="en-US"/>
          </w:rPr>
          <w:delText>1</w:delText>
        </w:r>
      </w:del>
      <w:r>
        <w:rPr>
          <w:lang w:bidi="en-US"/>
        </w:rPr>
        <w:t xml:space="preserve"> and (n-1), where n is the size of the data type.</w:t>
      </w:r>
    </w:p>
    <w:p w14:paraId="5386F2D5" w14:textId="77777777" w:rsidR="007B1541" w:rsidRPr="007B1541" w:rsidRDefault="007B1541" w:rsidP="007B1541">
      <w:pPr>
        <w:rPr>
          <w:lang w:bidi="en-US"/>
        </w:rPr>
      </w:pPr>
    </w:p>
    <w:p w14:paraId="5460419D" w14:textId="52B646FA" w:rsidR="004C770C" w:rsidRPr="00CD6A7E" w:rsidRDefault="001456BA" w:rsidP="004C770C">
      <w:pPr>
        <w:pStyle w:val="Heading2"/>
        <w:rPr>
          <w:lang w:bidi="en-US"/>
        </w:rPr>
      </w:pPr>
      <w:bookmarkStart w:id="382" w:name="_Toc492365387"/>
      <w:bookmarkStart w:id="383" w:name="_Toc310518171"/>
      <w:r>
        <w:rPr>
          <w:lang w:bidi="en-US"/>
        </w:rPr>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382"/>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2C29F05F" w:rsidR="007B1541" w:rsidRPr="007B1541" w:rsidRDefault="007B1541" w:rsidP="007B1541">
      <w:pPr>
        <w:rPr>
          <w:lang w:bidi="en-US"/>
        </w:rPr>
      </w:pPr>
      <w:r w:rsidRPr="007B1541">
        <w:rPr>
          <w:lang w:bidi="en-US"/>
        </w:rPr>
        <w:t xml:space="preserve">The issues for C are well defined in </w:t>
      </w:r>
      <w:r w:rsidR="0088587C">
        <w:rPr>
          <w:lang w:bidi="en-US"/>
        </w:rPr>
        <w:t>TR 24772-1 clause</w:t>
      </w:r>
      <w:r w:rsidRPr="007B1541">
        <w:rPr>
          <w:lang w:bidi="en-US"/>
        </w:rPr>
        <w:t xml:space="preserve"> </w:t>
      </w:r>
      <w:r w:rsidR="0088587C">
        <w:rPr>
          <w:lang w:bidi="en-US"/>
        </w:rPr>
        <w:t>6.16</w:t>
      </w:r>
      <w:r w:rsidRPr="008E373B">
        <w:rPr>
          <w:i/>
          <w:lang w:bidi="en-US"/>
        </w:rPr>
        <w:t xml:space="preserve"> Using Shift Operations for Multiplication and Division [PIK].</w:t>
      </w:r>
      <w:r w:rsidRPr="007B1541">
        <w:rPr>
          <w:lang w:bidi="en-US"/>
        </w:rPr>
        <w:t xml:space="preserve">  Also see </w:t>
      </w:r>
      <w:r w:rsidR="0088587C">
        <w:rPr>
          <w:lang w:bidi="en-US"/>
        </w:rPr>
        <w:t xml:space="preserve">clause </w:t>
      </w:r>
      <w:r w:rsidR="0088587C">
        <w:rPr>
          <w:i/>
          <w:lang w:bidi="en-US"/>
        </w:rPr>
        <w:t>6</w:t>
      </w:r>
      <w:r w:rsidRPr="008E373B">
        <w:rPr>
          <w:i/>
          <w:lang w:bidi="en-US"/>
        </w:rPr>
        <w:t>.1</w:t>
      </w:r>
      <w:r w:rsidR="00B82A7D">
        <w:rPr>
          <w:i/>
          <w:lang w:bidi="en-US"/>
        </w:rPr>
        <w:t>5</w:t>
      </w:r>
      <w:r w:rsidRPr="008E373B">
        <w:rPr>
          <w:i/>
          <w:lang w:bidi="en-US"/>
        </w:rPr>
        <w:t xml:space="preserve"> Arithmetic Wrap-around Error [FIF]</w:t>
      </w:r>
      <w:r w:rsidRPr="007B1541">
        <w:rPr>
          <w:lang w:bidi="en-US"/>
        </w:rPr>
        <w:t>.</w:t>
      </w:r>
    </w:p>
    <w:p w14:paraId="07674DA5" w14:textId="0A70C439" w:rsidR="007B1541" w:rsidRDefault="007B1541" w:rsidP="007B1541">
      <w:pPr>
        <w:pStyle w:val="Heading3"/>
        <w:rPr>
          <w:lang w:bidi="en-US"/>
        </w:rPr>
      </w:pPr>
      <w:bookmarkStart w:id="384" w:name="_Toc310518172"/>
      <w:bookmarkStart w:id="385" w:name="_Ref314208059"/>
      <w:bookmarkStart w:id="386" w:name="_Ref314208069"/>
      <w:bookmarkStart w:id="387" w:name="_Ref357014778"/>
      <w:bookmarkEnd w:id="383"/>
      <w:r>
        <w:rPr>
          <w:lang w:bidi="en-US"/>
        </w:rPr>
        <w:t xml:space="preserve">6.16.2 </w:t>
      </w:r>
      <w:r w:rsidRPr="00CD6A7E">
        <w:rPr>
          <w:lang w:bidi="en-US"/>
        </w:rPr>
        <w:t>Guidance to language users</w:t>
      </w:r>
    </w:p>
    <w:p w14:paraId="23247149" w14:textId="2E8A0A48" w:rsidR="007B1541" w:rsidRPr="007B1541" w:rsidRDefault="00B77E71" w:rsidP="007B1541">
      <w:pPr>
        <w:spacing w:after="0"/>
        <w:rPr>
          <w:lang w:bidi="en-US"/>
        </w:rPr>
      </w:pPr>
      <w:r>
        <w:rPr>
          <w:lang w:bidi="en-US"/>
        </w:rPr>
        <w:t>Follow the</w:t>
      </w:r>
      <w:del w:id="388" w:author="Clive Pygott" w:date="2018-01-31T19:45:00Z">
        <w:r w:rsidDel="006E1DE1">
          <w:rPr>
            <w:lang w:bidi="en-US"/>
          </w:rPr>
          <w:delText xml:space="preserve"> </w:delText>
        </w:r>
        <w:r w:rsidRPr="007B1541" w:rsidDel="006E1DE1">
          <w:rPr>
            <w:lang w:bidi="en-US"/>
          </w:rPr>
          <w:delText xml:space="preserve"> </w:delText>
        </w:r>
      </w:del>
      <w:ins w:id="389" w:author="Clive Pygott" w:date="2018-01-31T19:45:00Z">
        <w:r w:rsidR="006E1DE1">
          <w:rPr>
            <w:lang w:bidi="en-US"/>
          </w:rPr>
          <w:t xml:space="preserve"> </w:t>
        </w:r>
      </w:ins>
      <w:r w:rsidR="007B1541" w:rsidRPr="007B1541">
        <w:rPr>
          <w:lang w:bidi="en-US"/>
        </w:rPr>
        <w:t xml:space="preserve">guidance for </w:t>
      </w:r>
      <w:del w:id="390" w:author="Clive Pygott" w:date="2018-01-27T17:40:00Z">
        <w:r w:rsidR="007B1541" w:rsidRPr="007B1541" w:rsidDel="00083439">
          <w:rPr>
            <w:lang w:bidi="en-US"/>
          </w:rPr>
          <w:delText xml:space="preserve">C </w:delText>
        </w:r>
      </w:del>
      <w:r w:rsidR="007B1541" w:rsidRPr="007B1541">
        <w:rPr>
          <w:lang w:bidi="en-US"/>
        </w:rPr>
        <w:t>users</w:t>
      </w:r>
      <w:del w:id="391" w:author="Clive Pygott" w:date="2018-01-31T19:45:00Z">
        <w:r w:rsidR="007B1541" w:rsidRPr="007B1541" w:rsidDel="006E1DE1">
          <w:rPr>
            <w:lang w:bidi="en-US"/>
          </w:rPr>
          <w:delText xml:space="preserve">  </w:delText>
        </w:r>
      </w:del>
      <w:ins w:id="392" w:author="Clive Pygott" w:date="2018-01-31T19:45:00Z">
        <w:r w:rsidR="006E1DE1">
          <w:rPr>
            <w:lang w:bidi="en-US"/>
          </w:rPr>
          <w:t xml:space="preserve"> </w:t>
        </w:r>
      </w:ins>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r w:rsidR="00B82A7D">
        <w:rPr>
          <w:lang w:bidi="en-US"/>
        </w:rPr>
        <w:t xml:space="preserve">6.16 </w:t>
      </w:r>
      <w:r w:rsidR="007B1541" w:rsidRPr="008E373B">
        <w:rPr>
          <w:i/>
          <w:lang w:bidi="en-US"/>
        </w:rPr>
        <w:t>Using Shift Operations for Multiplication and Division [PIK].</w:t>
      </w:r>
      <w:del w:id="393" w:author="Clive Pygott" w:date="2018-01-31T19:45:00Z">
        <w:r w:rsidR="007B1541" w:rsidRPr="007B1541" w:rsidDel="006E1DE1">
          <w:rPr>
            <w:lang w:bidi="en-US"/>
          </w:rPr>
          <w:delText xml:space="preserve">  </w:delText>
        </w:r>
      </w:del>
      <w:ins w:id="394" w:author="Clive Pygott" w:date="2018-01-31T19:45:00Z">
        <w:r w:rsidR="006E1DE1">
          <w:rPr>
            <w:lang w:bidi="en-US"/>
          </w:rPr>
          <w:t xml:space="preserve"> </w:t>
        </w:r>
      </w:ins>
      <w:r w:rsidR="007B1541" w:rsidRPr="007B1541">
        <w:rPr>
          <w:lang w:bidi="en-US"/>
        </w:rPr>
        <w:t xml:space="preserve">Also see, </w:t>
      </w:r>
      <w:r w:rsidR="00B82A7D">
        <w:rPr>
          <w:i/>
          <w:lang w:bidi="en-US"/>
        </w:rPr>
        <w:t>6</w:t>
      </w:r>
      <w:r w:rsidR="007B1541" w:rsidRPr="008E373B">
        <w:rPr>
          <w:i/>
          <w:lang w:bidi="en-US"/>
        </w:rPr>
        <w:t>.1</w:t>
      </w:r>
      <w:r w:rsidR="00B82A7D">
        <w:rPr>
          <w:i/>
          <w:lang w:bidi="en-US"/>
        </w:rPr>
        <w:t>5</w:t>
      </w:r>
      <w:r w:rsidR="007B1541" w:rsidRPr="008E373B">
        <w:rPr>
          <w:i/>
          <w:lang w:bidi="en-US"/>
        </w:rPr>
        <w:t xml:space="preserve"> Arithmetic Wrap-around Error [FIF].</w:t>
      </w:r>
    </w:p>
    <w:p w14:paraId="02C339F8" w14:textId="327C9B08" w:rsidR="004C770C" w:rsidRPr="00CD6A7E" w:rsidRDefault="001456BA" w:rsidP="004C770C">
      <w:pPr>
        <w:pStyle w:val="Heading2"/>
        <w:rPr>
          <w:lang w:bidi="en-US"/>
        </w:rPr>
      </w:pPr>
      <w:bookmarkStart w:id="395" w:name="_Toc492365388"/>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384"/>
      <w:bookmarkEnd w:id="385"/>
      <w:bookmarkEnd w:id="386"/>
      <w:bookmarkEnd w:id="387"/>
      <w:bookmarkEnd w:id="395"/>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2ACB72A2"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proofErr w:type="spellStart"/>
      <w:r w:rsidRPr="008B0E30">
        <w:rPr>
          <w:rFonts w:ascii="Courier New" w:hAnsi="Courier New" w:cs="Courier New"/>
          <w:lang w:bidi="en-US"/>
        </w:rPr>
        <w:t>int</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in_A</w:t>
      </w:r>
      <w:proofErr w:type="spellEnd"/>
      <w:r w:rsidRPr="008B0E30">
        <w:rPr>
          <w:rFonts w:ascii="Courier New" w:hAnsi="Courier New" w:cs="Courier New"/>
          <w:lang w:bidi="en-US"/>
        </w:rPr>
        <w:t xml:space="preserve"> = …</w:t>
      </w:r>
    </w:p>
    <w:p w14:paraId="1075B699" w14:textId="3E751BEC" w:rsidR="008B0E30" w:rsidRP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 </w:t>
      </w:r>
      <w:proofErr w:type="spellStart"/>
      <w:r w:rsidRPr="008B0E30">
        <w:rPr>
          <w:rFonts w:ascii="Courier New" w:hAnsi="Courier New" w:cs="Courier New"/>
          <w:lang w:bidi="en-US"/>
        </w:rPr>
        <w:t>int</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in_B</w:t>
      </w:r>
      <w:proofErr w:type="spellEnd"/>
      <w:r w:rsidRPr="008B0E30">
        <w:rPr>
          <w:rFonts w:ascii="Courier New" w:hAnsi="Courier New" w:cs="Courier New"/>
          <w:lang w:bidi="en-US"/>
        </w:rPr>
        <w:t xml:space="preserve"> = …</w:t>
      </w:r>
    </w:p>
    <w:p w14:paraId="6271D04C" w14:textId="77777777" w:rsidR="008B0E30" w:rsidRDefault="008B0E30" w:rsidP="008B0E30">
      <w:pPr>
        <w:spacing w:after="0"/>
        <w:rPr>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xml:space="preserve">/* Use of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in_A</w:t>
      </w:r>
      <w:proofErr w:type="spellEnd"/>
      <w:r w:rsidRPr="008B0E30">
        <w:rPr>
          <w:rFonts w:ascii="Courier New" w:hAnsi="Courier New" w:cs="Courier New"/>
          <w:lang w:bidi="en-US"/>
        </w:rPr>
        <w:t xml:space="preserve"> here will actually use</w:t>
      </w:r>
    </w:p>
    <w:p w14:paraId="04EABC1F" w14:textId="67ACCDFA" w:rsidR="008B0E30" w:rsidRPr="008B0E30" w:rsidRDefault="008B0E30" w:rsidP="008B0E30">
      <w:pPr>
        <w:spacing w:after="0"/>
        <w:rPr>
          <w:rFonts w:ascii="Courier New" w:hAnsi="Courier New" w:cs="Courier New"/>
          <w:lang w:bidi="en-US"/>
        </w:rPr>
      </w:pPr>
      <w:r>
        <w:rPr>
          <w:rFonts w:ascii="Courier New" w:hAnsi="Courier New" w:cs="Courier New"/>
          <w:lang w:bidi="en-US"/>
        </w:rPr>
        <w:t xml:space="preserve">                    </w:t>
      </w:r>
      <w:r w:rsidRPr="008B0E30">
        <w:rPr>
          <w:rFonts w:ascii="Courier New" w:hAnsi="Courier New" w:cs="Courier New"/>
          <w:lang w:bidi="en-US"/>
        </w:rPr>
        <w:t xml:space="preserve"> </w:t>
      </w:r>
      <w:proofErr w:type="spellStart"/>
      <w:r w:rsidRPr="008B0E30">
        <w:rPr>
          <w:rFonts w:ascii="Courier New" w:hAnsi="Courier New" w:cs="Courier New"/>
          <w:lang w:bidi="en-US"/>
        </w:rPr>
        <w:t>long_name_ending</w:t>
      </w:r>
      <w:proofErr w:type="spellEnd"/>
      <w:r w:rsidRPr="008B0E30">
        <w:rPr>
          <w:rFonts w:ascii="Courier New" w:hAnsi="Courier New" w:cs="Courier New"/>
          <w:lang w:bidi="en-US"/>
        </w:rPr>
        <w:t xml:space="preserve"> </w:t>
      </w:r>
      <w:proofErr w:type="spellStart"/>
      <w:r w:rsidRPr="008B0E30">
        <w:rPr>
          <w:rFonts w:ascii="Courier New" w:hAnsi="Courier New" w:cs="Courier New"/>
          <w:lang w:bidi="en-US"/>
        </w:rPr>
        <w:t>in_B</w:t>
      </w:r>
      <w:proofErr w:type="spellEnd"/>
      <w:r w:rsidRPr="008B0E30">
        <w:rPr>
          <w:rFonts w:ascii="Courier New" w:hAnsi="Courier New" w:cs="Courier New"/>
          <w:lang w:bidi="en-US"/>
        </w:rPr>
        <w:t xml:space="preserve">  */</w:t>
      </w:r>
    </w:p>
    <w:p w14:paraId="1730897E" w14:textId="4085D59D" w:rsidR="008B0E30" w:rsidRPr="008B0E30" w:rsidDel="008C57AD" w:rsidRDefault="008B0E30" w:rsidP="008B0E30">
      <w:pPr>
        <w:spacing w:after="0"/>
        <w:rPr>
          <w:del w:id="396" w:author="Clive Pygott" w:date="2018-01-28T17:45:00Z"/>
          <w:rFonts w:ascii="Courier New" w:hAnsi="Courier New" w:cs="Courier New"/>
          <w:lang w:bidi="en-US"/>
        </w:rPr>
      </w:pPr>
      <w:r w:rsidRPr="008B0E30">
        <w:rPr>
          <w:rFonts w:ascii="Courier New" w:hAnsi="Courier New" w:cs="Courier New"/>
          <w:lang w:bidi="en-US"/>
        </w:rPr>
        <w:t xml:space="preserve">              </w:t>
      </w:r>
      <w:r>
        <w:rPr>
          <w:rFonts w:ascii="Courier New" w:hAnsi="Courier New" w:cs="Courier New"/>
          <w:lang w:bidi="en-US"/>
        </w:rPr>
        <w:t xml:space="preserve"> </w:t>
      </w:r>
      <w:r w:rsidRPr="008B0E30">
        <w:rPr>
          <w:rFonts w:ascii="Courier New" w:hAnsi="Courier New" w:cs="Courier New"/>
          <w:lang w:bidi="en-US"/>
        </w:rPr>
        <w:t xml:space="preserve"> }</w:t>
      </w:r>
    </w:p>
    <w:p w14:paraId="7503C699" w14:textId="77777777" w:rsidR="008C57AD" w:rsidRDefault="008C57AD" w:rsidP="008C57AD">
      <w:pPr>
        <w:spacing w:after="0"/>
        <w:rPr>
          <w:ins w:id="397" w:author="Clive Pygott" w:date="2018-01-28T17:45:00Z"/>
          <w:lang w:bidi="en-US"/>
        </w:rPr>
      </w:pPr>
    </w:p>
    <w:p w14:paraId="1F950555" w14:textId="5DED6A7A" w:rsidR="008B0E30" w:rsidRDefault="008C57AD" w:rsidP="006459B2">
      <w:pPr>
        <w:rPr>
          <w:lang w:bidi="en-US"/>
        </w:rPr>
      </w:pPr>
      <w:ins w:id="398" w:author="Clive Pygott" w:date="2018-01-28T17:45:00Z">
        <w:r>
          <w:rPr>
            <w:lang w:bidi="en-US"/>
          </w:rPr>
          <w:t xml:space="preserve">This issue is related to </w:t>
        </w:r>
      </w:ins>
      <w:ins w:id="399" w:author="Clive Pygott" w:date="2018-01-28T17:48:00Z">
        <w:r>
          <w:rPr>
            <w:lang w:bidi="en-US"/>
          </w:rPr>
          <w:t xml:space="preserve">6.20 </w:t>
        </w:r>
      </w:ins>
      <w:ins w:id="400" w:author="Clive Pygott" w:date="2018-01-28T17:46:00Z">
        <w:r>
          <w:rPr>
            <w:lang w:bidi="en-US"/>
          </w:rPr>
          <w:t xml:space="preserve">“identifier name reuse” </w:t>
        </w:r>
      </w:ins>
      <w:ins w:id="401" w:author="Clive Pygott" w:date="2018-01-28T17:45:00Z">
        <w:r>
          <w:rPr>
            <w:lang w:bidi="en-US"/>
          </w:rPr>
          <w:t>[</w:t>
        </w:r>
      </w:ins>
      <w:ins w:id="402" w:author="Clive Pygott" w:date="2018-01-28T17:46:00Z">
        <w:r>
          <w:rPr>
            <w:lang w:bidi="en-US"/>
          </w:rPr>
          <w:t>YOW</w:t>
        </w:r>
      </w:ins>
      <w:ins w:id="403" w:author="Clive Pygott" w:date="2018-01-28T17:45:00Z">
        <w:r>
          <w:rPr>
            <w:lang w:bidi="en-US"/>
          </w:rPr>
          <w:t>]</w:t>
        </w:r>
      </w:ins>
      <w:ins w:id="404" w:author="Clive Pygott" w:date="2018-01-28T17:46:00Z">
        <w:r>
          <w:rPr>
            <w:lang w:bidi="en-US"/>
          </w:rPr>
          <w:t>, as they are both mechanisms by which the programmer may</w:t>
        </w:r>
      </w:ins>
      <w:ins w:id="405" w:author="Clive Pygott" w:date="2018-01-28T17:49:00Z">
        <w:r w:rsidRPr="008C57AD">
          <w:rPr>
            <w:lang w:bidi="en-US"/>
          </w:rPr>
          <w:t xml:space="preserve"> </w:t>
        </w:r>
        <w:r>
          <w:rPr>
            <w:lang w:bidi="en-US"/>
          </w:rPr>
          <w:t>inadvertently</w:t>
        </w:r>
      </w:ins>
      <w:ins w:id="406" w:author="Clive Pygott" w:date="2018-01-28T17:46:00Z">
        <w:r>
          <w:rPr>
            <w:lang w:bidi="en-US"/>
          </w:rPr>
          <w:t xml:space="preserve"> use an object other than the on</w:t>
        </w:r>
      </w:ins>
      <w:ins w:id="407" w:author="Clive Pygott" w:date="2018-01-28T17:47:00Z">
        <w:r>
          <w:rPr>
            <w:lang w:bidi="en-US"/>
          </w:rPr>
          <w:t>e intended.</w:t>
        </w:r>
      </w:ins>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lastRenderedPageBreak/>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055717D7"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EC8F7D4" w:rsidR="004C770C" w:rsidRPr="00CD6A7E" w:rsidRDefault="001456BA" w:rsidP="004C770C">
      <w:pPr>
        <w:pStyle w:val="Heading2"/>
        <w:rPr>
          <w:lang w:bidi="en-US"/>
        </w:rPr>
      </w:pPr>
      <w:bookmarkStart w:id="408" w:name="_Toc310518173"/>
      <w:bookmarkStart w:id="409" w:name="_Ref420411596"/>
      <w:bookmarkStart w:id="410" w:name="_Toc492365389"/>
      <w:r>
        <w:rPr>
          <w:lang w:bidi="en-US"/>
        </w:rPr>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408"/>
      <w:bookmarkEnd w:id="409"/>
      <w:bookmarkEnd w:id="410"/>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2058D2B3" w:rsidR="006459B2" w:rsidRDefault="006459B2" w:rsidP="006459B2">
      <w:pPr>
        <w:rPr>
          <w:lang w:bidi="en-US"/>
        </w:rPr>
      </w:pPr>
      <w:r>
        <w:rPr>
          <w:lang w:bidi="en-US"/>
        </w:rPr>
        <w:t>Because C is an imperative language, programs in C can contain dead stores</w:t>
      </w:r>
      <w:r w:rsidR="00A12A2D">
        <w:rPr>
          <w:lang w:bidi="en-US"/>
        </w:rPr>
        <w:t xml:space="preserve"> (locations that are written but never subsequently read, or overwritten without an intervening read)</w:t>
      </w:r>
      <w:r>
        <w:rPr>
          <w:lang w:bidi="en-US"/>
        </w:rPr>
        <w:t>.</w:t>
      </w:r>
      <w:del w:id="411" w:author="Clive Pygott" w:date="2018-01-31T19:45:00Z">
        <w:r w:rsidDel="006E1DE1">
          <w:rPr>
            <w:lang w:bidi="en-US"/>
          </w:rPr>
          <w:delText xml:space="preserve">  </w:delText>
        </w:r>
      </w:del>
      <w:ins w:id="412" w:author="Clive Pygott" w:date="2018-01-31T19:45:00Z">
        <w:r w:rsidR="006E1DE1">
          <w:rPr>
            <w:lang w:bidi="en-US"/>
          </w:rPr>
          <w:t xml:space="preserve"> </w:t>
        </w:r>
      </w:ins>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 xml:space="preserve">t may also be intended </w:t>
      </w:r>
      <w:proofErr w:type="spellStart"/>
      <w:r w:rsidR="00A12A2D">
        <w:rPr>
          <w:lang w:bidi="en-US"/>
        </w:rPr>
        <w:t>behaviour</w:t>
      </w:r>
      <w:proofErr w:type="spellEnd"/>
      <w:r w:rsidR="00A12A2D">
        <w:rPr>
          <w:lang w:bidi="en-US"/>
        </w:rPr>
        <w:t>,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87AB188" w:rsidR="006459B2" w:rsidRPr="006459B2" w:rsidRDefault="006459B2" w:rsidP="006459B2">
      <w:pPr>
        <w:rPr>
          <w:lang w:bidi="en-US"/>
        </w:rPr>
      </w:pPr>
      <w:r>
        <w:rPr>
          <w:lang w:bidi="en-US"/>
        </w:rPr>
        <w:t>A store into a volatile-qualified variable generally should not be considered a dead store because accessing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078F3EE6" w:rsidR="006459B2" w:rsidRPr="006459B2" w:rsidRDefault="00AE5431" w:rsidP="00AE5431">
      <w:pPr>
        <w:pStyle w:val="ListParagraph"/>
        <w:numPr>
          <w:ilvl w:val="0"/>
          <w:numId w:val="32"/>
        </w:numPr>
        <w:spacing w:after="0"/>
        <w:rPr>
          <w:lang w:bidi="en-US"/>
        </w:rPr>
      </w:pPr>
      <w:ins w:id="413" w:author="Clive Pygott" w:date="2018-03-19T19:10:00Z">
        <w:r>
          <w:rPr>
            <w:lang w:bidi="en-US"/>
          </w:rPr>
          <w:t>M</w:t>
        </w:r>
        <w:r w:rsidRPr="00AE5431">
          <w:rPr>
            <w:lang w:bidi="en-US"/>
          </w:rPr>
          <w:t>ark all variables observable by another thread or hardware agent as volatile, also see 6.61 "Concurrent data access [CGX]"</w:t>
        </w:r>
      </w:ins>
      <w:del w:id="414" w:author="Clive Pygott" w:date="2018-03-19T19:10:00Z">
        <w:r w:rsidR="006459B2" w:rsidDel="00AE5431">
          <w:rPr>
            <w:lang w:bidi="en-US"/>
          </w:rPr>
          <w:delText>Declare variables as volatile when they are intentional targets of a store whose value does not appear to be used</w:delText>
        </w:r>
      </w:del>
      <w:r w:rsidR="006459B2">
        <w:rPr>
          <w:lang w:bidi="en-US"/>
        </w:rPr>
        <w:t>.</w:t>
      </w:r>
    </w:p>
    <w:p w14:paraId="59CA986D" w14:textId="4C3E6358" w:rsidR="004C770C" w:rsidRPr="00CD6A7E" w:rsidRDefault="001456BA" w:rsidP="004C770C">
      <w:pPr>
        <w:pStyle w:val="Heading2"/>
        <w:rPr>
          <w:lang w:bidi="en-US"/>
        </w:rPr>
      </w:pPr>
      <w:bookmarkStart w:id="415" w:name="_Toc310518174"/>
      <w:bookmarkStart w:id="416" w:name="_Ref357014706"/>
      <w:bookmarkStart w:id="417" w:name="_Toc492365390"/>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415"/>
      <w:bookmarkEnd w:id="416"/>
      <w:bookmarkEnd w:id="417"/>
    </w:p>
    <w:p w14:paraId="11DB0FD9" w14:textId="742BD979" w:rsidR="006459B2" w:rsidRDefault="006459B2" w:rsidP="006459B2">
      <w:pPr>
        <w:pStyle w:val="Heading3"/>
        <w:rPr>
          <w:lang w:bidi="en-US"/>
        </w:rPr>
      </w:pPr>
      <w:bookmarkStart w:id="418" w:name="_Toc310518175"/>
      <w:r>
        <w:rPr>
          <w:lang w:bidi="en-US"/>
        </w:rPr>
        <w:t xml:space="preserve">6.19.1 </w:t>
      </w:r>
      <w:r w:rsidRPr="00CD6A7E">
        <w:rPr>
          <w:lang w:bidi="en-US"/>
        </w:rPr>
        <w:t>Applicability to language</w:t>
      </w:r>
    </w:p>
    <w:p w14:paraId="2171C12A" w14:textId="582E44C8"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del w:id="419" w:author="Clive Pygott" w:date="2018-01-31T19:45:00Z">
        <w:r w:rsidRPr="006459B2" w:rsidDel="006E1DE1">
          <w:rPr>
            <w:lang w:bidi="en-US"/>
          </w:rPr>
          <w:delText xml:space="preserve">  </w:delText>
        </w:r>
      </w:del>
      <w:ins w:id="420" w:author="Clive Pygott" w:date="2018-01-31T19:45:00Z">
        <w:r w:rsidR="006E1DE1">
          <w:rPr>
            <w:lang w:bidi="en-US"/>
          </w:rPr>
          <w:t xml:space="preserve"> </w:t>
        </w:r>
      </w:ins>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2AAC0F8D" w:rsidR="004C770C" w:rsidRPr="00CD6A7E" w:rsidRDefault="001456BA" w:rsidP="004C770C">
      <w:pPr>
        <w:pStyle w:val="Heading2"/>
        <w:rPr>
          <w:lang w:bidi="en-US"/>
        </w:rPr>
      </w:pPr>
      <w:bookmarkStart w:id="421" w:name="_Toc492365391"/>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418"/>
      <w:bookmarkEnd w:id="421"/>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t>In the following example, b</w:t>
      </w:r>
      <w:r w:rsidR="006459B2">
        <w:rPr>
          <w:lang w:bidi="en-US"/>
        </w:rPr>
        <w:t>ecause the variable name var1 was reused, the printed value of var1 may be unexpected.</w:t>
      </w:r>
    </w:p>
    <w:p w14:paraId="122B7495" w14:textId="77777777" w:rsidR="006459B2" w:rsidRPr="006459B2" w:rsidRDefault="006459B2" w:rsidP="006459B2">
      <w:pPr>
        <w:spacing w:after="0"/>
        <w:ind w:left="284"/>
        <w:rPr>
          <w:rFonts w:ascii="Courier New" w:hAnsi="Courier New" w:cs="Courier New"/>
          <w:sz w:val="20"/>
          <w:lang w:bidi="en-US"/>
        </w:rPr>
      </w:pP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w:t>
      </w:r>
      <w:proofErr w:type="spellStart"/>
      <w:r w:rsidRPr="006459B2">
        <w:rPr>
          <w:rFonts w:ascii="Courier New" w:hAnsi="Courier New" w:cs="Courier New"/>
          <w:sz w:val="20"/>
          <w:lang w:bidi="en-US"/>
        </w:rPr>
        <w:t>int</w:t>
      </w:r>
      <w:proofErr w:type="spellEnd"/>
      <w:r w:rsidRPr="006459B2">
        <w:rPr>
          <w:rFonts w:ascii="Courier New" w:hAnsi="Courier New" w:cs="Courier New"/>
          <w:sz w:val="20"/>
          <w:lang w:bidi="en-US"/>
        </w:rPr>
        <w:t xml:space="preserve">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FD2327">
        <w:rPr>
          <w:rFonts w:ascii="Courier New" w:hAnsi="Courier New" w:cs="Courier New"/>
          <w:sz w:val="20"/>
          <w:lang w:val="nl-NL" w:bidi="en-US"/>
        </w:rPr>
        <w:t>var2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var1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xml:space="preserve">/* var1 in </w:t>
      </w:r>
      <w:proofErr w:type="spellStart"/>
      <w:r w:rsidRPr="00FD2327">
        <w:rPr>
          <w:rFonts w:ascii="Courier New" w:hAnsi="Courier New" w:cs="Courier New"/>
          <w:sz w:val="20"/>
          <w:lang w:val="nl-NL" w:bidi="en-US"/>
        </w:rPr>
        <w:t>inner</w:t>
      </w:r>
      <w:proofErr w:type="spellEnd"/>
      <w:r w:rsidRPr="00FD2327">
        <w:rPr>
          <w:rFonts w:ascii="Courier New" w:hAnsi="Courier New" w:cs="Courier New"/>
          <w:sz w:val="20"/>
          <w:lang w:val="nl-NL" w:bidi="en-US"/>
        </w:rPr>
        <w:t xml:space="preserve">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360652C" w:rsidR="006459B2" w:rsidRDefault="006459B2" w:rsidP="006459B2">
      <w:pPr>
        <w:spacing w:after="0"/>
        <w:rPr>
          <w:ins w:id="422" w:author="Clive Pygott" w:date="2018-01-28T17:47:00Z"/>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del w:id="423" w:author="Clive Pygott" w:date="2018-01-31T19:46:00Z">
        <w:r w:rsidDel="006E1DE1">
          <w:rPr>
            <w:lang w:bidi="en-US"/>
          </w:rPr>
          <w:delText xml:space="preserve">  </w:delText>
        </w:r>
      </w:del>
      <w:ins w:id="424" w:author="Clive Pygott" w:date="2018-01-31T19:46:00Z">
        <w:r w:rsidR="006E1DE1">
          <w:rPr>
            <w:lang w:bidi="en-US"/>
          </w:rPr>
          <w:t xml:space="preserve"> </w:t>
        </w:r>
      </w:ins>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del w:id="425" w:author="Clive Pygott" w:date="2018-01-31T19:46:00Z">
        <w:r w:rsidDel="006E1DE1">
          <w:rPr>
            <w:lang w:bidi="en-US"/>
          </w:rPr>
          <w:delText xml:space="preserve">  </w:delText>
        </w:r>
      </w:del>
      <w:ins w:id="426" w:author="Clive Pygott" w:date="2018-01-31T19:46:00Z">
        <w:r w:rsidR="006E1DE1">
          <w:rPr>
            <w:lang w:bidi="en-US"/>
          </w:rPr>
          <w:t xml:space="preserve"> </w:t>
        </w:r>
      </w:ins>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34272013" w:rsidR="008C57AD" w:rsidRDefault="008C57AD" w:rsidP="008C57AD">
      <w:pPr>
        <w:rPr>
          <w:ins w:id="427" w:author="Clive Pygott" w:date="2018-01-28T17:47:00Z"/>
          <w:lang w:bidi="en-US"/>
        </w:rPr>
      </w:pPr>
      <w:ins w:id="428" w:author="Clive Pygott" w:date="2018-01-28T17:47:00Z">
        <w:r>
          <w:rPr>
            <w:lang w:bidi="en-US"/>
          </w:rPr>
          <w:t>This issue is related to</w:t>
        </w:r>
      </w:ins>
      <w:ins w:id="429" w:author="Clive Pygott" w:date="2018-01-31T19:46:00Z">
        <w:r w:rsidR="006E1DE1">
          <w:rPr>
            <w:lang w:bidi="en-US"/>
          </w:rPr>
          <w:t xml:space="preserve"> </w:t>
        </w:r>
      </w:ins>
      <w:ins w:id="430" w:author="Clive Pygott" w:date="2018-01-28T17:48:00Z">
        <w:r>
          <w:rPr>
            <w:lang w:bidi="en-US"/>
          </w:rPr>
          <w:t xml:space="preserve">6.17 </w:t>
        </w:r>
      </w:ins>
      <w:ins w:id="431" w:author="Clive Pygott" w:date="2018-01-28T17:47:00Z">
        <w:r>
          <w:rPr>
            <w:lang w:bidi="en-US"/>
          </w:rPr>
          <w:t>“</w:t>
        </w:r>
      </w:ins>
      <w:ins w:id="432" w:author="Clive Pygott" w:date="2018-01-28T17:48:00Z">
        <w:r>
          <w:rPr>
            <w:lang w:bidi="en-US"/>
          </w:rPr>
          <w:t xml:space="preserve">choice of clear </w:t>
        </w:r>
      </w:ins>
      <w:ins w:id="433" w:author="Clive Pygott" w:date="2018-01-28T17:47:00Z">
        <w:r>
          <w:rPr>
            <w:lang w:bidi="en-US"/>
          </w:rPr>
          <w:t>names” [</w:t>
        </w:r>
      </w:ins>
      <w:ins w:id="434" w:author="Clive Pygott" w:date="2018-01-28T17:48:00Z">
        <w:r>
          <w:rPr>
            <w:lang w:bidi="en-US"/>
          </w:rPr>
          <w:t>NAI]</w:t>
        </w:r>
      </w:ins>
      <w:ins w:id="435" w:author="Clive Pygott" w:date="2018-01-28T17:47:00Z">
        <w:r>
          <w:rPr>
            <w:lang w:bidi="en-US"/>
          </w:rPr>
          <w:t xml:space="preserve">, as they are both mechanisms by which the programmer may </w:t>
        </w:r>
      </w:ins>
      <w:ins w:id="436" w:author="Clive Pygott" w:date="2018-01-28T17:49:00Z">
        <w:r>
          <w:rPr>
            <w:lang w:bidi="en-US"/>
          </w:rPr>
          <w:t xml:space="preserve">inadvertently </w:t>
        </w:r>
      </w:ins>
      <w:ins w:id="437" w:author="Clive Pygott" w:date="2018-01-28T17:47:00Z">
        <w:r>
          <w:rPr>
            <w:lang w:bidi="en-US"/>
          </w:rPr>
          <w:t>use an object other than the one intended.</w:t>
        </w:r>
      </w:ins>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57836406" w:rsidR="004C770C" w:rsidRPr="00CD6A7E" w:rsidRDefault="001456BA" w:rsidP="004C770C">
      <w:pPr>
        <w:pStyle w:val="Heading2"/>
        <w:rPr>
          <w:lang w:bidi="en-US"/>
        </w:rPr>
      </w:pPr>
      <w:bookmarkStart w:id="438" w:name="_Toc310518176"/>
      <w:bookmarkStart w:id="439" w:name="_Ref357014663"/>
      <w:bookmarkStart w:id="440" w:name="_Ref420411458"/>
      <w:bookmarkStart w:id="441" w:name="_Ref420411546"/>
      <w:bookmarkStart w:id="442" w:name="_Toc492365392"/>
      <w:r>
        <w:rPr>
          <w:lang w:bidi="en-US"/>
        </w:rPr>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bookmarkEnd w:id="438"/>
      <w:bookmarkEnd w:id="439"/>
      <w:bookmarkEnd w:id="440"/>
      <w:bookmarkEnd w:id="441"/>
      <w:bookmarkEnd w:id="442"/>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443" w:name="_Toc310518177"/>
      <w:bookmarkStart w:id="444" w:name="_Ref336414908"/>
      <w:bookmarkStart w:id="445" w:name="_Ref336422669"/>
      <w:bookmarkStart w:id="446" w:name="_Ref420411479"/>
    </w:p>
    <w:p w14:paraId="3836F36C" w14:textId="28211047" w:rsidR="00E56EF2" w:rsidRPr="00E56EF2" w:rsidRDefault="00E56EF2" w:rsidP="00E56EF2">
      <w:pPr>
        <w:rPr>
          <w:lang w:bidi="en-US"/>
        </w:rPr>
      </w:pPr>
      <w:r w:rsidRPr="00E56EF2">
        <w:rPr>
          <w:lang w:bidi="en-US"/>
        </w:rPr>
        <w:t>Does not apply to C because C requires unique names and has a single global namespace.</w:t>
      </w:r>
      <w:del w:id="447" w:author="Clive Pygott" w:date="2018-01-31T19:46:00Z">
        <w:r w:rsidRPr="00E56EF2" w:rsidDel="006E1DE1">
          <w:rPr>
            <w:lang w:bidi="en-US"/>
          </w:rPr>
          <w:delText xml:space="preserve">  </w:delText>
        </w:r>
      </w:del>
      <w:ins w:id="448" w:author="Clive Pygott" w:date="2018-01-31T19:46:00Z">
        <w:r w:rsidR="006E1DE1">
          <w:rPr>
            <w:lang w:bidi="en-US"/>
          </w:rPr>
          <w:t xml:space="preserve"> </w:t>
        </w:r>
      </w:ins>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6566F8E4" w:rsidR="004C770C" w:rsidRPr="00CD6A7E" w:rsidRDefault="001456BA" w:rsidP="004C770C">
      <w:pPr>
        <w:pStyle w:val="Heading2"/>
        <w:rPr>
          <w:lang w:bidi="en-US"/>
        </w:rPr>
      </w:pPr>
      <w:bookmarkStart w:id="449" w:name="_Toc492365393"/>
      <w:r>
        <w:rPr>
          <w:lang w:bidi="en-US"/>
        </w:rPr>
        <w:lastRenderedPageBreak/>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443"/>
      <w:bookmarkEnd w:id="444"/>
      <w:bookmarkEnd w:id="445"/>
      <w:bookmarkEnd w:id="446"/>
      <w:bookmarkEnd w:id="449"/>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2772FA2B" w:rsidR="007B70EB" w:rsidRDefault="007B70EB" w:rsidP="007B70EB">
      <w:pPr>
        <w:rPr>
          <w:lang w:bidi="en-US"/>
        </w:rPr>
      </w:pPr>
      <w:r>
        <w:rPr>
          <w:lang w:bidi="en-US"/>
        </w:rPr>
        <w:t>Local, automatic variables can assume unexpected values if they are used before they are initialized.</w:t>
      </w:r>
      <w:del w:id="450" w:author="Clive Pygott" w:date="2018-01-31T19:46:00Z">
        <w:r w:rsidDel="006E1DE1">
          <w:rPr>
            <w:lang w:bidi="en-US"/>
          </w:rPr>
          <w:delText xml:space="preserve">  </w:delText>
        </w:r>
      </w:del>
      <w:ins w:id="451" w:author="Clive Pygott" w:date="2018-01-31T19:46:00Z">
        <w:r w:rsidR="006E1DE1">
          <w:rPr>
            <w:lang w:bidi="en-US"/>
          </w:rPr>
          <w:t xml:space="preserve"> </w:t>
        </w:r>
      </w:ins>
      <w:r>
        <w:rPr>
          <w:lang w:bidi="en-US"/>
        </w:rPr>
        <w:t>The C Standard specifies, "If an object that has automatic storage duration is not initialized explicitly, its value is indeterminate".</w:t>
      </w:r>
      <w:del w:id="452" w:author="Clive Pygott" w:date="2018-01-31T19:46:00Z">
        <w:r w:rsidDel="006E1DE1">
          <w:rPr>
            <w:lang w:bidi="en-US"/>
          </w:rPr>
          <w:delText xml:space="preserve">  </w:delText>
        </w:r>
      </w:del>
      <w:ins w:id="453" w:author="Clive Pygott" w:date="2018-01-31T19:46:00Z">
        <w:r w:rsidR="006E1DE1">
          <w:rPr>
            <w:lang w:bidi="en-US"/>
          </w:rPr>
          <w:t xml:space="preserve"> </w:t>
        </w:r>
      </w:ins>
      <w:r>
        <w:rPr>
          <w:lang w:bidi="en-US"/>
        </w:rPr>
        <w:t>In the common case, on architectures that make use of a program stack, this value defaults to whichever values are currently stored in stack memory.</w:t>
      </w:r>
      <w:del w:id="454" w:author="Clive Pygott" w:date="2018-01-31T19:46:00Z">
        <w:r w:rsidDel="006E1DE1">
          <w:rPr>
            <w:lang w:bidi="en-US"/>
          </w:rPr>
          <w:delText xml:space="preserve">  </w:delText>
        </w:r>
      </w:del>
      <w:ins w:id="455" w:author="Clive Pygott" w:date="2018-01-31T19:46:00Z">
        <w:r w:rsidR="006E1DE1">
          <w:rPr>
            <w:lang w:bidi="en-US"/>
          </w:rPr>
          <w:t xml:space="preserve"> </w:t>
        </w:r>
      </w:ins>
      <w:r>
        <w:rPr>
          <w:lang w:bidi="en-US"/>
        </w:rPr>
        <w:t xml:space="preserve">While uninitialized memory </w:t>
      </w:r>
      <w:r w:rsidR="00352829">
        <w:rPr>
          <w:lang w:bidi="en-US"/>
        </w:rPr>
        <w:t xml:space="preserve">may </w:t>
      </w:r>
      <w:r>
        <w:rPr>
          <w:lang w:bidi="en-US"/>
        </w:rPr>
        <w:t>contain zeros, this is not guaranteed.</w:t>
      </w:r>
      <w:del w:id="456" w:author="Clive Pygott" w:date="2018-01-31T19:46:00Z">
        <w:r w:rsidDel="006E1DE1">
          <w:rPr>
            <w:lang w:bidi="en-US"/>
          </w:rPr>
          <w:delText xml:space="preserve">  </w:delText>
        </w:r>
      </w:del>
      <w:ins w:id="457" w:author="Clive Pygott" w:date="2018-01-31T19:46:00Z">
        <w:r w:rsidR="006E1DE1">
          <w:rPr>
            <w:lang w:bidi="en-US"/>
          </w:rPr>
          <w:t xml:space="preserve"> </w:t>
        </w:r>
      </w:ins>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7AA02FBF"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del w:id="458" w:author="Clive Pygott" w:date="2018-01-31T19:46:00Z">
        <w:r w:rsidRPr="007B70EB" w:rsidDel="006E1DE1">
          <w:rPr>
            <w:rFonts w:ascii="Calibri" w:eastAsia="Times New Roman" w:hAnsi="Calibri"/>
          </w:rPr>
          <w:delText xml:space="preserve">  </w:delText>
        </w:r>
      </w:del>
      <w:ins w:id="459" w:author="Clive Pygott" w:date="2018-01-31T19:46:00Z">
        <w:r w:rsidR="006E1DE1">
          <w:rPr>
            <w:rFonts w:ascii="Calibri" w:eastAsia="Times New Roman" w:hAnsi="Calibri"/>
          </w:rPr>
          <w:t xml:space="preserve"> </w:t>
        </w:r>
      </w:ins>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r w:rsidRPr="00B777DE">
        <w:rPr>
          <w:rFonts w:ascii="Courier New" w:hAnsi="Courier New" w:cs="Courier New"/>
          <w:sz w:val="20"/>
          <w:lang w:bidi="en-US"/>
        </w:rPr>
        <w:t>mallo</w:t>
      </w:r>
      <w:r w:rsidR="00B777DE">
        <w:rPr>
          <w:rFonts w:ascii="Courier New" w:hAnsi="Courier New" w:cs="Courier New"/>
          <w:sz w:val="20"/>
          <w:lang w:bidi="en-US"/>
        </w:rPr>
        <w:t>c()</w:t>
      </w:r>
      <w:r w:rsidRPr="007B70EB">
        <w:t>before the memory is initialized as the memory contents are indeterminate.</w:t>
      </w:r>
    </w:p>
    <w:p w14:paraId="4B7A1D34" w14:textId="62CD9407" w:rsidR="004C770C" w:rsidRPr="00CD6A7E" w:rsidRDefault="001456BA" w:rsidP="004C770C">
      <w:pPr>
        <w:pStyle w:val="Heading2"/>
        <w:rPr>
          <w:lang w:bidi="en-US"/>
        </w:rPr>
      </w:pPr>
      <w:bookmarkStart w:id="460" w:name="_Toc310518178"/>
      <w:bookmarkStart w:id="461" w:name="_Toc492365394"/>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460"/>
      <w:bookmarkEnd w:id="461"/>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3DDBEFEA" w14:textId="691237F1" w:rsidR="007B70EB"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ins w:id="462" w:author="Clive Pygott" w:date="2018-01-28T18:02:00Z">
        <w:r w:rsidR="002213B7">
          <w:rPr>
            <w:lang w:bidi="en-US"/>
          </w:rPr>
          <w:t xml:space="preserve">, and </w:t>
        </w:r>
      </w:ins>
      <w:del w:id="463" w:author="Clive Pygott" w:date="2018-01-28T18:03:00Z">
        <w:r w:rsidR="007B70EB" w:rsidDel="002213B7">
          <w:rPr>
            <w:lang w:bidi="en-US"/>
          </w:rPr>
          <w:delText>Mixed</w:delText>
        </w:r>
      </w:del>
      <w:r w:rsidR="007B70EB">
        <w:rPr>
          <w:lang w:bidi="en-US"/>
        </w:rPr>
        <w:t xml:space="preserve"> </w:t>
      </w:r>
      <w:ins w:id="464" w:author="Clive Pygott" w:date="2018-01-28T18:03:00Z">
        <w:r w:rsidR="002213B7">
          <w:rPr>
            <w:lang w:bidi="en-US"/>
          </w:rPr>
          <w:t xml:space="preserve">mixing </w:t>
        </w:r>
      </w:ins>
      <w:r w:rsidR="007B70EB">
        <w:rPr>
          <w:lang w:bidi="en-US"/>
        </w:rPr>
        <w:t xml:space="preserve">logical </w:t>
      </w:r>
      <w:ins w:id="465" w:author="Clive Pygott" w:date="2018-01-28T18:03:00Z">
        <w:r w:rsidR="002213B7">
          <w:rPr>
            <w:lang w:bidi="en-US"/>
          </w:rPr>
          <w:t xml:space="preserve">and arithmetic </w:t>
        </w:r>
      </w:ins>
      <w:r w:rsidR="007B70EB">
        <w:rPr>
          <w:lang w:bidi="en-US"/>
        </w:rPr>
        <w:t>operat</w:t>
      </w:r>
      <w:ins w:id="466" w:author="Clive Pygott" w:date="2018-01-28T18:03:00Z">
        <w:r w:rsidR="002213B7">
          <w:rPr>
            <w:lang w:bidi="en-US"/>
          </w:rPr>
          <w:t>ions</w:t>
        </w:r>
      </w:ins>
      <w:del w:id="467" w:author="Clive Pygott" w:date="2018-01-28T18:03:00Z">
        <w:r w:rsidR="007B70EB" w:rsidDel="002213B7">
          <w:rPr>
            <w:lang w:bidi="en-US"/>
          </w:rPr>
          <w:delText>ors</w:delText>
        </w:r>
      </w:del>
      <w:r w:rsidR="007B70EB">
        <w:rPr>
          <w:lang w:bidi="en-US"/>
        </w:rPr>
        <w:t xml:space="preserve"> </w:t>
      </w:r>
      <w:del w:id="468" w:author="Clive Pygott" w:date="2018-01-28T18:03:00Z">
        <w:r w:rsidR="007B70EB" w:rsidDel="002213B7">
          <w:rPr>
            <w:lang w:bidi="en-US"/>
          </w:rPr>
          <w:delText>are</w:delText>
        </w:r>
      </w:del>
      <w:ins w:id="469" w:author="Clive Pygott" w:date="2018-01-28T18:03:00Z">
        <w:r w:rsidR="002213B7">
          <w:rPr>
            <w:lang w:bidi="en-US"/>
          </w:rPr>
          <w:t>is</w:t>
        </w:r>
      </w:ins>
      <w:r w:rsidR="007B70EB">
        <w:rPr>
          <w:lang w:bidi="en-US"/>
        </w:rPr>
        <w:t xml:space="preserve"> allowed without parentheses.</w:t>
      </w:r>
      <w:ins w:id="470" w:author="Clive Pygott" w:date="2018-01-28T18:03:00Z">
        <w:r w:rsidR="002213B7">
          <w:rPr>
            <w:lang w:bidi="en-US"/>
          </w:rPr>
          <w:t xml:space="preserve"> H</w:t>
        </w:r>
      </w:ins>
      <w:ins w:id="471" w:author="Clive Pygott" w:date="2018-01-28T18:04:00Z">
        <w:r w:rsidR="002213B7">
          <w:rPr>
            <w:lang w:bidi="en-US"/>
          </w:rPr>
          <w:t xml:space="preserve">owever, the language has some </w:t>
        </w:r>
      </w:ins>
      <w:ins w:id="472" w:author="Clive Pygott" w:date="2018-01-28T18:05:00Z">
        <w:r w:rsidR="002213B7">
          <w:rPr>
            <w:lang w:bidi="en-US"/>
          </w:rPr>
          <w:t xml:space="preserve">44 operators with </w:t>
        </w:r>
      </w:ins>
      <w:ins w:id="473" w:author="Clive Pygott" w:date="2018-01-28T18:06:00Z">
        <w:r w:rsidR="002213B7">
          <w:rPr>
            <w:lang w:bidi="en-US"/>
          </w:rPr>
          <w:t xml:space="preserve">15 levels of precedence, and experience and experimentation has shown </w:t>
        </w:r>
      </w:ins>
      <w:ins w:id="474" w:author="Clive Pygott" w:date="2018-01-28T18:07:00Z">
        <w:r w:rsidR="002213B7">
          <w:rPr>
            <w:lang w:bidi="en-US"/>
          </w:rPr>
          <w:t>that even experienced programs do not always get the interpretation of complex expression</w:t>
        </w:r>
      </w:ins>
      <w:ins w:id="475" w:author="Clive Pygott" w:date="2018-01-28T18:11:00Z">
        <w:r w:rsidR="002213B7">
          <w:rPr>
            <w:lang w:bidi="en-US"/>
          </w:rPr>
          <w:t>s</w:t>
        </w:r>
      </w:ins>
      <w:ins w:id="476" w:author="Clive Pygott" w:date="2018-01-28T18:07:00Z">
        <w:r w:rsidR="002213B7">
          <w:rPr>
            <w:lang w:bidi="en-US"/>
          </w:rPr>
          <w:t xml:space="preserve"> correct</w:t>
        </w:r>
      </w:ins>
      <w:ins w:id="477" w:author="Clive Pygott" w:date="2018-01-28T18:08:00Z">
        <w:r w:rsidR="002213B7">
          <w:rPr>
            <w:lang w:bidi="en-US"/>
          </w:rPr>
          <w:t xml:space="preserve">. </w:t>
        </w:r>
      </w:ins>
      <w:ins w:id="478" w:author="Clive Pygott" w:date="2018-01-28T18:09:00Z">
        <w:r w:rsidR="002213B7">
          <w:rPr>
            <w:lang w:bidi="en-US"/>
          </w:rPr>
          <w:t>A liberal use of parenthes</w:t>
        </w:r>
      </w:ins>
      <w:ins w:id="479" w:author="Clive Pygott" w:date="2018-01-28T18:10:00Z">
        <w:r w:rsidR="002213B7">
          <w:rPr>
            <w:lang w:bidi="en-US"/>
          </w:rPr>
          <w:t>es in complex expressions is recommended, to ensure that the programmer gets the oper</w:t>
        </w:r>
      </w:ins>
      <w:ins w:id="480" w:author="Clive Pygott" w:date="2018-01-28T18:11:00Z">
        <w:r w:rsidR="002213B7">
          <w:rPr>
            <w:lang w:bidi="en-US"/>
          </w:rPr>
          <w:t>ator binding expected.</w:t>
        </w:r>
      </w:ins>
      <w:ins w:id="481" w:author="Clive Pygott" w:date="2018-01-28T18:08:00Z">
        <w:r w:rsidR="002213B7">
          <w:rPr>
            <w:lang w:bidi="en-US"/>
          </w:rPr>
          <w:t xml:space="preserve"> </w:t>
        </w:r>
      </w:ins>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08541D79" w:rsidR="004C770C" w:rsidRPr="00CD6A7E" w:rsidRDefault="001456BA" w:rsidP="004C770C">
      <w:pPr>
        <w:pStyle w:val="Heading2"/>
        <w:rPr>
          <w:lang w:bidi="en-US"/>
        </w:rPr>
      </w:pPr>
      <w:bookmarkStart w:id="482" w:name="_Toc310518179"/>
      <w:bookmarkStart w:id="483" w:name="_Toc492365395"/>
      <w:r>
        <w:rPr>
          <w:lang w:bidi="en-US"/>
        </w:rPr>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482"/>
      <w:bookmarkEnd w:id="483"/>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507BFD1" w:rsidR="007B70EB" w:rsidRDefault="007B70EB" w:rsidP="007B70EB">
      <w:pPr>
        <w:spacing w:after="0"/>
        <w:rPr>
          <w:lang w:bidi="en-US"/>
        </w:rPr>
      </w:pPr>
      <w:r>
        <w:rPr>
          <w:lang w:bidi="en-US"/>
        </w:rPr>
        <w:t>C allows expressions to have side effects.</w:t>
      </w:r>
      <w:del w:id="484" w:author="Clive Pygott" w:date="2018-01-31T19:46:00Z">
        <w:r w:rsidDel="006E1DE1">
          <w:rPr>
            <w:lang w:bidi="en-US"/>
          </w:rPr>
          <w:delText xml:space="preserve">  </w:delText>
        </w:r>
      </w:del>
      <w:ins w:id="485" w:author="Clive Pygott" w:date="2018-01-31T19:46:00Z">
        <w:r w:rsidR="006E1DE1">
          <w:rPr>
            <w:lang w:bidi="en-US"/>
          </w:rPr>
          <w:t xml:space="preserve"> </w:t>
        </w:r>
      </w:ins>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p>
    <w:p w14:paraId="6D017D1A" w14:textId="77777777" w:rsidR="007B70EB" w:rsidRDefault="007B70EB" w:rsidP="007B70EB">
      <w:pPr>
        <w:spacing w:after="0"/>
        <w:rPr>
          <w:lang w:bidi="en-US"/>
        </w:rPr>
      </w:pPr>
    </w:p>
    <w:p w14:paraId="5701CAF6" w14:textId="3F3C18E2" w:rsidR="007B70EB" w:rsidRDefault="007B70EB" w:rsidP="007B70EB">
      <w:pPr>
        <w:spacing w:after="0"/>
        <w:rPr>
          <w:lang w:bidi="en-US"/>
        </w:rPr>
      </w:pPr>
      <w:r>
        <w:rPr>
          <w:lang w:bidi="en-US"/>
        </w:rPr>
        <w:t xml:space="preserve">the </w:t>
      </w:r>
      <w:proofErr w:type="spellStart"/>
      <w:r>
        <w:rPr>
          <w:lang w:bidi="en-US"/>
        </w:rPr>
        <w:t>behaviour</w:t>
      </w:r>
      <w:proofErr w:type="spellEnd"/>
      <w:r>
        <w:rPr>
          <w:lang w:bidi="en-US"/>
        </w:rPr>
        <w:t xml:space="preserve"> is undefined and this can lead to unexpected results.</w:t>
      </w:r>
      <w:del w:id="486" w:author="Clive Pygott" w:date="2018-01-31T19:46:00Z">
        <w:r w:rsidDel="006E1DE1">
          <w:rPr>
            <w:lang w:bidi="en-US"/>
          </w:rPr>
          <w:delText xml:space="preserve">  </w:delText>
        </w:r>
      </w:del>
      <w:ins w:id="487" w:author="Clive Pygott" w:date="2018-01-31T19:46:00Z">
        <w:r w:rsidR="006E1DE1">
          <w:rPr>
            <w:lang w:bidi="en-US"/>
          </w:rPr>
          <w:t xml:space="preserve"> </w:t>
        </w:r>
      </w:ins>
      <w:r>
        <w:rPr>
          <w:lang w:bidi="en-US"/>
        </w:rPr>
        <w:t>Either the “</w:t>
      </w:r>
      <w:proofErr w:type="spellStart"/>
      <w:r>
        <w:rPr>
          <w:lang w:bidi="en-US"/>
        </w:rPr>
        <w:t>i</w:t>
      </w:r>
      <w:proofErr w:type="spellEnd"/>
      <w:r>
        <w:rPr>
          <w:lang w:bidi="en-US"/>
        </w:rPr>
        <w:t>++” is per</w:t>
      </w:r>
      <w:r w:rsidR="00B777DE">
        <w:rPr>
          <w:lang w:bidi="en-US"/>
        </w:rPr>
        <w:t xml:space="preserve">formed first or the assignment  </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=v[</w:t>
      </w:r>
      <w:proofErr w:type="spellStart"/>
      <w:r w:rsidR="00B777DE">
        <w:rPr>
          <w:rFonts w:ascii="Courier New" w:hAnsi="Courier New" w:cs="Courier New"/>
          <w:sz w:val="20"/>
          <w:lang w:bidi="en-US"/>
        </w:rPr>
        <w:t>i</w:t>
      </w:r>
      <w:proofErr w:type="spellEnd"/>
      <w:r w:rsidR="00B777DE">
        <w:rPr>
          <w:rFonts w:ascii="Courier New" w:hAnsi="Courier New" w:cs="Courier New"/>
          <w:sz w:val="20"/>
          <w:lang w:bidi="en-US"/>
        </w:rPr>
        <w:t>]</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proofErr w:type="spellStart"/>
      <w:r w:rsidR="00530FBE">
        <w:rPr>
          <w:lang w:bidi="en-US"/>
        </w:rPr>
        <w:t>behaviour</w:t>
      </w:r>
      <w:proofErr w:type="spellEnd"/>
      <w:r w:rsidR="00530FBE">
        <w:rPr>
          <w:lang w:bidi="en-US"/>
        </w:rPr>
        <w:t xml:space="preserve"> occurs</w:t>
      </w:r>
      <w:r>
        <w:rPr>
          <w:lang w:bidi="en-US"/>
        </w:rPr>
        <w:t>.</w:t>
      </w:r>
      <w:del w:id="488" w:author="Clive Pygott" w:date="2018-01-31T19:46:00Z">
        <w:r w:rsidDel="006E1DE1">
          <w:rPr>
            <w:lang w:bidi="en-US"/>
          </w:rPr>
          <w:delText xml:space="preserve">  </w:delText>
        </w:r>
      </w:del>
      <w:ins w:id="489" w:author="Clive Pygott" w:date="2018-01-31T19:46:00Z">
        <w:r w:rsidR="006E1DE1">
          <w:rPr>
            <w:lang w:bidi="en-US"/>
          </w:rPr>
          <w:t xml:space="preserve"> </w:t>
        </w:r>
      </w:ins>
      <w:r>
        <w:rPr>
          <w:lang w:bidi="en-US"/>
        </w:rPr>
        <w:t>Because the order of evaluation can have drastic effects on the functionality of the code, this can greatly impact portability</w:t>
      </w:r>
      <w:r w:rsidR="00447EAD">
        <w:rPr>
          <w:lang w:bidi="en-US"/>
        </w:rPr>
        <w:t xml:space="preserve"> and lead to unexpected </w:t>
      </w:r>
      <w:proofErr w:type="spellStart"/>
      <w:r w:rsidR="00447EAD">
        <w:rPr>
          <w:lang w:bidi="en-US"/>
        </w:rPr>
        <w:t>behaviour</w:t>
      </w:r>
      <w:proofErr w:type="spellEnd"/>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t xml:space="preserve">The order in which any side effects occur among the initialization list expressions is unspecified. In particular, the evaluation order need not be the same as the order of </w:t>
      </w:r>
      <w:proofErr w:type="spellStart"/>
      <w:r>
        <w:rPr>
          <w:lang w:bidi="en-US"/>
        </w:rPr>
        <w:t>subobject</w:t>
      </w:r>
      <w:proofErr w:type="spellEnd"/>
      <w:r>
        <w:rPr>
          <w:lang w:bidi="en-US"/>
        </w:rPr>
        <w:t xml:space="preserve">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2AB29899" w:rsidR="007B70EB" w:rsidRDefault="007B70EB" w:rsidP="007B70EB">
      <w:pPr>
        <w:spacing w:after="0"/>
        <w:rPr>
          <w:ins w:id="490" w:author="Clive Pygott" w:date="2018-01-29T17:20:00Z"/>
          <w:lang w:bidi="en-US"/>
        </w:rPr>
      </w:pPr>
      <w:r>
        <w:rPr>
          <w:lang w:bidi="en-US"/>
        </w:rPr>
        <w:t xml:space="preserve">Because these are unspecified </w:t>
      </w:r>
      <w:proofErr w:type="spellStart"/>
      <w:r>
        <w:rPr>
          <w:lang w:bidi="en-US"/>
        </w:rPr>
        <w:t>behaviours</w:t>
      </w:r>
      <w:proofErr w:type="spellEnd"/>
      <w:r>
        <w:rPr>
          <w:lang w:bidi="en-US"/>
        </w:rPr>
        <w:t>, testing may give the false impression that the code is working and portable, when it could just be that the values provided cause evaluations to be performed in a particular order that causes side effects to occur as expected.</w:t>
      </w:r>
    </w:p>
    <w:p w14:paraId="2094F070" w14:textId="0F477B45" w:rsidR="004F3E37" w:rsidDel="004F3E37" w:rsidRDefault="004F3E37" w:rsidP="00BF1851">
      <w:pPr>
        <w:spacing w:after="0"/>
        <w:rPr>
          <w:del w:id="491" w:author="Clive Pygott" w:date="2018-01-29T17:26:00Z"/>
          <w:lang w:bidi="en-US"/>
        </w:rPr>
      </w:pPr>
      <w:ins w:id="492" w:author="Clive Pygott" w:date="2018-01-29T17:20:00Z">
        <w:r>
          <w:rPr>
            <w:lang w:bidi="en-US"/>
          </w:rPr>
          <w:t>In general, a compiler is allowed to perform calculations and assignments in any order between sequence points</w:t>
        </w:r>
      </w:ins>
      <w:ins w:id="493" w:author="Clive Pygott" w:date="2018-01-29T17:22:00Z">
        <w:r>
          <w:rPr>
            <w:lang w:bidi="en-US"/>
          </w:rPr>
          <w:t xml:space="preserve">. Annex C of the C language standard defines all the points in the language syntax that count as </w:t>
        </w:r>
      </w:ins>
      <w:ins w:id="494" w:author="Clive Pygott" w:date="2018-01-29T17:23:00Z">
        <w:r>
          <w:rPr>
            <w:lang w:bidi="en-US"/>
          </w:rPr>
          <w:t>sequence points</w:t>
        </w:r>
      </w:ins>
      <w:ins w:id="495" w:author="Clive Pygott" w:date="2018-01-29T17:24:00Z">
        <w:r>
          <w:rPr>
            <w:lang w:bidi="en-US"/>
          </w:rPr>
          <w:t>. One such is the co</w:t>
        </w:r>
      </w:ins>
      <w:ins w:id="496" w:author="Clive Pygott" w:date="2018-01-29T17:25:00Z">
        <w:r>
          <w:rPr>
            <w:lang w:bidi="en-US"/>
          </w:rPr>
          <w:t xml:space="preserve">mma operator. So, whilst described above   </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ins>
      <w:ins w:id="497" w:author="Clive Pygott" w:date="2018-01-29T17:30:00Z">
        <w:r w:rsidR="00BF1851">
          <w:rPr>
            <w:rFonts w:ascii="Courier New" w:hAnsi="Courier New" w:cs="Courier New"/>
            <w:sz w:val="20"/>
            <w:lang w:bidi="en-US"/>
          </w:rPr>
          <w:t>;</w:t>
        </w:r>
      </w:ins>
    </w:p>
    <w:p w14:paraId="67C944F9" w14:textId="67525DDF" w:rsidR="00447EAD" w:rsidRDefault="00BF1851" w:rsidP="007B70EB">
      <w:pPr>
        <w:spacing w:after="0"/>
        <w:rPr>
          <w:ins w:id="498" w:author="Clive Pygott" w:date="2018-01-29T17:25:00Z"/>
          <w:lang w:bidi="en-US"/>
        </w:rPr>
      </w:pPr>
      <w:ins w:id="499" w:author="Clive Pygott" w:date="2018-01-29T17:30:00Z">
        <w:r>
          <w:rPr>
            <w:lang w:bidi="en-US"/>
          </w:rPr>
          <w:t>ha</w:t>
        </w:r>
      </w:ins>
      <w:ins w:id="500" w:author="Clive Pygott" w:date="2018-01-29T17:25:00Z">
        <w:r w:rsidR="004F3E37">
          <w:rPr>
            <w:lang w:bidi="en-US"/>
          </w:rPr>
          <w:t>s</w:t>
        </w:r>
      </w:ins>
      <w:ins w:id="501" w:author="Clive Pygott" w:date="2018-01-29T17:26:00Z">
        <w:r>
          <w:rPr>
            <w:lang w:bidi="en-US"/>
          </w:rPr>
          <w:t xml:space="preserve"> unspecified </w:t>
        </w:r>
        <w:proofErr w:type="spellStart"/>
        <w:r>
          <w:rPr>
            <w:lang w:bidi="en-US"/>
          </w:rPr>
          <w:t>behaviour</w:t>
        </w:r>
        <w:proofErr w:type="spellEnd"/>
        <w:r>
          <w:rPr>
            <w:lang w:bidi="en-US"/>
          </w:rPr>
          <w:t xml:space="preserve">, </w:t>
        </w:r>
      </w:ins>
      <w:ins w:id="502" w:author="Clive Pygott" w:date="2018-01-29T17:27:00Z">
        <w:r>
          <w:rPr>
            <w:lang w:bidi="en-US"/>
          </w:rPr>
          <w:t xml:space="preserve">as the assignment </w:t>
        </w:r>
      </w:ins>
      <w:ins w:id="503" w:author="Clive Pygott" w:date="2018-01-29T17:28:00Z">
        <w:r>
          <w:rPr>
            <w:lang w:bidi="en-US"/>
          </w:rPr>
          <w:t xml:space="preserve">and </w:t>
        </w:r>
      </w:ins>
      <w:ins w:id="504" w:author="Clive Pygott" w:date="2018-01-29T17:27:00Z">
        <w:r>
          <w:rPr>
            <w:lang w:bidi="en-US"/>
          </w:rPr>
          <w:t>increment may be performed in either ord</w:t>
        </w:r>
      </w:ins>
      <w:ins w:id="505" w:author="Clive Pygott" w:date="2018-01-29T17:28:00Z">
        <w:r>
          <w:rPr>
            <w:lang w:bidi="en-US"/>
          </w:rPr>
          <w:t xml:space="preserve">er,   </w:t>
        </w:r>
        <w:proofErr w:type="spellStart"/>
        <w:r w:rsidRPr="007B70EB">
          <w:rPr>
            <w:rFonts w:ascii="Courier New" w:hAnsi="Courier New" w:cs="Courier New"/>
            <w:sz w:val="20"/>
            <w:lang w:bidi="en-US"/>
          </w:rPr>
          <w:t>i</w:t>
        </w:r>
        <w:proofErr w:type="spellEnd"/>
        <w:r>
          <w:rPr>
            <w:rFonts w:ascii="Courier New" w:hAnsi="Courier New" w:cs="Courier New"/>
            <w:sz w:val="20"/>
            <w:lang w:bidi="en-US"/>
          </w:rPr>
          <w:t xml:space="preserve">++, </w:t>
        </w:r>
      </w:ins>
      <w:proofErr w:type="spellStart"/>
      <w:ins w:id="506" w:author="Clive Pygott" w:date="2018-01-29T17:29:00Z">
        <w:r>
          <w:rPr>
            <w:rFonts w:ascii="Courier New" w:hAnsi="Courier New" w:cs="Courier New"/>
            <w:sz w:val="20"/>
            <w:lang w:bidi="en-US"/>
          </w:rPr>
          <w:t>i</w:t>
        </w:r>
      </w:ins>
      <w:proofErr w:type="spellEnd"/>
      <w:ins w:id="507" w:author="Clive Pygott" w:date="2018-01-29T17:28:00Z">
        <w:r w:rsidRPr="007B70EB">
          <w:rPr>
            <w:rFonts w:ascii="Courier New" w:hAnsi="Courier New" w:cs="Courier New"/>
            <w:sz w:val="20"/>
            <w:lang w:bidi="en-US"/>
          </w:rPr>
          <w:t xml:space="preserve"> = v[</w:t>
        </w:r>
        <w:proofErr w:type="spellStart"/>
        <w:r w:rsidRPr="007B70EB">
          <w:rPr>
            <w:rFonts w:ascii="Courier New" w:hAnsi="Courier New" w:cs="Courier New"/>
            <w:sz w:val="20"/>
            <w:lang w:bidi="en-US"/>
          </w:rPr>
          <w:t>i</w:t>
        </w:r>
        <w:proofErr w:type="spellEnd"/>
        <w:r w:rsidRPr="007B70EB">
          <w:rPr>
            <w:rFonts w:ascii="Courier New" w:hAnsi="Courier New" w:cs="Courier New"/>
            <w:sz w:val="20"/>
            <w:lang w:bidi="en-US"/>
          </w:rPr>
          <w:t>]</w:t>
        </w:r>
      </w:ins>
      <w:ins w:id="508" w:author="Clive Pygott" w:date="2018-01-29T17:29:00Z">
        <w:r>
          <w:rPr>
            <w:rFonts w:ascii="Courier New" w:hAnsi="Courier New" w:cs="Courier New"/>
            <w:sz w:val="20"/>
            <w:lang w:bidi="en-US"/>
          </w:rPr>
          <w:t xml:space="preserve">;  </w:t>
        </w:r>
        <w:r w:rsidRPr="00BF1851">
          <w:rPr>
            <w:rFonts w:cstheme="minorHAnsi"/>
            <w:lang w:bidi="en-US"/>
          </w:rPr>
          <w:t>does not, as the increment is always performed before the assignment</w:t>
        </w:r>
        <w:r>
          <w:rPr>
            <w:rFonts w:cstheme="minorHAnsi"/>
            <w:lang w:bidi="en-US"/>
          </w:rPr>
          <w:t>.</w:t>
        </w:r>
      </w:ins>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B50ED2" w:rsidRDefault="00447EAD" w:rsidP="007B70EB">
      <w:pPr>
        <w:spacing w:after="0"/>
        <w:rPr>
          <w:rFonts w:ascii="Courier New" w:hAnsi="Courier New" w:cs="Courier New"/>
          <w:lang w:bidi="en-US"/>
        </w:rPr>
      </w:pPr>
      <w:r>
        <w:rPr>
          <w:rFonts w:ascii="Courier New" w:hAnsi="Courier New" w:cs="Courier New"/>
          <w:lang w:bidi="en-US"/>
        </w:rPr>
        <w:t xml:space="preserve">              </w:t>
      </w:r>
      <w:r w:rsidRPr="00B50ED2">
        <w:rPr>
          <w:rFonts w:ascii="Courier New" w:hAnsi="Courier New" w:cs="Courier New"/>
          <w:lang w:bidi="en-US"/>
        </w:rPr>
        <w:t>( A()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xpressions so that the same effects will occur under any order of evaluation that the C standard 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t>
      </w:r>
      <w:commentRangeStart w:id="509"/>
      <w:r w:rsidR="00C67F1C">
        <w:rPr>
          <w:rFonts w:eastAsia="Times New Roman" w:cs="Courier New"/>
          <w:kern w:val="28"/>
          <w:lang w:val="en-GB"/>
        </w:rPr>
        <w:t>within an expression</w:t>
      </w:r>
      <w:commentRangeEnd w:id="509"/>
      <w:r w:rsidR="00083439">
        <w:rPr>
          <w:rStyle w:val="CommentReference"/>
        </w:rPr>
        <w:commentReference w:id="509"/>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1B5CCC38" w:rsidR="004C770C" w:rsidRDefault="001456BA" w:rsidP="007B70EB">
      <w:pPr>
        <w:pStyle w:val="Heading2"/>
        <w:spacing w:before="0" w:after="0"/>
        <w:rPr>
          <w:lang w:bidi="en-US"/>
        </w:rPr>
      </w:pPr>
      <w:bookmarkStart w:id="510" w:name="_Toc310518180"/>
      <w:bookmarkStart w:id="511" w:name="_Toc492365396"/>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510"/>
      <w:bookmarkEnd w:id="511"/>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C71F881" w:rsidR="007B70EB" w:rsidRPr="00B50ED2" w:rsidRDefault="007B70EB">
      <w:pPr>
        <w:spacing w:after="0"/>
        <w:rPr>
          <w:lang w:val="en-GB" w:bidi="en-US"/>
          <w:rPrChange w:id="512" w:author="Clive Pygott" w:date="2018-01-27T17:19:00Z">
            <w:rPr>
              <w:lang w:val="fr-FR" w:bidi="en-US"/>
            </w:rPr>
          </w:rPrChange>
        </w:rPr>
      </w:pPr>
      <w:r>
        <w:rPr>
          <w:lang w:bidi="en-US"/>
        </w:rPr>
        <w:lastRenderedPageBreak/>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 with assignment “=”.</w:t>
      </w:r>
      <w:del w:id="513" w:author="Clive Pygott" w:date="2018-01-31T19:46:00Z">
        <w:r w:rsidDel="006E1DE1">
          <w:rPr>
            <w:lang w:bidi="en-US"/>
          </w:rPr>
          <w:delText xml:space="preserve">  </w:delText>
        </w:r>
      </w:del>
      <w:ins w:id="514" w:author="Clive Pygott" w:date="2018-01-31T19:46:00Z">
        <w:r w:rsidR="006E1DE1">
          <w:rPr>
            <w:lang w:bidi="en-US"/>
          </w:rPr>
          <w:t xml:space="preserve"> </w:t>
        </w:r>
      </w:ins>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B50ED2">
        <w:rPr>
          <w:lang w:val="en-GB" w:bidi="en-US"/>
          <w:rPrChange w:id="515" w:author="Clive Pygott" w:date="2018-01-27T17:19:00Z">
            <w:rPr>
              <w:lang w:val="fr-FR" w:bidi="en-US"/>
            </w:rPr>
          </w:rPrChange>
        </w:rPr>
        <w:t xml:space="preserve"> Consider:</w:t>
      </w:r>
    </w:p>
    <w:p w14:paraId="55C643FE" w14:textId="5302D69E" w:rsidR="007B70EB" w:rsidRPr="00B50ED2" w:rsidRDefault="007B70EB" w:rsidP="007B70EB">
      <w:pPr>
        <w:spacing w:after="0"/>
        <w:ind w:left="567"/>
        <w:rPr>
          <w:rFonts w:ascii="Courier New" w:hAnsi="Courier New" w:cs="Courier New"/>
          <w:sz w:val="20"/>
          <w:lang w:val="en-GB" w:bidi="en-US"/>
          <w:rPrChange w:id="516" w:author="Clive Pygott" w:date="2018-01-27T17:19:00Z">
            <w:rPr>
              <w:rFonts w:ascii="Courier New" w:hAnsi="Courier New" w:cs="Courier New"/>
              <w:sz w:val="20"/>
              <w:lang w:val="fr-FR" w:bidi="en-US"/>
            </w:rPr>
          </w:rPrChange>
        </w:rPr>
      </w:pPr>
      <w:proofErr w:type="spellStart"/>
      <w:r w:rsidRPr="00B50ED2">
        <w:rPr>
          <w:rFonts w:ascii="Courier New" w:hAnsi="Courier New" w:cs="Courier New"/>
          <w:sz w:val="20"/>
          <w:lang w:val="en-GB" w:bidi="en-US"/>
          <w:rPrChange w:id="517" w:author="Clive Pygott" w:date="2018-01-27T17:19:00Z">
            <w:rPr>
              <w:rFonts w:ascii="Courier New" w:hAnsi="Courier New" w:cs="Courier New"/>
              <w:sz w:val="20"/>
              <w:lang w:val="fr-FR" w:bidi="en-US"/>
            </w:rPr>
          </w:rPrChange>
        </w:rPr>
        <w:t>int</w:t>
      </w:r>
      <w:proofErr w:type="spellEnd"/>
      <w:r w:rsidRPr="00B50ED2">
        <w:rPr>
          <w:rFonts w:ascii="Courier New" w:hAnsi="Courier New" w:cs="Courier New"/>
          <w:sz w:val="20"/>
          <w:lang w:val="en-GB" w:bidi="en-US"/>
          <w:rPrChange w:id="518" w:author="Clive Pygott" w:date="2018-01-27T17:19:00Z">
            <w:rPr>
              <w:rFonts w:ascii="Courier New" w:hAnsi="Courier New" w:cs="Courier New"/>
              <w:sz w:val="20"/>
              <w:lang w:val="fr-FR" w:bidi="en-US"/>
            </w:rPr>
          </w:rPrChange>
        </w:rPr>
        <w:t xml:space="preserve"> x,</w:t>
      </w:r>
      <w:r w:rsidR="0078479E" w:rsidRPr="00B50ED2">
        <w:rPr>
          <w:rFonts w:ascii="Courier New" w:hAnsi="Courier New" w:cs="Courier New"/>
          <w:sz w:val="20"/>
          <w:lang w:val="en-GB" w:bidi="en-US"/>
          <w:rPrChange w:id="519" w:author="Clive Pygott" w:date="2018-01-27T17:19:00Z">
            <w:rPr>
              <w:rFonts w:ascii="Courier New" w:hAnsi="Courier New" w:cs="Courier New"/>
              <w:sz w:val="20"/>
              <w:lang w:val="fr-FR" w:bidi="en-US"/>
            </w:rPr>
          </w:rPrChange>
        </w:rPr>
        <w:t xml:space="preserve"> </w:t>
      </w:r>
      <w:r w:rsidRPr="00B50ED2">
        <w:rPr>
          <w:rFonts w:ascii="Courier New" w:hAnsi="Courier New" w:cs="Courier New"/>
          <w:sz w:val="20"/>
          <w:lang w:val="en-GB" w:bidi="en-US"/>
          <w:rPrChange w:id="520" w:author="Clive Pygott" w:date="2018-01-27T17:19:00Z">
            <w:rPr>
              <w:rFonts w:ascii="Courier New" w:hAnsi="Courier New" w:cs="Courier New"/>
              <w:sz w:val="20"/>
              <w:lang w:val="fr-FR" w:bidi="en-US"/>
            </w:rPr>
          </w:rPrChange>
        </w:rPr>
        <w:t>y;</w:t>
      </w:r>
    </w:p>
    <w:p w14:paraId="322B3A5F" w14:textId="77777777" w:rsidR="007B70EB" w:rsidRPr="00B50ED2" w:rsidRDefault="007B70EB" w:rsidP="007B70EB">
      <w:pPr>
        <w:spacing w:after="0"/>
        <w:ind w:left="567"/>
        <w:rPr>
          <w:rFonts w:ascii="Courier New" w:hAnsi="Courier New" w:cs="Courier New"/>
          <w:sz w:val="20"/>
          <w:lang w:val="en-GB" w:bidi="en-US"/>
          <w:rPrChange w:id="521"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522" w:author="Clive Pygott" w:date="2018-01-27T17:19:00Z">
            <w:rPr>
              <w:rFonts w:ascii="Courier New" w:hAnsi="Courier New" w:cs="Courier New"/>
              <w:sz w:val="20"/>
              <w:lang w:val="fr-FR" w:bidi="en-US"/>
            </w:rPr>
          </w:rPrChange>
        </w:rPr>
        <w:t>/* … */</w:t>
      </w:r>
    </w:p>
    <w:p w14:paraId="3F6B12D9" w14:textId="77777777" w:rsidR="007B70EB" w:rsidRPr="00B50ED2" w:rsidRDefault="007B70EB" w:rsidP="007B70EB">
      <w:pPr>
        <w:spacing w:after="0"/>
        <w:ind w:left="567"/>
        <w:rPr>
          <w:rFonts w:ascii="Courier New" w:hAnsi="Courier New" w:cs="Courier New"/>
          <w:sz w:val="20"/>
          <w:lang w:val="en-GB" w:bidi="en-US"/>
          <w:rPrChange w:id="523" w:author="Clive Pygott" w:date="2018-01-27T17:19:00Z">
            <w:rPr>
              <w:rFonts w:ascii="Courier New" w:hAnsi="Courier New" w:cs="Courier New"/>
              <w:sz w:val="20"/>
              <w:lang w:val="fr-FR" w:bidi="en-US"/>
            </w:rPr>
          </w:rPrChange>
        </w:rPr>
      </w:pPr>
      <w:r w:rsidRPr="00B50ED2">
        <w:rPr>
          <w:rFonts w:ascii="Courier New" w:hAnsi="Courier New" w:cs="Courier New"/>
          <w:sz w:val="20"/>
          <w:lang w:val="en-GB" w:bidi="en-US"/>
          <w:rPrChange w:id="524" w:author="Clive Pygott" w:date="2018-01-27T17:19:00Z">
            <w:rPr>
              <w:rFonts w:ascii="Courier New" w:hAnsi="Courier New" w:cs="Courier New"/>
              <w:sz w:val="20"/>
              <w:lang w:val="fr-FR" w:bidi="en-US"/>
            </w:rPr>
          </w:rPrChange>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B50ED2">
        <w:rPr>
          <w:rFonts w:ascii="Courier New" w:hAnsi="Courier New" w:cs="Courier New"/>
          <w:sz w:val="20"/>
          <w:lang w:val="en-GB" w:bidi="en-US"/>
          <w:rPrChange w:id="525" w:author="Clive Pygott" w:date="2018-01-27T17:19:00Z">
            <w:rPr>
              <w:rFonts w:ascii="Courier New" w:hAnsi="Courier New" w:cs="Courier New"/>
              <w:sz w:val="20"/>
              <w:lang w:val="fr-FR" w:bidi="en-US"/>
            </w:rPr>
          </w:rPrChange>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7345FF68"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 instead of a “==”.</w:t>
      </w:r>
      <w:del w:id="526" w:author="Clive Pygott" w:date="2018-01-31T19:47:00Z">
        <w:r w:rsidDel="006E1DE1">
          <w:rPr>
            <w:lang w:bidi="en-US"/>
          </w:rPr>
          <w:delText xml:space="preserve">  </w:delText>
        </w:r>
      </w:del>
      <w:ins w:id="527" w:author="Clive Pygott" w:date="2018-01-31T19:47:00Z">
        <w:r w:rsidR="006E1DE1">
          <w:rPr>
            <w:lang w:bidi="en-US"/>
          </w:rPr>
          <w:t xml:space="preserve"> </w:t>
        </w:r>
      </w:ins>
      <w:r>
        <w:rPr>
          <w:lang w:bidi="en-US"/>
        </w:rPr>
        <w:t>In order to prevent this confusion, it is suggested that any assignments in contexts that are easily misunderstood be moved outside of the Boolean expression.</w:t>
      </w:r>
      <w:del w:id="528" w:author="Clive Pygott" w:date="2018-01-31T19:47:00Z">
        <w:r w:rsidDel="006E1DE1">
          <w:rPr>
            <w:lang w:bidi="en-US"/>
          </w:rPr>
          <w:delText xml:space="preserve">  </w:delText>
        </w:r>
      </w:del>
      <w:ins w:id="529" w:author="Clive Pygott" w:date="2018-01-31T19:47:00Z">
        <w:r w:rsidR="006E1DE1">
          <w:rPr>
            <w:lang w:bidi="en-US"/>
          </w:rPr>
          <w:t xml:space="preserve"> </w:t>
        </w:r>
      </w:ins>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proofErr w:type="spellStart"/>
      <w:r w:rsidRPr="00B50ED2">
        <w:rPr>
          <w:rFonts w:ascii="Courier New" w:hAnsi="Courier New" w:cs="Courier New"/>
          <w:sz w:val="20"/>
          <w:lang w:val="fr-FR" w:bidi="en-US"/>
        </w:rPr>
        <w:t>int</w:t>
      </w:r>
      <w:proofErr w:type="spellEnd"/>
      <w:r w:rsidRPr="00B50ED2">
        <w:rPr>
          <w:rFonts w:ascii="Courier New" w:hAnsi="Courier New" w:cs="Courier New"/>
          <w:sz w:val="20"/>
          <w:lang w:val="fr-FR" w:bidi="en-US"/>
        </w:rPr>
        <w:t xml:space="preserve"> </w:t>
      </w:r>
      <w:proofErr w:type="spellStart"/>
      <w:r w:rsidRPr="00B50ED2">
        <w:rPr>
          <w:rFonts w:ascii="Courier New" w:hAnsi="Courier New" w:cs="Courier New"/>
          <w:sz w:val="20"/>
          <w:lang w:val="fr-FR" w:bidi="en-US"/>
        </w:rPr>
        <w:t>x,y</w:t>
      </w:r>
      <w:proofErr w:type="spellEnd"/>
      <w:r w:rsidRPr="00B50ED2">
        <w:rPr>
          <w:rFonts w:ascii="Courier New" w:hAnsi="Courier New" w:cs="Courier New"/>
          <w:sz w:val="20"/>
          <w:lang w:val="fr-FR" w:bidi="en-US"/>
        </w:rPr>
        <w:t>;</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x = y;</w:t>
      </w:r>
    </w:p>
    <w:p w14:paraId="12E7B610" w14:textId="0B27508A" w:rsidR="007B70EB" w:rsidRPr="00083D82" w:rsidRDefault="007B70EB" w:rsidP="007B70EB">
      <w:pPr>
        <w:spacing w:after="0"/>
        <w:ind w:left="567"/>
        <w:rPr>
          <w:rFonts w:ascii="Courier New" w:hAnsi="Courier New" w:cs="Courier New"/>
          <w:sz w:val="20"/>
          <w:lang w:val="en-GB" w:bidi="en-US"/>
        </w:rPr>
      </w:pPr>
      <w:r w:rsidRPr="00B50ED2">
        <w:rPr>
          <w:rFonts w:ascii="Courier New" w:hAnsi="Courier New" w:cs="Courier New"/>
          <w:sz w:val="20"/>
          <w:lang w:val="fr-FR" w:bidi="en-US"/>
        </w:rPr>
        <w:t>if (x</w:t>
      </w:r>
      <w:del w:id="530" w:author="Clive Pygott" w:date="2018-03-19T19:11:00Z">
        <w:r w:rsidRPr="00B50ED2" w:rsidDel="00AE5431">
          <w:rPr>
            <w:rFonts w:ascii="Courier New" w:hAnsi="Courier New" w:cs="Courier New"/>
            <w:sz w:val="20"/>
            <w:lang w:val="fr-FR" w:bidi="en-US"/>
          </w:rPr>
          <w:delText xml:space="preserve"> </w:delText>
        </w:r>
      </w:del>
      <w:ins w:id="531" w:author="Clive Pygott" w:date="2018-03-19T19:11:00Z">
        <w:r w:rsidR="00AE5431">
          <w:rPr>
            <w:rFonts w:ascii="Courier New" w:hAnsi="Courier New" w:cs="Courier New"/>
            <w:sz w:val="20"/>
            <w:lang w:val="fr-FR" w:bidi="en-US"/>
          </w:rPr>
          <w:t> !</w:t>
        </w:r>
      </w:ins>
      <w:del w:id="532" w:author="Clive Pygott" w:date="2018-03-19T19:11:00Z">
        <w:r w:rsidRPr="00B50ED2" w:rsidDel="00AE5431">
          <w:rPr>
            <w:rFonts w:ascii="Courier New" w:hAnsi="Courier New" w:cs="Courier New"/>
            <w:sz w:val="20"/>
            <w:lang w:val="fr-FR" w:bidi="en-US"/>
          </w:rPr>
          <w:delText>=</w:delText>
        </w:r>
      </w:del>
      <w:r w:rsidRPr="00083D82">
        <w:rPr>
          <w:rFonts w:ascii="Courier New" w:hAnsi="Courier New" w:cs="Courier New"/>
          <w:sz w:val="20"/>
          <w:lang w:val="en-GB"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083D82">
        <w:rPr>
          <w:rFonts w:ascii="Courier New" w:hAnsi="Courier New" w:cs="Courier New"/>
          <w:sz w:val="20"/>
          <w:lang w:val="en-GB"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This would clearly state what the programmer meant and that the assignment of y to x was intended.</w:t>
      </w:r>
    </w:p>
    <w:p w14:paraId="5975B9EC" w14:textId="77777777" w:rsidR="0078479E" w:rsidRDefault="0078479E" w:rsidP="007B70EB">
      <w:pPr>
        <w:spacing w:after="0"/>
        <w:rPr>
          <w:lang w:bidi="en-US"/>
        </w:rPr>
      </w:pPr>
    </w:p>
    <w:p w14:paraId="1C94B142" w14:textId="238F7E7C"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 statement terminator </w:t>
      </w:r>
      <w:r>
        <w:rPr>
          <w:lang w:bidi="en-US"/>
        </w:rPr>
        <w:t>prematurely</w:t>
      </w:r>
      <w:r w:rsidR="007B70EB">
        <w:rPr>
          <w:lang w:bidi="en-US"/>
        </w:rPr>
        <w:t>.</w:t>
      </w:r>
      <w:del w:id="533" w:author="Clive Pygott" w:date="2018-01-31T19:47:00Z">
        <w:r w:rsidR="007B70EB" w:rsidDel="006E1DE1">
          <w:rPr>
            <w:lang w:bidi="en-US"/>
          </w:rPr>
          <w:delText xml:space="preserve">  </w:delText>
        </w:r>
      </w:del>
      <w:ins w:id="534" w:author="Clive Pygott" w:date="2018-01-31T19:47:00Z">
        <w:r w:rsidR="006E1DE1">
          <w:rPr>
            <w:lang w:bidi="en-US"/>
          </w:rPr>
          <w:t xml:space="preserve"> </w:t>
        </w:r>
      </w:ins>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a,b</w:t>
      </w:r>
      <w:proofErr w:type="spellEnd"/>
      <w:r w:rsidRPr="007B70EB">
        <w:rPr>
          <w:rFonts w:ascii="Courier New" w:hAnsi="Courier New" w:cs="Courier New"/>
          <w:sz w:val="20"/>
          <w:lang w:bidi="en-US"/>
        </w:rPr>
        <w:t>;</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7EC14EFD" w:rsidR="007B70EB" w:rsidRDefault="00215AD9" w:rsidP="007124F7">
      <w:pPr>
        <w:pStyle w:val="ListParagraph"/>
        <w:numPr>
          <w:ilvl w:val="0"/>
          <w:numId w:val="35"/>
        </w:numPr>
        <w:spacing w:after="0"/>
        <w:ind w:left="709"/>
        <w:rPr>
          <w:lang w:bidi="en-US"/>
        </w:rPr>
      </w:pPr>
      <w:r>
        <w:rPr>
          <w:lang w:bidi="en-US"/>
        </w:rPr>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del w:id="535" w:author="Clive Pygott" w:date="2018-01-31T19:47:00Z">
        <w:r w:rsidR="007B70EB" w:rsidDel="006E1DE1">
          <w:rPr>
            <w:lang w:bidi="en-US"/>
          </w:rPr>
          <w:delText xml:space="preserve">  </w:delText>
        </w:r>
      </w:del>
      <w:ins w:id="536" w:author="Clive Pygott" w:date="2018-01-31T19:47:00Z">
        <w:r w:rsidR="006E1DE1">
          <w:rPr>
            <w:lang w:bidi="en-US"/>
          </w:rPr>
          <w:t xml:space="preserve"> </w:t>
        </w:r>
      </w:ins>
      <w:r w:rsidR="007B70EB">
        <w:rPr>
          <w:lang w:bidi="en-US"/>
        </w:rPr>
        <w:t xml:space="preserve"> </w:t>
      </w:r>
    </w:p>
    <w:p w14:paraId="2C4F2F3D" w14:textId="17E528F9"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del w:id="537" w:author="Clive Pygott" w:date="2018-01-31T19:47:00Z">
        <w:r w:rsidR="007B70EB" w:rsidDel="006E1DE1">
          <w:rPr>
            <w:lang w:bidi="en-US"/>
          </w:rPr>
          <w:delText xml:space="preserve">  </w:delText>
        </w:r>
      </w:del>
      <w:ins w:id="538" w:author="Clive Pygott" w:date="2018-01-31T19:47:00Z">
        <w:r w:rsidR="006E1DE1">
          <w:rPr>
            <w:lang w:bidi="en-US"/>
          </w:rPr>
          <w:t xml:space="preserve"> </w:t>
        </w:r>
      </w:ins>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a,b,c,d</w:t>
      </w:r>
      <w:proofErr w:type="spellEnd"/>
      <w:r w:rsidRPr="007B70EB">
        <w:rPr>
          <w:rFonts w:ascii="Courier New" w:hAnsi="Courier New" w:cs="Courier New"/>
          <w:sz w:val="20"/>
          <w:lang w:bidi="en-US"/>
        </w:rPr>
        <w:t>;</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int</w:t>
      </w:r>
      <w:proofErr w:type="spellEnd"/>
      <w:r w:rsidRPr="007B70EB">
        <w:rPr>
          <w:rFonts w:ascii="Courier New" w:hAnsi="Courier New" w:cs="Courier New"/>
          <w:sz w:val="20"/>
          <w:lang w:bidi="en-US"/>
        </w:rPr>
        <w:t xml:space="preserve"> </w:t>
      </w:r>
      <w:proofErr w:type="spellStart"/>
      <w:r w:rsidRPr="007B70EB">
        <w:rPr>
          <w:rFonts w:ascii="Courier New" w:hAnsi="Courier New" w:cs="Courier New"/>
          <w:sz w:val="20"/>
          <w:lang w:bidi="en-US"/>
        </w:rPr>
        <w:t>a,b,c</w:t>
      </w:r>
      <w:proofErr w:type="spellEnd"/>
      <w:r w:rsidRPr="007B70EB">
        <w:rPr>
          <w:rFonts w:ascii="Courier New" w:hAnsi="Courier New" w:cs="Courier New"/>
          <w:sz w:val="20"/>
          <w:lang w:bidi="en-US"/>
        </w:rPr>
        <w:t>;</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lastRenderedPageBreak/>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5045A53C"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del w:id="539" w:author="Clive Pygott" w:date="2018-01-31T19:47:00Z">
        <w:r w:rsidR="007B70EB" w:rsidDel="006E1DE1">
          <w:rPr>
            <w:lang w:bidi="en-US"/>
          </w:rPr>
          <w:delText xml:space="preserve">  </w:delText>
        </w:r>
      </w:del>
      <w:ins w:id="540" w:author="Clive Pygott" w:date="2018-01-31T19:47:00Z">
        <w:r w:rsidR="006E1DE1">
          <w:rPr>
            <w:lang w:bidi="en-US"/>
          </w:rPr>
          <w:t xml:space="preserve"> </w:t>
        </w:r>
      </w:ins>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77777777" w:rsidR="007B70EB" w:rsidRPr="007B70EB" w:rsidRDefault="007B70EB" w:rsidP="007B70EB">
      <w:pPr>
        <w:spacing w:after="0"/>
        <w:rPr>
          <w:lang w:bidi="en-US"/>
        </w:rPr>
      </w:pPr>
    </w:p>
    <w:p w14:paraId="71D50B43" w14:textId="228FE73D" w:rsidR="004C770C" w:rsidRDefault="001456BA" w:rsidP="00EC6EAE">
      <w:pPr>
        <w:pStyle w:val="Heading2"/>
        <w:spacing w:before="0" w:after="0"/>
        <w:rPr>
          <w:lang w:bidi="en-US"/>
        </w:rPr>
      </w:pPr>
      <w:bookmarkStart w:id="541" w:name="_Toc310518181"/>
      <w:bookmarkStart w:id="542" w:name="_Toc492365397"/>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541"/>
      <w:bookmarkEnd w:id="542"/>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 xml:space="preserve">TR 24772-1 </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5640B3F0" w:rsidR="00EC6EAE" w:rsidRDefault="00EC6EAE" w:rsidP="00EC6EAE">
      <w:pPr>
        <w:spacing w:after="0"/>
        <w:rPr>
          <w:lang w:bidi="en-US"/>
        </w:rPr>
      </w:pPr>
      <w:r>
        <w:rPr>
          <w:lang w:bidi="en-US"/>
        </w:rPr>
        <w:t>C uses some operators that can be confused with other operators.</w:t>
      </w:r>
      <w:del w:id="543" w:author="Clive Pygott" w:date="2018-01-31T19:47:00Z">
        <w:r w:rsidDel="006E1DE1">
          <w:rPr>
            <w:lang w:bidi="en-US"/>
          </w:rPr>
          <w:delText xml:space="preserve">  </w:delText>
        </w:r>
      </w:del>
      <w:ins w:id="544" w:author="Clive Pygott" w:date="2018-01-31T19:47:00Z">
        <w:r w:rsidR="006E1DE1">
          <w:rPr>
            <w:lang w:bidi="en-US"/>
          </w:rPr>
          <w:t xml:space="preserve"> </w:t>
        </w:r>
      </w:ins>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proofErr w:type="spellStart"/>
      <w:r w:rsidRPr="00EC6EAE">
        <w:rPr>
          <w:rFonts w:ascii="Courier New" w:hAnsi="Courier New" w:cs="Courier New"/>
          <w:sz w:val="20"/>
          <w:lang w:bidi="en-US"/>
        </w:rPr>
        <w:t>int</w:t>
      </w:r>
      <w:proofErr w:type="spellEnd"/>
      <w:r w:rsidRPr="00EC6EAE">
        <w:rPr>
          <w:rFonts w:ascii="Courier New" w:hAnsi="Courier New" w:cs="Courier New"/>
          <w:sz w:val="20"/>
          <w:lang w:bidi="en-US"/>
        </w:rPr>
        <w:t xml:space="preserve">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 …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P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FB81C60" w14:textId="77777777" w:rsidR="00EC6EAE" w:rsidRPr="007B6289" w:rsidRDefault="00EC6EAE" w:rsidP="00EC6EAE">
      <w:pPr>
        <w:pStyle w:val="ListParagraph"/>
        <w:widowControl w:val="0"/>
        <w:suppressLineNumbers/>
        <w:overflowPunct w:val="0"/>
        <w:adjustRightInd w:val="0"/>
        <w:spacing w:after="0"/>
        <w:rPr>
          <w:rFonts w:ascii="Calibri" w:eastAsia="Times New Roman" w:hAnsi="Calibri"/>
          <w:lang w:val="en-GB"/>
        </w:rPr>
      </w:pPr>
    </w:p>
    <w:p w14:paraId="54E20800" w14:textId="279A230B" w:rsidR="004C770C" w:rsidRDefault="001456BA" w:rsidP="0043703E">
      <w:pPr>
        <w:pStyle w:val="Heading2"/>
        <w:spacing w:before="0" w:after="0"/>
        <w:rPr>
          <w:lang w:bidi="en-US"/>
        </w:rPr>
      </w:pPr>
      <w:bookmarkStart w:id="545" w:name="_Toc310518182"/>
      <w:bookmarkStart w:id="546" w:name="_Toc492365398"/>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545"/>
      <w:bookmarkEnd w:id="546"/>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char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w:t>
      </w:r>
      <w:proofErr w:type="spellStart"/>
      <w:r w:rsidRPr="0043703E">
        <w:rPr>
          <w:rFonts w:ascii="Courier New" w:hAnsi="Courier New" w:cs="Courier New"/>
          <w:sz w:val="20"/>
          <w:lang w:bidi="en-US"/>
        </w:rPr>
        <w:t>abc</w:t>
      </w:r>
      <w:proofErr w:type="spellEnd"/>
      <w:r w:rsidRPr="0043703E">
        <w:rPr>
          <w:rFonts w:ascii="Courier New" w:hAnsi="Courier New" w:cs="Courier New"/>
          <w:sz w:val="20"/>
          <w:lang w:bidi="en-US"/>
        </w:rPr>
        <w:t>)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lastRenderedPageBreak/>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sval</w:t>
      </w:r>
      <w:proofErr w:type="spellEnd"/>
      <w:r w:rsidRPr="0043703E">
        <w:rPr>
          <w:rFonts w:ascii="Courier New" w:hAnsi="Courier New" w:cs="Courier New"/>
          <w:sz w:val="20"/>
          <w:lang w:bidi="en-US"/>
        </w:rPr>
        <w:t xml:space="preserve">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printf</w:t>
      </w:r>
      <w:proofErr w:type="spellEnd"/>
      <w:r w:rsidRPr="0043703E">
        <w:rPr>
          <w:rFonts w:ascii="Courier New" w:hAnsi="Courier New" w:cs="Courier New"/>
          <w:sz w:val="20"/>
          <w:lang w:bidi="en-US"/>
        </w:rPr>
        <w:t xml:space="preserve">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6C0C721E" w14:textId="59D34405" w:rsidR="005142A9" w:rsidRDefault="0043703E" w:rsidP="005142A9">
      <w:pPr>
        <w:spacing w:after="0"/>
        <w:rPr>
          <w:moveTo w:id="547" w:author="Clive Pygott" w:date="2018-01-28T17:51:00Z"/>
          <w:lang w:bidi="en-US"/>
        </w:rPr>
      </w:pPr>
      <w:r>
        <w:rPr>
          <w:lang w:bidi="en-US"/>
        </w:rPr>
        <w:t>If there isn’t a default case and the switched expression doesn’t match any of the cases, then control simply shifts to the next statement after the switch statement block.</w:t>
      </w:r>
      <w:del w:id="548" w:author="Clive Pygott" w:date="2018-01-31T19:48:00Z">
        <w:r w:rsidDel="006E1DE1">
          <w:rPr>
            <w:lang w:bidi="en-US"/>
          </w:rPr>
          <w:delText xml:space="preserve">  </w:delText>
        </w:r>
      </w:del>
      <w:ins w:id="549" w:author="Clive Pygott" w:date="2018-01-31T19:48:00Z">
        <w:r w:rsidR="006E1DE1">
          <w:rPr>
            <w:lang w:bidi="en-US"/>
          </w:rPr>
          <w:t xml:space="preserve"> </w:t>
        </w:r>
      </w:ins>
      <w:r>
        <w:rPr>
          <w:lang w:bidi="en-US"/>
        </w:rPr>
        <w:t>Unintentionally omitting a break statement between two cases will cause subsequent cases to be executed until a break or the end of the switch block is reached.</w:t>
      </w:r>
      <w:del w:id="550" w:author="Clive Pygott" w:date="2018-01-31T19:48:00Z">
        <w:r w:rsidDel="006E1DE1">
          <w:rPr>
            <w:lang w:bidi="en-US"/>
          </w:rPr>
          <w:delText xml:space="preserve">  </w:delText>
        </w:r>
      </w:del>
      <w:ins w:id="551" w:author="Clive Pygott" w:date="2018-01-31T19:48:00Z">
        <w:r w:rsidR="006E1DE1">
          <w:rPr>
            <w:lang w:bidi="en-US"/>
          </w:rPr>
          <w:t xml:space="preserve"> </w:t>
        </w:r>
      </w:ins>
      <w:r>
        <w:rPr>
          <w:lang w:bidi="en-US"/>
        </w:rPr>
        <w:t>This could cause unexpected results.</w:t>
      </w:r>
      <w:ins w:id="552" w:author="Clive Pygott" w:date="2018-01-28T17:51:00Z">
        <w:r w:rsidR="005142A9">
          <w:rPr>
            <w:lang w:bidi="en-US"/>
          </w:rPr>
          <w:t xml:space="preserve"> </w:t>
        </w:r>
      </w:ins>
      <w:moveToRangeStart w:id="553" w:author="Clive Pygott" w:date="2018-01-28T17:51:00Z" w:name="move504925243"/>
      <w:moveTo w:id="554" w:author="Clive Pygott" w:date="2018-01-28T17:51:00Z">
        <w:r w:rsidR="005142A9">
          <w:rPr>
            <w:lang w:bidi="en-US"/>
          </w:rPr>
          <w:t xml:space="preserve">Adopt a </w:t>
        </w:r>
      </w:moveTo>
      <w:ins w:id="555" w:author="Clive Pygott" w:date="2018-01-28T17:52:00Z">
        <w:r w:rsidR="005142A9">
          <w:rPr>
            <w:lang w:bidi="en-US"/>
          </w:rPr>
          <w:t xml:space="preserve">coding </w:t>
        </w:r>
      </w:ins>
      <w:moveTo w:id="556" w:author="Clive Pygott" w:date="2018-01-28T17:51:00Z">
        <w:r w:rsidR="005142A9">
          <w:rPr>
            <w:lang w:bidi="en-US"/>
          </w:rPr>
          <w:t>style that permits your language processor and analysis tools to verify that all cases are covered. Where this is not possible, use a default clause that diagnoses the error.</w:t>
        </w:r>
      </w:moveTo>
    </w:p>
    <w:moveToRangeEnd w:id="553"/>
    <w:p w14:paraId="41268270" w14:textId="07EF32E8" w:rsidR="0043703E" w:rsidRDefault="0043703E" w:rsidP="0043703E">
      <w:pPr>
        <w:spacing w:after="0"/>
        <w:rPr>
          <w:lang w:bidi="en-US"/>
        </w:rPr>
      </w:pP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5BD41E6F" w:rsidR="0043703E" w:rsidRDefault="0043703E" w:rsidP="007124F7">
      <w:pPr>
        <w:pStyle w:val="ListParagraph"/>
        <w:numPr>
          <w:ilvl w:val="0"/>
          <w:numId w:val="37"/>
        </w:numPr>
        <w:spacing w:after="0"/>
        <w:rPr>
          <w:lang w:bidi="en-US"/>
        </w:rPr>
      </w:pPr>
      <w:r>
        <w:rPr>
          <w:lang w:bidi="en-US"/>
        </w:rPr>
        <w:t>Only a direct fall through should be allowed from one case to another.</w:t>
      </w:r>
      <w:del w:id="557" w:author="Clive Pygott" w:date="2018-01-31T19:48:00Z">
        <w:r w:rsidDel="006E1DE1">
          <w:rPr>
            <w:lang w:bidi="en-US"/>
          </w:rPr>
          <w:delText xml:space="preserve">  </w:delText>
        </w:r>
      </w:del>
      <w:ins w:id="558" w:author="Clive Pygott" w:date="2018-01-31T19:48:00Z">
        <w:r w:rsidR="006E1DE1">
          <w:rPr>
            <w:lang w:bidi="en-US"/>
          </w:rPr>
          <w:t xml:space="preserve"> </w:t>
        </w:r>
      </w:ins>
      <w:r>
        <w:rPr>
          <w:lang w:bidi="en-US"/>
        </w:rPr>
        <w:t>That is, every nonempty case statement should be terminated with a break 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proofErr w:type="spellStart"/>
      <w:r w:rsidRPr="0043703E">
        <w:rPr>
          <w:rFonts w:ascii="Courier New" w:hAnsi="Courier New" w:cs="Courier New"/>
          <w:sz w:val="20"/>
          <w:lang w:bidi="en-US"/>
        </w:rPr>
        <w:t>int</w:t>
      </w:r>
      <w:proofErr w:type="spellEnd"/>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 {</w:t>
      </w:r>
    </w:p>
    <w:p w14:paraId="546995F3"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p>
    <w:p w14:paraId="71AA748D"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p>
    <w:p w14:paraId="334626EE" w14:textId="4FA9AAB0"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i</w:t>
      </w:r>
      <w:proofErr w:type="spellEnd"/>
      <w:r w:rsidRPr="0043703E">
        <w:rPr>
          <w:rFonts w:ascii="Courier New" w:hAnsi="Courier New" w:cs="Courier New"/>
          <w:sz w:val="20"/>
          <w:lang w:bidi="en-US"/>
        </w:rPr>
        <w:t>++;</w:t>
      </w:r>
      <w:r w:rsidRPr="0043703E">
        <w:rPr>
          <w:rFonts w:ascii="Courier New" w:hAnsi="Courier New" w:cs="Courier New"/>
          <w:sz w:val="20"/>
          <w:lang w:bidi="en-US"/>
        </w:rPr>
        <w:tab/>
      </w:r>
      <w:r>
        <w:rPr>
          <w:rFonts w:ascii="Courier New" w:hAnsi="Courier New" w:cs="Courier New"/>
          <w:sz w:val="20"/>
          <w:lang w:bidi="en-US"/>
        </w:rPr>
        <w:t>/</w:t>
      </w:r>
      <w:r w:rsidRPr="0043703E">
        <w:rPr>
          <w:rFonts w:ascii="Courier New" w:hAnsi="Courier New" w:cs="Courier New"/>
          <w:sz w:val="20"/>
          <w:lang w:bidi="en-US"/>
        </w:rPr>
        <w:t>* fall through from case 1 to 2 is permitted */</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w:t>
      </w:r>
      <w:proofErr w:type="spellStart"/>
      <w:r w:rsidRPr="0043703E">
        <w:rPr>
          <w:rFonts w:ascii="Courier New" w:hAnsi="Courier New" w:cs="Courier New"/>
          <w:sz w:val="20"/>
          <w:lang w:bidi="en-US"/>
        </w:rPr>
        <w:t>j++</w:t>
      </w:r>
      <w:proofErr w:type="spellEnd"/>
      <w:r w:rsidRPr="0043703E">
        <w:rPr>
          <w:rFonts w:ascii="Courier New" w:hAnsi="Courier New" w:cs="Courier New"/>
          <w:sz w:val="20"/>
          <w:lang w:bidi="en-US"/>
        </w:rPr>
        <w:t xml:space="preserve">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11266B7C" w14:textId="642E7222" w:rsidR="00643ADC" w:rsidRDefault="00643ADC" w:rsidP="007124F7">
      <w:pPr>
        <w:pStyle w:val="ListParagraph"/>
        <w:numPr>
          <w:ilvl w:val="0"/>
          <w:numId w:val="37"/>
        </w:numPr>
        <w:spacing w:after="0"/>
        <w:rPr>
          <w:lang w:bidi="en-US"/>
        </w:rPr>
      </w:pPr>
      <w:r>
        <w:rPr>
          <w:lang w:bidi="en-US"/>
        </w:rPr>
        <w:t>If direct fall through from one nonempty case to another is required, then this should be clearly documented by a comment, preferably one recognized by the analysis tool used.</w:t>
      </w:r>
    </w:p>
    <w:p w14:paraId="77702486" w14:textId="7DA25DE7" w:rsidR="00115194" w:rsidDel="00AA26AD" w:rsidRDefault="00115194" w:rsidP="007124F7">
      <w:pPr>
        <w:pStyle w:val="ListParagraph"/>
        <w:numPr>
          <w:ilvl w:val="0"/>
          <w:numId w:val="37"/>
        </w:numPr>
        <w:spacing w:after="0"/>
        <w:rPr>
          <w:moveFrom w:id="559" w:author="Clive Pygott" w:date="2018-01-28T17:51:00Z"/>
          <w:lang w:bidi="en-US"/>
        </w:rPr>
      </w:pPr>
      <w:moveFromRangeStart w:id="560" w:author="Clive Pygott" w:date="2018-01-28T17:51:00Z" w:name="move504925243"/>
      <w:moveFrom w:id="561" w:author="Clive Pygott" w:date="2018-01-28T17:51:00Z">
        <w:r w:rsidDel="00AA26AD">
          <w:rPr>
            <w:lang w:bidi="en-US"/>
          </w:rPr>
          <w:t>Adopt a style that permits your language processor and analysis tools to verify that all cases are covered. Where this is not possible, use a default clause that diagnoses the error.</w:t>
        </w:r>
      </w:moveFrom>
    </w:p>
    <w:moveFromRangeEnd w:id="560"/>
    <w:p w14:paraId="0C171122" w14:textId="095CF226" w:rsidR="00650424" w:rsidRDefault="00650424" w:rsidP="007124F7">
      <w:pPr>
        <w:pStyle w:val="ListParagraph"/>
        <w:numPr>
          <w:ilvl w:val="0"/>
          <w:numId w:val="37"/>
        </w:numPr>
        <w:spacing w:after="0"/>
        <w:rPr>
          <w:lang w:bidi="en-US"/>
        </w:rPr>
      </w:pPr>
      <w:r>
        <w:rPr>
          <w:lang w:bidi="en-US"/>
        </w:rPr>
        <w:t>A coding standard that requires the default clause to be either the first or last clause in the switch statement can assist the maintenance of complex switch statements</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6F08E27D" w:rsidR="004C770C" w:rsidRDefault="001456BA" w:rsidP="0043703E">
      <w:pPr>
        <w:pStyle w:val="Heading2"/>
        <w:spacing w:before="0" w:after="0"/>
        <w:rPr>
          <w:lang w:bidi="en-US"/>
        </w:rPr>
      </w:pPr>
      <w:bookmarkStart w:id="562" w:name="_Toc310518183"/>
      <w:bookmarkStart w:id="563" w:name="_Ref420411612"/>
      <w:bookmarkStart w:id="564" w:name="_Toc492365399"/>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562"/>
      <w:bookmarkEnd w:id="563"/>
      <w:bookmarkEnd w:id="564"/>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0FF42112" w:rsidR="0043703E" w:rsidRDefault="0043703E" w:rsidP="0043703E">
      <w:pPr>
        <w:spacing w:after="0"/>
        <w:rPr>
          <w:lang w:bidi="en-US"/>
        </w:rPr>
      </w:pPr>
      <w:r>
        <w:rPr>
          <w:lang w:bidi="en-US"/>
        </w:rPr>
        <w:t>C lacks a keyword to be used as an explicit terminator.</w:t>
      </w:r>
      <w:del w:id="565" w:author="Clive Pygott" w:date="2018-01-31T19:48:00Z">
        <w:r w:rsidDel="006E1DE1">
          <w:rPr>
            <w:lang w:bidi="en-US"/>
          </w:rPr>
          <w:delText xml:space="preserve">  </w:delText>
        </w:r>
      </w:del>
      <w:ins w:id="566" w:author="Clive Pygott" w:date="2018-01-31T19:48:00Z">
        <w:r w:rsidR="006E1DE1">
          <w:rPr>
            <w:lang w:bidi="en-US"/>
          </w:rPr>
          <w:t xml:space="preserve"> </w:t>
        </w:r>
      </w:ins>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lastRenderedPageBreak/>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foo(</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a, </w:t>
      </w:r>
      <w:proofErr w:type="spellStart"/>
      <w:r w:rsidRPr="002018E7">
        <w:rPr>
          <w:rFonts w:ascii="Courier New" w:hAnsi="Courier New" w:cs="Courier New"/>
          <w:sz w:val="20"/>
          <w:lang w:bidi="en-US"/>
        </w:rPr>
        <w:t>const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w:t>
      </w:r>
      <w:proofErr w:type="spellStart"/>
      <w:r>
        <w:rPr>
          <w:rFonts w:ascii="Courier New" w:hAnsi="Courier New" w:cs="Courier New"/>
          <w:sz w:val="20"/>
          <w:lang w:bidi="en-US"/>
        </w:rPr>
        <w:t>i</w:t>
      </w:r>
      <w:proofErr w:type="spellEnd"/>
      <w:r>
        <w:rPr>
          <w:rFonts w:ascii="Courier New" w:hAnsi="Courier New" w:cs="Courier New"/>
          <w:sz w:val="20"/>
          <w:lang w:bidi="en-US"/>
        </w:rPr>
        <w:t>];</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w:t>
      </w:r>
      <w:proofErr w:type="spellStart"/>
      <w:r>
        <w:rPr>
          <w:rFonts w:ascii="Courier New" w:hAnsi="Courier New" w:cs="Courier New"/>
          <w:sz w:val="20"/>
          <w:lang w:bidi="en-US"/>
        </w:rPr>
        <w:t>printf</w:t>
      </w:r>
      <w:proofErr w:type="spellEnd"/>
      <w:r>
        <w:rPr>
          <w:rFonts w:ascii="Courier New" w:hAnsi="Courier New" w:cs="Courier New"/>
          <w:sz w:val="20"/>
          <w:lang w:bidi="en-US"/>
        </w:rPr>
        <w:t>(“%d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14A3E6ED" w:rsidR="002018E7" w:rsidRDefault="00F358E0" w:rsidP="0043703E">
      <w:pPr>
        <w:spacing w:after="0"/>
        <w:rPr>
          <w:lang w:bidi="en-US"/>
        </w:rPr>
      </w:pPr>
      <w:r>
        <w:rPr>
          <w:lang w:bidi="en-US"/>
        </w:rPr>
        <w:t>The programmer may have intended both a += b[</w:t>
      </w:r>
      <w:proofErr w:type="spellStart"/>
      <w:r>
        <w:rPr>
          <w:lang w:bidi="en-US"/>
        </w:rPr>
        <w:t>i</w:t>
      </w:r>
      <w:proofErr w:type="spellEnd"/>
      <w:r>
        <w:rPr>
          <w:lang w:bidi="en-US"/>
        </w:rPr>
        <w:t>]; and count++; 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716DDE59" w:rsidR="0043703E" w:rsidRDefault="0043703E" w:rsidP="0043703E">
      <w:pPr>
        <w:spacing w:after="0"/>
        <w:rPr>
          <w:lang w:bidi="en-US"/>
        </w:rPr>
      </w:pPr>
      <w:r>
        <w:rPr>
          <w:lang w:bidi="en-US"/>
        </w:rPr>
        <w:t>If statements in C are also susceptible to control flow problems since there isn’t a requirement for there to be an else statement for every if statement.</w:t>
      </w:r>
      <w:del w:id="567" w:author="Clive Pygott" w:date="2018-01-31T19:48:00Z">
        <w:r w:rsidDel="006E1DE1">
          <w:rPr>
            <w:lang w:bidi="en-US"/>
          </w:rPr>
          <w:delText xml:space="preserve">  </w:delText>
        </w:r>
      </w:del>
      <w:ins w:id="568" w:author="Clive Pygott" w:date="2018-01-31T19:48:00Z">
        <w:r w:rsidR="006E1DE1">
          <w:rPr>
            <w:lang w:bidi="en-US"/>
          </w:rPr>
          <w:t xml:space="preserve"> </w:t>
        </w:r>
      </w:ins>
      <w:r>
        <w:rPr>
          <w:lang w:bidi="en-US"/>
        </w:rPr>
        <w:t>An else statement in C always belong to the most recent if statement without an else.</w:t>
      </w:r>
      <w:del w:id="569" w:author="Clive Pygott" w:date="2018-01-31T19:48:00Z">
        <w:r w:rsidDel="006E1DE1">
          <w:rPr>
            <w:lang w:bidi="en-US"/>
          </w:rPr>
          <w:delText xml:space="preserve">  </w:delText>
        </w:r>
      </w:del>
      <w:ins w:id="570" w:author="Clive Pygott" w:date="2018-01-31T19:48:00Z">
        <w:r w:rsidR="006E1DE1">
          <w:rPr>
            <w:lang w:bidi="en-US"/>
          </w:rPr>
          <w:t xml:space="preserve"> </w:t>
        </w:r>
      </w:ins>
      <w:r>
        <w:rPr>
          <w:lang w:bidi="en-US"/>
        </w:rPr>
        <w:t>However, the situation could occur where it is not readily apparent to which if statement an else 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555F7D6" w:rsidR="0043703E" w:rsidRDefault="0043703E" w:rsidP="007124F7">
      <w:pPr>
        <w:pStyle w:val="ListParagraph"/>
        <w:numPr>
          <w:ilvl w:val="0"/>
          <w:numId w:val="37"/>
        </w:numPr>
        <w:spacing w:after="0"/>
        <w:rPr>
          <w:lang w:bidi="en-US"/>
        </w:rPr>
      </w:pPr>
      <w:r>
        <w:rPr>
          <w:lang w:bidi="en-US"/>
        </w:rPr>
        <w:t>Enclose the bodies of if, else, while, for, and similar in braces.</w:t>
      </w:r>
      <w:del w:id="571" w:author="Clive Pygott" w:date="2018-01-31T19:48:00Z">
        <w:r w:rsidDel="006E1DE1">
          <w:rPr>
            <w:lang w:bidi="en-US"/>
          </w:rPr>
          <w:delText xml:space="preserve">  </w:delText>
        </w:r>
      </w:del>
      <w:ins w:id="572" w:author="Clive Pygott" w:date="2018-01-31T19:48:00Z">
        <w:r w:rsidR="006E1DE1">
          <w:rPr>
            <w:lang w:bidi="en-US"/>
          </w:rPr>
          <w:t xml:space="preserve"> </w:t>
        </w:r>
      </w:ins>
      <w:r>
        <w:rPr>
          <w:lang w:bidi="en-US"/>
        </w:rPr>
        <w:t>This will reduce confusion and potential problems when modifying the software.</w:t>
      </w:r>
      <w:del w:id="573" w:author="Clive Pygott" w:date="2018-01-31T19:48:00Z">
        <w:r w:rsidDel="006E1DE1">
          <w:rPr>
            <w:lang w:bidi="en-US"/>
          </w:rPr>
          <w:delText xml:space="preserve">  </w:delText>
        </w:r>
      </w:del>
      <w:ins w:id="574" w:author="Clive Pygott" w:date="2018-01-31T19:48:00Z">
        <w:r w:rsidR="006E1DE1">
          <w:rPr>
            <w:lang w:bidi="en-US"/>
          </w:rPr>
          <w:t xml:space="preserve"> </w:t>
        </w:r>
      </w:ins>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a,b,i</w:t>
      </w:r>
      <w:proofErr w:type="spellEnd"/>
      <w:r w:rsidRPr="002018E7">
        <w:rPr>
          <w:rFonts w:ascii="Courier New" w:hAnsi="Courier New" w:cs="Courier New"/>
          <w:sz w:val="20"/>
          <w:lang w:bidi="en-US"/>
        </w:rPr>
        <w:t>;</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if and else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the assignment to b that was intended to be in the else 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21F63B5D" w:rsidR="004C770C" w:rsidRDefault="001456BA" w:rsidP="002018E7">
      <w:pPr>
        <w:pStyle w:val="Heading2"/>
        <w:spacing w:before="0" w:after="0"/>
        <w:rPr>
          <w:lang w:bidi="en-US"/>
        </w:rPr>
      </w:pPr>
      <w:bookmarkStart w:id="575" w:name="_Toc310518184"/>
      <w:bookmarkStart w:id="576" w:name="_Toc492365400"/>
      <w:r>
        <w:rPr>
          <w:lang w:bidi="en-US"/>
        </w:rPr>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575"/>
      <w:bookmarkEnd w:id="576"/>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proofErr w:type="spellStart"/>
      <w:r w:rsidR="00A50317">
        <w:rPr>
          <w:lang w:bidi="en-US"/>
        </w:rPr>
        <w:t>behaviour</w:t>
      </w:r>
      <w:proofErr w:type="spellEnd"/>
      <w:r>
        <w:rPr>
          <w:lang w:bidi="en-US"/>
        </w:rPr>
        <w:t>.</w:t>
      </w:r>
    </w:p>
    <w:p w14:paraId="360FF4F3" w14:textId="77777777" w:rsidR="002018E7" w:rsidRDefault="002018E7" w:rsidP="002018E7">
      <w:pPr>
        <w:spacing w:after="0"/>
        <w:rPr>
          <w:lang w:bidi="en-US"/>
        </w:rPr>
      </w:pPr>
    </w:p>
    <w:p w14:paraId="4FC11529" w14:textId="6E6F3EAA"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del w:id="577" w:author="Clive Pygott" w:date="2018-01-31T19:48:00Z">
        <w:r w:rsidDel="006E1DE1">
          <w:rPr>
            <w:lang w:bidi="en-US"/>
          </w:rPr>
          <w:delText xml:space="preserve">  </w:delText>
        </w:r>
      </w:del>
      <w:ins w:id="578" w:author="Clive Pygott" w:date="2018-01-31T19:48:00Z">
        <w:r w:rsidR="006E1DE1">
          <w:rPr>
            <w:lang w:bidi="en-US"/>
          </w:rPr>
          <w:t xml:space="preserve"> </w:t>
        </w:r>
      </w:ins>
      <w:r>
        <w:rPr>
          <w:lang w:bidi="en-US"/>
        </w:rPr>
        <w:t>Modifying the loop control variable can cause unexpected results</w:t>
      </w:r>
      <w:r w:rsidR="00A50317">
        <w:rPr>
          <w:lang w:bidi="en-US"/>
        </w:rPr>
        <w:t>, as in</w:t>
      </w:r>
      <w:r>
        <w:rPr>
          <w:lang w:bidi="en-US"/>
        </w:rPr>
        <w:t xml:space="preserve"> :</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int</w:t>
      </w:r>
      <w:proofErr w:type="spellEnd"/>
      <w:r w:rsidRPr="002018E7">
        <w:rPr>
          <w:rFonts w:ascii="Courier New" w:hAnsi="Courier New" w:cs="Courier New"/>
          <w:sz w:val="20"/>
          <w:lang w:bidi="en-US"/>
        </w:rPr>
        <w:t xml:space="preserve"> </w:t>
      </w:r>
      <w:proofErr w:type="spellStart"/>
      <w:r w:rsidRPr="002018E7">
        <w:rPr>
          <w:rFonts w:ascii="Courier New" w:hAnsi="Courier New" w:cs="Courier New"/>
          <w:sz w:val="20"/>
          <w:lang w:bidi="en-US"/>
        </w:rPr>
        <w:t>a,i</w:t>
      </w:r>
      <w:proofErr w:type="spellEnd"/>
      <w:r w:rsidRPr="002018E7">
        <w:rPr>
          <w:rFonts w:ascii="Courier New" w:hAnsi="Courier New" w:cs="Courier New"/>
          <w:sz w:val="20"/>
          <w:lang w:bidi="en-US"/>
        </w:rPr>
        <w:t>;</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=1;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&lt;10;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lastRenderedPageBreak/>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proofErr w:type="spellStart"/>
      <w:r w:rsidRPr="002018E7">
        <w:rPr>
          <w:rFonts w:ascii="Courier New" w:hAnsi="Courier New" w:cs="Courier New"/>
          <w:sz w:val="20"/>
          <w:lang w:bidi="en-US"/>
        </w:rPr>
        <w:t>i</w:t>
      </w:r>
      <w:proofErr w:type="spellEnd"/>
      <w:r w:rsidRPr="002018E7">
        <w:rPr>
          <w:rFonts w:ascii="Courier New" w:hAnsi="Courier New" w:cs="Courier New"/>
          <w:sz w:val="20"/>
          <w:lang w:bidi="en-US"/>
        </w:rPr>
        <w:t xml:space="preserve">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which would cause the for loop to exit once a 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C doesn’t require the loop control variable to be an integer type. If, for example, it is a floating point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Pr>
          <w:rFonts w:ascii="Courier New" w:hAnsi="Courier New" w:cs="Courier New"/>
          <w:sz w:val="20"/>
          <w:lang w:bidi="en-US"/>
        </w:rPr>
        <w:t xml:space="preserve">Rounding may cause this loop to be performed ten or eleven times. To ensure this loop is performed ten times, j needs to be initialized to 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512854F8" w:rsidR="004C770C" w:rsidRDefault="001456BA" w:rsidP="002018E7">
      <w:pPr>
        <w:pStyle w:val="Heading2"/>
        <w:spacing w:before="0" w:after="0"/>
        <w:rPr>
          <w:lang w:bidi="en-US"/>
        </w:rPr>
      </w:pPr>
      <w:bookmarkStart w:id="579" w:name="_Toc310518185"/>
      <w:bookmarkStart w:id="580" w:name="_Toc492365401"/>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579"/>
      <w:bookmarkEnd w:id="580"/>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39DBE84D" w:rsidR="002018E7" w:rsidRDefault="002018E7" w:rsidP="002018E7">
      <w:pPr>
        <w:spacing w:after="0"/>
        <w:rPr>
          <w:lang w:bidi="en-US"/>
        </w:rPr>
      </w:pPr>
      <w:r>
        <w:rPr>
          <w:lang w:bidi="en-US"/>
        </w:rPr>
        <w:t>Arrays are a common place for off by one errors to manifest.</w:t>
      </w:r>
      <w:del w:id="581" w:author="Clive Pygott" w:date="2018-01-31T19:49:00Z">
        <w:r w:rsidDel="006E1DE1">
          <w:rPr>
            <w:lang w:bidi="en-US"/>
          </w:rPr>
          <w:delText xml:space="preserve">  </w:delText>
        </w:r>
      </w:del>
      <w:ins w:id="582" w:author="Clive Pygott" w:date="2018-01-31T19:49:00Z">
        <w:r w:rsidR="006E1DE1">
          <w:rPr>
            <w:lang w:bidi="en-US"/>
          </w:rPr>
          <w:t xml:space="preserve"> </w:t>
        </w:r>
      </w:ins>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roofErr w:type="spellStart"/>
      <w:r w:rsidR="002018E7" w:rsidRPr="002D29A9">
        <w:rPr>
          <w:rFonts w:ascii="Courier New" w:hAnsi="Courier New" w:cs="Courier New"/>
          <w:sz w:val="20"/>
          <w:lang w:bidi="en-US"/>
        </w:rPr>
        <w:t>int</w:t>
      </w:r>
      <w:proofErr w:type="spellEnd"/>
      <w:r w:rsidR="002018E7" w:rsidRPr="002D29A9">
        <w:rPr>
          <w:rFonts w:ascii="Courier New" w:hAnsi="Courier New" w:cs="Courier New"/>
          <w:sz w:val="20"/>
          <w:lang w:bidi="en-US"/>
        </w:rPr>
        <w:t xml:space="preserve">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 xml:space="preserve">&lt;=10, </w:t>
      </w:r>
      <w:proofErr w:type="spellStart"/>
      <w:r w:rsidRPr="002D29A9">
        <w:rPr>
          <w:rFonts w:ascii="Courier New" w:hAnsi="Courier New" w:cs="Courier New"/>
          <w:sz w:val="20"/>
          <w:lang w:bidi="en-US"/>
        </w:rPr>
        <w:t>i</w:t>
      </w:r>
      <w:proofErr w:type="spellEnd"/>
      <w:r w:rsidRPr="002D29A9">
        <w:rPr>
          <w:rFonts w:ascii="Courier New" w:hAnsi="Courier New" w:cs="Courier New"/>
          <w:sz w:val="20"/>
          <w:lang w:bidi="en-US"/>
        </w:rPr>
        <w:t>++)</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0B6A7E9F"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del w:id="583" w:author="Clive Pygott" w:date="2018-01-31T19:49:00Z">
        <w:r w:rsidDel="006E1DE1">
          <w:rPr>
            <w:lang w:bidi="en-US"/>
          </w:rPr>
          <w:delText xml:space="preserve">  </w:delText>
        </w:r>
      </w:del>
      <w:ins w:id="584" w:author="Clive Pygott" w:date="2018-01-31T19:49:00Z">
        <w:r w:rsidR="006E1DE1">
          <w:rPr>
            <w:lang w:bidi="en-US"/>
          </w:rPr>
          <w:t xml:space="preserve"> </w:t>
        </w:r>
      </w:ins>
      <w:r>
        <w:rPr>
          <w:lang w:bidi="en-US"/>
        </w:rPr>
        <w:t xml:space="preserve">A common mistake is to expect to store an n length string in an n length array instead of length n+1 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240B995C" w:rsidR="002018E7" w:rsidRDefault="002018E7" w:rsidP="002018E7">
      <w:pPr>
        <w:spacing w:after="0"/>
        <w:rPr>
          <w:lang w:bidi="en-US"/>
        </w:rPr>
      </w:pPr>
      <w:r>
        <w:rPr>
          <w:lang w:bidi="en-US"/>
        </w:rPr>
        <w:t>C does not flag accesses outside of array bounds, so an off by one error may not be detectable.</w:t>
      </w:r>
      <w:del w:id="585" w:author="Clive Pygott" w:date="2018-01-31T19:49:00Z">
        <w:r w:rsidDel="006E1DE1">
          <w:rPr>
            <w:lang w:bidi="en-US"/>
          </w:rPr>
          <w:delText xml:space="preserve">  </w:delText>
        </w:r>
      </w:del>
      <w:ins w:id="586" w:author="Clive Pygott" w:date="2018-01-31T19:49:00Z">
        <w:r w:rsidR="006E1DE1">
          <w:rPr>
            <w:lang w:bidi="en-US"/>
          </w:rPr>
          <w:t xml:space="preserve"> </w:t>
        </w:r>
      </w:ins>
      <w:r>
        <w:rPr>
          <w:lang w:bidi="en-US"/>
        </w:rPr>
        <w:t xml:space="preserve">Several </w:t>
      </w:r>
      <w:r w:rsidR="003401D1">
        <w:rPr>
          <w:lang w:bidi="en-US"/>
        </w:rPr>
        <w:t>t</w:t>
      </w:r>
      <w:r>
        <w:rPr>
          <w:lang w:bidi="en-US"/>
        </w:rPr>
        <w:t>ools can be used to help detect accesses beyond the bounds of arrays.</w:t>
      </w:r>
      <w:del w:id="587" w:author="Clive Pygott" w:date="2018-01-31T19:49:00Z">
        <w:r w:rsidDel="006E1DE1">
          <w:rPr>
            <w:lang w:bidi="en-US"/>
          </w:rPr>
          <w:delText xml:space="preserve">  </w:delText>
        </w:r>
      </w:del>
      <w:ins w:id="588" w:author="Clive Pygott" w:date="2018-01-31T19:49:00Z">
        <w:r w:rsidR="006E1DE1">
          <w:rPr>
            <w:lang w:bidi="en-US"/>
          </w:rPr>
          <w:t xml:space="preserve"> </w:t>
        </w:r>
      </w:ins>
      <w:r>
        <w:rPr>
          <w:lang w:bidi="en-US"/>
        </w:rPr>
        <w:t>However, such tools will not help in the case where only a portion of the array is used and the access is still within the bounds of the array.</w:t>
      </w:r>
    </w:p>
    <w:p w14:paraId="0FA0C85C" w14:textId="77777777" w:rsidR="002D29A9" w:rsidRDefault="002D29A9" w:rsidP="002018E7">
      <w:pPr>
        <w:spacing w:after="0"/>
        <w:rPr>
          <w:lang w:bidi="en-US"/>
        </w:rPr>
      </w:pPr>
    </w:p>
    <w:p w14:paraId="26A92657" w14:textId="52B62D0E" w:rsidR="002018E7" w:rsidRDefault="002018E7" w:rsidP="002018E7">
      <w:pPr>
        <w:spacing w:after="0"/>
        <w:rPr>
          <w:lang w:bidi="en-US"/>
        </w:rPr>
      </w:pPr>
      <w:r>
        <w:rPr>
          <w:lang w:bidi="en-US"/>
        </w:rPr>
        <w:t>Looping one more or one less is usually detectable by good testing.</w:t>
      </w:r>
      <w:del w:id="589" w:author="Clive Pygott" w:date="2018-01-31T19:49:00Z">
        <w:r w:rsidDel="006E1DE1">
          <w:rPr>
            <w:lang w:bidi="en-US"/>
          </w:rPr>
          <w:delText xml:space="preserve">  </w:delText>
        </w:r>
      </w:del>
      <w:ins w:id="590" w:author="Clive Pygott" w:date="2018-01-31T19:49:00Z">
        <w:r w:rsidR="006E1DE1">
          <w:rPr>
            <w:lang w:bidi="en-US"/>
          </w:rPr>
          <w:t xml:space="preserve"> </w:t>
        </w:r>
      </w:ins>
      <w:r>
        <w:rPr>
          <w:lang w:bidi="en-US"/>
        </w:rPr>
        <w:t>Due to the structure of the C language, this may be the main way to avoid this vulnerability.</w:t>
      </w:r>
      <w:del w:id="591" w:author="Clive Pygott" w:date="2018-01-31T19:49:00Z">
        <w:r w:rsidDel="006E1DE1">
          <w:rPr>
            <w:lang w:bidi="en-US"/>
          </w:rPr>
          <w:delText xml:space="preserve">  </w:delText>
        </w:r>
      </w:del>
      <w:ins w:id="592" w:author="Clive Pygott" w:date="2018-01-31T19:49:00Z">
        <w:r w:rsidR="006E1DE1">
          <w:rPr>
            <w:lang w:bidi="en-US"/>
          </w:rPr>
          <w:t xml:space="preserve"> </w:t>
        </w:r>
      </w:ins>
      <w:r>
        <w:rPr>
          <w:lang w:bidi="en-US"/>
        </w:rPr>
        <w:t>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84DC686" w:rsidR="004C770C" w:rsidRDefault="001456BA" w:rsidP="002D29A9">
      <w:pPr>
        <w:pStyle w:val="Heading2"/>
        <w:spacing w:before="0" w:after="0"/>
        <w:rPr>
          <w:lang w:bidi="en-US"/>
        </w:rPr>
      </w:pPr>
      <w:bookmarkStart w:id="593" w:name="_Toc310518186"/>
      <w:bookmarkStart w:id="594" w:name="_Toc492365402"/>
      <w:r>
        <w:rPr>
          <w:lang w:bidi="en-US"/>
        </w:rPr>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593"/>
      <w:bookmarkEnd w:id="594"/>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44E27241" w:rsidR="002D29A9" w:rsidRDefault="002D29A9" w:rsidP="002D29A9">
      <w:pPr>
        <w:rPr>
          <w:lang w:bidi="en-US"/>
        </w:rPr>
      </w:pPr>
      <w:r>
        <w:rPr>
          <w:lang w:bidi="en-US"/>
        </w:rPr>
        <w:t xml:space="preserve">It is as easy to write structured programs in C as it is not to.  C contains the </w:t>
      </w:r>
      <w:proofErr w:type="spellStart"/>
      <w:r w:rsidRPr="00C258BF">
        <w:rPr>
          <w:rFonts w:ascii="Courier New" w:hAnsi="Courier New" w:cs="Courier New"/>
          <w:sz w:val="20"/>
          <w:szCs w:val="20"/>
          <w:lang w:bidi="en-US"/>
        </w:rPr>
        <w:t>goto</w:t>
      </w:r>
      <w:proofErr w:type="spellEnd"/>
      <w:r>
        <w:rPr>
          <w:lang w:bidi="en-US"/>
        </w:rPr>
        <w:t xml:space="preserve"> </w:t>
      </w:r>
      <w:r w:rsidR="00AB53AA">
        <w:rPr>
          <w:lang w:bidi="en-US"/>
        </w:rPr>
        <w:t xml:space="preserve">and </w:t>
      </w:r>
      <w:proofErr w:type="spellStart"/>
      <w:r w:rsidR="00AB53AA" w:rsidRPr="00B50ED2">
        <w:rPr>
          <w:rFonts w:ascii="Courier New" w:hAnsi="Courier New" w:cs="Courier New"/>
          <w:sz w:val="20"/>
          <w:lang w:bidi="en-US"/>
        </w:rPr>
        <w:t>longjmp</w:t>
      </w:r>
      <w:proofErr w:type="spellEnd"/>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del w:id="595" w:author="Clive Pygott" w:date="2018-01-31T19:49:00Z">
        <w:r w:rsidDel="006E1DE1">
          <w:rPr>
            <w:lang w:bidi="en-US"/>
          </w:rPr>
          <w:delText xml:space="preserve">  </w:delText>
        </w:r>
      </w:del>
      <w:ins w:id="596" w:author="Clive Pygott" w:date="2018-01-31T19:49:00Z">
        <w:r w:rsidR="006E1DE1">
          <w:rPr>
            <w:lang w:bidi="en-US"/>
          </w:rPr>
          <w:t xml:space="preserve"> </w:t>
        </w:r>
      </w:ins>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del w:id="597" w:author="Clive Pygott" w:date="2018-01-31T19:49:00Z">
        <w:r w:rsidDel="006E1DE1">
          <w:rPr>
            <w:lang w:bidi="en-US"/>
          </w:rPr>
          <w:delText xml:space="preserve">  </w:delText>
        </w:r>
      </w:del>
      <w:ins w:id="598" w:author="Clive Pygott" w:date="2018-01-31T19:49:00Z">
        <w:r w:rsidR="006E1DE1">
          <w:rPr>
            <w:lang w:bidi="en-US"/>
          </w:rPr>
          <w:t xml:space="preserve"> </w:t>
        </w:r>
      </w:ins>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2A6501ED" w:rsidR="00FE6962" w:rsidRPr="002D29A9" w:rsidRDefault="00FE6962" w:rsidP="002D29A9">
      <w:pPr>
        <w:rPr>
          <w:lang w:bidi="en-US"/>
        </w:rPr>
      </w:pPr>
      <w:commentRangeStart w:id="599"/>
      <w:r>
        <w:t xml:space="preserve">IEC 61508 [12] highly recommends the use of no more than one </w:t>
      </w:r>
      <w:r w:rsidRPr="00D90EF5">
        <w:rPr>
          <w:rFonts w:ascii="Courier New" w:hAnsi="Courier New" w:cs="Courier New"/>
          <w:sz w:val="20"/>
        </w:rPr>
        <w:t>return</w:t>
      </w:r>
      <w:r w:rsidRPr="00D90EF5">
        <w:rPr>
          <w:sz w:val="20"/>
        </w:rPr>
        <w:t xml:space="preserve"> </w:t>
      </w:r>
      <w:r>
        <w:t>statement in a function. At times, this guidance can have the opposite effect, such as in the case of an if check of parameters at the start of a function that requires the remainder of the function to be encased in the if statement in order to reach the single exit point.</w:t>
      </w:r>
      <w:del w:id="600" w:author="Clive Pygott" w:date="2018-01-31T19:49:00Z">
        <w:r w:rsidDel="006E1DE1">
          <w:delText xml:space="preserve">  </w:delText>
        </w:r>
      </w:del>
      <w:ins w:id="601" w:author="Clive Pygott" w:date="2018-01-31T19:49:00Z">
        <w:r w:rsidR="006E1DE1">
          <w:t xml:space="preserve"> </w:t>
        </w:r>
      </w:ins>
      <w:r>
        <w:t>If, for example, the use of multiple exit points can arguably make a piece of code clearer, then they should be used.</w:t>
      </w:r>
      <w:del w:id="602" w:author="Clive Pygott" w:date="2018-01-31T19:49:00Z">
        <w:r w:rsidDel="006E1DE1">
          <w:delText xml:space="preserve">  </w:delText>
        </w:r>
      </w:del>
      <w:ins w:id="603" w:author="Clive Pygott" w:date="2018-01-31T19:49:00Z">
        <w:r w:rsidR="006E1DE1">
          <w:t xml:space="preserve"> </w:t>
        </w:r>
      </w:ins>
      <w:r>
        <w:t xml:space="preserve">However, the code should be able to withstand a critique that a restructuring of the code would have </w:t>
      </w:r>
      <w:commentRangeEnd w:id="599"/>
      <w:r w:rsidR="00E31E9A">
        <w:rPr>
          <w:rStyle w:val="CommentReference"/>
        </w:rPr>
        <w:commentReference w:id="599"/>
      </w:r>
      <w:r>
        <w:t>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038C5AE2" w14:textId="79043837" w:rsidR="002D29A9" w:rsidRDefault="002D29A9" w:rsidP="00FD2327">
      <w:pPr>
        <w:numPr>
          <w:ilvl w:val="0"/>
          <w:numId w:val="9"/>
        </w:numPr>
        <w:spacing w:after="0"/>
        <w:contextualSpacing/>
      </w:pPr>
      <w:r>
        <w:t>Write clear and concise structured code to make code as understandable as possible.</w:t>
      </w:r>
      <w:r w:rsidR="005B2AB4">
        <w:br/>
      </w:r>
      <w:r>
        <w:t xml:space="preserve">Restrict the use of </w:t>
      </w:r>
      <w:proofErr w:type="spellStart"/>
      <w:r w:rsidRPr="005B2AB4">
        <w:rPr>
          <w:rFonts w:ascii="Courier New" w:hAnsi="Courier New" w:cs="Courier New"/>
          <w:sz w:val="20"/>
          <w:szCs w:val="20"/>
          <w:lang w:bidi="en-US"/>
        </w:rPr>
        <w:t>goto</w:t>
      </w:r>
      <w:proofErr w:type="spellEnd"/>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proofErr w:type="spellStart"/>
      <w:r w:rsidR="00F64E2D" w:rsidRPr="005B2AB4">
        <w:rPr>
          <w:rFonts w:ascii="Courier New" w:hAnsi="Courier New" w:cs="Courier New"/>
          <w:sz w:val="20"/>
          <w:szCs w:val="20"/>
          <w:lang w:bidi="en-US"/>
        </w:rPr>
        <w:t>longjmp</w:t>
      </w:r>
      <w:proofErr w:type="spellEnd"/>
      <w:r w:rsidR="00F64E2D">
        <w:t xml:space="preserve"> </w:t>
      </w:r>
      <w:r>
        <w:t>to encourage more structured programming.</w:t>
      </w:r>
    </w:p>
    <w:p w14:paraId="0089E3A3" w14:textId="028FF53C" w:rsidR="004C770C" w:rsidRDefault="002D29A9" w:rsidP="006E043E">
      <w:pPr>
        <w:spacing w:after="0"/>
        <w:ind w:left="360"/>
        <w:contextualSpacing/>
      </w:pPr>
      <w:del w:id="604" w:author="Clive Pygott" w:date="2018-01-27T18:38:00Z">
        <w:r w:rsidDel="006E043E">
          <w:delText>.</w:delText>
        </w:r>
      </w:del>
    </w:p>
    <w:p w14:paraId="1BC31062" w14:textId="77777777" w:rsidR="00C270F6" w:rsidRPr="00CD6A7E" w:rsidRDefault="00C270F6" w:rsidP="002C75BF">
      <w:pPr>
        <w:spacing w:after="0"/>
        <w:ind w:left="720"/>
        <w:contextualSpacing/>
      </w:pPr>
    </w:p>
    <w:p w14:paraId="44EE90F2" w14:textId="3A88377D" w:rsidR="004C770C" w:rsidRDefault="001456BA" w:rsidP="002D29A9">
      <w:pPr>
        <w:pStyle w:val="Heading2"/>
        <w:spacing w:before="0" w:after="0"/>
        <w:rPr>
          <w:lang w:bidi="en-US"/>
        </w:rPr>
      </w:pPr>
      <w:bookmarkStart w:id="605" w:name="_Toc310518187"/>
      <w:bookmarkStart w:id="606" w:name="_Ref336414969"/>
      <w:bookmarkStart w:id="607" w:name="_Toc492365403"/>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605"/>
      <w:bookmarkEnd w:id="606"/>
      <w:bookmarkEnd w:id="607"/>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lastRenderedPageBreak/>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09AA5B2C"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 The parameter is evaluated and its value is assigned to the formal parameter of the function that is being called.</w:t>
      </w:r>
      <w:del w:id="608" w:author="Clive Pygott" w:date="2018-01-31T19:49:00Z">
        <w:r w:rsidDel="006E1DE1">
          <w:rPr>
            <w:lang w:bidi="en-US"/>
          </w:rPr>
          <w:delText xml:space="preserve">  </w:delText>
        </w:r>
      </w:del>
      <w:ins w:id="609" w:author="Clive Pygott" w:date="2018-01-31T19:49:00Z">
        <w:r w:rsidR="006E1DE1">
          <w:rPr>
            <w:lang w:bidi="en-US"/>
          </w:rPr>
          <w:t xml:space="preserve"> </w:t>
        </w:r>
      </w:ins>
      <w:r>
        <w:rPr>
          <w:lang w:bidi="en-US"/>
        </w:rPr>
        <w:t>A formal parameter behaves like a local variable and can be modified in the function without affecting the actual argument.</w:t>
      </w:r>
      <w:del w:id="610" w:author="Clive Pygott" w:date="2018-01-31T19:49:00Z">
        <w:r w:rsidDel="006E1DE1">
          <w:rPr>
            <w:lang w:bidi="en-US"/>
          </w:rPr>
          <w:delText xml:space="preserve">  </w:delText>
        </w:r>
      </w:del>
      <w:ins w:id="611" w:author="Clive Pygott" w:date="2018-01-31T19:49:00Z">
        <w:r w:rsidR="006E1DE1">
          <w:rPr>
            <w:lang w:bidi="en-US"/>
          </w:rPr>
          <w:t xml:space="preserve"> </w:t>
        </w:r>
      </w:ins>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proofErr w:type="spellStart"/>
      <w:r w:rsidRPr="00FD2327">
        <w:rPr>
          <w:rFonts w:ascii="Courier New" w:hAnsi="Courier New" w:cs="Courier New"/>
          <w:sz w:val="20"/>
          <w:lang w:val="fr-FR" w:bidi="en-US"/>
        </w:rPr>
        <w:t>void</w:t>
      </w:r>
      <w:proofErr w:type="spellEnd"/>
      <w:r w:rsidRPr="00FD2327">
        <w:rPr>
          <w:rFonts w:ascii="Courier New" w:hAnsi="Courier New" w:cs="Courier New"/>
          <w:sz w:val="20"/>
          <w:lang w:val="fr-FR" w:bidi="en-US"/>
        </w:rPr>
        <w:t xml:space="preserve"> swap(</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*x, </w:t>
      </w:r>
      <w:proofErr w:type="spellStart"/>
      <w:r w:rsidRPr="00FD2327">
        <w:rPr>
          <w:rFonts w:ascii="Courier New" w:hAnsi="Courier New" w:cs="Courier New"/>
          <w:sz w:val="20"/>
          <w:lang w:val="fr-FR" w:bidi="en-US"/>
        </w:rPr>
        <w:t>int</w:t>
      </w:r>
      <w:proofErr w:type="spellEnd"/>
      <w:r w:rsidRPr="00FD2327">
        <w:rPr>
          <w:rFonts w:ascii="Courier New" w:hAnsi="Courier New" w:cs="Courier New"/>
          <w:sz w:val="20"/>
          <w:lang w:val="fr-FR" w:bidi="en-US"/>
        </w:rPr>
        <w:t xml:space="preserve">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proofErr w:type="spellStart"/>
      <w:r w:rsidRPr="002D29A9">
        <w:rPr>
          <w:rFonts w:ascii="Courier New" w:hAnsi="Courier New" w:cs="Courier New"/>
          <w:sz w:val="20"/>
          <w:lang w:bidi="en-US"/>
        </w:rPr>
        <w:t>int</w:t>
      </w:r>
      <w:proofErr w:type="spellEnd"/>
      <w:r w:rsidRPr="002D29A9">
        <w:rPr>
          <w:rFonts w:ascii="Courier New" w:hAnsi="Courier New" w:cs="Courier New"/>
          <w:sz w:val="20"/>
          <w:lang w:bidi="en-US"/>
        </w:rPr>
        <w:t xml:space="preserve">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263B5511" w:rsidR="002D29A9" w:rsidRDefault="002D29A9" w:rsidP="002D29A9">
      <w:pPr>
        <w:spacing w:after="0"/>
        <w:rPr>
          <w:lang w:bidi="en-US"/>
        </w:rPr>
      </w:pPr>
      <w:r>
        <w:rPr>
          <w:lang w:bidi="en-US"/>
        </w:rPr>
        <w:t xml:space="preserve">Where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 the integers.</w:t>
      </w:r>
      <w:r w:rsidR="00E65510">
        <w:rPr>
          <w:lang w:bidi="en-US"/>
        </w:rPr>
        <w:t xml:space="preserve"> If it is not intended that the function should be able to modify the object whose address is passed to the function, the </w:t>
      </w:r>
      <w:ins w:id="612" w:author="Clive Pygott" w:date="2018-01-27T17:46:00Z">
        <w:r w:rsidR="00E31E9A" w:rsidRPr="00E31E9A">
          <w:rPr>
            <w:lang w:bidi="en-US"/>
          </w:rPr>
          <w:t xml:space="preserve">object of the </w:t>
        </w:r>
      </w:ins>
      <w:r w:rsidR="00E65510">
        <w:rPr>
          <w:lang w:bidi="en-US"/>
        </w:rPr>
        <w:t xml:space="preserve">pointer should be made constant, </w:t>
      </w:r>
      <w:del w:id="613" w:author="Clive Pygott" w:date="2018-03-19T19:14:00Z">
        <w:r w:rsidR="00E65510" w:rsidDel="00AE5431">
          <w:rPr>
            <w:lang w:bidi="en-US"/>
          </w:rPr>
          <w:delText xml:space="preserve">as   </w:delText>
        </w:r>
      </w:del>
      <w:del w:id="614" w:author="Clive Pygott" w:date="2018-01-27T17:46:00Z">
        <w:r w:rsidR="00E65510" w:rsidDel="00E31E9A">
          <w:rPr>
            <w:lang w:bidi="en-US"/>
          </w:rPr>
          <w:delText xml:space="preserve"> </w:delText>
        </w:r>
      </w:del>
      <w:del w:id="615" w:author="Clive Pygott" w:date="2018-03-19T19:14:00Z">
        <w:r w:rsidR="00E65510" w:rsidRPr="00B50ED2" w:rsidDel="00AE5431">
          <w:rPr>
            <w:rFonts w:ascii="Courier New" w:hAnsi="Courier New" w:cs="Courier New"/>
            <w:sz w:val="20"/>
            <w:lang w:bidi="en-US"/>
          </w:rPr>
          <w:delText xml:space="preserve">int </w:delText>
        </w:r>
      </w:del>
      <w:del w:id="616" w:author="Clive Pygott" w:date="2018-03-19T19:13:00Z">
        <w:r w:rsidR="00E65510" w:rsidRPr="00B50ED2" w:rsidDel="00AE5431">
          <w:rPr>
            <w:rFonts w:ascii="Courier New" w:hAnsi="Courier New" w:cs="Courier New"/>
            <w:sz w:val="20"/>
            <w:lang w:bidi="en-US"/>
          </w:rPr>
          <w:delText>*</w:delText>
        </w:r>
        <w:r w:rsidR="00C93585" w:rsidDel="00AE5431">
          <w:rPr>
            <w:rFonts w:ascii="Courier New" w:hAnsi="Courier New" w:cs="Courier New"/>
            <w:sz w:val="20"/>
            <w:lang w:bidi="en-US"/>
          </w:rPr>
          <w:delText xml:space="preserve"> </w:delText>
        </w:r>
      </w:del>
      <w:del w:id="617" w:author="Clive Pygott" w:date="2018-03-19T19:14:00Z">
        <w:r w:rsidR="00C93585" w:rsidRPr="00D90EF5" w:rsidDel="00AE5431">
          <w:rPr>
            <w:rFonts w:ascii="Courier New" w:hAnsi="Courier New" w:cs="Courier New"/>
            <w:sz w:val="20"/>
            <w:lang w:bidi="en-US"/>
          </w:rPr>
          <w:delText>const</w:delText>
        </w:r>
        <w:r w:rsidR="00C93585" w:rsidRPr="00D90EF5" w:rsidDel="00AE5431">
          <w:rPr>
            <w:sz w:val="20"/>
            <w:lang w:bidi="en-US"/>
          </w:rPr>
          <w:delText xml:space="preserve"> </w:delText>
        </w:r>
        <w:r w:rsidR="00C93585" w:rsidDel="00AE5431">
          <w:rPr>
            <w:sz w:val="20"/>
            <w:lang w:bidi="en-US"/>
          </w:rPr>
          <w:delText xml:space="preserve"> </w:delText>
        </w:r>
        <w:r w:rsidR="00E65510" w:rsidRPr="00B50ED2" w:rsidDel="00AE5431">
          <w:rPr>
            <w:rFonts w:ascii="Courier New" w:hAnsi="Courier New" w:cs="Courier New"/>
            <w:sz w:val="20"/>
            <w:lang w:bidi="en-US"/>
          </w:rPr>
          <w:delText>p</w:delText>
        </w:r>
        <w:r w:rsidR="00E65510" w:rsidDel="00AE5431">
          <w:rPr>
            <w:lang w:bidi="en-US"/>
          </w:rPr>
          <w:delText>.</w:delText>
        </w:r>
      </w:del>
      <w:ins w:id="618" w:author="Clive Pygott" w:date="2018-03-22T19:23:00Z">
        <w:r w:rsidR="00083D82">
          <w:rPr>
            <w:lang w:bidi="en-US"/>
          </w:rPr>
          <w:t xml:space="preserve"> e.g. </w:t>
        </w:r>
      </w:ins>
      <w:ins w:id="619" w:author="Clive Pygott" w:date="2018-03-19T19:14:00Z">
        <w:r w:rsidR="00AE5431">
          <w:rPr>
            <w:lang w:bidi="en-US"/>
          </w:rPr>
          <w:t xml:space="preserve"> </w:t>
        </w:r>
        <w:proofErr w:type="spellStart"/>
        <w:r w:rsidR="00AE5431">
          <w:rPr>
            <w:lang w:bidi="en-US"/>
          </w:rPr>
          <w:t>const</w:t>
        </w:r>
        <w:proofErr w:type="spellEnd"/>
        <w:r w:rsidR="00AE5431">
          <w:rPr>
            <w:lang w:bidi="en-US"/>
          </w:rPr>
          <w:t xml:space="preserve"> </w:t>
        </w:r>
        <w:proofErr w:type="spellStart"/>
        <w:r w:rsidR="00AE5431">
          <w:rPr>
            <w:lang w:bidi="en-US"/>
          </w:rPr>
          <w:t>int</w:t>
        </w:r>
        <w:proofErr w:type="spellEnd"/>
        <w:r w:rsidR="00AE5431">
          <w:rPr>
            <w:lang w:bidi="en-US"/>
          </w:rPr>
          <w:t xml:space="preserve"> *p</w:t>
        </w:r>
      </w:ins>
    </w:p>
    <w:p w14:paraId="31F4FBD0" w14:textId="77777777" w:rsidR="002D29A9" w:rsidRDefault="002D29A9" w:rsidP="002D29A9">
      <w:pPr>
        <w:spacing w:after="0"/>
        <w:rPr>
          <w:lang w:bidi="en-US"/>
        </w:rPr>
      </w:pPr>
    </w:p>
    <w:p w14:paraId="7C16B7AA" w14:textId="34420E02" w:rsidR="002D29A9" w:rsidDel="00AE5431" w:rsidRDefault="002D29A9" w:rsidP="002D29A9">
      <w:pPr>
        <w:spacing w:after="0"/>
        <w:rPr>
          <w:del w:id="620" w:author="Clive Pygott" w:date="2018-03-19T19:16:00Z"/>
          <w:lang w:bidi="en-US"/>
        </w:rPr>
      </w:pPr>
      <w:del w:id="621" w:author="Clive Pygott" w:date="2018-03-19T19:16:00Z">
        <w:r w:rsidDel="00AE5431">
          <w:rPr>
            <w:lang w:bidi="en-US"/>
          </w:rPr>
          <w:delText xml:space="preserve">C macros use a </w:delText>
        </w:r>
        <w:r w:rsidRPr="002D29A9" w:rsidDel="00AE5431">
          <w:rPr>
            <w:i/>
            <w:lang w:bidi="en-US"/>
          </w:rPr>
          <w:delText>call by name</w:delText>
        </w:r>
        <w:r w:rsidDel="00AE5431">
          <w:rPr>
            <w:lang w:bidi="en-US"/>
          </w:rPr>
          <w:delText xml:space="preserve"> parameter passing; a call to the macro replaces the macro by the body of the macro. This is called </w:delText>
        </w:r>
        <w:r w:rsidRPr="002D29A9" w:rsidDel="00AE5431">
          <w:rPr>
            <w:i/>
            <w:lang w:bidi="en-US"/>
          </w:rPr>
          <w:delText>macro expansion</w:delText>
        </w:r>
        <w:r w:rsidDel="00AE5431">
          <w:rPr>
            <w:lang w:bidi="en-US"/>
          </w:rPr>
          <w:delText>.  Macro expansion is applied to the program source text and amounts to the substitution of the formal parameters with the actual parameter expressions.  Formal parameters are often parenthesized to avoid syntax issues after the expansion.  Call by name parameter passing reevaluates the actual parameter expression each time the formal parameter is read.</w:delText>
        </w:r>
      </w:del>
    </w:p>
    <w:p w14:paraId="5E96D893" w14:textId="6520403C" w:rsidR="00BB74AA" w:rsidDel="00AE5431" w:rsidRDefault="00BB74AA" w:rsidP="002D29A9">
      <w:pPr>
        <w:spacing w:after="0"/>
        <w:rPr>
          <w:del w:id="622" w:author="Clive Pygott" w:date="2018-03-19T19:16:00Z"/>
          <w:lang w:bidi="en-US"/>
        </w:rPr>
      </w:pPr>
    </w:p>
    <w:p w14:paraId="36119A25" w14:textId="12819CDD"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C</w:t>
      </w:r>
      <w:ins w:id="623" w:author="Clive Pygott" w:date="2018-03-19T19:14:00Z">
        <w:r w:rsidR="00AE5431">
          <w:rPr>
            <w:color w:val="000000" w:themeColor="text1"/>
            <w:lang w:bidi="en-US"/>
          </w:rPr>
          <w:t>99</w:t>
        </w:r>
      </w:ins>
      <w:del w:id="624" w:author="Clive Pygott" w:date="2018-03-19T19:14:00Z">
        <w:r w:rsidRPr="005F1BE6" w:rsidDel="00AE5431">
          <w:rPr>
            <w:color w:val="000000" w:themeColor="text1"/>
            <w:lang w:bidi="en-US"/>
          </w:rPr>
          <w:delText>11</w:delText>
        </w:r>
      </w:del>
      <w:r w:rsidRPr="005F1BE6">
        <w:rPr>
          <w:color w:val="000000" w:themeColor="text1"/>
          <w:lang w:bidi="en-US"/>
        </w:rPr>
        <w:t xml:space="preserve"> introduced the  </w:t>
      </w:r>
      <w:r w:rsidRPr="005F1BE6">
        <w:rPr>
          <w:rFonts w:ascii="Courier New" w:hAnsi="Courier New" w:cs="Courier New"/>
          <w:color w:val="000000" w:themeColor="text1"/>
          <w:lang w:bidi="en-US"/>
        </w:rPr>
        <w:t>restrict</w:t>
      </w:r>
      <w:r w:rsidRPr="005F1BE6">
        <w:rPr>
          <w:color w:val="000000" w:themeColor="text1"/>
          <w:lang w:bidi="en-US"/>
        </w:rPr>
        <w:t xml:space="preserve">  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175ED6">
        <w:rPr>
          <w:rFonts w:ascii="Courier New" w:hAnsi="Courier New" w:cs="Courier New"/>
          <w:color w:val="000000" w:themeColor="text1"/>
          <w:lang w:bidi="en-US"/>
        </w:rPr>
        <w:t>restrict</w:t>
      </w:r>
      <w:r w:rsidR="001D02E2" w:rsidRPr="00175ED6">
        <w:rPr>
          <w:color w:val="000000" w:themeColor="text1"/>
          <w:lang w:bidi="en-US"/>
        </w:rPr>
        <w:t xml:space="preserve">  </w:t>
      </w:r>
      <w:del w:id="625" w:author="Clive Pygott" w:date="2018-01-31T19:50:00Z">
        <w:r w:rsidR="00622324" w:rsidRPr="005F1BE6" w:rsidDel="006E1DE1">
          <w:rPr>
            <w:color w:val="000000" w:themeColor="text1"/>
            <w:lang w:bidi="en-US"/>
          </w:rPr>
          <w:delText>,</w:delText>
        </w:r>
      </w:del>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like  </w:t>
      </w:r>
      <w:proofErr w:type="spellStart"/>
      <w:r w:rsidR="00382622" w:rsidRPr="005F1BE6">
        <w:rPr>
          <w:rFonts w:ascii="Courier New" w:hAnsi="Courier New" w:cs="Courier New"/>
          <w:color w:val="000000" w:themeColor="text1"/>
          <w:lang w:bidi="en-US"/>
        </w:rPr>
        <w:t>strncpy</w:t>
      </w:r>
      <w:proofErr w:type="spellEnd"/>
      <w:r w:rsidR="00382622" w:rsidRPr="005F1BE6">
        <w:rPr>
          <w:color w:val="000000" w:themeColor="text1"/>
          <w:lang w:bidi="en-US"/>
        </w:rPr>
        <w:t xml:space="preserve">  that copies a fixed number of characters from a</w:t>
      </w:r>
      <w:del w:id="626" w:author="Clive Pygott" w:date="2018-01-31T19:50:00Z">
        <w:r w:rsidR="00382622" w:rsidRPr="005F1BE6" w:rsidDel="006E1DE1">
          <w:rPr>
            <w:color w:val="000000" w:themeColor="text1"/>
            <w:lang w:bidi="en-US"/>
          </w:rPr>
          <w:delText xml:space="preserve">  </w:delText>
        </w:r>
      </w:del>
      <w:ins w:id="627" w:author="Clive Pygott" w:date="2018-01-31T19:50:00Z">
        <w:r w:rsidR="006E1DE1">
          <w:rPr>
            <w:color w:val="000000" w:themeColor="text1"/>
            <w:lang w:bidi="en-US"/>
          </w:rPr>
          <w:t xml:space="preserve"> </w:t>
        </w:r>
      </w:ins>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175ED6">
        <w:rPr>
          <w:rFonts w:ascii="Courier New" w:hAnsi="Courier New" w:cs="Courier New"/>
          <w:color w:val="000000" w:themeColor="text1"/>
          <w:lang w:bidi="en-US"/>
        </w:rPr>
        <w:t>restrict</w:t>
      </w:r>
      <w:r w:rsidR="001D02E2" w:rsidRPr="00175ED6">
        <w:rPr>
          <w:color w:val="000000" w:themeColor="text1"/>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ins w:id="628" w:author="Clive Pygott" w:date="2018-03-19T19:17:00Z"/>
          <w:lang w:bidi="en-US"/>
        </w:rPr>
      </w:pPr>
    </w:p>
    <w:p w14:paraId="5F6D5128" w14:textId="29AF453D" w:rsidR="00AE5431" w:rsidRDefault="00AE5431" w:rsidP="002D29A9">
      <w:pPr>
        <w:spacing w:after="0"/>
        <w:rPr>
          <w:ins w:id="629" w:author="Clive Pygott" w:date="2018-03-19T19:17:00Z"/>
          <w:lang w:bidi="en-US"/>
        </w:rPr>
      </w:pPr>
      <w:ins w:id="630" w:author="Clive Pygott" w:date="2018-03-19T19:17:00Z">
        <w:r>
          <w:rPr>
            <w:lang w:bidi="en-US"/>
          </w:rPr>
          <w:t xml:space="preserve">Whilst function-like macros appear to be called, they are actually ‘executed’ </w:t>
        </w:r>
      </w:ins>
      <w:ins w:id="631" w:author="Clive Pygott" w:date="2018-03-19T19:18:00Z">
        <w:r>
          <w:rPr>
            <w:lang w:bidi="en-US"/>
          </w:rPr>
          <w:t>by text substitution before compilation, so parameter passing doesn’t actually occur, see 6.51 “</w:t>
        </w:r>
      </w:ins>
      <w:ins w:id="632" w:author="Clive Pygott" w:date="2018-03-19T19:19:00Z">
        <w:r w:rsidRPr="00AE5431">
          <w:rPr>
            <w:lang w:bidi="en-US"/>
          </w:rPr>
          <w:t>Pre-processor directives [NMP]</w:t>
        </w:r>
      </w:ins>
      <w:ins w:id="633" w:author="Clive Pygott" w:date="2018-03-19T19:18:00Z">
        <w:r>
          <w:rPr>
            <w:lang w:bidi="en-US"/>
          </w:rPr>
          <w:t>”</w:t>
        </w:r>
      </w:ins>
      <w:ins w:id="634" w:author="Clive Pygott" w:date="2018-03-19T19:19:00Z">
        <w:r w:rsidR="00662283">
          <w:rPr>
            <w:lang w:bidi="en-US"/>
          </w:rPr>
          <w:t>.</w:t>
        </w:r>
      </w:ins>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unless it can be shown 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61101CE5"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lastRenderedPageBreak/>
        <w:t>Use caution when passing the address of an object.</w:t>
      </w:r>
      <w:del w:id="635" w:author="Clive Pygott" w:date="2018-01-31T19:50:00Z">
        <w:r w:rsidRPr="002D29A9" w:rsidDel="006E1DE1">
          <w:rPr>
            <w:rFonts w:ascii="Calibri" w:eastAsia="Times New Roman" w:hAnsi="Calibri"/>
            <w:bCs/>
          </w:rPr>
          <w:delText xml:space="preserve">  </w:delText>
        </w:r>
      </w:del>
      <w:ins w:id="636" w:author="Clive Pygott" w:date="2018-01-31T19:50:00Z">
        <w:r w:rsidR="006E1DE1">
          <w:rPr>
            <w:rFonts w:ascii="Calibri" w:eastAsia="Times New Roman" w:hAnsi="Calibri"/>
            <w:bCs/>
          </w:rPr>
          <w:t xml:space="preserve"> </w:t>
        </w:r>
      </w:ins>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5"/>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77777777" w:rsidR="002D29A9" w:rsidRPr="007B6289" w:rsidRDefault="002D29A9" w:rsidP="002D29A9">
      <w:pPr>
        <w:pStyle w:val="ListParagraph"/>
        <w:widowControl w:val="0"/>
        <w:suppressLineNumbers/>
        <w:overflowPunct w:val="0"/>
        <w:adjustRightInd w:val="0"/>
        <w:spacing w:after="0"/>
        <w:rPr>
          <w:rFonts w:ascii="Calibri" w:eastAsia="Times New Roman" w:hAnsi="Calibri"/>
          <w:bCs/>
        </w:rPr>
      </w:pPr>
    </w:p>
    <w:p w14:paraId="7068FCD7" w14:textId="1ECD709D" w:rsidR="004C770C" w:rsidRDefault="001456BA" w:rsidP="002D29A9">
      <w:pPr>
        <w:pStyle w:val="Heading2"/>
        <w:spacing w:before="0" w:after="0"/>
        <w:rPr>
          <w:lang w:bidi="en-US"/>
        </w:rPr>
      </w:pPr>
      <w:bookmarkStart w:id="637" w:name="_Toc310518188"/>
      <w:bookmarkStart w:id="638" w:name="_Toc492365404"/>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637"/>
      <w:bookmarkEnd w:id="638"/>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639" w:name="_Toc310518189"/>
      <w:bookmarkStart w:id="640" w:name="_Ref357014582"/>
      <w:bookmarkStart w:id="641" w:name="_Ref420411418"/>
      <w:bookmarkStart w:id="642"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404B890A"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del w:id="643" w:author="Clive Pygott" w:date="2018-01-31T19:50:00Z">
        <w:r w:rsidRPr="002D29A9" w:rsidDel="006E1DE1">
          <w:rPr>
            <w:lang w:bidi="en-US"/>
          </w:rPr>
          <w:delText xml:space="preserve">  </w:delText>
        </w:r>
      </w:del>
      <w:ins w:id="644" w:author="Clive Pygott" w:date="2018-01-31T19:50:00Z">
        <w:r w:rsidR="006E1DE1">
          <w:rPr>
            <w:lang w:bidi="en-US"/>
          </w:rPr>
          <w:t xml:space="preserve"> </w:t>
        </w:r>
      </w:ins>
      <w:r w:rsidRPr="002D29A9">
        <w:rPr>
          <w:lang w:bidi="en-US"/>
        </w:rPr>
        <w:t xml:space="preserve">Should this </w:t>
      </w:r>
      <w:r w:rsidR="0080798A">
        <w:rPr>
          <w:lang w:bidi="en-US"/>
        </w:rPr>
        <w:t xml:space="preserve">pointer </w:t>
      </w:r>
      <w:ins w:id="645" w:author="Clive Pygott" w:date="2018-01-27T17:48:00Z">
        <w:r w:rsidR="00E31E9A" w:rsidRPr="00E31E9A">
          <w:rPr>
            <w:lang w:bidi="en-US"/>
          </w:rPr>
          <w:t>variable contain</w:t>
        </w:r>
      </w:ins>
      <w:del w:id="646" w:author="Clive Pygott" w:date="2018-01-27T17:48:00Z">
        <w:r w:rsidR="00EE1123" w:rsidDel="00E31E9A">
          <w:rPr>
            <w:lang w:bidi="en-US"/>
          </w:rPr>
          <w:delText>be</w:delText>
        </w:r>
      </w:del>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w:t>
      </w:r>
      <w:proofErr w:type="spellStart"/>
      <w:r w:rsidRPr="002D29A9">
        <w:rPr>
          <w:lang w:bidi="en-US"/>
        </w:rPr>
        <w:t>behaviour</w:t>
      </w:r>
      <w:proofErr w:type="spellEnd"/>
      <w:r w:rsidR="00E204EA">
        <w:rPr>
          <w:lang w:bidi="en-US"/>
        </w:rPr>
        <w:t>,</w:t>
      </w:r>
      <w:r w:rsidRPr="002D29A9">
        <w:rPr>
          <w:lang w:bidi="en-US"/>
        </w:rPr>
        <w:t xml:space="preserve"> as the memory will have been made available for further allocation and may indeed have been allocated for some other use.</w:t>
      </w:r>
      <w:del w:id="647" w:author="Clive Pygott" w:date="2018-01-31T19:50:00Z">
        <w:r w:rsidRPr="002D29A9" w:rsidDel="006E1DE1">
          <w:rPr>
            <w:lang w:bidi="en-US"/>
          </w:rPr>
          <w:delText xml:space="preserve">  </w:delText>
        </w:r>
      </w:del>
      <w:ins w:id="648" w:author="Clive Pygott" w:date="2018-01-31T19:50:00Z">
        <w:r w:rsidR="006E1DE1">
          <w:rPr>
            <w:lang w:bidi="en-US"/>
          </w:rPr>
          <w:t xml:space="preserve"> </w:t>
        </w:r>
      </w:ins>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del w:id="649" w:author="Clive Pygott" w:date="2018-01-31T19:50:00Z">
        <w:r w:rsidR="00E204EA" w:rsidDel="006E1DE1">
          <w:rPr>
            <w:lang w:bidi="en-US"/>
          </w:rPr>
          <w:delText xml:space="preserve"> </w:delText>
        </w:r>
        <w:r w:rsidR="0080798A" w:rsidDel="006E1DE1">
          <w:rPr>
            <w:lang w:bidi="en-US"/>
          </w:rPr>
          <w:delText xml:space="preserve"> </w:delText>
        </w:r>
      </w:del>
      <w:ins w:id="650" w:author="Clive Pygott" w:date="2018-01-31T19:50:00Z">
        <w:r w:rsidR="006E1DE1">
          <w:rPr>
            <w:lang w:bidi="en-US"/>
          </w:rPr>
          <w:t xml:space="preserve"> </w:t>
        </w:r>
      </w:ins>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ins w:id="651" w:author="Clive Pygott" w:date="2018-01-27T18:48:00Z"/>
          <w:rFonts w:ascii="Calibri" w:eastAsia="Times New Roman" w:hAnsi="Calibri"/>
          <w:bCs/>
        </w:rPr>
      </w:pPr>
      <w:ins w:id="652" w:author="Clive Pygott" w:date="2018-01-27T18:48:00Z">
        <w:r>
          <w:rPr>
            <w:rFonts w:ascii="Calibri" w:eastAsia="Times New Roman" w:hAnsi="Calibri"/>
            <w:bCs/>
          </w:rPr>
          <w:t>Follow the guidelines of TR 24772-1 clause 6.33.5.</w:t>
        </w:r>
      </w:ins>
    </w:p>
    <w:p w14:paraId="10F3A8DC" w14:textId="718B53A1"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del w:id="653" w:author="Clive Pygott" w:date="2018-01-31T19:50:00Z">
        <w:r w:rsidRPr="002C75BF" w:rsidDel="006E1DE1">
          <w:rPr>
            <w:rFonts w:ascii="Calibri" w:eastAsia="Times New Roman" w:hAnsi="Calibri"/>
            <w:bCs/>
          </w:rPr>
          <w:delText xml:space="preserve">  </w:delText>
        </w:r>
      </w:del>
      <w:ins w:id="654" w:author="Clive Pygott" w:date="2018-01-31T19:50:00Z">
        <w:r w:rsidR="006E1DE1">
          <w:rPr>
            <w:rFonts w:ascii="Calibri" w:eastAsia="Times New Roman" w:hAnsi="Calibri"/>
            <w:bCs/>
          </w:rPr>
          <w:t xml:space="preserve"> </w:t>
        </w:r>
      </w:ins>
      <w:r w:rsidRPr="002C75BF">
        <w:rPr>
          <w:rFonts w:ascii="Calibri" w:eastAsia="Times New Roman" w:hAnsi="Calibri"/>
          <w:bCs/>
        </w:rPr>
        <w:t>This is done in order to avoid the possibility of a dangling reference.</w:t>
      </w:r>
      <w:del w:id="655" w:author="Clive Pygott" w:date="2018-01-31T19:50:00Z">
        <w:r w:rsidRPr="002C75BF" w:rsidDel="006E1DE1">
          <w:rPr>
            <w:rFonts w:ascii="Calibri" w:eastAsia="Times New Roman" w:hAnsi="Calibri"/>
            <w:bCs/>
          </w:rPr>
          <w:delText xml:space="preserve">  </w:delText>
        </w:r>
      </w:del>
      <w:ins w:id="656" w:author="Clive Pygott" w:date="2018-01-31T19:50:00Z">
        <w:r w:rsidR="006E1DE1">
          <w:rPr>
            <w:rFonts w:ascii="Calibri" w:eastAsia="Times New Roman" w:hAnsi="Calibri"/>
            <w:bCs/>
          </w:rPr>
          <w:t xml:space="preserve"> </w:t>
        </w:r>
      </w:ins>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0ED3E1F1" w:rsidR="004C770C" w:rsidRPr="00CD6A7E" w:rsidRDefault="001456BA" w:rsidP="004C770C">
      <w:pPr>
        <w:pStyle w:val="Heading2"/>
        <w:rPr>
          <w:lang w:bidi="en-US"/>
        </w:rPr>
      </w:pPr>
      <w:bookmarkStart w:id="657" w:name="_Toc492365405"/>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639"/>
      <w:bookmarkEnd w:id="640"/>
      <w:bookmarkEnd w:id="641"/>
      <w:bookmarkEnd w:id="642"/>
      <w:bookmarkEnd w:id="657"/>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ins w:id="658" w:author="Clive Pygott" w:date="2018-01-31T19:04:00Z"/>
          <w:lang w:bidi="en-US"/>
        </w:rPr>
      </w:pPr>
    </w:p>
    <w:p w14:paraId="245B9683" w14:textId="35DB0D05" w:rsidR="00D470CB" w:rsidRPr="002C7E56" w:rsidRDefault="00D470CB" w:rsidP="002C7E56">
      <w:pPr>
        <w:spacing w:after="0"/>
        <w:rPr>
          <w:lang w:bidi="en-US"/>
        </w:rPr>
      </w:pPr>
      <w:ins w:id="659" w:author="Clive Pygott" w:date="2018-01-31T19:06:00Z">
        <w:r>
          <w:rPr>
            <w:lang w:bidi="en-US"/>
          </w:rPr>
          <w:t xml:space="preserve">If </w:t>
        </w:r>
      </w:ins>
      <w:ins w:id="660" w:author="Clive Pygott" w:date="2018-01-31T19:08:00Z">
        <w:r>
          <w:rPr>
            <w:lang w:bidi="en-US"/>
          </w:rPr>
          <w:t xml:space="preserve">it is necessary to call a </w:t>
        </w:r>
      </w:ins>
      <w:ins w:id="661" w:author="Clive Pygott" w:date="2018-01-31T19:06:00Z">
        <w:r>
          <w:rPr>
            <w:lang w:bidi="en-US"/>
          </w:rPr>
          <w:t>function</w:t>
        </w:r>
      </w:ins>
      <w:ins w:id="662" w:author="Clive Pygott" w:date="2018-01-31T19:08:00Z">
        <w:r>
          <w:rPr>
            <w:lang w:bidi="en-US"/>
          </w:rPr>
          <w:t xml:space="preserve"> that is not yet defined in the current translation unit</w:t>
        </w:r>
      </w:ins>
      <w:ins w:id="663" w:author="Clive Pygott" w:date="2018-01-31T19:09:00Z">
        <w:r>
          <w:rPr>
            <w:rStyle w:val="FootnoteReference"/>
            <w:lang w:bidi="en-US"/>
          </w:rPr>
          <w:footnoteReference w:id="6"/>
        </w:r>
      </w:ins>
      <w:ins w:id="666" w:author="Clive Pygott" w:date="2018-01-31T19:08:00Z">
        <w:r>
          <w:rPr>
            <w:lang w:bidi="en-US"/>
          </w:rPr>
          <w:t>, a function prototy</w:t>
        </w:r>
      </w:ins>
      <w:ins w:id="667" w:author="Clive Pygott" w:date="2018-01-31T19:09:00Z">
        <w:r>
          <w:rPr>
            <w:lang w:bidi="en-US"/>
          </w:rPr>
          <w:t>pe is required</w:t>
        </w:r>
      </w:ins>
      <w:ins w:id="668" w:author="Clive Pygott" w:date="2018-01-31T19:12:00Z">
        <w:r>
          <w:rPr>
            <w:lang w:bidi="en-US"/>
          </w:rPr>
          <w:t xml:space="preserve"> </w:t>
        </w:r>
      </w:ins>
      <w:ins w:id="669" w:author="Clive Pygott" w:date="2018-01-31T19:13:00Z">
        <w:r>
          <w:rPr>
            <w:lang w:bidi="en-US"/>
          </w:rPr>
          <w:t>as a forward reference to the definition.</w:t>
        </w:r>
      </w:ins>
      <w:ins w:id="670" w:author="Clive Pygott" w:date="2018-01-31T19:14:00Z">
        <w:r>
          <w:rPr>
            <w:lang w:bidi="en-US"/>
          </w:rPr>
          <w:t xml:space="preserve"> Usually </w:t>
        </w:r>
        <w:r w:rsidR="005B0AB5">
          <w:rPr>
            <w:lang w:bidi="en-US"/>
          </w:rPr>
          <w:t>the prototype specifies the name of the function, its return type and the types of the parameters it requires</w:t>
        </w:r>
      </w:ins>
      <w:ins w:id="671" w:author="Clive Pygott" w:date="2018-01-31T19:16:00Z">
        <w:r w:rsidR="005B0AB5">
          <w:rPr>
            <w:lang w:bidi="en-US"/>
          </w:rPr>
          <w:t xml:space="preserve">, as in   </w:t>
        </w:r>
        <w:r w:rsidR="005B0AB5" w:rsidRPr="005B0AB5">
          <w:rPr>
            <w:rFonts w:ascii="Courier New" w:hAnsi="Courier New" w:cs="Courier New"/>
            <w:sz w:val="20"/>
            <w:lang w:bidi="en-US"/>
          </w:rPr>
          <w:t>void foo(</w:t>
        </w:r>
        <w:proofErr w:type="spellStart"/>
        <w:r w:rsidR="005B0AB5" w:rsidRPr="005B0AB5">
          <w:rPr>
            <w:rFonts w:ascii="Courier New" w:hAnsi="Courier New" w:cs="Courier New"/>
            <w:sz w:val="20"/>
            <w:lang w:bidi="en-US"/>
          </w:rPr>
          <w:t>int</w:t>
        </w:r>
      </w:ins>
      <w:proofErr w:type="spellEnd"/>
      <w:ins w:id="672" w:author="Clive Pygott" w:date="2018-02-06T16:30:00Z">
        <w:r w:rsidR="00CD0C5A">
          <w:rPr>
            <w:rFonts w:ascii="Courier New" w:hAnsi="Courier New" w:cs="Courier New"/>
            <w:sz w:val="20"/>
            <w:lang w:bidi="en-US"/>
          </w:rPr>
          <w:t xml:space="preserve"> x</w:t>
        </w:r>
      </w:ins>
      <w:ins w:id="673" w:author="Clive Pygott" w:date="2018-01-31T19:16:00Z">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w:t>
        </w:r>
      </w:ins>
      <w:ins w:id="674" w:author="Clive Pygott" w:date="2018-01-31T19:17:00Z">
        <w:r w:rsidR="005B0AB5">
          <w:rPr>
            <w:lang w:bidi="en-US"/>
          </w:rPr>
          <w:t>for compat</w:t>
        </w:r>
      </w:ins>
      <w:ins w:id="675" w:author="Clive Pygott" w:date="2018-01-31T19:20:00Z">
        <w:r w:rsidR="005B0AB5">
          <w:rPr>
            <w:lang w:bidi="en-US"/>
          </w:rPr>
          <w:t>i</w:t>
        </w:r>
      </w:ins>
      <w:ins w:id="676" w:author="Clive Pygott" w:date="2018-01-31T19:17:00Z">
        <w:r w:rsidR="005B0AB5">
          <w:rPr>
            <w:lang w:bidi="en-US"/>
          </w:rPr>
          <w:t>bility with earlier C standards, compiler</w:t>
        </w:r>
      </w:ins>
      <w:ins w:id="677" w:author="Clive Pygott" w:date="2018-01-31T19:21:00Z">
        <w:r w:rsidR="005B0AB5">
          <w:rPr>
            <w:lang w:bidi="en-US"/>
          </w:rPr>
          <w:t>s</w:t>
        </w:r>
      </w:ins>
      <w:ins w:id="678" w:author="Clive Pygott" w:date="2018-01-31T19:17:00Z">
        <w:r w:rsidR="005B0AB5">
          <w:rPr>
            <w:lang w:bidi="en-US"/>
          </w:rPr>
          <w:t xml:space="preserve"> accept a prototype </w:t>
        </w:r>
      </w:ins>
      <w:ins w:id="679" w:author="Clive Pygott" w:date="2018-01-31T19:18:00Z">
        <w:r w:rsidR="005B0AB5">
          <w:rPr>
            <w:lang w:bidi="en-US"/>
          </w:rPr>
          <w:t>with either no parameters</w:t>
        </w:r>
      </w:ins>
      <w:ins w:id="680" w:author="Clive Pygott" w:date="2018-01-31T19:22:00Z">
        <w:r w:rsidR="005B0AB5">
          <w:rPr>
            <w:lang w:bidi="en-US"/>
          </w:rPr>
          <w:t>,</w:t>
        </w:r>
      </w:ins>
      <w:ins w:id="681" w:author="Clive Pygott" w:date="2018-01-31T19:18:00Z">
        <w:r w:rsidR="005B0AB5">
          <w:rPr>
            <w:lang w:bidi="en-US"/>
          </w:rPr>
          <w:t xml:space="preserve">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ins>
      <w:ins w:id="682" w:author="Clive Pygott" w:date="2018-01-31T19:51:00Z">
        <w:r w:rsidR="006E1DE1">
          <w:rPr>
            <w:lang w:bidi="en-US"/>
          </w:rPr>
          <w:t>,</w:t>
        </w:r>
      </w:ins>
      <w:ins w:id="683" w:author="Clive Pygott" w:date="2018-01-31T19:18:00Z">
        <w:r w:rsidR="005B0AB5">
          <w:rPr>
            <w:lang w:bidi="en-US"/>
          </w:rPr>
          <w:t xml:space="preserve"> as in  </w:t>
        </w:r>
        <w:r w:rsidR="005B0AB5" w:rsidRPr="005B0AB5">
          <w:rPr>
            <w:rFonts w:ascii="Courier New" w:hAnsi="Courier New" w:cs="Courier New"/>
            <w:sz w:val="20"/>
            <w:lang w:bidi="en-US"/>
          </w:rPr>
          <w:t>void foo(x);</w:t>
        </w:r>
      </w:ins>
      <w:ins w:id="684" w:author="Clive Pygott" w:date="2018-01-31T19:19:00Z">
        <w:r w:rsidR="005B0AB5" w:rsidRPr="005B0AB5">
          <w:rPr>
            <w:sz w:val="20"/>
            <w:lang w:bidi="en-US"/>
          </w:rPr>
          <w:t xml:space="preserve">  </w:t>
        </w:r>
      </w:ins>
      <w:ins w:id="685" w:author="Clive Pygott" w:date="2018-01-31T19:20:00Z">
        <w:r w:rsidR="005B0AB5">
          <w:rPr>
            <w:lang w:bidi="en-US"/>
          </w:rPr>
          <w:t xml:space="preserve">If either of these </w:t>
        </w:r>
      </w:ins>
      <w:ins w:id="686" w:author="Clive Pygott" w:date="2018-01-31T19:29:00Z">
        <w:r w:rsidR="00C639BF">
          <w:rPr>
            <w:lang w:bidi="en-US"/>
          </w:rPr>
          <w:t xml:space="preserve">two </w:t>
        </w:r>
      </w:ins>
      <w:ins w:id="687" w:author="Clive Pygott" w:date="2018-01-31T19:20:00Z">
        <w:r w:rsidR="005B0AB5">
          <w:rPr>
            <w:lang w:bidi="en-US"/>
          </w:rPr>
          <w:t xml:space="preserve">forms is used, the compiler allows calls to the function </w:t>
        </w:r>
      </w:ins>
      <w:ins w:id="688" w:author="Clive Pygott" w:date="2018-01-31T19:21:00Z">
        <w:r w:rsidR="005B0AB5">
          <w:rPr>
            <w:lang w:bidi="en-US"/>
          </w:rPr>
          <w:t>with any number of parameters, including none</w:t>
        </w:r>
      </w:ins>
      <w:ins w:id="689" w:author="Clive Pygott" w:date="2018-01-31T19:22:00Z">
        <w:r w:rsidR="005B0AB5">
          <w:rPr>
            <w:lang w:bidi="en-US"/>
          </w:rPr>
          <w:t xml:space="preserve">, which </w:t>
        </w:r>
      </w:ins>
      <w:ins w:id="690" w:author="Clive Pygott" w:date="2018-01-31T19:23:00Z">
        <w:r w:rsidR="005B0AB5">
          <w:rPr>
            <w:lang w:bidi="en-US"/>
          </w:rPr>
          <w:t xml:space="preserve">may lead to undefined </w:t>
        </w:r>
        <w:proofErr w:type="spellStart"/>
        <w:r w:rsidR="005B0AB5">
          <w:rPr>
            <w:lang w:bidi="en-US"/>
          </w:rPr>
          <w:t>behaviour</w:t>
        </w:r>
        <w:proofErr w:type="spellEnd"/>
        <w:r w:rsidR="005B0AB5">
          <w:rPr>
            <w:lang w:bidi="en-US"/>
          </w:rPr>
          <w:t>.</w:t>
        </w:r>
      </w:ins>
      <w:ins w:id="691" w:author="Clive Pygott" w:date="2018-01-31T19:51:00Z">
        <w:r w:rsidR="006E1DE1">
          <w:rPr>
            <w:lang w:bidi="en-US"/>
          </w:rPr>
          <w:t xml:space="preserve"> </w:t>
        </w:r>
      </w:ins>
      <w:ins w:id="692" w:author="Clive Pygott" w:date="2018-01-31T19:24:00Z">
        <w:r w:rsidR="00C639BF">
          <w:rPr>
            <w:lang w:bidi="en-US"/>
          </w:rPr>
          <w:t>It is therefore recommended that function prototype</w:t>
        </w:r>
      </w:ins>
      <w:ins w:id="693" w:author="Clive Pygott" w:date="2018-02-06T16:31:00Z">
        <w:r w:rsidR="00CD0C5A">
          <w:rPr>
            <w:lang w:bidi="en-US"/>
          </w:rPr>
          <w:t>s</w:t>
        </w:r>
      </w:ins>
      <w:ins w:id="694" w:author="Clive Pygott" w:date="2018-01-31T19:24:00Z">
        <w:r w:rsidR="00C639BF">
          <w:rPr>
            <w:lang w:bidi="en-US"/>
          </w:rPr>
          <w:t xml:space="preserve"> should </w:t>
        </w:r>
      </w:ins>
      <w:ins w:id="695" w:author="Clive Pygott" w:date="2018-01-31T19:25:00Z">
        <w:r w:rsidR="00C639BF">
          <w:rPr>
            <w:lang w:bidi="en-US"/>
          </w:rPr>
          <w:t xml:space="preserve">always be written with parameter types. If the function has no parameters, it should be written </w:t>
        </w:r>
      </w:ins>
      <w:ins w:id="696" w:author="Clive Pygott" w:date="2018-01-31T19:26:00Z">
        <w:r w:rsidR="00C639BF">
          <w:rPr>
            <w:lang w:bidi="en-US"/>
          </w:rPr>
          <w:t xml:space="preserve">using </w:t>
        </w:r>
        <w:r w:rsidR="00C639BF" w:rsidRPr="00C639BF">
          <w:rPr>
            <w:rFonts w:ascii="Courier New" w:hAnsi="Courier New" w:cs="Courier New"/>
            <w:sz w:val="20"/>
            <w:lang w:bidi="en-US"/>
          </w:rPr>
          <w:t>void</w:t>
        </w:r>
        <w:r w:rsidR="00C639BF" w:rsidRPr="00C639BF">
          <w:rPr>
            <w:sz w:val="20"/>
            <w:lang w:bidi="en-US"/>
          </w:rPr>
          <w:t xml:space="preserve"> </w:t>
        </w:r>
      </w:ins>
      <w:ins w:id="697" w:author="Clive Pygott" w:date="2018-01-31T19:25:00Z">
        <w:r w:rsidR="00C639BF">
          <w:rPr>
            <w:lang w:bidi="en-US"/>
          </w:rPr>
          <w:t>as</w:t>
        </w:r>
      </w:ins>
      <w:ins w:id="698" w:author="Clive Pygott" w:date="2018-01-31T19:26:00Z">
        <w:r w:rsidR="00C639BF">
          <w:rPr>
            <w:lang w:bidi="en-US"/>
          </w:rPr>
          <w:t xml:space="preserve"> the parameter list, as in</w:t>
        </w:r>
      </w:ins>
      <w:ins w:id="699" w:author="Clive Pygott" w:date="2018-01-31T19:25:00Z">
        <w:r w:rsidR="00C639BF">
          <w:rPr>
            <w:lang w:bidi="en-US"/>
          </w:rPr>
          <w:t xml:space="preserve">  </w:t>
        </w:r>
        <w:r w:rsidR="00C639BF" w:rsidRPr="00C639BF">
          <w:rPr>
            <w:rFonts w:ascii="Courier New" w:hAnsi="Courier New" w:cs="Courier New"/>
            <w:sz w:val="20"/>
            <w:lang w:bidi="en-US"/>
          </w:rPr>
          <w:t>void goo(void)</w:t>
        </w:r>
      </w:ins>
      <w:ins w:id="700" w:author="Clive Pygott" w:date="2018-01-31T19:26:00Z">
        <w:r w:rsidR="00C639BF" w:rsidRPr="00C639BF">
          <w:rPr>
            <w:rFonts w:ascii="Courier New" w:hAnsi="Courier New" w:cs="Courier New"/>
            <w:sz w:val="20"/>
            <w:lang w:bidi="en-US"/>
          </w:rPr>
          <w:t>;</w:t>
        </w:r>
        <w:r w:rsidR="00C639BF" w:rsidRPr="00C639BF">
          <w:rPr>
            <w:sz w:val="20"/>
            <w:lang w:bidi="en-US"/>
          </w:rPr>
          <w:t xml:space="preserve">  </w:t>
        </w:r>
      </w:ins>
    </w:p>
    <w:p w14:paraId="74E5B7E6" w14:textId="641C36B2" w:rsidR="002C7E56" w:rsidDel="00D470CB" w:rsidRDefault="002C7E56" w:rsidP="002C7E56">
      <w:pPr>
        <w:spacing w:after="0"/>
        <w:rPr>
          <w:del w:id="701" w:author="Clive Pygott" w:date="2018-01-31T19:11:00Z"/>
          <w:lang w:bidi="en-US"/>
        </w:rPr>
      </w:pPr>
      <w:del w:id="702" w:author="Clive Pygott" w:date="2018-01-31T19:11:00Z">
        <w:r w:rsidRPr="00B50ED2" w:rsidDel="00D470CB">
          <w:rPr>
            <w:highlight w:val="yellow"/>
            <w:lang w:bidi="en-US"/>
          </w:rPr>
          <w:delText xml:space="preserve">Functions in C may be called with more or less than the number of parameters the receiving function expects.  However, most C compilers will generate a warning or an error about this situation.  If the number of arguments does not equal the number of parameters, the behaviour is undefined.  This can lead to unexpected results when </w:delText>
        </w:r>
        <w:r w:rsidRPr="00B50ED2" w:rsidDel="00D470CB">
          <w:rPr>
            <w:highlight w:val="yellow"/>
            <w:lang w:bidi="en-US"/>
          </w:rPr>
          <w:lastRenderedPageBreak/>
          <w:delText>the count or types of the parameters differs from the calling to the receiving function.  If too few arguments are sent to a function, then the function could still pop the expected number of arguments from the stack leading to unexpected results.</w:delText>
        </w:r>
        <w:r w:rsidDel="00D470CB">
          <w:rPr>
            <w:lang w:bidi="en-US"/>
          </w:rPr>
          <w:delText xml:space="preserve"> </w:delText>
        </w:r>
      </w:del>
    </w:p>
    <w:p w14:paraId="416811C7" w14:textId="77777777" w:rsidR="002C7E56" w:rsidRDefault="002C7E56" w:rsidP="002C7E56">
      <w:pPr>
        <w:spacing w:after="0"/>
        <w:rPr>
          <w:lang w:bidi="en-US"/>
        </w:rPr>
      </w:pPr>
    </w:p>
    <w:p w14:paraId="2BCCEDAA" w14:textId="674F6081" w:rsidR="002C7E56" w:rsidRDefault="002C7E56" w:rsidP="002C7E56">
      <w:pPr>
        <w:spacing w:after="0"/>
        <w:rPr>
          <w:lang w:bidi="en-US"/>
        </w:rPr>
      </w:pPr>
      <w:r>
        <w:rPr>
          <w:lang w:bidi="en-US"/>
        </w:rPr>
        <w:t xml:space="preserve">C </w:t>
      </w:r>
      <w:ins w:id="703" w:author="Clive Pygott" w:date="2018-01-31T19:12:00Z">
        <w:r w:rsidR="00D470CB">
          <w:rPr>
            <w:lang w:bidi="en-US"/>
          </w:rPr>
          <w:t xml:space="preserve">also </w:t>
        </w:r>
      </w:ins>
      <w:r>
        <w:rPr>
          <w:lang w:bidi="en-US"/>
        </w:rPr>
        <w:t xml:space="preserve">allows a </w:t>
      </w:r>
      <w:r w:rsidR="00E204EA">
        <w:rPr>
          <w:lang w:bidi="en-US"/>
        </w:rPr>
        <w:t xml:space="preserve">function to take a </w:t>
      </w:r>
      <w:r>
        <w:rPr>
          <w:lang w:bidi="en-US"/>
        </w:rPr>
        <w:t>variable number of arguments</w:t>
      </w:r>
      <w:r w:rsidR="00F070C4">
        <w:rPr>
          <w:lang w:bidi="en-US"/>
        </w:rPr>
        <w:t>,</w:t>
      </w:r>
      <w:r>
        <w:rPr>
          <w:lang w:bidi="en-US"/>
        </w:rPr>
        <w:t xml:space="preserve">  </w:t>
      </w:r>
      <w:r w:rsidR="00F070C4">
        <w:rPr>
          <w:lang w:bidi="en-US"/>
        </w:rPr>
        <w:t>as in the</w:t>
      </w:r>
      <w:r>
        <w:rPr>
          <w:lang w:bidi="en-US"/>
        </w:rPr>
        <w:t xml:space="preserve"> </w:t>
      </w:r>
      <w:proofErr w:type="spellStart"/>
      <w:r w:rsidRPr="00C258BF">
        <w:rPr>
          <w:rFonts w:ascii="Courier New" w:hAnsi="Courier New" w:cs="Courier New"/>
          <w:sz w:val="20"/>
          <w:szCs w:val="20"/>
          <w:lang w:bidi="en-US"/>
        </w:rPr>
        <w:t>printf</w:t>
      </w:r>
      <w:proofErr w:type="spellEnd"/>
      <w:r w:rsidRPr="00C258BF">
        <w:rPr>
          <w:rFonts w:ascii="Courier New" w:hAnsi="Courier New" w:cs="Courier New"/>
          <w:sz w:val="20"/>
          <w:szCs w:val="20"/>
          <w:lang w:bidi="en-US"/>
        </w:rPr>
        <w:t>()</w:t>
      </w:r>
      <w:r>
        <w:rPr>
          <w:lang w:bidi="en-US"/>
        </w:rPr>
        <w:t xml:space="preserve"> function.  This is specified in the function </w:t>
      </w:r>
      <w:r w:rsidR="00E204EA">
        <w:rPr>
          <w:lang w:bidi="en-US"/>
        </w:rPr>
        <w:t xml:space="preserve">definition </w:t>
      </w:r>
      <w:r>
        <w:rPr>
          <w:lang w:bidi="en-US"/>
        </w:rPr>
        <w:t>by terminating the list of parameters with an ellipsis (...).</w:t>
      </w:r>
      <w:del w:id="704" w:author="Clive Pygott" w:date="2018-01-31T19:52:00Z">
        <w:r w:rsidDel="006E1DE1">
          <w:rPr>
            <w:lang w:bidi="en-US"/>
          </w:rPr>
          <w:delText xml:space="preserve">  </w:delText>
        </w:r>
      </w:del>
      <w:ins w:id="705" w:author="Clive Pygott" w:date="2018-01-31T19:52:00Z">
        <w:r w:rsidR="006E1DE1">
          <w:rPr>
            <w:lang w:bidi="en-US"/>
          </w:rPr>
          <w:t xml:space="preserve"> </w:t>
        </w:r>
      </w:ins>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64C22A66" w:rsidR="002C7E56" w:rsidRDefault="00E204EA" w:rsidP="002C7E56">
      <w:pPr>
        <w:spacing w:after="0"/>
        <w:rPr>
          <w:lang w:bidi="en-US"/>
        </w:rPr>
      </w:pPr>
      <w:del w:id="706" w:author="Clive Pygott" w:date="2018-01-31T19:12:00Z">
        <w:r w:rsidDel="00D470CB">
          <w:rPr>
            <w:lang w:bidi="en-US"/>
          </w:rPr>
          <w:delText>A f</w:delText>
        </w:r>
        <w:r w:rsidR="002C7E56" w:rsidDel="00D470CB">
          <w:rPr>
            <w:lang w:bidi="en-US"/>
          </w:rPr>
          <w:delText>unction</w:delText>
        </w:r>
        <w:r w:rsidDel="00D470CB">
          <w:rPr>
            <w:lang w:bidi="en-US"/>
          </w:rPr>
          <w:delText xml:space="preserve"> definition </w:delText>
        </w:r>
        <w:r w:rsidR="002C7E56" w:rsidDel="00D470CB">
          <w:rPr>
            <w:lang w:bidi="en-US"/>
          </w:rPr>
          <w:delText xml:space="preserve">may </w:delText>
        </w:r>
        <w:r w:rsidDel="00D470CB">
          <w:rPr>
            <w:lang w:bidi="en-US"/>
          </w:rPr>
          <w:delText xml:space="preserve">be forward referenced by a function declaration, </w:delText>
        </w:r>
        <w:r w:rsidR="002C7E56" w:rsidDel="00D470CB">
          <w:rPr>
            <w:lang w:bidi="en-US"/>
          </w:rPr>
          <w:delText xml:space="preserve"> </w:delText>
        </w:r>
        <w:r w:rsidDel="00D470CB">
          <w:rPr>
            <w:lang w:bidi="en-US"/>
          </w:rPr>
          <w:delText xml:space="preserve">that </w:delText>
        </w:r>
        <w:r w:rsidR="002C7E56" w:rsidDel="00D470CB">
          <w:rPr>
            <w:lang w:bidi="en-US"/>
          </w:rPr>
          <w:delText xml:space="preserve">may </w:delText>
        </w:r>
        <w:r w:rsidR="008D69B1" w:rsidDel="00D470CB">
          <w:rPr>
            <w:lang w:bidi="en-US"/>
          </w:rPr>
          <w:delText>omit the para</w:delText>
        </w:r>
        <w:r w:rsidR="002C7E56" w:rsidDel="00D470CB">
          <w:rPr>
            <w:lang w:bidi="en-US"/>
          </w:rPr>
          <w:delText>meter list.  If a function that accepts a variable number of arguments is defined without a parameter type list that ends with the ellipsis notation, the behaviour is undefined.</w:delText>
        </w:r>
      </w:del>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1941BA19"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ins w:id="707" w:author="Clive Pygott" w:date="2018-01-31T19:30:00Z">
        <w:r w:rsidR="00C639BF">
          <w:rPr>
            <w:lang w:bidi="en-US"/>
          </w:rPr>
          <w:t xml:space="preserve"> If the function has no parameters, its parameter list </w:t>
        </w:r>
      </w:ins>
      <w:ins w:id="708" w:author="Clive Pygott" w:date="2018-01-31T19:31:00Z">
        <w:r w:rsidR="00C639BF">
          <w:rPr>
            <w:lang w:bidi="en-US"/>
          </w:rPr>
          <w:t xml:space="preserve">should be shown as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 xml:space="preserve">rather than  </w:t>
        </w:r>
        <w:r w:rsidR="00C639BF" w:rsidRPr="00C639BF">
          <w:rPr>
            <w:rFonts w:ascii="Courier New" w:hAnsi="Courier New" w:cs="Courier New"/>
            <w:sz w:val="20"/>
            <w:lang w:bidi="en-US"/>
          </w:rPr>
          <w:t>()</w:t>
        </w:r>
        <w:r w:rsidR="00C639BF">
          <w:rPr>
            <w:lang w:bidi="en-US"/>
          </w:rPr>
          <w:t>.</w:t>
        </w:r>
      </w:ins>
    </w:p>
    <w:p w14:paraId="3BD68C72" w14:textId="30808658" w:rsidR="002C7E56" w:rsidRDefault="002C7E56" w:rsidP="00B50ED2">
      <w:pPr>
        <w:pStyle w:val="ListParagraph"/>
        <w:numPr>
          <w:ilvl w:val="0"/>
          <w:numId w:val="37"/>
        </w:numPr>
        <w:spacing w:after="0"/>
        <w:rPr>
          <w:lang w:bidi="en-US"/>
        </w:rPr>
      </w:pPr>
      <w:r>
        <w:rPr>
          <w:lang w:bidi="en-US"/>
        </w:rPr>
        <w:t>Do not use the variable argument feature except in rare instances.</w:t>
      </w:r>
      <w:del w:id="709" w:author="Clive Pygott" w:date="2018-01-31T19:32:00Z">
        <w:r w:rsidDel="006E1DE1">
          <w:rPr>
            <w:lang w:bidi="en-US"/>
          </w:rPr>
          <w:delText xml:space="preserve">  </w:delText>
        </w:r>
      </w:del>
      <w:ins w:id="710" w:author="Clive Pygott" w:date="2018-01-31T19:32:00Z">
        <w:r w:rsidR="006E1DE1">
          <w:rPr>
            <w:lang w:bidi="en-US"/>
          </w:rPr>
          <w:t xml:space="preserve"> </w:t>
        </w:r>
      </w:ins>
      <w:r>
        <w:rPr>
          <w:lang w:bidi="en-US"/>
        </w:rPr>
        <w:t xml:space="preserve">The variable argument feature such as is used in </w:t>
      </w:r>
      <w:proofErr w:type="spellStart"/>
      <w:r w:rsidRPr="008D69B1">
        <w:rPr>
          <w:rFonts w:ascii="Courier New" w:hAnsi="Courier New" w:cs="Courier New"/>
          <w:sz w:val="20"/>
          <w:lang w:bidi="en-US"/>
        </w:rPr>
        <w:t>print</w:t>
      </w:r>
      <w:r w:rsidR="00C258BF" w:rsidRPr="008D69B1">
        <w:rPr>
          <w:rFonts w:ascii="Courier New" w:hAnsi="Courier New" w:cs="Courier New"/>
          <w:sz w:val="20"/>
          <w:lang w:bidi="en-US"/>
        </w:rPr>
        <w:t>f</w:t>
      </w:r>
      <w:proofErr w:type="spellEnd"/>
      <w:r w:rsidR="00C258BF" w:rsidRPr="008D69B1">
        <w:rPr>
          <w:rFonts w:ascii="Courier New" w:hAnsi="Courier New" w:cs="Courier New"/>
          <w:sz w:val="20"/>
          <w:lang w:bidi="en-US"/>
        </w:rPr>
        <w:t>()</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2A21DE1F" w:rsidR="004C770C" w:rsidRDefault="001456BA" w:rsidP="009962DD">
      <w:pPr>
        <w:pStyle w:val="Heading2"/>
        <w:spacing w:before="0" w:after="0"/>
        <w:rPr>
          <w:lang w:bidi="en-US"/>
        </w:rPr>
      </w:pPr>
      <w:bookmarkStart w:id="711" w:name="_Toc310518190"/>
      <w:bookmarkStart w:id="712" w:name="_Toc492365406"/>
      <w:r>
        <w:rPr>
          <w:lang w:bidi="en-US"/>
        </w:rPr>
        <w:t>6.3</w:t>
      </w:r>
      <w:r w:rsidR="00460588">
        <w:rPr>
          <w:lang w:bidi="en-US"/>
        </w:rPr>
        <w:t>5</w:t>
      </w:r>
      <w:r w:rsidR="00AD5842">
        <w:rPr>
          <w:lang w:bidi="en-US"/>
        </w:rPr>
        <w:t xml:space="preserve"> </w:t>
      </w:r>
      <w:r w:rsidR="004C770C" w:rsidRPr="00CD6A7E">
        <w:rPr>
          <w:lang w:bidi="en-US"/>
        </w:rPr>
        <w:t>Recursion [GDL]</w:t>
      </w:r>
      <w:bookmarkEnd w:id="711"/>
      <w:bookmarkEnd w:id="712"/>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547175D9" w:rsidR="004C770C" w:rsidRPr="00CD6A7E" w:rsidRDefault="001456BA" w:rsidP="004C770C">
      <w:pPr>
        <w:pStyle w:val="Heading2"/>
        <w:rPr>
          <w:lang w:bidi="en-US"/>
        </w:rPr>
      </w:pPr>
      <w:bookmarkStart w:id="713" w:name="_Toc310518191"/>
      <w:bookmarkStart w:id="714" w:name="_Ref420411403"/>
      <w:bookmarkStart w:id="715" w:name="_Toc492365407"/>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713"/>
      <w:bookmarkEnd w:id="714"/>
      <w:bookmarkEnd w:id="715"/>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0AEB1C41" w:rsidR="00850B91" w:rsidRDefault="00850B91" w:rsidP="00850B91">
      <w:pPr>
        <w:spacing w:after="0"/>
        <w:rPr>
          <w:lang w:bidi="en-US"/>
        </w:rPr>
      </w:pPr>
      <w:r>
        <w:rPr>
          <w:lang w:bidi="en-US"/>
        </w:rPr>
        <w:lastRenderedPageBreak/>
        <w:t xml:space="preserve">C provides the </w:t>
      </w:r>
      <w:r w:rsidR="00DB3E68">
        <w:rPr>
          <w:lang w:bidi="en-US"/>
        </w:rPr>
        <w:t xml:space="preserve">header </w:t>
      </w:r>
      <w:r>
        <w:rPr>
          <w:lang w:bidi="en-US"/>
        </w:rPr>
        <w:t>file &lt;</w:t>
      </w:r>
      <w:proofErr w:type="spellStart"/>
      <w:r>
        <w:rPr>
          <w:lang w:bidi="en-US"/>
        </w:rPr>
        <w:t>errno.h</w:t>
      </w:r>
      <w:proofErr w:type="spellEnd"/>
      <w:r>
        <w:rPr>
          <w:lang w:bidi="en-US"/>
        </w:rPr>
        <w:t xml:space="preserve">&gt; 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proofErr w:type="spellStart"/>
      <w:r w:rsidRPr="00C258BF">
        <w:rPr>
          <w:rFonts w:ascii="Courier New" w:hAnsi="Courier New" w:cs="Courier New"/>
          <w:sz w:val="20"/>
          <w:szCs w:val="20"/>
          <w:lang w:bidi="en-US"/>
        </w:rPr>
        <w:t>int</w:t>
      </w:r>
      <w:proofErr w:type="spellEnd"/>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preprocessing directives.  C also provides the integer </w:t>
      </w:r>
      <w:proofErr w:type="spellStart"/>
      <w:r w:rsidRPr="00C258BF">
        <w:rPr>
          <w:rFonts w:ascii="Courier New" w:hAnsi="Courier New" w:cs="Courier New"/>
          <w:sz w:val="20"/>
          <w:szCs w:val="20"/>
          <w:lang w:bidi="en-US"/>
        </w:rPr>
        <w:t>errno</w:t>
      </w:r>
      <w:proofErr w:type="spellEnd"/>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proofErr w:type="spellStart"/>
      <w:r w:rsidRPr="00C258BF">
        <w:rPr>
          <w:rFonts w:ascii="Courier New" w:hAnsi="Courier New" w:cs="Courier New"/>
          <w:sz w:val="20"/>
          <w:szCs w:val="20"/>
          <w:lang w:bidi="en-US"/>
        </w:rPr>
        <w:t>errno</w:t>
      </w:r>
      <w:proofErr w:type="spellEnd"/>
      <w:r>
        <w:rPr>
          <w:lang w:bidi="en-US"/>
        </w:rPr>
        <w:t xml:space="preserve"> is not documented in the description of the </w:t>
      </w:r>
      <w:r w:rsidR="00DB3E68">
        <w:rPr>
          <w:lang w:bidi="en-US"/>
        </w:rPr>
        <w:t xml:space="preserve">library </w:t>
      </w:r>
      <w:r>
        <w:rPr>
          <w:lang w:bidi="en-US"/>
        </w:rPr>
        <w:t xml:space="preserve">function in the C Standard, </w:t>
      </w:r>
      <w:proofErr w:type="spellStart"/>
      <w:r w:rsidRPr="00C258BF">
        <w:rPr>
          <w:rFonts w:ascii="Courier New" w:hAnsi="Courier New" w:cs="Courier New"/>
          <w:sz w:val="20"/>
          <w:szCs w:val="20"/>
          <w:lang w:bidi="en-US"/>
        </w:rPr>
        <w:t>errno</w:t>
      </w:r>
      <w:proofErr w:type="spellEnd"/>
      <w:r>
        <w:rPr>
          <w:lang w:bidi="en-US"/>
        </w:rPr>
        <w:t xml:space="preserve"> could be used whether or not there is an error).</w:t>
      </w:r>
      <w:del w:id="716" w:author="Clive Pygott" w:date="2018-01-31T19:32:00Z">
        <w:r w:rsidDel="006E1DE1">
          <w:rPr>
            <w:lang w:bidi="en-US"/>
          </w:rPr>
          <w:delText xml:space="preserve">  </w:delText>
        </w:r>
      </w:del>
      <w:ins w:id="717" w:author="Clive Pygott" w:date="2018-01-31T19:32:00Z">
        <w:r w:rsidR="006E1DE1">
          <w:rPr>
            <w:lang w:bidi="en-US"/>
          </w:rPr>
          <w:t xml:space="preserve"> </w:t>
        </w:r>
      </w:ins>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proofErr w:type="spellStart"/>
      <w:r w:rsidRPr="00B50ED2">
        <w:rPr>
          <w:rFonts w:eastAsiaTheme="majorEastAsia" w:cstheme="minorHAnsi"/>
          <w:sz w:val="20"/>
          <w:szCs w:val="20"/>
          <w:lang w:bidi="en-US"/>
        </w:rPr>
        <w:t>errno</w:t>
      </w:r>
      <w:proofErr w:type="spellEnd"/>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ins w:id="718" w:author="Clive Pygott" w:date="2018-01-27T18:48:00Z"/>
          <w:rFonts w:ascii="Calibri" w:eastAsia="Times New Roman" w:hAnsi="Calibri"/>
          <w:bCs/>
        </w:rPr>
      </w:pPr>
      <w:ins w:id="719" w:author="Clive Pygott" w:date="2018-01-27T18:48:00Z">
        <w:r>
          <w:rPr>
            <w:rFonts w:ascii="Calibri" w:eastAsia="Times New Roman" w:hAnsi="Calibri"/>
            <w:bCs/>
          </w:rPr>
          <w:t>Follow the guidelines of TR 24772-1 clause 6.36.5.</w:t>
        </w:r>
      </w:ins>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to zero before a library function call in situations where a program intends to check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before a subsequent library function call.</w:t>
      </w:r>
    </w:p>
    <w:p w14:paraId="09074D49" w14:textId="4E2B841D"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proofErr w:type="spellStart"/>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Pr="00850B91">
        <w:rPr>
          <w:rFonts w:ascii="Calibri" w:eastAsia="Times New Roman" w:hAnsi="Calibri"/>
        </w:rPr>
        <w:t xml:space="preserve"> to make it readily apparent that a function is returning an error code.</w:t>
      </w:r>
      <w:del w:id="720" w:author="Clive Pygott" w:date="2018-01-31T19:32:00Z">
        <w:r w:rsidRPr="00850B91" w:rsidDel="006E1DE1">
          <w:rPr>
            <w:rFonts w:ascii="Calibri" w:eastAsia="Times New Roman" w:hAnsi="Calibri"/>
          </w:rPr>
          <w:delText xml:space="preserve">  </w:delText>
        </w:r>
      </w:del>
      <w:ins w:id="721" w:author="Clive Pygott" w:date="2018-01-31T19:32:00Z">
        <w:r w:rsidR="006E1DE1">
          <w:rPr>
            <w:rFonts w:ascii="Calibri" w:eastAsia="Times New Roman" w:hAnsi="Calibri"/>
          </w:rPr>
          <w:t xml:space="preserve"> </w:t>
        </w:r>
      </w:ins>
      <w:r w:rsidRPr="00850B91">
        <w:rPr>
          <w:rFonts w:ascii="Calibri" w:eastAsia="Times New Roman" w:hAnsi="Calibri"/>
        </w:rPr>
        <w:t xml:space="preserve">Often a function that returns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 is declared as returning a value of type int.  Although syntactically correct, it is not apparent that the return code is an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error code.</w:t>
      </w:r>
      <w:del w:id="722" w:author="Clive Pygott" w:date="2018-01-31T19:32:00Z">
        <w:r w:rsidRPr="00850B91" w:rsidDel="006E1DE1">
          <w:rPr>
            <w:rFonts w:ascii="Calibri" w:eastAsia="Times New Roman" w:hAnsi="Calibri"/>
          </w:rPr>
          <w:delText xml:space="preserve">  </w:delText>
        </w:r>
      </w:del>
      <w:ins w:id="723" w:author="Clive Pygott" w:date="2018-01-31T19:32:00Z">
        <w:r w:rsidR="006E1DE1">
          <w:rPr>
            <w:rFonts w:ascii="Calibri" w:eastAsia="Times New Roman" w:hAnsi="Calibri"/>
          </w:rPr>
          <w:t xml:space="preserve"> </w:t>
        </w:r>
      </w:ins>
      <w:r w:rsidRPr="00850B91">
        <w:rPr>
          <w:rFonts w:ascii="Calibri" w:eastAsia="Times New Roman" w:hAnsi="Calibri"/>
        </w:rPr>
        <w:t xml:space="preserve">The normative Annex K from ISO/IEC 9899:2011 [4] introduces the new type </w:t>
      </w:r>
      <w:proofErr w:type="spellStart"/>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proofErr w:type="spellEnd"/>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w:t>
      </w:r>
      <w:proofErr w:type="spellStart"/>
      <w:r w:rsidRPr="00C258BF">
        <w:rPr>
          <w:rFonts w:ascii="Courier New" w:hAnsi="Courier New" w:cs="Courier New"/>
          <w:sz w:val="20"/>
          <w:szCs w:val="20"/>
          <w:lang w:bidi="en-US"/>
        </w:rPr>
        <w:t>errno.h</w:t>
      </w:r>
      <w:proofErr w:type="spellEnd"/>
      <w:r w:rsidRPr="00C258BF">
        <w:rPr>
          <w:rFonts w:ascii="Courier New" w:hAnsi="Courier New" w:cs="Courier New"/>
          <w:sz w:val="20"/>
          <w:szCs w:val="20"/>
          <w:lang w:bidi="en-US"/>
        </w:rPr>
        <w:t>&gt;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proofErr w:type="spellStart"/>
      <w:r w:rsidRPr="00C258BF">
        <w:rPr>
          <w:rFonts w:ascii="Courier New" w:hAnsi="Courier New" w:cs="Courier New"/>
          <w:sz w:val="20"/>
          <w:szCs w:val="20"/>
          <w:lang w:bidi="en-US"/>
        </w:rPr>
        <w:t>errno</w:t>
      </w:r>
      <w:proofErr w:type="spellEnd"/>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039DC257" w:rsidR="004C770C" w:rsidRPr="00CD6A7E" w:rsidRDefault="001456BA" w:rsidP="004C770C">
      <w:pPr>
        <w:pStyle w:val="Heading2"/>
        <w:rPr>
          <w:lang w:bidi="en-US"/>
        </w:rPr>
      </w:pPr>
      <w:bookmarkStart w:id="724" w:name="_Toc310518193"/>
      <w:bookmarkStart w:id="725" w:name="_Toc492365408"/>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724"/>
      <w:bookmarkEnd w:id="725"/>
      <w:del w:id="726" w:author="Clive Pygott" w:date="2018-01-31T19:32:00Z">
        <w:r w:rsidR="00D97028" w:rsidDel="006E1DE1">
          <w:rPr>
            <w:lang w:bidi="en-US"/>
          </w:rPr>
          <w:delText xml:space="preserve">  </w:delText>
        </w:r>
      </w:del>
      <w:ins w:id="727" w:author="Clive Pygott" w:date="2018-01-31T19:32:00Z">
        <w:r w:rsidR="006E1DE1">
          <w:rPr>
            <w:lang w:bidi="en-US"/>
          </w:rPr>
          <w:t xml:space="preserve"> </w:t>
        </w:r>
      </w:ins>
      <w:r w:rsidR="00D97028">
        <w:rPr>
          <w:lang w:bidi="en-US"/>
        </w:rPr>
        <w:t xml:space="preserve"> </w:t>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37C0A874" w:rsidR="00850B91" w:rsidRDefault="00850B91" w:rsidP="00850B91">
      <w:pPr>
        <w:rPr>
          <w:ins w:id="728" w:author="Clive Pygott" w:date="2018-01-27T17:49:00Z"/>
        </w:rPr>
      </w:pPr>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del w:id="729" w:author="Clive Pygott" w:date="2018-01-31T19:32:00Z">
        <w:r w:rsidDel="006E1DE1">
          <w:delText xml:space="preserve">  </w:delText>
        </w:r>
      </w:del>
      <w:ins w:id="730" w:author="Clive Pygott" w:date="2018-01-31T19:32:00Z">
        <w:r w:rsidR="006E1DE1">
          <w:t xml:space="preserve"> </w:t>
        </w:r>
      </w:ins>
      <w:r>
        <w:t>If the use of the union members is not managed carefully, then unexpected and erroneous results may occur.</w:t>
      </w:r>
    </w:p>
    <w:p w14:paraId="5A7BCE32" w14:textId="4AB09AC6" w:rsidR="00E31E9A" w:rsidRDefault="00E31E9A" w:rsidP="00850B91">
      <w:pPr>
        <w:rPr>
          <w:ins w:id="731" w:author="Clive Pygott" w:date="2018-01-29T17:40:00Z"/>
        </w:rPr>
      </w:pPr>
      <w:ins w:id="732" w:author="Clive Pygott" w:date="2018-01-27T17:49:00Z">
        <w:r w:rsidRPr="00E31E9A">
          <w:t xml:space="preserve">Reinterpretations can also result from </w:t>
        </w:r>
      </w:ins>
      <w:ins w:id="733" w:author="Clive Pygott" w:date="2018-01-29T17:49:00Z">
        <w:r w:rsidR="003A6E67">
          <w:t xml:space="preserve">a </w:t>
        </w:r>
      </w:ins>
      <w:ins w:id="734" w:author="Clive Pygott" w:date="2018-01-27T17:49:00Z">
        <w:r w:rsidRPr="00E31E9A">
          <w:t xml:space="preserve">pointer accessing data </w:t>
        </w:r>
      </w:ins>
      <w:ins w:id="735" w:author="Clive Pygott" w:date="2018-01-29T17:42:00Z">
        <w:r w:rsidR="00BB4C3A">
          <w:t>of a type other than the type of the pointe</w:t>
        </w:r>
      </w:ins>
      <w:ins w:id="736" w:author="Clive Pygott" w:date="2018-01-29T17:43:00Z">
        <w:r w:rsidR="00BB4C3A">
          <w:t>r</w:t>
        </w:r>
      </w:ins>
      <w:ins w:id="737" w:author="Clive Pygott" w:date="2018-01-29T17:42:00Z">
        <w:r w:rsidR="00BB4C3A">
          <w:t>. T</w:t>
        </w:r>
      </w:ins>
      <w:ins w:id="738" w:author="Clive Pygott" w:date="2018-01-29T17:43:00Z">
        <w:r w:rsidR="00BB4C3A">
          <w:t xml:space="preserve">his may occur if the pointer has been cast, and </w:t>
        </w:r>
      </w:ins>
      <w:ins w:id="739" w:author="Clive Pygott" w:date="2018-01-27T17:49:00Z">
        <w:r w:rsidRPr="00E31E9A">
          <w:t xml:space="preserve">can result in undefined behavior, as documented in TR 24772-1 clause </w:t>
        </w:r>
        <w:r w:rsidRPr="00E31E9A">
          <w:lastRenderedPageBreak/>
          <w:t xml:space="preserve">6.37. The </w:t>
        </w:r>
      </w:ins>
      <w:ins w:id="740" w:author="Clive Pygott" w:date="2018-01-29T17:43:00Z">
        <w:r w:rsidR="00BB4C3A">
          <w:t xml:space="preserve">only </w:t>
        </w:r>
      </w:ins>
      <w:ins w:id="741" w:author="Clive Pygott" w:date="2018-01-29T17:44:00Z">
        <w:r w:rsidR="00BB4C3A">
          <w:t xml:space="preserve">pointer casting that the C standard requires to provide defined results </w:t>
        </w:r>
      </w:ins>
      <w:ins w:id="742" w:author="Clive Pygott" w:date="2018-01-27T17:49:00Z">
        <w:r w:rsidRPr="00E31E9A">
          <w:t xml:space="preserve">is </w:t>
        </w:r>
      </w:ins>
      <w:ins w:id="743" w:author="Clive Pygott" w:date="2018-01-29T17:44:00Z">
        <w:r w:rsidR="00BB4C3A">
          <w:t xml:space="preserve">to </w:t>
        </w:r>
      </w:ins>
      <w:ins w:id="744" w:author="Clive Pygott" w:date="2018-01-27T17:49:00Z">
        <w:r w:rsidRPr="00E31E9A">
          <w:t xml:space="preserve">cast </w:t>
        </w:r>
      </w:ins>
      <w:ins w:id="745" w:author="Clive Pygott" w:date="2018-01-29T17:44:00Z">
        <w:r w:rsidR="00BB4C3A">
          <w:t xml:space="preserve">the pointer </w:t>
        </w:r>
      </w:ins>
      <w:ins w:id="746" w:author="Clive Pygott" w:date="2018-01-27T17:49:00Z">
        <w:r w:rsidRPr="00E31E9A">
          <w:t xml:space="preserve">to void *, then cast the void * pointer </w:t>
        </w:r>
      </w:ins>
      <w:ins w:id="747" w:author="Clive Pygott" w:date="2018-01-29T17:45:00Z">
        <w:r w:rsidR="00BB4C3A">
          <w:t>back to the same type</w:t>
        </w:r>
      </w:ins>
      <w:ins w:id="748" w:author="Clive Pygott" w:date="2018-01-29T17:46:00Z">
        <w:r w:rsidR="00BB4C3A">
          <w:t>. So if S and T are distinct types:</w:t>
        </w:r>
      </w:ins>
    </w:p>
    <w:p w14:paraId="74FE984A" w14:textId="43DF939C" w:rsidR="00BB4C3A" w:rsidRPr="003A6E67" w:rsidRDefault="00BB4C3A" w:rsidP="00BB4C3A">
      <w:pPr>
        <w:spacing w:after="0"/>
        <w:rPr>
          <w:ins w:id="749" w:author="Clive Pygott" w:date="2018-01-29T17:40:00Z"/>
          <w:rFonts w:ascii="Courier New" w:hAnsi="Courier New" w:cs="Courier New"/>
          <w:sz w:val="20"/>
          <w:lang w:val="en-GB"/>
        </w:rPr>
      </w:pPr>
      <w:ins w:id="750" w:author="Clive Pygott" w:date="2018-01-29T17:40:00Z">
        <w:r w:rsidRPr="003A6E67">
          <w:rPr>
            <w:rFonts w:ascii="Courier New" w:hAnsi="Courier New" w:cs="Courier New"/>
            <w:sz w:val="20"/>
            <w:lang w:val="en-GB"/>
          </w:rPr>
          <w:t xml:space="preserve">            </w:t>
        </w:r>
      </w:ins>
      <w:ins w:id="751" w:author="Clive Pygott" w:date="2018-01-29T17:47:00Z">
        <w:r w:rsidR="003A6E67">
          <w:rPr>
            <w:rFonts w:ascii="Courier New" w:hAnsi="Courier New" w:cs="Courier New"/>
            <w:sz w:val="20"/>
            <w:lang w:val="en-GB"/>
          </w:rPr>
          <w:t>S</w:t>
        </w:r>
      </w:ins>
      <w:ins w:id="752" w:author="Clive Pygott" w:date="2018-01-29T17:40:00Z">
        <w:r w:rsidRPr="003A6E67">
          <w:rPr>
            <w:rFonts w:ascii="Courier New" w:hAnsi="Courier New" w:cs="Courier New"/>
            <w:sz w:val="20"/>
            <w:lang w:val="en-GB"/>
          </w:rPr>
          <w:t xml:space="preserve"> x;  void *</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 &amp;x;  </w:t>
        </w:r>
      </w:ins>
      <w:ins w:id="753" w:author="Clive Pygott" w:date="2018-01-29T17:47:00Z">
        <w:r w:rsidR="003A6E67">
          <w:rPr>
            <w:rFonts w:ascii="Courier New" w:hAnsi="Courier New" w:cs="Courier New"/>
            <w:sz w:val="20"/>
            <w:lang w:val="en-GB"/>
          </w:rPr>
          <w:t>S</w:t>
        </w:r>
      </w:ins>
      <w:ins w:id="754" w:author="Clive Pygott" w:date="2018-01-29T17:40:00Z">
        <w:r w:rsidRPr="003A6E67">
          <w:rPr>
            <w:rFonts w:ascii="Courier New" w:hAnsi="Courier New" w:cs="Courier New"/>
            <w:sz w:val="20"/>
            <w:lang w:val="en-GB"/>
          </w:rPr>
          <w:t xml:space="preserve"> *pX2 = (</w:t>
        </w:r>
      </w:ins>
      <w:ins w:id="755" w:author="Clive Pygott" w:date="2018-01-29T17:47:00Z">
        <w:r w:rsidR="003A6E67">
          <w:rPr>
            <w:rFonts w:ascii="Courier New" w:hAnsi="Courier New" w:cs="Courier New"/>
            <w:sz w:val="20"/>
            <w:lang w:val="en-GB"/>
          </w:rPr>
          <w:t>S</w:t>
        </w:r>
      </w:ins>
      <w:ins w:id="756" w:author="Clive Pygott" w:date="2018-01-29T17:40:00Z">
        <w:r w:rsidRPr="003A6E67">
          <w:rPr>
            <w:rFonts w:ascii="Courier New" w:hAnsi="Courier New" w:cs="Courier New"/>
            <w:sz w:val="20"/>
            <w:lang w:val="en-GB"/>
          </w:rPr>
          <w:t>*)</w:t>
        </w:r>
        <w:proofErr w:type="spellStart"/>
        <w:r w:rsidRPr="003A6E67">
          <w:rPr>
            <w:rFonts w:ascii="Courier New" w:hAnsi="Courier New" w:cs="Courier New"/>
            <w:sz w:val="20"/>
            <w:lang w:val="en-GB"/>
          </w:rPr>
          <w:t>pX</w:t>
        </w:r>
        <w:proofErr w:type="spellEnd"/>
        <w:r w:rsidRPr="003A6E67">
          <w:rPr>
            <w:rFonts w:ascii="Courier New" w:hAnsi="Courier New" w:cs="Courier New"/>
            <w:sz w:val="20"/>
            <w:lang w:val="en-GB"/>
          </w:rPr>
          <w:t xml:space="preserve">; </w:t>
        </w:r>
      </w:ins>
      <w:ins w:id="757" w:author="Clive Pygott" w:date="2018-01-29T17:46:00Z">
        <w:r w:rsidRPr="003A6E67">
          <w:rPr>
            <w:rFonts w:ascii="Courier New" w:hAnsi="Courier New" w:cs="Courier New"/>
            <w:sz w:val="20"/>
            <w:lang w:val="en-GB"/>
          </w:rPr>
          <w:t xml:space="preserve"> // defined behaviour</w:t>
        </w:r>
      </w:ins>
    </w:p>
    <w:p w14:paraId="1719FFA2" w14:textId="526524D4" w:rsidR="00BB4C3A" w:rsidRDefault="00BB4C3A" w:rsidP="00BB4C3A">
      <w:pPr>
        <w:spacing w:after="0"/>
        <w:rPr>
          <w:ins w:id="758" w:author="Clive Pygott" w:date="2018-01-29T17:40:00Z"/>
          <w:rFonts w:ascii="Courier New" w:hAnsi="Courier New" w:cs="Courier New"/>
          <w:sz w:val="20"/>
        </w:rPr>
      </w:pPr>
      <w:ins w:id="759" w:author="Clive Pygott" w:date="2018-01-29T17:40:00Z">
        <w:r w:rsidRPr="003A6E67">
          <w:rPr>
            <w:rFonts w:ascii="Courier New" w:hAnsi="Courier New" w:cs="Courier New"/>
            <w:sz w:val="20"/>
            <w:lang w:val="en-GB"/>
          </w:rPr>
          <w:t xml:space="preserve">                                  </w:t>
        </w:r>
      </w:ins>
      <w:ins w:id="760" w:author="Clive Pygott" w:date="2018-01-29T17:47:00Z">
        <w:r w:rsidR="003A6E67">
          <w:rPr>
            <w:rFonts w:ascii="Courier New" w:hAnsi="Courier New" w:cs="Courier New"/>
            <w:sz w:val="20"/>
          </w:rPr>
          <w:t>T</w:t>
        </w:r>
      </w:ins>
      <w:ins w:id="761" w:author="Clive Pygott" w:date="2018-01-29T17:40:00Z">
        <w:r w:rsidRPr="00BB4C3A">
          <w:rPr>
            <w:rFonts w:ascii="Courier New" w:hAnsi="Courier New" w:cs="Courier New"/>
            <w:sz w:val="20"/>
          </w:rPr>
          <w:t xml:space="preserve"> *pX3 = (</w:t>
        </w:r>
      </w:ins>
      <w:ins w:id="762" w:author="Clive Pygott" w:date="2018-01-29T17:47:00Z">
        <w:r w:rsidR="003A6E67">
          <w:rPr>
            <w:rFonts w:ascii="Courier New" w:hAnsi="Courier New" w:cs="Courier New"/>
            <w:sz w:val="20"/>
          </w:rPr>
          <w:t>T</w:t>
        </w:r>
      </w:ins>
      <w:ins w:id="763" w:author="Clive Pygott" w:date="2018-01-29T17:40:00Z">
        <w:r w:rsidRPr="00BB4C3A">
          <w:rPr>
            <w:rFonts w:ascii="Courier New" w:hAnsi="Courier New" w:cs="Courier New"/>
            <w:sz w:val="20"/>
          </w:rPr>
          <w:t>*)</w:t>
        </w:r>
        <w:proofErr w:type="spellStart"/>
        <w:r w:rsidRPr="00BB4C3A">
          <w:rPr>
            <w:rFonts w:ascii="Courier New" w:hAnsi="Courier New" w:cs="Courier New"/>
            <w:sz w:val="20"/>
          </w:rPr>
          <w:t>pX</w:t>
        </w:r>
        <w:proofErr w:type="spellEnd"/>
        <w:r w:rsidRPr="00BB4C3A">
          <w:rPr>
            <w:rFonts w:ascii="Courier New" w:hAnsi="Courier New" w:cs="Courier New"/>
            <w:sz w:val="20"/>
          </w:rPr>
          <w:t xml:space="preserve">; </w:t>
        </w:r>
      </w:ins>
      <w:ins w:id="764" w:author="Clive Pygott" w:date="2018-01-29T17:47:00Z">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ins>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ins w:id="765" w:author="Clive Pygott" w:date="2018-01-27T17:51:00Z"/>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ins w:id="766" w:author="Clive Pygott" w:date="2018-01-27T17:51:00Z">
        <w:r w:rsidRPr="00E31E9A">
          <w:rPr>
            <w:rFonts w:ascii="Calibri" w:eastAsia="Times New Roman" w:hAnsi="Calibri"/>
            <w:bCs/>
          </w:rPr>
          <w:t>Ensure through the use of static analysis tools that arbitrary pointer casts always return objects of the correct type</w:t>
        </w:r>
      </w:ins>
      <w:ins w:id="767" w:author="Clive Pygott" w:date="2018-01-27T17:52:00Z">
        <w:r>
          <w:rPr>
            <w:rFonts w:ascii="Calibri" w:eastAsia="Times New Roman" w:hAnsi="Calibri"/>
            <w:bCs/>
          </w:rPr>
          <w:t>.</w:t>
        </w:r>
      </w:ins>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6A7CFEA0" w:rsidR="007A5FC1" w:rsidRDefault="007A5FC1" w:rsidP="007A5FC1">
      <w:pPr>
        <w:pStyle w:val="Heading2"/>
      </w:pPr>
      <w:bookmarkStart w:id="768" w:name="_Toc440397663"/>
      <w:bookmarkStart w:id="769" w:name="_Toc440646186"/>
      <w:bookmarkStart w:id="770" w:name="_Toc492365409"/>
      <w:r>
        <w:t>6.3</w:t>
      </w:r>
      <w:r w:rsidR="00BA5309">
        <w:t>8</w:t>
      </w:r>
      <w:r>
        <w:t xml:space="preserve"> Deep vs. </w:t>
      </w:r>
      <w:r w:rsidR="00816051">
        <w:t>s</w:t>
      </w:r>
      <w:r>
        <w:t xml:space="preserve">hallow </w:t>
      </w:r>
      <w:r w:rsidR="00816051">
        <w:t>c</w:t>
      </w:r>
      <w:r>
        <w:t>opying [YAN]</w:t>
      </w:r>
      <w:bookmarkEnd w:id="768"/>
      <w:bookmarkEnd w:id="769"/>
      <w:bookmarkEnd w:id="770"/>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771" w:name="_Toc440646187"/>
      <w:bookmarkStart w:id="772" w:name="_Toc492365410"/>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771"/>
      <w:bookmarkEnd w:id="772"/>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If A and B 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5F1BE6">
        <w:rPr>
          <w:rFonts w:ascii="Courier New" w:hAnsi="Courier New" w:cs="Courier New"/>
          <w:color w:val="000000" w:themeColor="text1"/>
          <w:lang w:bidi="en-US"/>
        </w:rPr>
        <w:t>A = B;</w:t>
      </w:r>
      <w:r w:rsidRPr="005F1BE6">
        <w:rPr>
          <w:color w:val="000000" w:themeColor="text1"/>
          <w:lang w:bidi="en-US"/>
        </w:rPr>
        <w:t xml:space="preserve">  copies all the members of B to the equivalent member</w:t>
      </w:r>
      <w:r w:rsidR="00CB695B">
        <w:rPr>
          <w:color w:val="000000" w:themeColor="text1"/>
          <w:lang w:bidi="en-US"/>
        </w:rPr>
        <w:t>s</w:t>
      </w:r>
      <w:r w:rsidRPr="005F1BE6">
        <w:rPr>
          <w:color w:val="000000" w:themeColor="text1"/>
          <w:lang w:bidi="en-US"/>
        </w:rPr>
        <w:t xml:space="preserve"> of A. </w:t>
      </w:r>
      <w:r w:rsidR="003533A3" w:rsidRPr="005F1BE6">
        <w:rPr>
          <w:color w:val="000000" w:themeColor="text1"/>
          <w:lang w:bidi="en-US"/>
        </w:rPr>
        <w:t xml:space="preserve">For the pointer, only the pointer itself has been copied, so A and B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2853C474" w:rsidR="003533A3" w:rsidRPr="005F1BE6" w:rsidRDefault="003533A3" w:rsidP="007A5FC1">
      <w:pPr>
        <w:rPr>
          <w:color w:val="000000" w:themeColor="text1"/>
          <w:lang w:bidi="en-US"/>
        </w:rPr>
      </w:pPr>
      <w:r w:rsidRPr="005F1BE6">
        <w:rPr>
          <w:color w:val="000000" w:themeColor="text1"/>
          <w:lang w:bidi="en-US"/>
        </w:rPr>
        <w:t xml:space="preserve">If the required behavior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B to A –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B and make A 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2ABB453B" w:rsidR="00850B91" w:rsidRPr="00CD6A7E" w:rsidRDefault="00850B91" w:rsidP="00850B91">
      <w:pPr>
        <w:pStyle w:val="Heading2"/>
        <w:rPr>
          <w:lang w:bidi="en-US"/>
        </w:rPr>
      </w:pPr>
      <w:bookmarkStart w:id="773" w:name="_Toc492365411"/>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773"/>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a built in garbage collector.</w:t>
      </w:r>
    </w:p>
    <w:p w14:paraId="5FEA9467" w14:textId="02C58A04"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r>
        <w:rPr>
          <w:lang w:bidi="en-US"/>
        </w:rPr>
        <w:t xml:space="preserve">, </w:t>
      </w:r>
      <w:proofErr w:type="spellStart"/>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 xml:space="preserve">, and </w:t>
      </w:r>
      <w:proofErr w:type="spellStart"/>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proofErr w:type="spellEnd"/>
      <w:r w:rsidR="002510C5" w:rsidRPr="00DE417C">
        <w:rPr>
          <w:rFonts w:ascii="Courier New" w:hAnsi="Courier New" w:cs="Courier New"/>
          <w:sz w:val="20"/>
          <w:szCs w:val="20"/>
          <w:lang w:bidi="en-US"/>
        </w:rPr>
        <w:t>()</w:t>
      </w:r>
      <w:r>
        <w:rPr>
          <w:lang w:bidi="en-US"/>
        </w:rPr>
        <w:t>.</w:t>
      </w:r>
      <w:del w:id="774" w:author="Clive Pygott" w:date="2018-01-31T19:33:00Z">
        <w:r w:rsidDel="006E1DE1">
          <w:rPr>
            <w:lang w:bidi="en-US"/>
          </w:rPr>
          <w:delText xml:space="preserve">  </w:delText>
        </w:r>
      </w:del>
      <w:ins w:id="775" w:author="Clive Pygott" w:date="2018-01-31T19:33:00Z">
        <w:r w:rsidR="006E1DE1">
          <w:rPr>
            <w:lang w:bidi="en-US"/>
          </w:rPr>
          <w:t xml:space="preserve"> </w:t>
        </w:r>
      </w:ins>
      <w:r>
        <w:rPr>
          <w:lang w:bidi="en-US"/>
        </w:rPr>
        <w:t xml:space="preserve"> 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del w:id="776" w:author="Clive Pygott" w:date="2018-01-31T19:33:00Z">
        <w:r w:rsidDel="006E1DE1">
          <w:rPr>
            <w:lang w:bidi="en-US"/>
          </w:rPr>
          <w:delText xml:space="preserve">  </w:delText>
        </w:r>
      </w:del>
      <w:ins w:id="777" w:author="Clive Pygott" w:date="2018-01-31T19:33:00Z">
        <w:r w:rsidR="006E1DE1">
          <w:rPr>
            <w:lang w:bidi="en-US"/>
          </w:rPr>
          <w:t xml:space="preserve"> </w:t>
        </w:r>
      </w:ins>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del w:id="778" w:author="Clive Pygott" w:date="2018-01-31T19:33:00Z">
        <w:r w:rsidDel="006E1DE1">
          <w:rPr>
            <w:lang w:bidi="en-US"/>
          </w:rPr>
          <w:delText xml:space="preserve">  </w:delText>
        </w:r>
      </w:del>
      <w:ins w:id="779" w:author="Clive Pygott" w:date="2018-01-31T19:33:00Z">
        <w:r w:rsidR="006E1DE1">
          <w:rPr>
            <w:lang w:bidi="en-US"/>
          </w:rPr>
          <w:t xml:space="preserve"> </w:t>
        </w:r>
      </w:ins>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ins w:id="780" w:author="Clive Pygott" w:date="2018-01-27T18:48:00Z"/>
          <w:rFonts w:ascii="Calibri" w:eastAsia="Times New Roman" w:hAnsi="Calibri"/>
          <w:bCs/>
        </w:rPr>
      </w:pPr>
      <w:ins w:id="781" w:author="Clive Pygott" w:date="2018-01-27T18:48:00Z">
        <w:r>
          <w:rPr>
            <w:rFonts w:ascii="Calibri" w:eastAsia="Times New Roman" w:hAnsi="Calibri"/>
            <w:bCs/>
          </w:rPr>
          <w:t>Follow the guidelines of TR 24772-1 clause 6.3</w:t>
        </w:r>
      </w:ins>
      <w:ins w:id="782" w:author="Clive Pygott" w:date="2018-01-27T18:49:00Z">
        <w:r>
          <w:rPr>
            <w:rFonts w:ascii="Calibri" w:eastAsia="Times New Roman" w:hAnsi="Calibri"/>
            <w:bCs/>
          </w:rPr>
          <w:t>9</w:t>
        </w:r>
      </w:ins>
      <w:ins w:id="783" w:author="Clive Pygott" w:date="2018-01-27T18:48:00Z">
        <w:r>
          <w:rPr>
            <w:rFonts w:ascii="Calibri" w:eastAsia="Times New Roman" w:hAnsi="Calibri"/>
            <w:bCs/>
          </w:rPr>
          <w:t>.5.</w:t>
        </w:r>
      </w:ins>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proofErr w:type="spellStart"/>
      <w:r w:rsidRPr="00DE4A77">
        <w:rPr>
          <w:rFonts w:ascii="Calibri" w:eastAsia="Times New Roman" w:hAnsi="Calibri"/>
        </w:rPr>
        <w:t>realloc</w:t>
      </w:r>
      <w:proofErr w:type="spellEnd"/>
      <w:r w:rsidRPr="00DE4A77">
        <w:rPr>
          <w:rFonts w:ascii="Calibri" w:eastAsia="Times New Roman" w:hAnsi="Calibri"/>
        </w:rPr>
        <w:t>() only to resize dynamically allocated arrays.</w:t>
      </w:r>
    </w:p>
    <w:p w14:paraId="16782316" w14:textId="33752411"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del w:id="784" w:author="Clive Pygott" w:date="2018-01-31T19:33:00Z">
        <w:r w:rsidRPr="00DE4A77" w:rsidDel="006E1DE1">
          <w:rPr>
            <w:rFonts w:ascii="Calibri" w:eastAsia="Times New Roman" w:hAnsi="Calibri"/>
          </w:rPr>
          <w:delText xml:space="preserve">  </w:delText>
        </w:r>
      </w:del>
      <w:ins w:id="785" w:author="Clive Pygott" w:date="2018-01-31T19:33:00Z">
        <w:r w:rsidR="006E1DE1">
          <w:rPr>
            <w:rFonts w:ascii="Calibri" w:eastAsia="Times New Roman" w:hAnsi="Calibri"/>
          </w:rPr>
          <w:t xml:space="preserve"> </w:t>
        </w:r>
      </w:ins>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174E11C2" w:rsidR="004C770C" w:rsidRDefault="001456BA" w:rsidP="00A373F3">
      <w:pPr>
        <w:pStyle w:val="Heading2"/>
        <w:spacing w:before="0" w:after="0"/>
        <w:rPr>
          <w:lang w:bidi="en-US"/>
        </w:rPr>
      </w:pPr>
      <w:bookmarkStart w:id="786" w:name="_Toc310518195"/>
      <w:bookmarkStart w:id="787" w:name="_Toc492365412"/>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786"/>
      <w:bookmarkEnd w:id="787"/>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788"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59009567" w:rsidR="004C770C" w:rsidRDefault="001858A2" w:rsidP="00A373F3">
      <w:pPr>
        <w:pStyle w:val="Heading2"/>
        <w:spacing w:before="0" w:after="0"/>
        <w:rPr>
          <w:lang w:bidi="en-US"/>
        </w:rPr>
      </w:pPr>
      <w:bookmarkStart w:id="789" w:name="_Toc492365413"/>
      <w:r>
        <w:rPr>
          <w:lang w:bidi="en-US"/>
        </w:rPr>
        <w:t>6.4</w:t>
      </w:r>
      <w:r w:rsidR="00BA5309">
        <w:rPr>
          <w:lang w:bidi="en-US"/>
        </w:rPr>
        <w:t>1</w:t>
      </w:r>
      <w:r w:rsidR="00AD5842">
        <w:rPr>
          <w:lang w:bidi="en-US"/>
        </w:rPr>
        <w:t xml:space="preserve"> </w:t>
      </w:r>
      <w:r w:rsidR="004C770C" w:rsidRPr="00CD6A7E">
        <w:rPr>
          <w:lang w:bidi="en-US"/>
        </w:rPr>
        <w:t>Inheritance [RIP]</w:t>
      </w:r>
      <w:bookmarkEnd w:id="788"/>
      <w:bookmarkEnd w:id="789"/>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746E875B" w:rsidR="007A5FC1" w:rsidRDefault="007A5FC1" w:rsidP="007A5FC1">
      <w:pPr>
        <w:pStyle w:val="Heading2"/>
        <w:spacing w:before="0" w:after="0"/>
        <w:rPr>
          <w:lang w:bidi="en-US"/>
        </w:rPr>
      </w:pPr>
      <w:bookmarkStart w:id="790" w:name="_Toc440397667"/>
      <w:bookmarkStart w:id="791" w:name="_Toc440646191"/>
      <w:bookmarkStart w:id="792" w:name="_Toc492365414"/>
      <w:r>
        <w:t>6.4</w:t>
      </w:r>
      <w:r w:rsidR="00BA5309">
        <w:t>2</w:t>
      </w:r>
      <w:r>
        <w:t xml:space="preserve"> Violations of the </w:t>
      </w:r>
      <w:proofErr w:type="spellStart"/>
      <w:r>
        <w:t>Liskov</w:t>
      </w:r>
      <w:proofErr w:type="spellEnd"/>
      <w:r>
        <w:t xml:space="preserve"> </w:t>
      </w:r>
      <w:r w:rsidR="00816051">
        <w:t>s</w:t>
      </w:r>
      <w:r w:rsidR="00DE7742">
        <w:t xml:space="preserve">ubstitution </w:t>
      </w:r>
      <w:r w:rsidR="00816051">
        <w:t>p</w:t>
      </w:r>
      <w:r>
        <w:t xml:space="preserve">rinciple or the </w:t>
      </w:r>
      <w:r w:rsidR="00816051">
        <w:t>c</w:t>
      </w:r>
      <w:r>
        <w:t xml:space="preserve">ontract </w:t>
      </w:r>
      <w:r w:rsidR="00816051">
        <w:t>m</w:t>
      </w:r>
      <w:r>
        <w:t>odel  [BLP]</w:t>
      </w:r>
      <w:bookmarkEnd w:id="790"/>
      <w:bookmarkEnd w:id="791"/>
      <w:bookmarkEnd w:id="792"/>
      <w:r w:rsidRPr="009F59CC">
        <w:rPr>
          <w:lang w:bidi="en-US"/>
        </w:rPr>
        <w:t xml:space="preserve"> </w:t>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50FC31F0" w:rsidR="007A5FC1" w:rsidRDefault="007A5FC1" w:rsidP="007A5FC1">
      <w:pPr>
        <w:pStyle w:val="Heading2"/>
        <w:spacing w:before="0" w:after="0"/>
      </w:pPr>
      <w:bookmarkStart w:id="793" w:name="_Toc440397668"/>
      <w:bookmarkStart w:id="794" w:name="_Toc440646192"/>
      <w:bookmarkStart w:id="795" w:name="_Toc492365415"/>
      <w:r>
        <w:t>6.4</w:t>
      </w:r>
      <w:r w:rsidR="00BA5309">
        <w:t>3</w:t>
      </w:r>
      <w:r>
        <w:t xml:space="preserve"> </w:t>
      </w:r>
      <w:proofErr w:type="spellStart"/>
      <w:r>
        <w:t>Redispatching</w:t>
      </w:r>
      <w:proofErr w:type="spellEnd"/>
      <w:r>
        <w:t xml:space="preserve"> [PPH]</w:t>
      </w:r>
      <w:bookmarkEnd w:id="793"/>
      <w:bookmarkEnd w:id="794"/>
      <w:bookmarkEnd w:id="795"/>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4574788F" w:rsidR="007A5FC1" w:rsidRPr="009F59CC" w:rsidRDefault="007A5FC1" w:rsidP="007A5FC1">
      <w:pPr>
        <w:pStyle w:val="Heading2"/>
        <w:spacing w:before="0" w:after="0"/>
      </w:pPr>
      <w:bookmarkStart w:id="796" w:name="_Toc440646193"/>
      <w:bookmarkStart w:id="797" w:name="_Toc492365416"/>
      <w:r>
        <w:t>6.4</w:t>
      </w:r>
      <w:r w:rsidR="00BA5309">
        <w:t>4</w:t>
      </w:r>
      <w:r>
        <w:t xml:space="preserve"> Polymorphic variables [BKK]</w:t>
      </w:r>
      <w:bookmarkEnd w:id="796"/>
      <w:bookmarkEnd w:id="797"/>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E227698" w:rsidR="004C770C" w:rsidRDefault="001858A2" w:rsidP="00A373F3">
      <w:pPr>
        <w:pStyle w:val="Heading2"/>
        <w:spacing w:before="0" w:after="0"/>
        <w:rPr>
          <w:lang w:bidi="en-US"/>
        </w:rPr>
      </w:pPr>
      <w:bookmarkStart w:id="798" w:name="_Toc310518197"/>
      <w:bookmarkStart w:id="799" w:name="_Ref420410974"/>
      <w:bookmarkStart w:id="800" w:name="_Toc492365417"/>
      <w:r>
        <w:rPr>
          <w:lang w:bidi="en-US"/>
        </w:rPr>
        <w:t>6.4</w:t>
      </w:r>
      <w:r w:rsidR="00BA5309">
        <w:rPr>
          <w:lang w:bidi="en-US"/>
        </w:rPr>
        <w:t>5</w:t>
      </w:r>
      <w:r w:rsidR="00AD5842">
        <w:rPr>
          <w:lang w:bidi="en-US"/>
        </w:rPr>
        <w:t xml:space="preserve"> </w:t>
      </w:r>
      <w:r w:rsidR="004C770C" w:rsidRPr="00CD6A7E">
        <w:rPr>
          <w:lang w:bidi="en-US"/>
        </w:rPr>
        <w:t xml:space="preserve">Extra </w:t>
      </w:r>
      <w:proofErr w:type="spellStart"/>
      <w:r w:rsidR="00816051">
        <w:rPr>
          <w:lang w:bidi="en-US"/>
        </w:rPr>
        <w:t>i</w:t>
      </w:r>
      <w:r w:rsidR="004C770C" w:rsidRPr="00CD6A7E">
        <w:rPr>
          <w:lang w:bidi="en-US"/>
        </w:rPr>
        <w:t>ntrinsics</w:t>
      </w:r>
      <w:proofErr w:type="spellEnd"/>
      <w:r w:rsidR="004C770C" w:rsidRPr="00CD6A7E">
        <w:rPr>
          <w:lang w:bidi="en-US"/>
        </w:rPr>
        <w:t xml:space="preserve"> [LRM]</w:t>
      </w:r>
      <w:bookmarkEnd w:id="798"/>
      <w:bookmarkEnd w:id="799"/>
      <w:bookmarkEnd w:id="800"/>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2FD6AD40" w:rsidR="004C770C" w:rsidRPr="00CD6A7E" w:rsidRDefault="001858A2" w:rsidP="00A373F3">
      <w:pPr>
        <w:pStyle w:val="Heading2"/>
        <w:spacing w:before="0" w:after="0"/>
        <w:rPr>
          <w:lang w:bidi="en-US"/>
        </w:rPr>
      </w:pPr>
      <w:bookmarkStart w:id="801" w:name="_Toc310518198"/>
      <w:bookmarkStart w:id="802" w:name="_Toc492365418"/>
      <w:r>
        <w:rPr>
          <w:lang w:bidi="en-US"/>
        </w:rPr>
        <w:lastRenderedPageBreak/>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801"/>
      <w:bookmarkEnd w:id="802"/>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5262BC3C" w:rsidR="00AC0CB9" w:rsidRDefault="00AC0CB9" w:rsidP="00AC0CB9">
      <w:r>
        <w:t>Parameter passing in C is either pass by reference or pass by value.</w:t>
      </w:r>
      <w:del w:id="803" w:author="Clive Pygott" w:date="2018-01-31T19:33:00Z">
        <w:r w:rsidDel="006E1DE1">
          <w:delText xml:space="preserve">  </w:delText>
        </w:r>
      </w:del>
      <w:ins w:id="804" w:author="Clive Pygott" w:date="2018-01-31T19:33:00Z">
        <w:r w:rsidR="006E1DE1">
          <w:t xml:space="preserve"> </w:t>
        </w:r>
      </w:ins>
      <w:r>
        <w:t>There isn’t a guarantee that the values being passed will be verified by either the calling or receiving functions.</w:t>
      </w:r>
      <w:del w:id="805" w:author="Clive Pygott" w:date="2018-01-31T19:33:00Z">
        <w:r w:rsidDel="006E1DE1">
          <w:delText xml:space="preserve">  </w:delText>
        </w:r>
      </w:del>
      <w:ins w:id="806" w:author="Clive Pygott" w:date="2018-01-31T19:33:00Z">
        <w:r w:rsidR="006E1DE1">
          <w:t xml:space="preserve"> </w:t>
        </w:r>
      </w:ins>
      <w:r>
        <w:t>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26CC6B17"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del w:id="807" w:author="Clive Pygott" w:date="2018-01-31T19:33:00Z">
        <w:r w:rsidDel="006E1DE1">
          <w:rPr>
            <w:lang w:bidi="en-US"/>
          </w:rPr>
          <w:delText xml:space="preserve">  </w:delText>
        </w:r>
      </w:del>
      <w:ins w:id="808" w:author="Clive Pygott" w:date="2018-01-31T19:33:00Z">
        <w:r w:rsidR="006E1DE1">
          <w:rPr>
            <w:lang w:bidi="en-US"/>
          </w:rPr>
          <w:t xml:space="preserve"> </w:t>
        </w:r>
      </w:ins>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595624C" w:rsidR="004C770C" w:rsidRDefault="001858A2" w:rsidP="00AC0CB9">
      <w:pPr>
        <w:pStyle w:val="Heading2"/>
        <w:spacing w:before="0"/>
        <w:rPr>
          <w:lang w:bidi="en-US"/>
        </w:rPr>
      </w:pPr>
      <w:bookmarkStart w:id="809" w:name="_Toc492365419"/>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809"/>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00328A79" w:rsidR="00AC0CB9" w:rsidRDefault="003265AD" w:rsidP="00AC0CB9">
      <w:pPr>
        <w:rPr>
          <w:lang w:bidi="en-US"/>
        </w:rPr>
      </w:pPr>
      <w:r w:rsidRPr="003265AD">
        <w:rPr>
          <w:lang w:bidi="en-US"/>
        </w:rPr>
        <w:t>The C Standard defines the calling conventions, data layout, error handing and return conventions needed to use C from another language.</w:t>
      </w:r>
      <w:del w:id="810" w:author="Clive Pygott" w:date="2018-01-31T19:33:00Z">
        <w:r w:rsidRPr="003265AD" w:rsidDel="006E1DE1">
          <w:rPr>
            <w:lang w:bidi="en-US"/>
          </w:rPr>
          <w:delText xml:space="preserve">  </w:delText>
        </w:r>
      </w:del>
      <w:ins w:id="811" w:author="Clive Pygott" w:date="2018-01-31T19:33:00Z">
        <w:r w:rsidR="006E1DE1">
          <w:rPr>
            <w:lang w:bidi="en-US"/>
          </w:rPr>
          <w:t xml:space="preserve"> </w:t>
        </w:r>
      </w:ins>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0C5F14DB" w:rsidR="003265AD" w:rsidRPr="003265AD" w:rsidRDefault="001858A2" w:rsidP="003265AD">
      <w:pPr>
        <w:pStyle w:val="Heading2"/>
        <w:rPr>
          <w:lang w:bidi="en-US"/>
        </w:rPr>
      </w:pPr>
      <w:bookmarkStart w:id="812" w:name="_Toc310518199"/>
      <w:bookmarkStart w:id="813" w:name="_Ref312066365"/>
      <w:bookmarkStart w:id="814" w:name="_Ref357014475"/>
      <w:bookmarkStart w:id="815" w:name="_Toc492365420"/>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812"/>
      <w:bookmarkEnd w:id="813"/>
      <w:bookmarkEnd w:id="814"/>
      <w:bookmarkEnd w:id="815"/>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2F255C2C" w:rsidR="003265AD" w:rsidRDefault="003265AD" w:rsidP="003265AD">
      <w:pPr>
        <w:rPr>
          <w:lang w:bidi="en-US"/>
        </w:rPr>
      </w:pPr>
      <w:r>
        <w:rPr>
          <w:lang w:bidi="en-US"/>
        </w:rPr>
        <w:t>Most loaders allow dynamically linked libraries also known as shared libraries.</w:t>
      </w:r>
      <w:del w:id="816" w:author="Clive Pygott" w:date="2018-01-31T19:33:00Z">
        <w:r w:rsidDel="006E1DE1">
          <w:rPr>
            <w:lang w:bidi="en-US"/>
          </w:rPr>
          <w:delText xml:space="preserve">  </w:delText>
        </w:r>
      </w:del>
      <w:ins w:id="817" w:author="Clive Pygott" w:date="2018-01-31T19:33:00Z">
        <w:r w:rsidR="006E1DE1">
          <w:rPr>
            <w:lang w:bidi="en-US"/>
          </w:rPr>
          <w:t xml:space="preserve"> </w:t>
        </w:r>
      </w:ins>
      <w:r>
        <w:rPr>
          <w:lang w:bidi="en-US"/>
        </w:rPr>
        <w:t>Code is designed and tested using a suite of shared libraries which are loaded at execution time.</w:t>
      </w:r>
      <w:del w:id="818" w:author="Clive Pygott" w:date="2018-01-31T19:33:00Z">
        <w:r w:rsidDel="006E1DE1">
          <w:rPr>
            <w:lang w:bidi="en-US"/>
          </w:rPr>
          <w:delText xml:space="preserve">  </w:delText>
        </w:r>
      </w:del>
      <w:ins w:id="819" w:author="Clive Pygott" w:date="2018-01-31T19:33:00Z">
        <w:r w:rsidR="006E1DE1">
          <w:rPr>
            <w:lang w:bidi="en-US"/>
          </w:rPr>
          <w:t xml:space="preserve"> </w:t>
        </w:r>
      </w:ins>
      <w:r>
        <w:rPr>
          <w:lang w:bidi="en-US"/>
        </w:rPr>
        <w:t>The process of linking and loading is outside the scope of the C standard.</w:t>
      </w:r>
    </w:p>
    <w:p w14:paraId="4DACD3F9" w14:textId="6E46EBBE" w:rsidR="003265AD" w:rsidRDefault="003265AD" w:rsidP="003265AD">
      <w:pPr>
        <w:rPr>
          <w:lang w:bidi="en-US"/>
        </w:rPr>
      </w:pPr>
      <w:r>
        <w:rPr>
          <w:lang w:bidi="en-US"/>
        </w:rPr>
        <w:lastRenderedPageBreak/>
        <w:t>C can allow self-modifying code.</w:t>
      </w:r>
      <w:del w:id="820" w:author="Clive Pygott" w:date="2018-01-31T19:33:00Z">
        <w:r w:rsidDel="006E1DE1">
          <w:rPr>
            <w:lang w:bidi="en-US"/>
          </w:rPr>
          <w:delText xml:space="preserve">  </w:delText>
        </w:r>
      </w:del>
      <w:ins w:id="821" w:author="Clive Pygott" w:date="2018-01-31T19:33:00Z">
        <w:r w:rsidR="006E1DE1">
          <w:rPr>
            <w:lang w:bidi="en-US"/>
          </w:rPr>
          <w:t xml:space="preserve"> </w:t>
        </w:r>
      </w:ins>
      <w:r>
        <w:rPr>
          <w:lang w:bidi="en-US"/>
        </w:rPr>
        <w:t>In C there isn’t a distinction between data space and code space, executable commands can be altered as desired during the execution of the program.</w:t>
      </w:r>
      <w:del w:id="822" w:author="Clive Pygott" w:date="2018-01-31T19:34:00Z">
        <w:r w:rsidDel="006E1DE1">
          <w:rPr>
            <w:lang w:bidi="en-US"/>
          </w:rPr>
          <w:delText xml:space="preserve">  </w:delText>
        </w:r>
      </w:del>
      <w:ins w:id="823" w:author="Clive Pygott" w:date="2018-01-31T19:34:00Z">
        <w:r w:rsidR="006E1DE1">
          <w:rPr>
            <w:lang w:bidi="en-US"/>
          </w:rPr>
          <w:t xml:space="preserve"> </w:t>
        </w:r>
      </w:ins>
      <w:r>
        <w:rPr>
          <w:lang w:bidi="en-US"/>
        </w:rPr>
        <w:t>Although self-modifying code may be easy to do in C, it can be difficult to understand, test and fix leading to potential vulnerabilities in the code.</w:t>
      </w:r>
    </w:p>
    <w:p w14:paraId="626B3191" w14:textId="49D60764" w:rsidR="004C770C" w:rsidRPr="00CD6A7E" w:rsidRDefault="003265AD" w:rsidP="004C770C">
      <w:r>
        <w:rPr>
          <w:lang w:bidi="en-US"/>
        </w:rPr>
        <w:t>Self-modifying code can be done intentionally in C to obfuscate the effect of a program or in some special situations to increase performance.</w:t>
      </w:r>
      <w:del w:id="824" w:author="Clive Pygott" w:date="2018-01-31T19:34:00Z">
        <w:r w:rsidDel="006E1DE1">
          <w:rPr>
            <w:lang w:bidi="en-US"/>
          </w:rPr>
          <w:delText xml:space="preserve">  </w:delText>
        </w:r>
      </w:del>
      <w:ins w:id="825" w:author="Clive Pygott" w:date="2018-01-31T19:34:00Z">
        <w:r w:rsidR="006E1DE1">
          <w:rPr>
            <w:lang w:bidi="en-US"/>
          </w:rPr>
          <w:t xml:space="preserve"> </w:t>
        </w:r>
      </w:ins>
      <w:r w:rsidR="0028196D">
        <w:rPr>
          <w:lang w:bidi="en-US"/>
        </w:rPr>
        <w:t>M</w:t>
      </w:r>
      <w:r>
        <w:rPr>
          <w:lang w:bidi="en-US"/>
        </w:rPr>
        <w:t xml:space="preserve">odification of C code can occur if pointers are misdirected to </w:t>
      </w:r>
      <w:r w:rsidR="0028196D">
        <w:rPr>
          <w:lang w:bidi="en-US"/>
        </w:rPr>
        <w:t>access the</w:t>
      </w:r>
      <w:del w:id="826" w:author="Clive Pygott" w:date="2018-01-31T19:34:00Z">
        <w:r w:rsidR="0028196D" w:rsidDel="006E1DE1">
          <w:rPr>
            <w:lang w:bidi="en-US"/>
          </w:rPr>
          <w:delText xml:space="preserve">  </w:delText>
        </w:r>
      </w:del>
      <w:ins w:id="827" w:author="Clive Pygott" w:date="2018-01-31T19:34:00Z">
        <w:r w:rsidR="006E1DE1">
          <w:rPr>
            <w:lang w:bidi="en-US"/>
          </w:rPr>
          <w:t xml:space="preserve"> </w:t>
        </w:r>
      </w:ins>
      <w:r>
        <w:rPr>
          <w:lang w:bidi="en-US"/>
        </w:rPr>
        <w:t>code space instead of data space or code is executed in data space.</w:t>
      </w:r>
      <w:del w:id="828" w:author="Clive Pygott" w:date="2018-01-31T19:34:00Z">
        <w:r w:rsidDel="006E1DE1">
          <w:rPr>
            <w:lang w:bidi="en-US"/>
          </w:rPr>
          <w:delText xml:space="preserve">  </w:delText>
        </w:r>
      </w:del>
      <w:ins w:id="829" w:author="Clive Pygott" w:date="2018-01-31T19:34:00Z">
        <w:r w:rsidR="006E1DE1">
          <w:rPr>
            <w:lang w:bidi="en-US"/>
          </w:rPr>
          <w:t xml:space="preserve"> </w:t>
        </w:r>
      </w:ins>
      <w:r>
        <w:rPr>
          <w:lang w:bidi="en-US"/>
        </w:rPr>
        <w:t>Accidental modification usually leads to a program crash.</w:t>
      </w:r>
      <w:del w:id="830" w:author="Clive Pygott" w:date="2018-01-31T19:34:00Z">
        <w:r w:rsidDel="006E1DE1">
          <w:rPr>
            <w:lang w:bidi="en-US"/>
          </w:rPr>
          <w:delText xml:space="preserve">  </w:delText>
        </w:r>
      </w:del>
      <w:ins w:id="831" w:author="Clive Pygott" w:date="2018-01-31T19:34:00Z">
        <w:r w:rsidR="006E1DE1">
          <w:rPr>
            <w:lang w:bidi="en-US"/>
          </w:rPr>
          <w:t xml:space="preserve"> </w:t>
        </w:r>
      </w:ins>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03275E8F"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del w:id="832" w:author="Clive Pygott" w:date="2018-01-31T19:34:00Z">
        <w:r w:rsidDel="006E1DE1">
          <w:rPr>
            <w:lang w:bidi="en-US"/>
          </w:rPr>
          <w:delText xml:space="preserve">  </w:delText>
        </w:r>
      </w:del>
      <w:ins w:id="833" w:author="Clive Pygott" w:date="2018-01-31T19:34:00Z">
        <w:r w:rsidR="006E1DE1">
          <w:rPr>
            <w:lang w:bidi="en-US"/>
          </w:rPr>
          <w:t xml:space="preserve"> </w:t>
        </w:r>
      </w:ins>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459B35D2" w:rsidR="004C770C" w:rsidRPr="00CD6A7E" w:rsidRDefault="001858A2" w:rsidP="004C770C">
      <w:pPr>
        <w:pStyle w:val="Heading2"/>
        <w:rPr>
          <w:lang w:bidi="en-US"/>
        </w:rPr>
      </w:pPr>
      <w:bookmarkStart w:id="834" w:name="_Toc310518200"/>
      <w:bookmarkStart w:id="835" w:name="_Toc492365421"/>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834"/>
      <w:bookmarkEnd w:id="835"/>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4FAE3700"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del w:id="836" w:author="Clive Pygott" w:date="2018-01-31T19:34:00Z">
        <w:r w:rsidDel="006E1DE1">
          <w:rPr>
            <w:lang w:bidi="en-US"/>
          </w:rPr>
          <w:delText xml:space="preserve">  </w:delText>
        </w:r>
      </w:del>
      <w:ins w:id="837" w:author="Clive Pygott" w:date="2018-01-31T19:34:00Z">
        <w:r w:rsidR="006E1DE1">
          <w:rPr>
            <w:lang w:bidi="en-US"/>
          </w:rPr>
          <w:t xml:space="preserve"> </w:t>
        </w:r>
      </w:ins>
      <w:r>
        <w:rPr>
          <w:lang w:bidi="en-US"/>
        </w:rPr>
        <w:t>Byte alignments can be a source of data corruption.</w:t>
      </w:r>
    </w:p>
    <w:p w14:paraId="1A041502" w14:textId="6FF24625" w:rsidR="0028196D" w:rsidRDefault="003265AD" w:rsidP="00B50ED2">
      <w:pPr>
        <w:spacing w:after="0"/>
        <w:rPr>
          <w:lang w:bidi="en-US"/>
        </w:rPr>
      </w:pPr>
      <w:r>
        <w:rPr>
          <w:lang w:bidi="en-US"/>
        </w:rPr>
        <w:t>For instance, when calling Fortran from C, several issues arise</w:t>
      </w:r>
      <w:r w:rsidR="0028196D">
        <w:rPr>
          <w:lang w:bidi="en-US"/>
        </w:rPr>
        <w:t>:</w:t>
      </w:r>
      <w:del w:id="838" w:author="Clive Pygott" w:date="2018-01-31T19:34:00Z">
        <w:r w:rsidDel="006E1DE1">
          <w:rPr>
            <w:lang w:bidi="en-US"/>
          </w:rPr>
          <w:delText xml:space="preserve">  </w:delText>
        </w:r>
      </w:del>
      <w:ins w:id="839" w:author="Clive Pygott" w:date="2018-01-31T19:34:00Z">
        <w:r w:rsidR="006E1DE1">
          <w:rPr>
            <w:lang w:bidi="en-US"/>
          </w:rPr>
          <w:t xml:space="preserve"> </w:t>
        </w:r>
      </w:ins>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267406AA"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del w:id="840" w:author="Clive Pygott" w:date="2018-01-31T19:34:00Z">
        <w:r w:rsidDel="006E1DE1">
          <w:rPr>
            <w:lang w:bidi="en-US"/>
          </w:rPr>
          <w:delText xml:space="preserve">  </w:delText>
        </w:r>
      </w:del>
      <w:ins w:id="841" w:author="Clive Pygott" w:date="2018-01-31T19:34:00Z">
        <w:r w:rsidR="006E1DE1">
          <w:rPr>
            <w:lang w:bidi="en-US"/>
          </w:rPr>
          <w:t xml:space="preserve"> </w:t>
        </w:r>
      </w:ins>
    </w:p>
    <w:p w14:paraId="3A3AC104" w14:textId="0B8C757D"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del w:id="842" w:author="Clive Pygott" w:date="2018-01-31T19:34:00Z">
        <w:r w:rsidDel="006E1DE1">
          <w:rPr>
            <w:lang w:bidi="en-US"/>
          </w:rPr>
          <w:delText xml:space="preserve">  </w:delText>
        </w:r>
      </w:del>
      <w:ins w:id="843" w:author="Clive Pygott" w:date="2018-01-31T19:34:00Z">
        <w:r w:rsidR="006E1DE1">
          <w:rPr>
            <w:lang w:bidi="en-US"/>
          </w:rPr>
          <w:t xml:space="preserve"> </w:t>
        </w:r>
      </w:ins>
    </w:p>
    <w:p w14:paraId="0C1DBCB0" w14:textId="10151F13"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del w:id="844" w:author="Clive Pygott" w:date="2018-01-31T19:34:00Z">
        <w:r w:rsidDel="006E1DE1">
          <w:rPr>
            <w:lang w:bidi="en-US"/>
          </w:rPr>
          <w:delText xml:space="preserve">  </w:delText>
        </w:r>
      </w:del>
      <w:ins w:id="845" w:author="Clive Pygott" w:date="2018-01-31T19:34:00Z">
        <w:r w:rsidR="006E1DE1">
          <w:rPr>
            <w:lang w:bidi="en-US"/>
          </w:rPr>
          <w:t xml:space="preserve"> </w:t>
        </w:r>
      </w:ins>
    </w:p>
    <w:p w14:paraId="2DE89A45" w14:textId="087A4362" w:rsidR="003265AD" w:rsidRDefault="003265AD" w:rsidP="0028196D">
      <w:pPr>
        <w:spacing w:after="0"/>
        <w:rPr>
          <w:lang w:bidi="en-US"/>
        </w:rPr>
      </w:pPr>
      <w:r>
        <w:rPr>
          <w:lang w:bidi="en-US"/>
        </w:rPr>
        <w:t>These are just some of the issues that arise when calling Fortran programs from C.</w:t>
      </w:r>
      <w:del w:id="846" w:author="Clive Pygott" w:date="2018-01-31T19:34:00Z">
        <w:r w:rsidDel="006E1DE1">
          <w:rPr>
            <w:lang w:bidi="en-US"/>
          </w:rPr>
          <w:delText xml:space="preserve">  </w:delText>
        </w:r>
      </w:del>
      <w:ins w:id="847" w:author="Clive Pygott" w:date="2018-01-31T19:34:00Z">
        <w:r w:rsidR="006E1DE1">
          <w:rPr>
            <w:lang w:bidi="en-US"/>
          </w:rPr>
          <w:t xml:space="preserve"> </w:t>
        </w:r>
      </w:ins>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50133C38" w:rsidR="00AC0CB9" w:rsidRPr="00AC0CB9" w:rsidRDefault="003265AD" w:rsidP="003265AD">
      <w:pPr>
        <w:rPr>
          <w:lang w:bidi="en-US"/>
        </w:rPr>
      </w:pPr>
      <w:r>
        <w:rPr>
          <w:lang w:bidi="en-US"/>
        </w:rPr>
        <w:t>Writing a library wrapper is the traditional way of interfacing with code from another language.</w:t>
      </w:r>
      <w:del w:id="848" w:author="Clive Pygott" w:date="2018-01-31T19:34:00Z">
        <w:r w:rsidDel="006E1DE1">
          <w:rPr>
            <w:lang w:bidi="en-US"/>
          </w:rPr>
          <w:delText xml:space="preserve">  </w:delText>
        </w:r>
      </w:del>
      <w:ins w:id="849" w:author="Clive Pygott" w:date="2018-01-31T19:34:00Z">
        <w:r w:rsidR="006E1DE1">
          <w:rPr>
            <w:lang w:bidi="en-US"/>
          </w:rPr>
          <w:t xml:space="preserve"> </w:t>
        </w:r>
      </w:ins>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850" w:name="_Toc310518201"/>
    </w:p>
    <w:p w14:paraId="616D8361" w14:textId="5FAFE638" w:rsidR="004C770C" w:rsidRPr="00CD6A7E" w:rsidRDefault="001858A2" w:rsidP="004C770C">
      <w:pPr>
        <w:pStyle w:val="Heading2"/>
        <w:rPr>
          <w:lang w:bidi="en-US"/>
        </w:rPr>
      </w:pPr>
      <w:bookmarkStart w:id="851" w:name="_Toc492365422"/>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850"/>
      <w:bookmarkEnd w:id="851"/>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2876937B" w:rsidR="004C770C" w:rsidRPr="00CD6A7E" w:rsidRDefault="001858A2" w:rsidP="004C770C">
      <w:pPr>
        <w:pStyle w:val="Heading2"/>
        <w:rPr>
          <w:lang w:bidi="en-US"/>
        </w:rPr>
      </w:pPr>
      <w:bookmarkStart w:id="852" w:name="_Toc310518202"/>
      <w:bookmarkStart w:id="853" w:name="_Toc492365423"/>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852"/>
      <w:bookmarkEnd w:id="853"/>
    </w:p>
    <w:p w14:paraId="7E6AE0B7" w14:textId="2AE13EB4" w:rsidR="00AC0CB9" w:rsidRDefault="00AC0CB9" w:rsidP="003265AD">
      <w:pPr>
        <w:pStyle w:val="Heading3"/>
        <w:spacing w:before="0" w:after="0"/>
        <w:rPr>
          <w:lang w:bidi="en-US"/>
        </w:rPr>
      </w:pPr>
      <w:bookmarkStart w:id="854"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7DEBDCC0"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del w:id="855" w:author="Clive Pygott" w:date="2018-01-31T19:34:00Z">
        <w:r w:rsidRPr="003265AD" w:rsidDel="006E1DE1">
          <w:rPr>
            <w:rFonts w:ascii="Calibri" w:eastAsia="Times New Roman" w:hAnsi="Calibri"/>
          </w:rPr>
          <w:delText xml:space="preserve">  </w:delText>
        </w:r>
      </w:del>
      <w:ins w:id="856" w:author="Clive Pygott" w:date="2018-01-31T19:34:00Z">
        <w:r w:rsidR="006E1DE1">
          <w:rPr>
            <w:rFonts w:ascii="Calibri" w:eastAsia="Times New Roman" w:hAnsi="Calibri"/>
          </w:rPr>
          <w:t xml:space="preserve"> </w:t>
        </w:r>
      </w:ins>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616CB92C"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del w:id="857" w:author="Clive Pygott" w:date="2018-01-31T19:34:00Z">
        <w:r w:rsidRPr="003265AD" w:rsidDel="006E1DE1">
          <w:rPr>
            <w:rFonts w:ascii="Calibri" w:eastAsia="Times New Roman" w:hAnsi="Calibri"/>
          </w:rPr>
          <w:delText xml:space="preserve">  </w:delText>
        </w:r>
      </w:del>
      <w:ins w:id="858" w:author="Clive Pygott" w:date="2018-01-31T19:34:00Z">
        <w:r w:rsidR="006E1DE1">
          <w:rPr>
            <w:rFonts w:ascii="Calibri" w:eastAsia="Times New Roman" w:hAnsi="Calibri"/>
          </w:rPr>
          <w:t xml:space="preserve"> </w:t>
        </w:r>
      </w:ins>
      <w:r w:rsidRPr="003265AD">
        <w:rPr>
          <w:rFonts w:ascii="Calibri" w:eastAsia="Times New Roman" w:hAnsi="Calibri"/>
        </w:rPr>
        <w:t>Because the arguments are text-replaced, expressions passed to a function-like macro may be evaluated multiple times.</w:t>
      </w:r>
      <w:del w:id="859" w:author="Clive Pygott" w:date="2018-01-31T19:34:00Z">
        <w:r w:rsidRPr="003265AD" w:rsidDel="006E1DE1">
          <w:rPr>
            <w:rFonts w:ascii="Calibri" w:eastAsia="Times New Roman" w:hAnsi="Calibri"/>
          </w:rPr>
          <w:delText xml:space="preserve">  </w:delText>
        </w:r>
      </w:del>
      <w:ins w:id="860" w:author="Clive Pygott" w:date="2018-01-31T19:34:00Z">
        <w:r w:rsidR="006E1DE1">
          <w:rPr>
            <w:rFonts w:ascii="Calibri" w:eastAsia="Times New Roman" w:hAnsi="Calibri"/>
          </w:rPr>
          <w:t xml:space="preserve"> </w:t>
        </w:r>
      </w:ins>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C §6.10 [1].</w:t>
      </w:r>
      <w:del w:id="861" w:author="Clive Pygott" w:date="2018-01-31T19:34:00Z">
        <w:r w:rsidRPr="003265AD" w:rsidDel="006E1DE1">
          <w:rPr>
            <w:rFonts w:ascii="Calibri" w:eastAsia="Times New Roman" w:hAnsi="Calibri"/>
          </w:rPr>
          <w:delText xml:space="preserve">  </w:delText>
        </w:r>
      </w:del>
      <w:ins w:id="862" w:author="Clive Pygott" w:date="2018-01-31T19:34:00Z">
        <w:r w:rsidR="006E1DE1">
          <w:rPr>
            <w:rFonts w:ascii="Calibri" w:eastAsia="Times New Roman" w:hAnsi="Calibri"/>
          </w:rPr>
          <w:t xml:space="preserve"> </w:t>
        </w:r>
      </w:ins>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Pr="003265AD">
        <w:rPr>
          <w:rFonts w:ascii="Calibri" w:eastAsia="Times New Roman" w:hAnsi="Calibri"/>
        </w:rPr>
        <w:t xml:space="preserve">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r w:rsidR="00F23508">
        <w:rPr>
          <w:rFonts w:ascii="Courier New" w:eastAsia="Times New Roman" w:hAnsi="Courier New" w:cs="Courier New"/>
          <w:sz w:val="20"/>
        </w:rPr>
        <w:t>foo</w:t>
      </w:r>
      <w:r w:rsidRPr="003265AD">
        <w:rPr>
          <w:rFonts w:ascii="Courier New" w:eastAsia="Times New Roman" w:hAnsi="Courier New" w:cs="Courier New"/>
          <w:sz w:val="20"/>
        </w:rPr>
        <w:t>(++</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 xml:space="preserve">)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w:t>
      </w:r>
      <w:proofErr w:type="spellEnd"/>
      <w:r w:rsidRPr="003265AD">
        <w:rPr>
          <w:rFonts w:ascii="Courier New" w:eastAsia="Times New Roman" w:hAnsi="Courier New" w:cs="Courier New"/>
          <w:sz w:val="20"/>
        </w:rPr>
        <w:t>));</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proofErr w:type="spellStart"/>
      <w:r w:rsidRPr="003265AD">
        <w:rPr>
          <w:rFonts w:ascii="Calibri" w:eastAsia="Times New Roman" w:hAnsi="Calibri"/>
        </w:rPr>
        <w:t>behaviour</w:t>
      </w:r>
      <w:proofErr w:type="spellEnd"/>
      <w:r w:rsidR="00F23508">
        <w:rPr>
          <w:rFonts w:ascii="Calibri" w:eastAsia="Times New Roman" w:hAnsi="Calibri"/>
        </w:rPr>
        <w:t xml:space="preserve">, as its not known in which order the compiler will evaluate the three  </w:t>
      </w:r>
      <w:r w:rsidR="00F23508" w:rsidRPr="00B50ED2">
        <w:rPr>
          <w:rFonts w:ascii="Courier New" w:eastAsia="Times New Roman" w:hAnsi="Courier New" w:cs="Courier New"/>
          <w:sz w:val="20"/>
        </w:rPr>
        <w:t>++</w:t>
      </w:r>
      <w:proofErr w:type="spellStart"/>
      <w:r w:rsidR="00F23508" w:rsidRPr="00B50ED2">
        <w:rPr>
          <w:rFonts w:ascii="Courier New" w:eastAsia="Times New Roman" w:hAnsi="Courier New" w:cs="Courier New"/>
          <w:sz w:val="20"/>
        </w:rPr>
        <w:t>i</w:t>
      </w:r>
      <w:proofErr w:type="spellEnd"/>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1C42694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del w:id="863" w:author="Clive Pygott" w:date="2018-01-31T19:34:00Z">
        <w:r w:rsidRPr="003265AD" w:rsidDel="006E1DE1">
          <w:rPr>
            <w:rFonts w:ascii="Calibri" w:eastAsia="Times New Roman" w:hAnsi="Calibri"/>
          </w:rPr>
          <w:delText xml:space="preserve">  </w:delText>
        </w:r>
      </w:del>
      <w:ins w:id="864" w:author="Clive Pygott" w:date="2018-01-31T19:34:00Z">
        <w:r w:rsidR="006E1DE1">
          <w:rPr>
            <w:rFonts w:ascii="Calibri" w:eastAsia="Times New Roman" w:hAnsi="Calibri"/>
          </w:rPr>
          <w:t xml:space="preserve"> </w:t>
        </w:r>
      </w:ins>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w:t>
      </w:r>
      <w:proofErr w:type="spellStart"/>
      <w:r w:rsidRPr="003265AD">
        <w:rPr>
          <w:rFonts w:ascii="Courier New" w:eastAsia="Times New Roman" w:hAnsi="Courier New" w:cs="Courier New"/>
          <w:sz w:val="20"/>
        </w:rPr>
        <w:t>int</w:t>
      </w:r>
      <w:proofErr w:type="spellEnd"/>
      <w:r w:rsidRPr="003265AD">
        <w:rPr>
          <w:rFonts w:ascii="Courier New" w:eastAsia="Times New Roman" w:hAnsi="Courier New" w:cs="Courier New"/>
          <w:sz w:val="20"/>
        </w:rPr>
        <w:t xml:space="preserve">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550AC226" w14:textId="5B1BFCD7" w:rsidR="003265AD" w:rsidDel="000F1108" w:rsidRDefault="003265AD" w:rsidP="003265AD">
      <w:pPr>
        <w:spacing w:after="0"/>
        <w:rPr>
          <w:del w:id="865" w:author="Clive Pygott" w:date="2018-01-27T18:49:00Z"/>
          <w:lang w:bidi="en-US"/>
        </w:rPr>
      </w:pPr>
      <w:del w:id="866" w:author="Clive Pygott" w:date="2018-01-27T18:49:00Z">
        <w:r w:rsidDel="000F1108">
          <w:rPr>
            <w:lang w:bidi="en-US"/>
          </w:rPr>
          <w:delText>This vulnerability can be avoided or mitigated in C in the following ways:</w:delText>
        </w:r>
      </w:del>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5C9EB39" w:rsidR="003265AD" w:rsidRDefault="003265AD" w:rsidP="007124F7">
      <w:pPr>
        <w:pStyle w:val="ListParagraph"/>
        <w:numPr>
          <w:ilvl w:val="0"/>
          <w:numId w:val="43"/>
        </w:numPr>
        <w:spacing w:after="0"/>
        <w:rPr>
          <w:lang w:bidi="en-US"/>
        </w:rPr>
      </w:pPr>
      <w:r>
        <w:rPr>
          <w:lang w:bidi="en-US"/>
        </w:rPr>
        <w:lastRenderedPageBreak/>
        <w:t>Replace macro-like functions with inline functions where possible.</w:t>
      </w:r>
      <w:del w:id="867" w:author="Clive Pygott" w:date="2018-01-31T19:35:00Z">
        <w:r w:rsidDel="006E1DE1">
          <w:rPr>
            <w:lang w:bidi="en-US"/>
          </w:rPr>
          <w:delText xml:space="preserve">  </w:delText>
        </w:r>
      </w:del>
      <w:ins w:id="868" w:author="Clive Pygott" w:date="2018-01-31T19:35:00Z">
        <w:r w:rsidR="006E1DE1">
          <w:rPr>
            <w:lang w:bidi="en-US"/>
          </w:rPr>
          <w:t xml:space="preserve"> </w:t>
        </w:r>
      </w:ins>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del w:id="869" w:author="Clive Pygott" w:date="2018-01-31T19:35:00Z">
        <w:r w:rsidDel="006E1DE1">
          <w:rPr>
            <w:lang w:bidi="en-US"/>
          </w:rPr>
          <w:delText xml:space="preserve">  </w:delText>
        </w:r>
      </w:del>
      <w:ins w:id="870" w:author="Clive Pygott" w:date="2018-01-31T19:35:00Z">
        <w:r w:rsidR="006E1DE1">
          <w:rPr>
            <w:lang w:bidi="en-US"/>
          </w:rPr>
          <w:t xml:space="preserve"> </w:t>
        </w:r>
      </w:ins>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156E6CED" w:rsidR="004C770C" w:rsidRDefault="001858A2" w:rsidP="004C770C">
      <w:pPr>
        <w:pStyle w:val="Heading2"/>
        <w:rPr>
          <w:lang w:bidi="en-US"/>
        </w:rPr>
      </w:pPr>
      <w:bookmarkStart w:id="871" w:name="_Toc492365424"/>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871"/>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872" w:name="_Ref357014743"/>
    </w:p>
    <w:p w14:paraId="30EACDA2" w14:textId="48556EC7" w:rsidR="004C770C" w:rsidRPr="00CD6A7E" w:rsidRDefault="001858A2" w:rsidP="004C770C">
      <w:pPr>
        <w:pStyle w:val="Heading2"/>
        <w:rPr>
          <w:lang w:bidi="en-US"/>
        </w:rPr>
      </w:pPr>
      <w:bookmarkStart w:id="873" w:name="_Toc492365425"/>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872"/>
      <w:bookmarkEnd w:id="873"/>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504181CB"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del w:id="874" w:author="Clive Pygott" w:date="2018-01-31T19:35:00Z">
        <w:r w:rsidR="00AD5842" w:rsidDel="006E1DE1">
          <w:rPr>
            <w:lang w:bidi="en-US"/>
          </w:rPr>
          <w:delText xml:space="preserve"> </w:delText>
        </w:r>
        <w:r w:rsidR="004C770C" w:rsidRPr="00CD6A7E" w:rsidDel="006E1DE1">
          <w:rPr>
            <w:lang w:bidi="en-US"/>
          </w:rPr>
          <w:delText xml:space="preserve"> </w:delText>
        </w:r>
      </w:del>
      <w:ins w:id="875" w:author="Clive Pygott" w:date="2018-01-31T19:35:00Z">
        <w:r w:rsidR="006E1DE1">
          <w:rPr>
            <w:lang w:bidi="en-US"/>
          </w:rPr>
          <w:t xml:space="preserve"> </w:t>
        </w:r>
      </w:ins>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1834A62" w14:textId="6B41F717" w:rsidR="004C770C" w:rsidRPr="00CD6A7E" w:rsidRDefault="001858A2" w:rsidP="004C770C">
      <w:pPr>
        <w:pStyle w:val="Heading2"/>
        <w:rPr>
          <w:lang w:bidi="en-US"/>
        </w:rPr>
      </w:pPr>
      <w:bookmarkStart w:id="876" w:name="_Toc492365426"/>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854"/>
      <w:bookmarkEnd w:id="876"/>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2B79C69D"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del w:id="877" w:author="Clive Pygott" w:date="2018-01-31T19:35:00Z">
        <w:r w:rsidDel="006E1DE1">
          <w:rPr>
            <w:lang w:bidi="en-US"/>
          </w:rPr>
          <w:delText xml:space="preserve">  </w:delText>
        </w:r>
      </w:del>
      <w:ins w:id="878" w:author="Clive Pygott" w:date="2018-01-31T19:35:00Z">
        <w:r w:rsidR="006E1DE1">
          <w:rPr>
            <w:lang w:bidi="en-US"/>
          </w:rPr>
          <w:t xml:space="preserve"> </w:t>
        </w:r>
      </w:ins>
      <w:r>
        <w:rPr>
          <w:lang w:bidi="en-US"/>
        </w:rPr>
        <w:t>As such, most of the available features in C are used relatively frequently.</w:t>
      </w:r>
    </w:p>
    <w:p w14:paraId="409094E3" w14:textId="3C0BCFB8"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del w:id="879" w:author="Clive Pygott" w:date="2018-01-31T19:35:00Z">
        <w:r w:rsidR="004236C7" w:rsidDel="006E1DE1">
          <w:rPr>
            <w:lang w:bidi="en-US"/>
          </w:rPr>
          <w:delText xml:space="preserve">  </w:delText>
        </w:r>
      </w:del>
      <w:ins w:id="880" w:author="Clive Pygott" w:date="2018-01-31T19:35:00Z">
        <w:r w:rsidR="006E1DE1">
          <w:rPr>
            <w:lang w:bidi="en-US"/>
          </w:rPr>
          <w:t xml:space="preserve"> </w:t>
        </w:r>
      </w:ins>
      <w:r w:rsidR="004236C7">
        <w:rPr>
          <w:lang w:bidi="en-US"/>
        </w:rPr>
        <w:t>This can cause unexpected results and potential vulnerabilities.</w:t>
      </w:r>
      <w:del w:id="881" w:author="Clive Pygott" w:date="2018-01-31T19:35:00Z">
        <w:r w:rsidR="004236C7" w:rsidDel="006E1DE1">
          <w:rPr>
            <w:lang w:bidi="en-US"/>
          </w:rPr>
          <w:delText xml:space="preserve">  </w:delText>
        </w:r>
      </w:del>
      <w:ins w:id="882" w:author="Clive Pygott" w:date="2018-01-31T19:35:00Z">
        <w:r w:rsidR="006E1DE1">
          <w:rPr>
            <w:lang w:bidi="en-US"/>
          </w:rPr>
          <w:t xml:space="preserve"> </w:t>
        </w:r>
      </w:ins>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50267C03" w14:textId="67B841CB" w:rsidR="004C770C" w:rsidRPr="00CD6A7E" w:rsidRDefault="001858A2" w:rsidP="004C770C">
      <w:pPr>
        <w:pStyle w:val="Heading2"/>
        <w:rPr>
          <w:lang w:bidi="en-US"/>
        </w:rPr>
      </w:pPr>
      <w:bookmarkStart w:id="883" w:name="_Toc310518204"/>
      <w:bookmarkStart w:id="884" w:name="_Toc492365427"/>
      <w:r>
        <w:rPr>
          <w:lang w:bidi="en-US"/>
        </w:rPr>
        <w:lastRenderedPageBreak/>
        <w:t>6.5</w:t>
      </w:r>
      <w:r w:rsidR="00BA5309">
        <w:rPr>
          <w:lang w:bidi="en-US"/>
        </w:rPr>
        <w:t>5</w:t>
      </w:r>
      <w:r w:rsidR="00AD5842">
        <w:rPr>
          <w:lang w:bidi="en-US"/>
        </w:rPr>
        <w:t xml:space="preserve"> </w:t>
      </w:r>
      <w:r w:rsidR="004C770C" w:rsidRPr="00CD6A7E">
        <w:rPr>
          <w:lang w:bidi="en-US"/>
        </w:rPr>
        <w:t xml:space="preserve">Unspecified </w:t>
      </w:r>
      <w:proofErr w:type="spellStart"/>
      <w:r w:rsidR="00816051">
        <w:rPr>
          <w:lang w:bidi="en-US"/>
        </w:rPr>
        <w:t>b</w:t>
      </w:r>
      <w:r w:rsidR="004C770C" w:rsidRPr="00CD6A7E">
        <w:rPr>
          <w:lang w:bidi="en-US"/>
        </w:rPr>
        <w:t>ehaviour</w:t>
      </w:r>
      <w:proofErr w:type="spellEnd"/>
      <w:r w:rsidR="004C770C" w:rsidRPr="00CD6A7E">
        <w:rPr>
          <w:lang w:bidi="en-US"/>
        </w:rPr>
        <w:t xml:space="preserve"> [BQF]</w:t>
      </w:r>
      <w:bookmarkEnd w:id="883"/>
      <w:bookmarkEnd w:id="884"/>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16013FBD" w:rsidR="004236C7" w:rsidRDefault="004C770C" w:rsidP="004236C7">
      <w:pPr>
        <w:spacing w:after="0"/>
      </w:pPr>
      <w:r w:rsidRPr="00CD6A7E">
        <w:t xml:space="preserve"> </w:t>
      </w:r>
      <w:r w:rsidR="004236C7">
        <w:t xml:space="preserve">The C standard has documented, in Annex J.1, 54 instances of unspecified </w:t>
      </w:r>
      <w:proofErr w:type="spellStart"/>
      <w:r w:rsidR="004236C7">
        <w:t>behaviour</w:t>
      </w:r>
      <w:proofErr w:type="spellEnd"/>
      <w:r w:rsidR="004236C7">
        <w:t>.</w:t>
      </w:r>
      <w:del w:id="885" w:author="Clive Pygott" w:date="2018-01-31T19:35:00Z">
        <w:r w:rsidR="004236C7" w:rsidDel="006E1DE1">
          <w:delText xml:space="preserve">  </w:delText>
        </w:r>
      </w:del>
      <w:ins w:id="886" w:author="Clive Pygott" w:date="2018-01-31T19:35:00Z">
        <w:r w:rsidR="006E1DE1">
          <w:t xml:space="preserve"> </w:t>
        </w:r>
      </w:ins>
      <w:r w:rsidR="004236C7">
        <w:t xml:space="preserve">Examples of unspecified </w:t>
      </w:r>
      <w:proofErr w:type="spellStart"/>
      <w:r w:rsidR="004236C7">
        <w:t>behaviour</w:t>
      </w:r>
      <w:proofErr w:type="spellEnd"/>
      <w:r w:rsidR="004236C7">
        <w:t xml:space="preserve"> </w:t>
      </w:r>
      <w:r w:rsidR="001E30C1">
        <w:t>include</w:t>
      </w:r>
      <w:r w:rsidR="004236C7">
        <w:t>:</w:t>
      </w:r>
    </w:p>
    <w:p w14:paraId="2F93497D" w14:textId="2FA5A930" w:rsidR="004236C7" w:rsidRDefault="004236C7" w:rsidP="007124F7">
      <w:pPr>
        <w:pStyle w:val="ListParagraph"/>
        <w:numPr>
          <w:ilvl w:val="0"/>
          <w:numId w:val="44"/>
        </w:numPr>
        <w:spacing w:after="0"/>
      </w:pPr>
      <w:r>
        <w:t xml:space="preserve">The order in which </w:t>
      </w:r>
      <w:r w:rsidR="00C55E53">
        <w:t>parameters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41DCF41B" w:rsidR="004236C7" w:rsidRDefault="004236C7" w:rsidP="004236C7">
      <w:pPr>
        <w:spacing w:after="0"/>
      </w:pPr>
      <w:r>
        <w:t xml:space="preserve">Reliance on a particular </w:t>
      </w:r>
      <w:r w:rsidR="00AB3E75">
        <w:t xml:space="preserve">observed </w:t>
      </w:r>
      <w:proofErr w:type="spellStart"/>
      <w:r>
        <w:t>behaviour</w:t>
      </w:r>
      <w:proofErr w:type="spellEnd"/>
      <w:r>
        <w:t xml:space="preserve">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del w:id="887" w:author="Clive Pygott" w:date="2018-01-31T19:35:00Z">
        <w:r w:rsidDel="006E1DE1">
          <w:delText xml:space="preserve">  </w:delText>
        </w:r>
      </w:del>
      <w:ins w:id="888" w:author="Clive Pygott" w:date="2018-01-31T19:35:00Z">
        <w:r w:rsidR="006E1DE1">
          <w:t xml:space="preserve"> </w:t>
        </w:r>
      </w:ins>
      <w:r>
        <w:t xml:space="preserve">Many cases of unspecified </w:t>
      </w:r>
      <w:proofErr w:type="spellStart"/>
      <w:r>
        <w:t>behaviour</w:t>
      </w:r>
      <w:proofErr w:type="spellEnd"/>
      <w:r>
        <w:t xml:space="preserve"> have to do with the order of evaluation of subexpressions and side effects.</w:t>
      </w:r>
      <w:del w:id="889" w:author="Clive Pygott" w:date="2018-01-31T19:35:00Z">
        <w:r w:rsidDel="006E1DE1">
          <w:delText xml:space="preserve">  </w:delText>
        </w:r>
      </w:del>
      <w:ins w:id="890" w:author="Clive Pygott" w:date="2018-01-31T19:35:00Z">
        <w:r w:rsidR="006E1DE1">
          <w:t xml:space="preserve"> </w:t>
        </w:r>
      </w:ins>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f2 and f3 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0D737304"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del w:id="891" w:author="Clive Pygott" w:date="2018-01-31T19:35:00Z">
        <w:r w:rsidRPr="004236C7" w:rsidDel="006E1DE1">
          <w:rPr>
            <w:rFonts w:ascii="Calibri" w:eastAsia="Times New Roman" w:hAnsi="Calibri"/>
            <w:lang w:val="en-GB"/>
          </w:rPr>
          <w:delText xml:space="preserve">  </w:delText>
        </w:r>
      </w:del>
      <w:ins w:id="892" w:author="Clive Pygott" w:date="2018-01-31T19:35:00Z">
        <w:r w:rsidR="006E1DE1">
          <w:rPr>
            <w:rFonts w:ascii="Calibri" w:eastAsia="Times New Roman" w:hAnsi="Calibri"/>
            <w:lang w:val="en-GB"/>
          </w:rPr>
          <w:t xml:space="preserve"> </w:t>
        </w:r>
      </w:ins>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11EA1AF2" w:rsidR="004C770C" w:rsidRPr="00CD6A7E" w:rsidRDefault="001858A2" w:rsidP="004C770C">
      <w:pPr>
        <w:pStyle w:val="Heading2"/>
        <w:rPr>
          <w:lang w:bidi="en-US"/>
        </w:rPr>
      </w:pPr>
      <w:bookmarkStart w:id="893" w:name="_Toc310518205"/>
      <w:bookmarkStart w:id="894" w:name="_Toc492365428"/>
      <w:r>
        <w:rPr>
          <w:lang w:bidi="en-US"/>
        </w:rPr>
        <w:t>6.5</w:t>
      </w:r>
      <w:r w:rsidR="00BA5309">
        <w:rPr>
          <w:lang w:bidi="en-US"/>
        </w:rPr>
        <w:t>6</w:t>
      </w:r>
      <w:r w:rsidR="00AD5842">
        <w:rPr>
          <w:lang w:bidi="en-US"/>
        </w:rPr>
        <w:t xml:space="preserve"> </w:t>
      </w:r>
      <w:r w:rsidR="004C770C" w:rsidRPr="00CD6A7E">
        <w:rPr>
          <w:lang w:bidi="en-US"/>
        </w:rPr>
        <w:t xml:space="preserve">Undefined </w:t>
      </w:r>
      <w:proofErr w:type="spellStart"/>
      <w:r w:rsidR="00816051">
        <w:rPr>
          <w:lang w:bidi="en-US"/>
        </w:rPr>
        <w:t>b</w:t>
      </w:r>
      <w:r w:rsidR="004C770C" w:rsidRPr="00CD6A7E">
        <w:rPr>
          <w:lang w:bidi="en-US"/>
        </w:rPr>
        <w:t>ehaviour</w:t>
      </w:r>
      <w:proofErr w:type="spellEnd"/>
      <w:r w:rsidR="004C770C" w:rsidRPr="00CD6A7E">
        <w:rPr>
          <w:lang w:bidi="en-US"/>
        </w:rPr>
        <w:t xml:space="preserve"> [EWF]</w:t>
      </w:r>
      <w:bookmarkEnd w:id="893"/>
      <w:bookmarkEnd w:id="894"/>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7929E3C9"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 xml:space="preserve">undefined </w:t>
      </w:r>
      <w:proofErr w:type="spellStart"/>
      <w:r>
        <w:rPr>
          <w:lang w:bidi="en-US"/>
        </w:rPr>
        <w:t>behaviour</w:t>
      </w:r>
      <w:proofErr w:type="spellEnd"/>
      <w:r>
        <w:rPr>
          <w:lang w:bidi="en-US"/>
        </w:rPr>
        <w:t>.</w:t>
      </w:r>
      <w:del w:id="895" w:author="Clive Pygott" w:date="2018-01-31T19:35:00Z">
        <w:r w:rsidDel="006E1DE1">
          <w:rPr>
            <w:lang w:bidi="en-US"/>
          </w:rPr>
          <w:delText xml:space="preserve">  </w:delText>
        </w:r>
      </w:del>
      <w:ins w:id="896" w:author="Clive Pygott" w:date="2018-01-31T19:35:00Z">
        <w:r w:rsidR="006E1DE1">
          <w:rPr>
            <w:lang w:bidi="en-US"/>
          </w:rPr>
          <w:t xml:space="preserve"> </w:t>
        </w:r>
      </w:ins>
      <w:r>
        <w:rPr>
          <w:lang w:bidi="en-US"/>
        </w:rPr>
        <w:t xml:space="preserve">Typical undefined </w:t>
      </w:r>
      <w:proofErr w:type="spellStart"/>
      <w:r>
        <w:rPr>
          <w:lang w:bidi="en-US"/>
        </w:rPr>
        <w:t>behaviours</w:t>
      </w:r>
      <w:proofErr w:type="spellEnd"/>
      <w:r>
        <w:rPr>
          <w:lang w:bidi="en-US"/>
        </w:rPr>
        <w:t xml:space="preserve">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707222C7" w:rsidR="004236C7" w:rsidRDefault="004236C7" w:rsidP="004236C7">
      <w:pPr>
        <w:spacing w:after="0"/>
        <w:rPr>
          <w:lang w:bidi="en-US"/>
        </w:rPr>
      </w:pPr>
      <w:r>
        <w:rPr>
          <w:lang w:bidi="en-US"/>
        </w:rPr>
        <w:t xml:space="preserve">The C standard has documented, in Annex J.2, 191 instances of undefined </w:t>
      </w:r>
      <w:proofErr w:type="spellStart"/>
      <w:r>
        <w:rPr>
          <w:lang w:bidi="en-US"/>
        </w:rPr>
        <w:t>behaviour</w:t>
      </w:r>
      <w:proofErr w:type="spellEnd"/>
      <w:r>
        <w:rPr>
          <w:lang w:bidi="en-US"/>
        </w:rPr>
        <w:t xml:space="preserve"> that exist in C.</w:t>
      </w:r>
      <w:del w:id="897" w:author="Clive Pygott" w:date="2018-01-31T19:35:00Z">
        <w:r w:rsidDel="006E1DE1">
          <w:rPr>
            <w:lang w:bidi="en-US"/>
          </w:rPr>
          <w:delText xml:space="preserve">  </w:delText>
        </w:r>
      </w:del>
      <w:ins w:id="898" w:author="Clive Pygott" w:date="2018-01-31T19:35:00Z">
        <w:r w:rsidR="006E1DE1">
          <w:rPr>
            <w:lang w:bidi="en-US"/>
          </w:rPr>
          <w:t xml:space="preserve"> </w:t>
        </w:r>
      </w:ins>
      <w:r>
        <w:rPr>
          <w:lang w:bidi="en-US"/>
        </w:rPr>
        <w:t xml:space="preserve">One example of undefined </w:t>
      </w:r>
      <w:proofErr w:type="spellStart"/>
      <w:r>
        <w:rPr>
          <w:lang w:bidi="en-US"/>
        </w:rPr>
        <w:t>behaviour</w:t>
      </w:r>
      <w:proofErr w:type="spellEnd"/>
      <w:r>
        <w:rPr>
          <w:lang w:bidi="en-US"/>
        </w:rPr>
        <w:t xml:space="preserve"> occurs when the value of the second operand of the / or % operator is zero.</w:t>
      </w:r>
      <w:del w:id="899" w:author="Clive Pygott" w:date="2018-01-31T19:35:00Z">
        <w:r w:rsidDel="006E1DE1">
          <w:rPr>
            <w:lang w:bidi="en-US"/>
          </w:rPr>
          <w:delText xml:space="preserve">  </w:delText>
        </w:r>
      </w:del>
      <w:ins w:id="900" w:author="Clive Pygott" w:date="2018-01-31T19:35:00Z">
        <w:r w:rsidR="006E1DE1">
          <w:rPr>
            <w:lang w:bidi="en-US"/>
          </w:rPr>
          <w:t xml:space="preserve"> </w:t>
        </w:r>
      </w:ins>
      <w:r>
        <w:rPr>
          <w:lang w:bidi="en-US"/>
        </w:rPr>
        <w:t>This is generally not detectable through static analysis of the code, but could easily be prevented by a check for a zero divisor before the operation is performed.</w:t>
      </w:r>
      <w:del w:id="901" w:author="Clive Pygott" w:date="2018-01-31T19:35:00Z">
        <w:r w:rsidDel="006E1DE1">
          <w:rPr>
            <w:lang w:bidi="en-US"/>
          </w:rPr>
          <w:delText xml:space="preserve">  </w:delText>
        </w:r>
      </w:del>
      <w:ins w:id="902" w:author="Clive Pygott" w:date="2018-01-31T19:35:00Z">
        <w:r w:rsidR="006E1DE1">
          <w:rPr>
            <w:lang w:bidi="en-US"/>
          </w:rPr>
          <w:t xml:space="preserve"> </w:t>
        </w:r>
      </w:ins>
      <w:r>
        <w:rPr>
          <w:lang w:bidi="en-US"/>
        </w:rPr>
        <w:t xml:space="preserve">Leaving this </w:t>
      </w:r>
      <w:proofErr w:type="spellStart"/>
      <w:r>
        <w:rPr>
          <w:lang w:bidi="en-US"/>
        </w:rPr>
        <w:t>behaviour</w:t>
      </w:r>
      <w:proofErr w:type="spellEnd"/>
      <w:r>
        <w:rPr>
          <w:lang w:bidi="en-US"/>
        </w:rPr>
        <w:t xml:space="preserve">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w:t>
      </w:r>
      <w:proofErr w:type="spellStart"/>
      <w:r>
        <w:rPr>
          <w:lang w:bidi="en-US"/>
        </w:rPr>
        <w:t>behaviour</w:t>
      </w:r>
      <w:proofErr w:type="spellEnd"/>
      <w:r>
        <w:rPr>
          <w:lang w:bidi="en-US"/>
        </w:rPr>
        <w:t xml:space="preserve">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6E2CFA1F" w:rsidR="001E30C1" w:rsidRDefault="004236C7" w:rsidP="001E30C1">
      <w:pPr>
        <w:spacing w:after="0"/>
        <w:rPr>
          <w:lang w:bidi="en-US"/>
        </w:rPr>
      </w:pPr>
      <w:r>
        <w:rPr>
          <w:lang w:bidi="en-US"/>
        </w:rPr>
        <w:t xml:space="preserve">Relying on undefined </w:t>
      </w:r>
      <w:proofErr w:type="spellStart"/>
      <w:r>
        <w:rPr>
          <w:lang w:bidi="en-US"/>
        </w:rPr>
        <w:t>behaviour</w:t>
      </w:r>
      <w:proofErr w:type="spellEnd"/>
      <w:r>
        <w:rPr>
          <w:lang w:bidi="en-US"/>
        </w:rPr>
        <w:t xml:space="preserve"> makes a program unstable and non-portable.</w:t>
      </w:r>
      <w:del w:id="903" w:author="Clive Pygott" w:date="2018-01-31T19:35:00Z">
        <w:r w:rsidDel="006E1DE1">
          <w:rPr>
            <w:lang w:bidi="en-US"/>
          </w:rPr>
          <w:delText xml:space="preserve">  </w:delText>
        </w:r>
      </w:del>
      <w:ins w:id="904" w:author="Clive Pygott" w:date="2018-01-31T19:35:00Z">
        <w:r w:rsidR="006E1DE1">
          <w:rPr>
            <w:lang w:bidi="en-US"/>
          </w:rPr>
          <w:t xml:space="preserve"> </w:t>
        </w:r>
      </w:ins>
      <w:commentRangeStart w:id="905"/>
      <w:r w:rsidR="001E30C1">
        <w:rPr>
          <w:lang w:bidi="en-US"/>
        </w:rPr>
        <w:t xml:space="preserve">Whilst it may be discovered that the code generated by a particular compiler shows consistent </w:t>
      </w:r>
      <w:proofErr w:type="spellStart"/>
      <w:r w:rsidR="001E30C1">
        <w:rPr>
          <w:lang w:bidi="en-US"/>
        </w:rPr>
        <w:t>behaviour</w:t>
      </w:r>
      <w:proofErr w:type="spellEnd"/>
      <w:r w:rsidR="001E30C1">
        <w:rPr>
          <w:lang w:bidi="en-US"/>
        </w:rPr>
        <w:t xml:space="preserve"> in cases that the standard specifies </w:t>
      </w:r>
    </w:p>
    <w:p w14:paraId="3AC7313C" w14:textId="37C44302" w:rsidR="00AC0CB9" w:rsidRDefault="001E30C1" w:rsidP="001E30C1">
      <w:pPr>
        <w:spacing w:after="0"/>
        <w:rPr>
          <w:lang w:bidi="en-US"/>
        </w:rPr>
      </w:pPr>
      <w:r>
        <w:rPr>
          <w:lang w:bidi="en-US"/>
        </w:rPr>
        <w:t xml:space="preserve"> as "undefined", it is still dangerous to rely on this </w:t>
      </w:r>
      <w:proofErr w:type="spellStart"/>
      <w:r>
        <w:rPr>
          <w:lang w:bidi="en-US"/>
        </w:rPr>
        <w:t>behaviour</w:t>
      </w:r>
      <w:commentRangeEnd w:id="905"/>
      <w:proofErr w:type="spellEnd"/>
      <w:r w:rsidR="00866864">
        <w:rPr>
          <w:rStyle w:val="CommentReference"/>
        </w:rPr>
        <w:commentReference w:id="905"/>
      </w:r>
      <w:r>
        <w:rPr>
          <w:lang w:bidi="en-US"/>
        </w:rPr>
        <w:t>.</w:t>
      </w:r>
      <w:del w:id="906" w:author="Clive Pygott" w:date="2018-01-31T19:35:00Z">
        <w:r w:rsidDel="006E1DE1">
          <w:rPr>
            <w:lang w:bidi="en-US"/>
          </w:rPr>
          <w:delText xml:space="preserve"> </w:delText>
        </w:r>
        <w:r w:rsidR="004236C7" w:rsidDel="006E1DE1">
          <w:rPr>
            <w:lang w:bidi="en-US"/>
          </w:rPr>
          <w:delText xml:space="preserve"> </w:delText>
        </w:r>
      </w:del>
      <w:ins w:id="907" w:author="Clive Pygott" w:date="2018-01-31T19:35:00Z">
        <w:r w:rsidR="006E1DE1">
          <w:rPr>
            <w:lang w:bidi="en-US"/>
          </w:rPr>
          <w:t xml:space="preserve"> </w:t>
        </w:r>
      </w:ins>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1EBEAD65" w:rsidR="004C770C" w:rsidRPr="00CD6A7E" w:rsidRDefault="001858A2" w:rsidP="004C770C">
      <w:pPr>
        <w:pStyle w:val="Heading2"/>
        <w:rPr>
          <w:lang w:bidi="en-US"/>
        </w:rPr>
      </w:pPr>
      <w:bookmarkStart w:id="908" w:name="_Toc310518206"/>
      <w:bookmarkStart w:id="909" w:name="_Toc492365429"/>
      <w:r>
        <w:rPr>
          <w:lang w:bidi="en-US"/>
        </w:rPr>
        <w:t>6.5</w:t>
      </w:r>
      <w:r w:rsidR="00BA5309">
        <w:rPr>
          <w:lang w:bidi="en-US"/>
        </w:rPr>
        <w:t>7</w:t>
      </w:r>
      <w:r w:rsidR="00AD5842">
        <w:rPr>
          <w:lang w:bidi="en-US"/>
        </w:rPr>
        <w:t xml:space="preserve"> </w:t>
      </w:r>
      <w:r w:rsidR="004C770C" w:rsidRPr="00CD6A7E">
        <w:rPr>
          <w:lang w:bidi="en-US"/>
        </w:rPr>
        <w:t xml:space="preserve">Implementation–defined </w:t>
      </w:r>
      <w:proofErr w:type="spellStart"/>
      <w:r w:rsidR="00816051">
        <w:rPr>
          <w:lang w:bidi="en-US"/>
        </w:rPr>
        <w:t>b</w:t>
      </w:r>
      <w:r w:rsidR="004C770C" w:rsidRPr="00CD6A7E">
        <w:rPr>
          <w:lang w:bidi="en-US"/>
        </w:rPr>
        <w:t>ehaviour</w:t>
      </w:r>
      <w:proofErr w:type="spellEnd"/>
      <w:r w:rsidR="004C770C" w:rsidRPr="00CD6A7E">
        <w:rPr>
          <w:lang w:bidi="en-US"/>
        </w:rPr>
        <w:t xml:space="preserve"> [FAB]</w:t>
      </w:r>
      <w:bookmarkEnd w:id="908"/>
      <w:bookmarkEnd w:id="909"/>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551FEAAC" w:rsidR="000246F9" w:rsidRDefault="000246F9" w:rsidP="000246F9">
      <w:pPr>
        <w:spacing w:after="0"/>
        <w:rPr>
          <w:lang w:bidi="en-US"/>
        </w:rPr>
      </w:pPr>
      <w:r>
        <w:rPr>
          <w:lang w:bidi="en-US"/>
        </w:rPr>
        <w:t xml:space="preserve">The C standard has documented, in Annex J.3, 112 instances of implementation-defined </w:t>
      </w:r>
      <w:proofErr w:type="spellStart"/>
      <w:r>
        <w:rPr>
          <w:lang w:bidi="en-US"/>
        </w:rPr>
        <w:t>behaviour</w:t>
      </w:r>
      <w:proofErr w:type="spellEnd"/>
      <w:r>
        <w:rPr>
          <w:lang w:bidi="en-US"/>
        </w:rPr>
        <w:t>.</w:t>
      </w:r>
      <w:del w:id="910" w:author="Clive Pygott" w:date="2018-01-31T19:35:00Z">
        <w:r w:rsidDel="006E1DE1">
          <w:rPr>
            <w:lang w:bidi="en-US"/>
          </w:rPr>
          <w:delText xml:space="preserve">  </w:delText>
        </w:r>
      </w:del>
      <w:ins w:id="911" w:author="Clive Pygott" w:date="2018-01-31T19:35:00Z">
        <w:r w:rsidR="006E1DE1">
          <w:rPr>
            <w:lang w:bidi="en-US"/>
          </w:rPr>
          <w:t xml:space="preserve"> </w:t>
        </w:r>
      </w:ins>
      <w:r>
        <w:rPr>
          <w:lang w:bidi="en-US"/>
        </w:rPr>
        <w:t xml:space="preserve">Examples of implementation-defined </w:t>
      </w:r>
      <w:proofErr w:type="spellStart"/>
      <w:r>
        <w:rPr>
          <w:lang w:bidi="en-US"/>
        </w:rPr>
        <w:t>behaviour</w:t>
      </w:r>
      <w:proofErr w:type="spellEnd"/>
      <w:r>
        <w:rPr>
          <w:lang w:bidi="en-US"/>
        </w:rPr>
        <w:t xml:space="preserve">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465ACE90" w:rsidR="000246F9" w:rsidRDefault="000246F9" w:rsidP="000246F9">
      <w:pPr>
        <w:spacing w:after="0"/>
        <w:rPr>
          <w:lang w:bidi="en-US"/>
        </w:rPr>
      </w:pPr>
      <w:r>
        <w:rPr>
          <w:lang w:bidi="en-US"/>
        </w:rPr>
        <w:t xml:space="preserve">Relying on implementation-defined </w:t>
      </w:r>
      <w:proofErr w:type="spellStart"/>
      <w:r>
        <w:rPr>
          <w:lang w:bidi="en-US"/>
        </w:rPr>
        <w:t>behaviour</w:t>
      </w:r>
      <w:proofErr w:type="spellEnd"/>
      <w:r>
        <w:rPr>
          <w:lang w:bidi="en-US"/>
        </w:rPr>
        <w:t xml:space="preserve"> can make a program less portable across implementations.</w:t>
      </w:r>
      <w:del w:id="912" w:author="Clive Pygott" w:date="2018-01-31T19:35:00Z">
        <w:r w:rsidDel="006E1DE1">
          <w:rPr>
            <w:lang w:bidi="en-US"/>
          </w:rPr>
          <w:delText xml:space="preserve">  </w:delText>
        </w:r>
      </w:del>
      <w:ins w:id="913" w:author="Clive Pygott" w:date="2018-01-31T19:35:00Z">
        <w:r w:rsidR="006E1DE1">
          <w:rPr>
            <w:lang w:bidi="en-US"/>
          </w:rPr>
          <w:t xml:space="preserve"> </w:t>
        </w:r>
      </w:ins>
      <w:r>
        <w:rPr>
          <w:lang w:bidi="en-US"/>
        </w:rPr>
        <w:t xml:space="preserve">However, this is less true than for unspecified and undefined </w:t>
      </w:r>
      <w:proofErr w:type="spellStart"/>
      <w:r>
        <w:rPr>
          <w:lang w:bidi="en-US"/>
        </w:rPr>
        <w:t>behaviour</w:t>
      </w:r>
      <w:proofErr w:type="spellEnd"/>
      <w:r>
        <w:rPr>
          <w:lang w:bidi="en-US"/>
        </w:rPr>
        <w:t>.</w:t>
      </w:r>
      <w:r w:rsidR="00C55E53">
        <w:rPr>
          <w:lang w:bidi="en-US"/>
        </w:rPr>
        <w:t xml:space="preserve"> Also, as many basic properties, such as the sizes of the basic types, are implementation defined, it is virtually impossible to avoid using implementation defined features.</w:t>
      </w:r>
      <w:ins w:id="914" w:author="Clive Pygott" w:date="2018-01-28T17:54:00Z">
        <w:r w:rsidR="005142A9">
          <w:rPr>
            <w:lang w:bidi="en-US"/>
          </w:rPr>
          <w:t xml:space="preserve"> </w:t>
        </w:r>
      </w:ins>
      <w:ins w:id="915" w:author="Clive Pygott" w:date="2018-01-28T17:57:00Z">
        <w:r w:rsidR="005142A9">
          <w:rPr>
            <w:lang w:bidi="en-US"/>
          </w:rPr>
          <w:t xml:space="preserve">The </w:t>
        </w:r>
      </w:ins>
      <w:ins w:id="916" w:author="Clive Pygott" w:date="2018-01-28T17:58:00Z">
        <w:r w:rsidR="005142A9">
          <w:rPr>
            <w:lang w:bidi="en-US"/>
          </w:rPr>
          <w:t>header</w:t>
        </w:r>
      </w:ins>
      <w:ins w:id="917" w:author="Clive Pygott" w:date="2018-01-28T17:57:00Z">
        <w:r w:rsidR="005142A9">
          <w:rPr>
            <w:lang w:bidi="en-US"/>
          </w:rPr>
          <w:t xml:space="preserve"> </w:t>
        </w:r>
      </w:ins>
      <w:ins w:id="918" w:author="Clive Pygott" w:date="2018-01-28T17:58:00Z">
        <w:r w:rsidR="005142A9">
          <w:rPr>
            <w:lang w:bidi="en-US"/>
          </w:rPr>
          <w:t xml:space="preserve"> </w:t>
        </w:r>
      </w:ins>
      <w:proofErr w:type="spellStart"/>
      <w:ins w:id="919" w:author="Clive Pygott" w:date="2018-01-28T17:57:00Z">
        <w:r w:rsidR="005142A9">
          <w:rPr>
            <w:lang w:bidi="en-US"/>
          </w:rPr>
          <w:t>stdint.h</w:t>
        </w:r>
        <w:proofErr w:type="spellEnd"/>
        <w:r w:rsidR="005142A9">
          <w:rPr>
            <w:lang w:bidi="en-US"/>
          </w:rPr>
          <w:t xml:space="preserve">  </w:t>
        </w:r>
      </w:ins>
      <w:ins w:id="920" w:author="Clive Pygott" w:date="2018-01-28T17:58:00Z">
        <w:r w:rsidR="005142A9">
          <w:rPr>
            <w:lang w:bidi="en-US"/>
          </w:rPr>
          <w:t xml:space="preserve">may </w:t>
        </w:r>
      </w:ins>
      <w:ins w:id="921" w:author="Clive Pygott" w:date="2018-01-28T17:57:00Z">
        <w:r w:rsidR="005142A9">
          <w:rPr>
            <w:lang w:bidi="en-US"/>
          </w:rPr>
          <w:t>provide</w:t>
        </w:r>
      </w:ins>
      <w:ins w:id="922" w:author="Clive Pygott" w:date="2018-01-28T17:58:00Z">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would be an unsigne</w:t>
        </w:r>
      </w:ins>
      <w:ins w:id="923" w:author="Clive Pygott" w:date="2018-01-28T17:59:00Z">
        <w:r w:rsidR="005142A9">
          <w:rPr>
            <w:lang w:bidi="en-US"/>
          </w:rPr>
          <w:t>d</w:t>
        </w:r>
      </w:ins>
      <w:ins w:id="924" w:author="Clive Pygott" w:date="2018-01-28T17:58:00Z">
        <w:r w:rsidR="005142A9">
          <w:rPr>
            <w:lang w:bidi="en-US"/>
          </w:rPr>
          <w:t xml:space="preserve"> 32-bit in</w:t>
        </w:r>
      </w:ins>
      <w:ins w:id="925" w:author="Clive Pygott" w:date="2018-01-28T17:59:00Z">
        <w:r w:rsidR="005142A9">
          <w:rPr>
            <w:lang w:bidi="en-US"/>
          </w:rPr>
          <w:t>teger. Which sizes are supported is implementation defined, but some safety</w:t>
        </w:r>
      </w:ins>
      <w:ins w:id="926" w:author="Clive Pygott" w:date="2018-01-28T18:00:00Z">
        <w:r w:rsidR="005142A9">
          <w:rPr>
            <w:lang w:bidi="en-US"/>
          </w:rPr>
          <w:t>-critical coding standards recommend the use of these types in preference to the basic types</w:t>
        </w:r>
      </w:ins>
      <w:ins w:id="927" w:author="Clive Pygott" w:date="2018-01-28T18:01:00Z">
        <w:r w:rsidR="005142A9">
          <w:rPr>
            <w:lang w:bidi="en-US"/>
          </w:rPr>
          <w:t xml:space="preserve"> where available.</w:t>
        </w:r>
      </w:ins>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 xml:space="preserve">The following code shows an example of reliance upon implementation-defined </w:t>
      </w:r>
      <w:proofErr w:type="spellStart"/>
      <w:r>
        <w:rPr>
          <w:lang w:bidi="en-US"/>
        </w:rPr>
        <w:t>behaviour</w:t>
      </w:r>
      <w:proofErr w:type="spellEnd"/>
      <w:r>
        <w:rPr>
          <w:lang w:bidi="en-US"/>
        </w:rPr>
        <w:t>:</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77777777" w:rsidR="000246F9" w:rsidRDefault="000246F9" w:rsidP="00144E76">
      <w:pPr>
        <w:spacing w:after="0"/>
        <w:ind w:left="709"/>
        <w:rPr>
          <w:rFonts w:ascii="Courier New" w:hAnsi="Courier New" w:cs="Courier New"/>
          <w:sz w:val="20"/>
          <w:lang w:bidi="en-US"/>
        </w:rPr>
      </w:pPr>
      <w:commentRangeStart w:id="928"/>
      <w:r w:rsidRPr="00144E76">
        <w:rPr>
          <w:rFonts w:ascii="Courier New" w:hAnsi="Courier New" w:cs="Courier New"/>
          <w:sz w:val="20"/>
          <w:lang w:bidi="en-US"/>
        </w:rPr>
        <w:t>x += (x &lt;&lt; 2) + 1;  // x = 5x + 1</w:t>
      </w:r>
      <w:commentRangeEnd w:id="928"/>
      <w:r w:rsidR="00662283">
        <w:rPr>
          <w:rStyle w:val="CommentReference"/>
        </w:rPr>
        <w:commentReference w:id="928"/>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width of unsigned char</w:t>
      </w:r>
      <w:r>
        <w:rPr>
          <w:lang w:bidi="en-US"/>
        </w:rPr>
        <w:t xml:space="preserve"> is implementation-defined, the computation on x 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5CFABF90"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del w:id="929" w:author="Clive Pygott" w:date="2018-01-31T19:36:00Z">
        <w:r w:rsidRPr="000246F9" w:rsidDel="006E1DE1">
          <w:rPr>
            <w:rFonts w:ascii="Calibri" w:eastAsia="Times New Roman" w:hAnsi="Calibri"/>
            <w:lang w:val="en-GB"/>
          </w:rPr>
          <w:delText xml:space="preserve">  </w:delText>
        </w:r>
      </w:del>
      <w:ins w:id="930" w:author="Clive Pygott" w:date="2018-01-31T19:36:00Z">
        <w:r w:rsidR="006E1DE1">
          <w:rPr>
            <w:rFonts w:ascii="Calibri" w:eastAsia="Times New Roman" w:hAnsi="Calibri"/>
            <w:lang w:val="en-GB"/>
          </w:rPr>
          <w:t xml:space="preserve"> </w:t>
        </w:r>
      </w:ins>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75280476" w:rsidR="004C770C" w:rsidRPr="00CD6A7E" w:rsidRDefault="001858A2" w:rsidP="004C770C">
      <w:pPr>
        <w:pStyle w:val="Heading2"/>
        <w:rPr>
          <w:lang w:bidi="en-US"/>
        </w:rPr>
      </w:pPr>
      <w:bookmarkStart w:id="931" w:name="_Toc310518207"/>
      <w:bookmarkStart w:id="932" w:name="_Toc492365430"/>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931"/>
      <w:bookmarkEnd w:id="932"/>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C deprecated one function, the function gets()</w:t>
      </w:r>
      <w:r w:rsidR="00ED76C4">
        <w:rPr>
          <w:lang w:bidi="en-US"/>
        </w:rPr>
        <w:t xml:space="preserve"> 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proofErr w:type="spellStart"/>
      <w:r w:rsidRPr="003A2B46">
        <w:rPr>
          <w:rFonts w:ascii="Courier" w:hAnsi="Courier"/>
          <w:lang w:bidi="en-US"/>
        </w:rPr>
        <w:t>int</w:t>
      </w:r>
      <w:proofErr w:type="spellEnd"/>
      <w:r>
        <w:rPr>
          <w:lang w:bidi="en-US"/>
        </w:rPr>
        <w:t xml:space="preserve"> declarations are no longer allowed.</w:t>
      </w:r>
    </w:p>
    <w:p w14:paraId="3BB5306D" w14:textId="26F3230E" w:rsidR="00953CDF" w:rsidRDefault="00953CDF" w:rsidP="007124F7">
      <w:pPr>
        <w:pStyle w:val="ListParagraph"/>
        <w:numPr>
          <w:ilvl w:val="0"/>
          <w:numId w:val="17"/>
        </w:numPr>
        <w:spacing w:after="0"/>
        <w:rPr>
          <w:lang w:bidi="en-US"/>
        </w:rPr>
      </w:pPr>
      <w:r>
        <w:rPr>
          <w:lang w:bidi="en-US"/>
        </w:rPr>
        <w:lastRenderedPageBreak/>
        <w:t>Functions cannot be implicitly declared.</w:t>
      </w:r>
      <w:del w:id="933" w:author="Clive Pygott" w:date="2018-01-31T19:36:00Z">
        <w:r w:rsidDel="006E1DE1">
          <w:rPr>
            <w:lang w:bidi="en-US"/>
          </w:rPr>
          <w:delText xml:space="preserve">  </w:delText>
        </w:r>
      </w:del>
      <w:ins w:id="934" w:author="Clive Pygott" w:date="2018-01-31T19:36:00Z">
        <w:r w:rsidR="006E1DE1">
          <w:rPr>
            <w:lang w:bidi="en-US"/>
          </w:rPr>
          <w:t xml:space="preserve"> </w:t>
        </w:r>
      </w:ins>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proofErr w:type="spellStart"/>
      <w:r w:rsidRPr="003A2B46">
        <w:rPr>
          <w:rFonts w:ascii="Courier" w:hAnsi="Courier"/>
          <w:lang w:bidi="en-US"/>
        </w:rPr>
        <w:t>ungetc</w:t>
      </w:r>
      <w:proofErr w:type="spellEnd"/>
      <w:r w:rsidRPr="003A2B46">
        <w:rPr>
          <w:rFonts w:ascii="Courier" w:hAnsi="Courier"/>
          <w:lang w:bidi="en-US"/>
        </w:rPr>
        <w:t>()</w:t>
      </w:r>
      <w:r>
        <w:rPr>
          <w:lang w:bidi="en-US"/>
        </w:rPr>
        <w:t xml:space="preserve"> 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A return 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296BFC4F" w:rsidR="004C770C" w:rsidRDefault="009B7712"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del w:id="935" w:author="Clive Pygott" w:date="2018-01-27T18:43:00Z">
        <w:r w:rsidDel="006E043E">
          <w:rPr>
            <w:rFonts w:ascii="Calibri" w:eastAsia="Times New Roman" w:hAnsi="Calibri" w:cstheme="minorHAnsi"/>
            <w:color w:val="000000"/>
            <w:lang w:val="en-GB"/>
          </w:rPr>
          <w:delText>U</w:delText>
        </w:r>
        <w:r w:rsidRPr="00953CDF" w:rsidDel="006E043E">
          <w:rPr>
            <w:rFonts w:ascii="Calibri" w:eastAsia="Times New Roman" w:hAnsi="Calibri" w:cstheme="minorHAnsi"/>
            <w:color w:val="000000"/>
            <w:lang w:val="en-GB"/>
          </w:rPr>
          <w:delText>pdating legacy software to the current standard is a better option</w:delText>
        </w:r>
        <w:r w:rsidDel="006E043E">
          <w:rPr>
            <w:rFonts w:ascii="Calibri" w:eastAsia="Times New Roman" w:hAnsi="Calibri" w:cstheme="minorHAnsi"/>
            <w:color w:val="000000"/>
            <w:lang w:val="en-GB"/>
          </w:rPr>
          <w:delText xml:space="preserve">, than </w:delText>
        </w:r>
        <w:r w:rsidR="002950D6" w:rsidDel="006E043E">
          <w:rPr>
            <w:rFonts w:ascii="Calibri" w:eastAsia="Times New Roman" w:hAnsi="Calibri" w:cstheme="minorHAnsi"/>
            <w:color w:val="000000"/>
            <w:lang w:val="en-GB"/>
          </w:rPr>
          <w:delText xml:space="preserve">using </w:delText>
        </w:r>
        <w:r w:rsidR="00953CDF" w:rsidRPr="00953CDF" w:rsidDel="006E043E">
          <w:rPr>
            <w:rFonts w:ascii="Calibri" w:eastAsia="Times New Roman" w:hAnsi="Calibri" w:cstheme="minorHAnsi"/>
            <w:color w:val="000000"/>
            <w:lang w:val="en-GB"/>
          </w:rPr>
          <w:delText xml:space="preserve">backward compatibility is sometimes offered as an option for compilers so one can avoid changes to code to be compliant with current language specifications, </w:delText>
        </w:r>
      </w:del>
      <w:ins w:id="936" w:author="Clive Pygott" w:date="2018-01-27T18:43:00Z">
        <w:r w:rsidR="006E043E">
          <w:rPr>
            <w:rFonts w:ascii="Calibri" w:eastAsia="Times New Roman" w:hAnsi="Calibri" w:cstheme="minorHAnsi"/>
            <w:color w:val="000000"/>
            <w:lang w:val="en-GB"/>
          </w:rPr>
          <w:t xml:space="preserve">Rewrite </w:t>
        </w:r>
      </w:ins>
      <w:ins w:id="937" w:author="Clive Pygott" w:date="2018-01-27T18:44:00Z">
        <w:r w:rsidR="006E043E">
          <w:rPr>
            <w:rFonts w:ascii="Calibri" w:eastAsia="Times New Roman" w:hAnsi="Calibri" w:cstheme="minorHAnsi"/>
            <w:color w:val="000000"/>
            <w:lang w:val="en-GB"/>
          </w:rPr>
          <w:t xml:space="preserve">code that uses deprecated language features </w:t>
        </w:r>
      </w:ins>
      <w:ins w:id="938" w:author="Clive Pygott" w:date="2018-01-27T18:45:00Z">
        <w:r w:rsidR="006E043E">
          <w:rPr>
            <w:rFonts w:ascii="Calibri" w:eastAsia="Times New Roman" w:hAnsi="Calibri" w:cstheme="minorHAnsi"/>
            <w:color w:val="000000"/>
            <w:lang w:val="en-GB"/>
          </w:rPr>
          <w:t xml:space="preserve">to remove such use, </w:t>
        </w:r>
      </w:ins>
      <w:ins w:id="939" w:author="Clive Pygott" w:date="2018-01-27T18:44:00Z">
        <w:r w:rsidR="006E043E">
          <w:rPr>
            <w:rFonts w:ascii="Calibri" w:eastAsia="Times New Roman" w:hAnsi="Calibri" w:cstheme="minorHAnsi"/>
            <w:color w:val="000000"/>
            <w:lang w:val="en-GB"/>
          </w:rPr>
          <w:t>whenever possible</w:t>
        </w:r>
      </w:ins>
      <w:ins w:id="940" w:author="Clive Pygott" w:date="2018-01-27T18:45:00Z">
        <w:r w:rsidR="006E043E">
          <w:rPr>
            <w:rFonts w:ascii="Calibri" w:eastAsia="Times New Roman" w:hAnsi="Calibri" w:cstheme="minorHAnsi"/>
            <w:color w:val="000000"/>
            <w:lang w:val="en-GB"/>
          </w:rPr>
          <w:t>.</w:t>
        </w:r>
      </w:ins>
    </w:p>
    <w:p w14:paraId="52B29C5C" w14:textId="4FA2199B" w:rsidR="00440C04" w:rsidRDefault="00A640DF" w:rsidP="00440C04">
      <w:pPr>
        <w:pStyle w:val="Heading2"/>
      </w:pPr>
      <w:bookmarkStart w:id="941" w:name="_Toc358896436"/>
      <w:bookmarkStart w:id="942" w:name="_Toc492365431"/>
      <w:r>
        <w:t>6.</w:t>
      </w:r>
      <w:r w:rsidR="00BA5309">
        <w:t>59</w:t>
      </w:r>
      <w:r w:rsidR="00440C04">
        <w:t xml:space="preserve"> Concurrency – Activation [CGA]</w:t>
      </w:r>
      <w:bookmarkEnd w:id="941"/>
      <w:bookmarkEnd w:id="942"/>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therefore</w:t>
      </w:r>
      <w:r>
        <w:t xml:space="preserve"> </w:t>
      </w:r>
      <w:r w:rsidR="001E3065">
        <w:t>the</w:t>
      </w:r>
      <w:r>
        <w:t xml:space="preserve"> vulnerability does not apply to the C language</w:t>
      </w:r>
      <w:r w:rsidR="004A242D">
        <w:t>.</w:t>
      </w:r>
      <w:r>
        <w:t xml:space="preserve"> </w:t>
      </w:r>
    </w:p>
    <w:p w14:paraId="0845225C" w14:textId="2F643169"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del w:id="943" w:author="Clive Pygott" w:date="2018-01-31T19:36:00Z">
        <w:r w:rsidR="00C9223E" w:rsidDel="006E1DE1">
          <w:delText xml:space="preserve">  </w:delText>
        </w:r>
      </w:del>
      <w:ins w:id="944" w:author="Clive Pygott" w:date="2018-01-31T19:36:00Z">
        <w:r w:rsidR="006E1DE1">
          <w:t xml:space="preserve"> </w:t>
        </w:r>
      </w:ins>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45" w:name="_Toc358896437"/>
      <w:bookmarkStart w:id="946" w:name="_Ref411808169"/>
      <w:bookmarkStart w:id="947"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60FF0B75" w:rsidR="00440C04" w:rsidRDefault="00A640DF" w:rsidP="00440C04">
      <w:pPr>
        <w:pStyle w:val="Heading2"/>
      </w:pPr>
      <w:bookmarkStart w:id="948" w:name="_Toc492365432"/>
      <w:r>
        <w:rPr>
          <w:lang w:val="en-CA"/>
        </w:rPr>
        <w:t>6.</w:t>
      </w:r>
      <w:r w:rsidR="0090374C">
        <w:rPr>
          <w:lang w:val="en-CA"/>
        </w:rPr>
        <w:t>6</w:t>
      </w:r>
      <w:r w:rsidR="00BA5309">
        <w:rPr>
          <w:lang w:val="en-CA"/>
        </w:rPr>
        <w:t>0</w:t>
      </w:r>
      <w:r w:rsidR="00440C04">
        <w:rPr>
          <w:lang w:val="en-CA"/>
        </w:rPr>
        <w:t xml:space="preserve"> Concurrency – Directed termination [CGT]</w:t>
      </w:r>
      <w:bookmarkEnd w:id="945"/>
      <w:bookmarkEnd w:id="946"/>
      <w:bookmarkEnd w:id="947"/>
      <w:bookmarkEnd w:id="948"/>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949" w:name="_Toc358896438"/>
      <w:bookmarkStart w:id="950"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560BEE54" w:rsidR="00440C04" w:rsidRDefault="00A640DF" w:rsidP="00440C04">
      <w:pPr>
        <w:pStyle w:val="Heading2"/>
      </w:pPr>
      <w:bookmarkStart w:id="951" w:name="_Toc492365433"/>
      <w:r>
        <w:t>6.</w:t>
      </w:r>
      <w:r w:rsidR="0090374C">
        <w:t>6</w:t>
      </w:r>
      <w:r w:rsidR="00BA5309">
        <w:t>1</w:t>
      </w:r>
      <w:r w:rsidR="00440C04">
        <w:t xml:space="preserve"> Concurrent </w:t>
      </w:r>
      <w:r w:rsidR="00816051">
        <w:t>d</w:t>
      </w:r>
      <w:r w:rsidR="00440C04">
        <w:t xml:space="preserve">ata </w:t>
      </w:r>
      <w:r w:rsidR="00816051">
        <w:t>a</w:t>
      </w:r>
      <w:r w:rsidR="00440C04">
        <w:t>ccess [CGX]</w:t>
      </w:r>
      <w:bookmarkEnd w:id="949"/>
      <w:bookmarkEnd w:id="950"/>
      <w:bookmarkEnd w:id="951"/>
      <w:r w:rsidR="00440C04" w:rsidRPr="00A90342">
        <w:t xml:space="preserve"> </w:t>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0506F9A9"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 xml:space="preserve">exhibits undefined </w:t>
      </w:r>
      <w:proofErr w:type="spellStart"/>
      <w:r w:rsidR="00CE5608">
        <w:t>behaviour</w:t>
      </w:r>
      <w:proofErr w:type="spellEnd"/>
      <w:r w:rsidR="00CE5608">
        <w:t xml:space="preserve">.  </w:t>
      </w:r>
      <w:r w:rsidR="00042A05">
        <w:t>In addition to threads, signal handlers also pose a risk of concurrent data access.</w:t>
      </w:r>
      <w:del w:id="952" w:author="Clive Pygott" w:date="2018-01-31T19:36:00Z">
        <w:r w:rsidR="00042A05" w:rsidDel="006E1DE1">
          <w:delText xml:space="preserve">  </w:delText>
        </w:r>
      </w:del>
      <w:ins w:id="953" w:author="Clive Pygott" w:date="2018-01-31T19:36:00Z">
        <w:r w:rsidR="006E1DE1">
          <w:t xml:space="preserve"> </w:t>
        </w:r>
      </w:ins>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t xml:space="preserve">volatile </w:t>
      </w:r>
      <w:proofErr w:type="spellStart"/>
      <w:r w:rsidR="00A77F30">
        <w:t>sig_atomic_t</w:t>
      </w:r>
      <w:proofErr w:type="spellEnd"/>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lastRenderedPageBreak/>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Use mutexes to model Hoare monitors or similar high level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CB3336">
        <w:rPr>
          <w:rFonts w:ascii="Calibri" w:eastAsia="Times New Roman" w:hAnsi="Calibri"/>
          <w:bCs/>
        </w:rPr>
        <w:t xml:space="preserve">volatile </w:t>
      </w:r>
      <w:proofErr w:type="spellStart"/>
      <w:r w:rsidRPr="00CB3336">
        <w:rPr>
          <w:rFonts w:ascii="Calibri" w:eastAsia="Times New Roman" w:hAnsi="Calibri"/>
          <w:bCs/>
        </w:rPr>
        <w:t>sig_atomic_t</w:t>
      </w:r>
      <w:proofErr w:type="spellEnd"/>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632E55A" w:rsidR="00440C04" w:rsidRDefault="00A640DF" w:rsidP="00440C04">
      <w:pPr>
        <w:pStyle w:val="Heading2"/>
        <w:rPr>
          <w:lang w:val="en-CA"/>
        </w:rPr>
      </w:pPr>
      <w:bookmarkStart w:id="954" w:name="_Toc358896439"/>
      <w:bookmarkStart w:id="955" w:name="_Ref411808187"/>
      <w:bookmarkStart w:id="956" w:name="_Ref411808224"/>
      <w:bookmarkStart w:id="957" w:name="_Ref411809438"/>
      <w:bookmarkStart w:id="958" w:name="_Toc492365434"/>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954"/>
      <w:bookmarkEnd w:id="955"/>
      <w:bookmarkEnd w:id="956"/>
      <w:bookmarkEnd w:id="957"/>
      <w:bookmarkEnd w:id="958"/>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59"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11228980" w:rsidR="00440C04" w:rsidRDefault="007A6EDE" w:rsidP="00440C04">
      <w:pPr>
        <w:pStyle w:val="Heading2"/>
        <w:rPr>
          <w:lang w:val="en-CA"/>
        </w:rPr>
      </w:pPr>
      <w:bookmarkStart w:id="960" w:name="_Toc492365435"/>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959"/>
      <w:bookmarkEnd w:id="960"/>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961"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61C6CD1D"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 xml:space="preserve">Be aware of the operation of each synchronization mechanism, such as the cases where accesses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79C772DC" w:rsidR="00440C04" w:rsidRPr="00A90342" w:rsidRDefault="00A640DF" w:rsidP="00440C04">
      <w:pPr>
        <w:pStyle w:val="Heading2"/>
      </w:pPr>
      <w:bookmarkStart w:id="962" w:name="_Toc492365436"/>
      <w:r>
        <w:rPr>
          <w:rFonts w:eastAsia="MS PGothic"/>
          <w:lang w:eastAsia="ja-JP"/>
        </w:rPr>
        <w:t>6.6</w:t>
      </w:r>
      <w:r w:rsidR="00BA5309">
        <w:rPr>
          <w:rFonts w:eastAsia="MS PGothic"/>
          <w:lang w:eastAsia="ja-JP"/>
        </w:rPr>
        <w:t>4</w:t>
      </w:r>
      <w:r w:rsidR="00440C04" w:rsidRPr="00A7194A">
        <w:rPr>
          <w:rFonts w:eastAsia="MS PGothic"/>
          <w:lang w:eastAsia="ja-JP"/>
        </w:rPr>
        <w:t xml:space="preserve"> Uncontrolled Format String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440C04" w:rsidRPr="00C21FB4">
        <w:instrText xml:space="preserve">Uncontrolled </w:instrText>
      </w:r>
      <w:r w:rsidR="00816051">
        <w:instrText>for</w:instrText>
      </w:r>
      <w:r w:rsidR="00440C04" w:rsidRPr="00C21FB4">
        <w:instrText xml:space="preserve">mat </w:instrText>
      </w:r>
      <w:r w:rsidR="00816051">
        <w:instrText>s</w:instrText>
      </w:r>
      <w:r w:rsidR="00440C04" w:rsidRPr="00C21FB4">
        <w:instrText>tring</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440C04" w:rsidRPr="00886DD6">
        <w:instrText>Uncontrolled</w:instrText>
      </w:r>
      <w:r w:rsidR="00816051">
        <w:instrText>f</w:instrText>
      </w:r>
      <w:r w:rsidR="00440C04" w:rsidRPr="00886DD6">
        <w:instrText xml:space="preserve">ormat </w:instrText>
      </w:r>
      <w:r w:rsidR="00816051">
        <w:instrText>s</w:instrText>
      </w:r>
      <w:r w:rsidR="00440C04" w:rsidRPr="00886DD6">
        <w:instrText>tring</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961"/>
      <w:bookmarkEnd w:id="962"/>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lastRenderedPageBreak/>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963" w:name="_Toc492365437"/>
      <w:r>
        <w:t xml:space="preserve">7. Language specific vulnerabilities for </w:t>
      </w:r>
      <w:r w:rsidR="00FD324A">
        <w:t>C</w:t>
      </w:r>
      <w:bookmarkEnd w:id="963"/>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964" w:name="_Python.3_Type_System"/>
      <w:bookmarkStart w:id="965" w:name="_Python.19_Dead_Store"/>
      <w:bookmarkStart w:id="966" w:name="I3468"/>
      <w:bookmarkStart w:id="967" w:name="_Toc443470372"/>
      <w:bookmarkStart w:id="968" w:name="_Toc450303224"/>
      <w:bookmarkEnd w:id="964"/>
      <w:bookmarkEnd w:id="965"/>
      <w:bookmarkEnd w:id="966"/>
    </w:p>
    <w:p w14:paraId="40AD2E8F" w14:textId="77777777" w:rsidR="00045400" w:rsidRDefault="00045400">
      <w:r>
        <w:br w:type="page"/>
      </w:r>
    </w:p>
    <w:bookmarkEnd w:id="967"/>
    <w:bookmarkEnd w:id="968"/>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969" w:name="_Toc358896893"/>
      <w:bookmarkStart w:id="970" w:name="_Toc492365439"/>
      <w:r>
        <w:t>Bibliography</w:t>
      </w:r>
      <w:bookmarkEnd w:id="969"/>
      <w:bookmarkEnd w:id="970"/>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w:t>
      </w:r>
      <w:proofErr w:type="spellStart"/>
      <w:r w:rsidR="00045400">
        <w:t>Seacord</w:t>
      </w:r>
      <w:proofErr w:type="spellEnd"/>
      <w:r w:rsidR="00045400">
        <w:t xml:space="preserve">, </w:t>
      </w:r>
      <w:r w:rsidR="00045400" w:rsidRPr="0025282A">
        <w:rPr>
          <w:i/>
        </w:rPr>
        <w:t>The CERT C Secure Coding Standard</w:t>
      </w:r>
      <w:r w:rsidR="00045400">
        <w:t xml:space="preserve">. </w:t>
      </w:r>
      <w:proofErr w:type="spellStart"/>
      <w:r w:rsidR="00045400">
        <w:t>Boston,MA</w:t>
      </w:r>
      <w:proofErr w:type="spellEnd"/>
      <w:r w:rsidR="00045400">
        <w:t>: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737DBE" w:rsidRDefault="00045400" w:rsidP="00B50ED2">
      <w:pPr>
        <w:pStyle w:val="Bibliography1"/>
        <w:ind w:left="0" w:firstLine="0"/>
        <w:rPr>
          <w:iCs/>
        </w:rPr>
      </w:pPr>
      <w:r>
        <w:rPr>
          <w:iCs/>
        </w:rPr>
        <w:t>[</w:t>
      </w:r>
      <w:r w:rsidR="00C24C09">
        <w:rPr>
          <w:iCs/>
        </w:rPr>
        <w:t>14</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proofErr w:type="spellStart"/>
      <w:r w:rsidR="00045400" w:rsidRPr="00B7795D">
        <w:t>Seacord</w:t>
      </w:r>
      <w:proofErr w:type="spellEnd"/>
      <w:r w:rsidR="00045400" w:rsidRPr="00B7795D">
        <w:t xml:space="preserve">, R. </w:t>
      </w:r>
      <w:r w:rsidR="00045400" w:rsidRPr="00B7795D">
        <w:rPr>
          <w:i/>
          <w:iCs/>
        </w:rPr>
        <w:t>Secure Coding in C and C++</w:t>
      </w:r>
      <w:r w:rsidR="00045400" w:rsidRPr="00B7795D">
        <w:t xml:space="preserve">. Boston, MA: Addison-Wesley, 2005. See </w:t>
      </w:r>
      <w:hyperlink r:id="rId16"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6349E4A2" w:rsidR="00045400" w:rsidRPr="00DA464A" w:rsidRDefault="00796C24" w:rsidP="00045400">
      <w:pPr>
        <w:pStyle w:val="Bibliography1"/>
      </w:pPr>
      <w:del w:id="971" w:author="Clive Pygott" w:date="2018-01-31T19:36:00Z">
        <w:r w:rsidDel="006E1DE1">
          <w:delText xml:space="preserve"> </w:delText>
        </w:r>
        <w:r w:rsidRPr="00B7795D" w:rsidDel="006E1DE1">
          <w:delText xml:space="preserve"> </w:delText>
        </w:r>
      </w:del>
      <w:ins w:id="972" w:author="Clive Pygott" w:date="2018-01-31T19:36:00Z">
        <w:r w:rsidR="006E1DE1">
          <w:t xml:space="preserve"> </w:t>
        </w:r>
      </w:ins>
      <w:r w:rsidR="00045400">
        <w:t>[</w:t>
      </w:r>
      <w:r>
        <w:t>16</w:t>
      </w:r>
      <w:r w:rsidR="00045400">
        <w:t>]</w:t>
      </w:r>
      <w:r w:rsidR="00045400">
        <w:tab/>
        <w:t>The Common Weakness Enumeration (CWE) Initiative, MITRE Corporation, (</w:t>
      </w:r>
      <w:hyperlink r:id="rId17"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Ritchie</w:t>
      </w:r>
      <w:r>
        <w:t>,</w:t>
      </w:r>
      <w:r w:rsidRPr="000D0FA7">
        <w:t xml:space="preserve">  </w:t>
      </w:r>
      <w:r w:rsidRPr="000D0FA7">
        <w:rPr>
          <w:i/>
        </w:rPr>
        <w:t>The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77777777" w:rsidR="001610CB" w:rsidRDefault="00650C36">
      <w:pPr>
        <w:pStyle w:val="Heading1"/>
        <w:jc w:val="center"/>
      </w:pPr>
      <w:bookmarkStart w:id="973" w:name="_Toc492365440"/>
      <w:r w:rsidRPr="00AB6756">
        <w:t>Index</w:t>
      </w:r>
      <w:bookmarkEnd w:id="973"/>
    </w:p>
    <w:p w14:paraId="059A1EE1" w14:textId="77777777" w:rsidR="001610CB" w:rsidRDefault="001610CB"/>
    <w:p w14:paraId="7D765360" w14:textId="77777777" w:rsidR="00067982" w:rsidRDefault="003E6398" w:rsidP="00FD2327">
      <w:pPr>
        <w:pStyle w:val="Bibliography1"/>
        <w:rPr>
          <w:noProof/>
        </w:rPr>
        <w:sectPr w:rsidR="00067982" w:rsidSect="00067982">
          <w:headerReference w:type="even" r:id="rId18"/>
          <w:headerReference w:type="default" r:id="rId19"/>
          <w:footerReference w:type="even" r:id="rId20"/>
          <w:footerReference w:type="default" r:id="rId21"/>
          <w:headerReference w:type="first" r:id="rId22"/>
          <w:footerReference w:type="first" r:id="rId23"/>
          <w:type w:val="continuous"/>
          <w:pgSz w:w="11909" w:h="16834" w:code="9"/>
          <w:pgMar w:top="792" w:right="734" w:bottom="821" w:left="821" w:header="706" w:footer="576" w:gutter="144"/>
          <w:pgNumType w:start="1"/>
          <w:cols w:space="720"/>
          <w:titlePg/>
          <w:docGrid w:linePitch="272"/>
        </w:sectPr>
      </w:pPr>
      <w:r>
        <w:fldChar w:fldCharType="begin"/>
      </w:r>
      <w:r w:rsidR="009B0BDE">
        <w:instrText xml:space="preserve"> INDEX \h " " \c "2" \z "1033" </w:instrText>
      </w:r>
      <w:r>
        <w:fldChar w:fldCharType="separate"/>
      </w:r>
    </w:p>
    <w:p w14:paraId="3F698701" w14:textId="77777777" w:rsidR="00067982" w:rsidRDefault="00067982">
      <w:pPr>
        <w:pStyle w:val="IndexHeading"/>
        <w:keepNext/>
        <w:tabs>
          <w:tab w:val="right" w:pos="4735"/>
        </w:tabs>
        <w:rPr>
          <w:rFonts w:cstheme="minorBidi"/>
          <w:b/>
          <w:bCs/>
          <w:noProof/>
        </w:rPr>
      </w:pPr>
      <w:r>
        <w:rPr>
          <w:noProof/>
        </w:rPr>
        <w:t xml:space="preserve"> </w:t>
      </w:r>
    </w:p>
    <w:p w14:paraId="4E6D1864" w14:textId="77777777" w:rsidR="00067982" w:rsidRDefault="00067982">
      <w:pPr>
        <w:pStyle w:val="Index1"/>
        <w:tabs>
          <w:tab w:val="right" w:pos="4735"/>
        </w:tabs>
        <w:rPr>
          <w:noProof/>
        </w:rPr>
      </w:pPr>
      <w:r w:rsidRPr="00E20DAF">
        <w:rPr>
          <w:noProof/>
          <w:lang w:val="en-CA"/>
        </w:rPr>
        <w:t>CGM – Lock protocol Errors</w:t>
      </w:r>
      <w:r>
        <w:rPr>
          <w:noProof/>
        </w:rPr>
        <w:t>, 45</w:t>
      </w:r>
    </w:p>
    <w:p w14:paraId="4A4D84CD" w14:textId="77777777" w:rsidR="00067982" w:rsidRDefault="00067982">
      <w:pPr>
        <w:pStyle w:val="Index1"/>
        <w:tabs>
          <w:tab w:val="right" w:pos="4735"/>
        </w:tabs>
        <w:rPr>
          <w:noProof/>
        </w:rPr>
      </w:pPr>
      <w:r w:rsidRPr="00E20DAF">
        <w:rPr>
          <w:noProof/>
          <w:lang w:val="en-CA"/>
        </w:rPr>
        <w:t>CGS – Concurrency – Premature termination</w:t>
      </w:r>
      <w:r>
        <w:rPr>
          <w:noProof/>
        </w:rPr>
        <w:t>, 44</w:t>
      </w:r>
    </w:p>
    <w:p w14:paraId="1AEC8976" w14:textId="77777777" w:rsidR="00067982" w:rsidRDefault="00067982">
      <w:pPr>
        <w:pStyle w:val="IndexHeading"/>
        <w:keepNext/>
        <w:tabs>
          <w:tab w:val="right" w:pos="4735"/>
        </w:tabs>
        <w:rPr>
          <w:rFonts w:cstheme="minorBidi"/>
          <w:b/>
          <w:bCs/>
          <w:noProof/>
        </w:rPr>
      </w:pPr>
      <w:r>
        <w:rPr>
          <w:noProof/>
        </w:rPr>
        <w:t xml:space="preserve"> </w:t>
      </w:r>
    </w:p>
    <w:p w14:paraId="7F62374D" w14:textId="77777777" w:rsidR="00067982" w:rsidRDefault="00067982">
      <w:pPr>
        <w:pStyle w:val="Index1"/>
        <w:tabs>
          <w:tab w:val="right" w:pos="4735"/>
        </w:tabs>
        <w:rPr>
          <w:noProof/>
        </w:rPr>
      </w:pPr>
      <w:r>
        <w:rPr>
          <w:noProof/>
        </w:rPr>
        <w:t>Language Vulnerabilities</w:t>
      </w:r>
    </w:p>
    <w:p w14:paraId="75F07117" w14:textId="77777777" w:rsidR="00067982" w:rsidRDefault="00067982">
      <w:pPr>
        <w:pStyle w:val="Index2"/>
        <w:tabs>
          <w:tab w:val="right" w:pos="4735"/>
        </w:tabs>
        <w:rPr>
          <w:noProof/>
        </w:rPr>
      </w:pPr>
      <w:r>
        <w:rPr>
          <w:noProof/>
        </w:rPr>
        <w:t>Concurrency – Premature termination [CGS], 44</w:t>
      </w:r>
    </w:p>
    <w:p w14:paraId="242F83C1" w14:textId="77777777" w:rsidR="00067982" w:rsidRDefault="00067982">
      <w:pPr>
        <w:pStyle w:val="Index2"/>
        <w:tabs>
          <w:tab w:val="right" w:pos="4735"/>
        </w:tabs>
        <w:rPr>
          <w:noProof/>
        </w:rPr>
      </w:pPr>
      <w:r>
        <w:rPr>
          <w:noProof/>
        </w:rPr>
        <w:t>Lock protocol Errors [CGM], 45</w:t>
      </w:r>
    </w:p>
    <w:p w14:paraId="4DDE5B74" w14:textId="77777777" w:rsidR="00067982" w:rsidRDefault="00067982">
      <w:pPr>
        <w:pStyle w:val="Index2"/>
        <w:tabs>
          <w:tab w:val="right" w:pos="4735"/>
        </w:tabs>
        <w:rPr>
          <w:noProof/>
        </w:rPr>
      </w:pPr>
      <w:r>
        <w:rPr>
          <w:noProof/>
        </w:rPr>
        <w:t>Uncontrolled format string [SHL], 45</w:t>
      </w:r>
    </w:p>
    <w:p w14:paraId="666750E6" w14:textId="77777777" w:rsidR="00067982" w:rsidRDefault="00067982">
      <w:pPr>
        <w:pStyle w:val="IndexHeading"/>
        <w:keepNext/>
        <w:tabs>
          <w:tab w:val="right" w:pos="4735"/>
        </w:tabs>
        <w:rPr>
          <w:rFonts w:cstheme="minorBidi"/>
          <w:b/>
          <w:bCs/>
          <w:noProof/>
        </w:rPr>
      </w:pPr>
      <w:r>
        <w:rPr>
          <w:noProof/>
        </w:rPr>
        <w:t xml:space="preserve"> </w:t>
      </w:r>
    </w:p>
    <w:p w14:paraId="249766A4" w14:textId="77777777" w:rsidR="00067982" w:rsidRDefault="00067982">
      <w:pPr>
        <w:pStyle w:val="Index1"/>
        <w:tabs>
          <w:tab w:val="right" w:pos="4735"/>
        </w:tabs>
        <w:rPr>
          <w:noProof/>
        </w:rPr>
      </w:pPr>
      <w:r w:rsidRPr="00E20DAF">
        <w:rPr>
          <w:rFonts w:ascii="Courier New" w:hAnsi="Courier New" w:cs="Courier New"/>
          <w:noProof/>
        </w:rPr>
        <w:t>rsize_t</w:t>
      </w:r>
      <w:r>
        <w:rPr>
          <w:noProof/>
        </w:rPr>
        <w:t>, 13</w:t>
      </w:r>
    </w:p>
    <w:p w14:paraId="5F49684F" w14:textId="77777777" w:rsidR="00067982" w:rsidRDefault="00067982">
      <w:pPr>
        <w:pStyle w:val="IndexHeading"/>
        <w:keepNext/>
        <w:tabs>
          <w:tab w:val="right" w:pos="4735"/>
        </w:tabs>
        <w:rPr>
          <w:rFonts w:cstheme="minorBidi"/>
          <w:b/>
          <w:bCs/>
          <w:noProof/>
        </w:rPr>
      </w:pPr>
      <w:r>
        <w:rPr>
          <w:noProof/>
        </w:rPr>
        <w:t xml:space="preserve"> </w:t>
      </w:r>
    </w:p>
    <w:p w14:paraId="1E338A86" w14:textId="77777777" w:rsidR="00067982" w:rsidRDefault="00067982">
      <w:pPr>
        <w:pStyle w:val="Index1"/>
        <w:tabs>
          <w:tab w:val="right" w:pos="4735"/>
        </w:tabs>
        <w:rPr>
          <w:noProof/>
        </w:rPr>
      </w:pPr>
      <w:r>
        <w:rPr>
          <w:noProof/>
        </w:rPr>
        <w:t>SHL – Uncontrolledformat string, 45</w:t>
      </w:r>
    </w:p>
    <w:p w14:paraId="3A55F8C4" w14:textId="77777777" w:rsidR="00067982" w:rsidRDefault="00067982">
      <w:pPr>
        <w:pStyle w:val="Index1"/>
        <w:tabs>
          <w:tab w:val="right" w:pos="4735"/>
        </w:tabs>
        <w:rPr>
          <w:noProof/>
        </w:rPr>
      </w:pPr>
      <w:r w:rsidRPr="00E20DAF">
        <w:rPr>
          <w:rFonts w:ascii="Courier New" w:hAnsi="Courier New" w:cs="Courier New"/>
          <w:bCs/>
          <w:noProof/>
        </w:rPr>
        <w:t>size_t</w:t>
      </w:r>
      <w:r>
        <w:rPr>
          <w:noProof/>
        </w:rPr>
        <w:t>, 13</w:t>
      </w:r>
    </w:p>
    <w:p w14:paraId="244B728D" w14:textId="77777777" w:rsidR="00067982" w:rsidRDefault="00067982" w:rsidP="00FD2327">
      <w:pPr>
        <w:pStyle w:val="Bibliography1"/>
        <w:rPr>
          <w:noProof/>
        </w:rPr>
        <w:sectPr w:rsidR="00067982" w:rsidSect="005F1BE6">
          <w:type w:val="continuous"/>
          <w:pgSz w:w="11909" w:h="16834" w:code="9"/>
          <w:pgMar w:top="792" w:right="734" w:bottom="821" w:left="821" w:header="706" w:footer="576" w:gutter="144"/>
          <w:pgNumType w:start="1"/>
          <w:cols w:num="2" w:space="720"/>
          <w:titlePg/>
          <w:docGrid w:linePitch="272"/>
        </w:sectPr>
      </w:pPr>
    </w:p>
    <w:p w14:paraId="14C10E3A" w14:textId="77777777" w:rsidR="00346841" w:rsidRPr="00FB65C1" w:rsidRDefault="003E6398" w:rsidP="008216A8">
      <w:pPr>
        <w:pStyle w:val="Bibliography1"/>
      </w:pPr>
      <w:r>
        <w:fldChar w:fldCharType="end"/>
      </w:r>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8" w:author="Clive Pygott" w:date="2018-01-27T17:23:00Z" w:initials="CP">
    <w:p w14:paraId="71701CA9" w14:textId="3833A45A" w:rsidR="00083D82" w:rsidRDefault="00083D82">
      <w:pPr>
        <w:pStyle w:val="CommentText"/>
      </w:pPr>
      <w:r>
        <w:rPr>
          <w:rStyle w:val="CommentReference"/>
        </w:rPr>
        <w:annotationRef/>
      </w:r>
      <w:r>
        <w:t>Changed during meeting 52</w:t>
      </w:r>
    </w:p>
  </w:comment>
  <w:comment w:id="153" w:author="Clive Pygott" w:date="2018-01-27T17:24:00Z" w:initials="CP">
    <w:p w14:paraId="0CE2E874" w14:textId="14A62E5C" w:rsidR="00083D82" w:rsidRDefault="00083D82">
      <w:pPr>
        <w:pStyle w:val="CommentText"/>
      </w:pPr>
      <w:r>
        <w:rPr>
          <w:rStyle w:val="CommentReference"/>
        </w:rPr>
        <w:annotationRef/>
      </w:r>
      <w:r>
        <w:t>Changed during meeting 52</w:t>
      </w:r>
    </w:p>
  </w:comment>
  <w:comment w:id="279" w:author="Clive Pygott" w:date="2018-01-27T17:32:00Z" w:initials="CP">
    <w:p w14:paraId="58C0A0D9" w14:textId="4972F6DD" w:rsidR="00083D82" w:rsidRDefault="00083D82">
      <w:pPr>
        <w:pStyle w:val="CommentText"/>
      </w:pPr>
      <w:r>
        <w:rPr>
          <w:rStyle w:val="CommentReference"/>
        </w:rPr>
        <w:annotationRef/>
      </w:r>
      <w:r>
        <w:rPr>
          <w:rStyle w:val="CommentReference"/>
        </w:rPr>
        <w:annotationRef/>
      </w:r>
      <w:r>
        <w:t>Changed during meeting 52</w:t>
      </w:r>
    </w:p>
  </w:comment>
  <w:comment w:id="309" w:author="Clive Pygott" w:date="2018-01-27T17:33:00Z" w:initials="CP">
    <w:p w14:paraId="4EB5755B" w14:textId="2A276C19" w:rsidR="00083D82" w:rsidRDefault="00083D82">
      <w:pPr>
        <w:pStyle w:val="CommentText"/>
      </w:pPr>
      <w:r>
        <w:rPr>
          <w:rStyle w:val="CommentReference"/>
        </w:rPr>
        <w:annotationRef/>
      </w:r>
      <w:r>
        <w:rPr>
          <w:rStyle w:val="CommentReference"/>
        </w:rPr>
        <w:annotationRef/>
      </w:r>
      <w:r>
        <w:t>Changed during meeting 52</w:t>
      </w:r>
    </w:p>
  </w:comment>
  <w:comment w:id="335" w:author="Clive Pygott" w:date="2018-01-27T17:35:00Z" w:initials="CP">
    <w:p w14:paraId="548783BF" w14:textId="39A8E8C8" w:rsidR="00083D82" w:rsidRDefault="00083D82">
      <w:pPr>
        <w:pStyle w:val="CommentText"/>
      </w:pPr>
      <w:r>
        <w:rPr>
          <w:rStyle w:val="CommentReference"/>
        </w:rPr>
        <w:annotationRef/>
      </w:r>
      <w:r>
        <w:rPr>
          <w:rStyle w:val="CommentReference"/>
        </w:rPr>
        <w:annotationRef/>
      </w:r>
      <w:r>
        <w:t>Changed during meeting 52</w:t>
      </w:r>
    </w:p>
  </w:comment>
  <w:comment w:id="367" w:author="Clive Pygott" w:date="2018-01-27T17:37:00Z" w:initials="CP">
    <w:p w14:paraId="40218C52" w14:textId="2D21A3CF" w:rsidR="00083D82" w:rsidRDefault="00083D82">
      <w:pPr>
        <w:pStyle w:val="CommentText"/>
      </w:pPr>
      <w:r>
        <w:rPr>
          <w:rStyle w:val="CommentReference"/>
        </w:rPr>
        <w:annotationRef/>
      </w:r>
      <w:r>
        <w:rPr>
          <w:rStyle w:val="CommentReference"/>
        </w:rPr>
        <w:annotationRef/>
      </w:r>
      <w:r>
        <w:t>Changed during meeting 52</w:t>
      </w:r>
    </w:p>
  </w:comment>
  <w:comment w:id="509" w:author="Clive Pygott" w:date="2018-01-27T17:41:00Z" w:initials="CP">
    <w:p w14:paraId="7417EB24" w14:textId="6EB19B04" w:rsidR="00083D82" w:rsidRDefault="00083D82">
      <w:pPr>
        <w:pStyle w:val="CommentText"/>
      </w:pPr>
      <w:r>
        <w:rPr>
          <w:rStyle w:val="CommentReference"/>
        </w:rPr>
        <w:annotationRef/>
      </w:r>
      <w:r>
        <w:rPr>
          <w:rStyle w:val="CommentReference"/>
        </w:rPr>
        <w:annotationRef/>
      </w:r>
      <w:r>
        <w:t>Changed during meeting 52</w:t>
      </w:r>
    </w:p>
  </w:comment>
  <w:comment w:id="599" w:author="Clive Pygott" w:date="2018-01-27T17:44:00Z" w:initials="CP">
    <w:p w14:paraId="2658C788" w14:textId="1E0279AB" w:rsidR="00083D82" w:rsidRDefault="00083D82">
      <w:pPr>
        <w:pStyle w:val="CommentText"/>
      </w:pPr>
      <w:r>
        <w:rPr>
          <w:rStyle w:val="CommentReference"/>
        </w:rPr>
        <w:annotationRef/>
      </w:r>
      <w:r>
        <w:t>Moved from 6.31.2. during meeting 52</w:t>
      </w:r>
    </w:p>
  </w:comment>
  <w:comment w:id="905" w:author="Clive Pygott" w:date="2018-01-27T17:56:00Z" w:initials="CP">
    <w:p w14:paraId="5A47D85A" w14:textId="17BF9E2F" w:rsidR="00083D82" w:rsidRDefault="00083D82">
      <w:pPr>
        <w:pStyle w:val="CommentText"/>
      </w:pPr>
      <w:r>
        <w:rPr>
          <w:rStyle w:val="CommentReference"/>
        </w:rPr>
        <w:annotationRef/>
      </w:r>
      <w:r>
        <w:t>Changed during meeting 52</w:t>
      </w:r>
    </w:p>
  </w:comment>
  <w:comment w:id="928" w:author="Clive Pygott" w:date="2018-03-19T19:22:00Z" w:initials="CP">
    <w:p w14:paraId="58C06335" w14:textId="77777777" w:rsidR="00083D82" w:rsidRDefault="00083D82">
      <w:pPr>
        <w:pStyle w:val="CommentText"/>
      </w:pPr>
      <w:r>
        <w:rPr>
          <w:rStyle w:val="CommentReference"/>
        </w:rPr>
        <w:annotationRef/>
      </w:r>
      <w:r>
        <w:t xml:space="preserve">Why did we use such a complex expression here? </w:t>
      </w:r>
    </w:p>
    <w:p w14:paraId="43FFEB42" w14:textId="634F9915" w:rsidR="00083D82" w:rsidRDefault="00083D82">
      <w:pPr>
        <w:pStyle w:val="CommentText"/>
      </w:pPr>
      <w:r>
        <w:t>The issue is equally demonstrated by   x = 5*x;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701CA9" w15:done="0"/>
  <w15:commentEx w15:paraId="0CE2E874" w15:done="0"/>
  <w15:commentEx w15:paraId="58C0A0D9" w15:done="0"/>
  <w15:commentEx w15:paraId="4EB5755B" w15:done="0"/>
  <w15:commentEx w15:paraId="548783BF" w15:done="0"/>
  <w15:commentEx w15:paraId="40218C52" w15:done="0"/>
  <w15:commentEx w15:paraId="7417EB24" w15:done="0"/>
  <w15:commentEx w15:paraId="2658C788" w15:done="0"/>
  <w15:commentEx w15:paraId="5A47D85A" w15:done="0"/>
  <w15:commentEx w15:paraId="43FFEB4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701CA9" w16cid:durableId="1E173417"/>
  <w16cid:commentId w16cid:paraId="0CE2E874" w16cid:durableId="1E17345F"/>
  <w16cid:commentId w16cid:paraId="58C0A0D9" w16cid:durableId="1E173621"/>
  <w16cid:commentId w16cid:paraId="4EB5755B" w16cid:durableId="1E173674"/>
  <w16cid:commentId w16cid:paraId="548783BF" w16cid:durableId="1E1736F4"/>
  <w16cid:commentId w16cid:paraId="40218C52" w16cid:durableId="1E17373E"/>
  <w16cid:commentId w16cid:paraId="7417EB24" w16cid:durableId="1E173858"/>
  <w16cid:commentId w16cid:paraId="2658C788" w16cid:durableId="1E1738F8"/>
  <w16cid:commentId w16cid:paraId="5A47D85A" w16cid:durableId="1E173BCE"/>
  <w16cid:commentId w16cid:paraId="43FFEB42" w16cid:durableId="1E5A8C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68F88" w14:textId="77777777" w:rsidR="00B55C9E" w:rsidRDefault="00B55C9E">
      <w:r>
        <w:separator/>
      </w:r>
    </w:p>
  </w:endnote>
  <w:endnote w:type="continuationSeparator" w:id="0">
    <w:p w14:paraId="7F9651A5" w14:textId="77777777" w:rsidR="00B55C9E" w:rsidRDefault="00B55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Courier">
    <w:altName w:val="Courier New"/>
    <w:panose1 w:val="02070409020205020404"/>
    <w:charset w:val="00"/>
    <w:family w:val="roman"/>
    <w:pitch w:val="fixed"/>
    <w:sig w:usb0="00000003" w:usb1="00000000" w:usb2="00000000" w:usb3="00000000" w:csb0="00000001" w:csb1="00000000"/>
  </w:font>
  <w:font w:name="ArialMT">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83D82" w14:paraId="6173FDD1" w14:textId="77777777">
      <w:trPr>
        <w:cantSplit/>
        <w:jc w:val="center"/>
      </w:trPr>
      <w:tc>
        <w:tcPr>
          <w:tcW w:w="4876" w:type="dxa"/>
          <w:tcBorders>
            <w:top w:val="nil"/>
            <w:left w:val="nil"/>
            <w:bottom w:val="nil"/>
            <w:right w:val="nil"/>
          </w:tcBorders>
        </w:tcPr>
        <w:p w14:paraId="29486D26" w14:textId="2ADA5303" w:rsidR="00083D82" w:rsidRDefault="00083D82">
          <w:pPr>
            <w:pStyle w:val="Footer"/>
            <w:spacing w:before="540"/>
          </w:pPr>
          <w:r>
            <w:fldChar w:fldCharType="begin"/>
          </w:r>
          <w:r>
            <w:instrText xml:space="preserve">\PAGE \* ROMAN \* LOWER \* CHARFORMAT </w:instrText>
          </w:r>
          <w:r>
            <w:fldChar w:fldCharType="separate"/>
          </w:r>
          <w:r>
            <w:rPr>
              <w:noProof/>
            </w:rPr>
            <w:t>ii</w:t>
          </w:r>
          <w:r>
            <w:rPr>
              <w:noProof/>
            </w:rPr>
            <w:fldChar w:fldCharType="end"/>
          </w:r>
        </w:p>
      </w:tc>
      <w:tc>
        <w:tcPr>
          <w:tcW w:w="4876" w:type="dxa"/>
          <w:tcBorders>
            <w:top w:val="nil"/>
            <w:left w:val="nil"/>
            <w:bottom w:val="nil"/>
            <w:right w:val="nil"/>
          </w:tcBorders>
        </w:tcPr>
        <w:p w14:paraId="5A90009A" w14:textId="609764D0" w:rsidR="00083D82" w:rsidRDefault="00083D82">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083D82" w:rsidRDefault="00083D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83D82" w14:paraId="656E61E1" w14:textId="77777777">
      <w:trPr>
        <w:cantSplit/>
        <w:jc w:val="center"/>
      </w:trPr>
      <w:tc>
        <w:tcPr>
          <w:tcW w:w="4876" w:type="dxa"/>
          <w:tcBorders>
            <w:top w:val="nil"/>
            <w:left w:val="nil"/>
            <w:bottom w:val="nil"/>
            <w:right w:val="nil"/>
          </w:tcBorders>
        </w:tcPr>
        <w:p w14:paraId="79ABF3EA" w14:textId="2B03719B" w:rsidR="00083D82" w:rsidRDefault="00083D82">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083D82" w:rsidRDefault="00083D82">
          <w:pPr>
            <w:pStyle w:val="Footer"/>
            <w:spacing w:before="540"/>
            <w:jc w:val="right"/>
          </w:pPr>
          <w:r>
            <w:fldChar w:fldCharType="begin"/>
          </w:r>
          <w:r>
            <w:instrText xml:space="preserve">\PAGE \* ROMAN \* LOWER \* CHARFORMAT </w:instrText>
          </w:r>
          <w:r>
            <w:fldChar w:fldCharType="separate"/>
          </w:r>
          <w:r>
            <w:rPr>
              <w:noProof/>
            </w:rPr>
            <w:t>iii</w:t>
          </w:r>
          <w:r>
            <w:rPr>
              <w:noProof/>
            </w:rPr>
            <w:fldChar w:fldCharType="end"/>
          </w:r>
        </w:p>
      </w:tc>
    </w:tr>
  </w:tbl>
  <w:p w14:paraId="56ADE594" w14:textId="77777777" w:rsidR="00083D82" w:rsidRDefault="00083D8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83D82" w14:paraId="166F4B03" w14:textId="77777777">
      <w:trPr>
        <w:cantSplit/>
        <w:jc w:val="center"/>
      </w:trPr>
      <w:tc>
        <w:tcPr>
          <w:tcW w:w="4876" w:type="dxa"/>
          <w:tcBorders>
            <w:top w:val="nil"/>
            <w:left w:val="nil"/>
            <w:bottom w:val="nil"/>
            <w:right w:val="nil"/>
          </w:tcBorders>
        </w:tcPr>
        <w:p w14:paraId="25B42DE1" w14:textId="15E55C22" w:rsidR="00083D82" w:rsidRDefault="00083D82">
          <w:pPr>
            <w:pStyle w:val="Footer"/>
            <w:spacing w:before="540"/>
            <w:rPr>
              <w:b/>
              <w:bCs/>
            </w:rPr>
          </w:pPr>
          <w:r>
            <w:rPr>
              <w:b/>
              <w:bCs/>
            </w:rPr>
            <w:fldChar w:fldCharType="begin"/>
          </w:r>
          <w:r>
            <w:rPr>
              <w:b/>
              <w:bCs/>
            </w:rPr>
            <w:instrText xml:space="preserve">PAGE \* ARABIC \* CHARFORMAT </w:instrText>
          </w:r>
          <w:r>
            <w:rPr>
              <w:b/>
              <w:bCs/>
            </w:rPr>
            <w:fldChar w:fldCharType="separate"/>
          </w:r>
          <w:r>
            <w:rPr>
              <w:b/>
              <w:bCs/>
              <w:noProof/>
            </w:rPr>
            <w:t>36</w:t>
          </w:r>
          <w:r>
            <w:rPr>
              <w:b/>
              <w:bCs/>
            </w:rPr>
            <w:fldChar w:fldCharType="end"/>
          </w:r>
        </w:p>
      </w:tc>
      <w:tc>
        <w:tcPr>
          <w:tcW w:w="4876" w:type="dxa"/>
          <w:tcBorders>
            <w:top w:val="nil"/>
            <w:left w:val="nil"/>
            <w:bottom w:val="nil"/>
            <w:right w:val="nil"/>
          </w:tcBorders>
        </w:tcPr>
        <w:p w14:paraId="0C50E509" w14:textId="6E27646D" w:rsidR="00083D82" w:rsidRDefault="00083D82">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083D82" w:rsidRDefault="00083D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083D82" w14:paraId="5936A545" w14:textId="77777777">
      <w:trPr>
        <w:cantSplit/>
      </w:trPr>
      <w:tc>
        <w:tcPr>
          <w:tcW w:w="4876" w:type="dxa"/>
          <w:tcBorders>
            <w:top w:val="nil"/>
            <w:left w:val="nil"/>
            <w:bottom w:val="nil"/>
            <w:right w:val="nil"/>
          </w:tcBorders>
        </w:tcPr>
        <w:p w14:paraId="4EC71C38" w14:textId="7844A41A" w:rsidR="00083D82" w:rsidRDefault="00083D82">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083D82" w:rsidRDefault="00083D82">
          <w:pPr>
            <w:pStyle w:val="Footer"/>
            <w:spacing w:before="540"/>
            <w:jc w:val="right"/>
            <w:rPr>
              <w:b/>
              <w:bCs/>
            </w:rPr>
          </w:pPr>
          <w:r>
            <w:rPr>
              <w:b/>
              <w:bCs/>
            </w:rPr>
            <w:fldChar w:fldCharType="begin"/>
          </w:r>
          <w:r>
            <w:rPr>
              <w:b/>
              <w:bCs/>
            </w:rPr>
            <w:instrText xml:space="preserve">PAGE \* ARABIC \* CHARFORMAT </w:instrText>
          </w:r>
          <w:r>
            <w:rPr>
              <w:b/>
              <w:bCs/>
            </w:rPr>
            <w:fldChar w:fldCharType="separate"/>
          </w:r>
          <w:r>
            <w:rPr>
              <w:b/>
              <w:bCs/>
              <w:noProof/>
            </w:rPr>
            <w:t>35</w:t>
          </w:r>
          <w:r>
            <w:rPr>
              <w:b/>
              <w:bCs/>
            </w:rPr>
            <w:fldChar w:fldCharType="end"/>
          </w:r>
        </w:p>
      </w:tc>
    </w:tr>
  </w:tbl>
  <w:p w14:paraId="206F1B3D" w14:textId="77777777" w:rsidR="00083D82" w:rsidRDefault="00083D82">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083D82" w14:paraId="249F8B97" w14:textId="77777777">
      <w:trPr>
        <w:cantSplit/>
        <w:jc w:val="center"/>
      </w:trPr>
      <w:tc>
        <w:tcPr>
          <w:tcW w:w="4876" w:type="dxa"/>
          <w:tcBorders>
            <w:top w:val="nil"/>
            <w:left w:val="nil"/>
            <w:bottom w:val="nil"/>
            <w:right w:val="nil"/>
          </w:tcBorders>
        </w:tcPr>
        <w:p w14:paraId="2EA122EF" w14:textId="7C58790B" w:rsidR="00083D82" w:rsidRDefault="00083D82">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083D82" w:rsidRDefault="00083D82"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Pr>
              <w:b/>
              <w:bCs/>
              <w:noProof/>
            </w:rPr>
            <w:t>1</w:t>
          </w:r>
          <w:r>
            <w:rPr>
              <w:b/>
              <w:bCs/>
            </w:rPr>
            <w:fldChar w:fldCharType="end"/>
          </w:r>
        </w:p>
      </w:tc>
    </w:tr>
  </w:tbl>
  <w:p w14:paraId="17BAD6A1" w14:textId="77777777" w:rsidR="00083D82" w:rsidRDefault="00083D8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C3ED7" w14:textId="77777777" w:rsidR="00B55C9E" w:rsidRDefault="00B55C9E">
      <w:r>
        <w:separator/>
      </w:r>
    </w:p>
  </w:footnote>
  <w:footnote w:type="continuationSeparator" w:id="0">
    <w:p w14:paraId="371B9465" w14:textId="77777777" w:rsidR="00B55C9E" w:rsidRDefault="00B55C9E">
      <w:r>
        <w:continuationSeparator/>
      </w:r>
    </w:p>
  </w:footnote>
  <w:footnote w:id="1">
    <w:p w14:paraId="34D4DA3F" w14:textId="77777777" w:rsidR="00083D82" w:rsidRPr="009603AC" w:rsidRDefault="00083D82"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2AD90BDB" w:rsidR="00083D82" w:rsidRPr="003B289D" w:rsidRDefault="00083D82" w:rsidP="003B289D">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3">
    <w:p w14:paraId="1D037425" w14:textId="6F6C5372" w:rsidR="00083D82" w:rsidRPr="00F13E02" w:rsidRDefault="00083D82" w:rsidP="00F13E02">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4">
    <w:p w14:paraId="216FF6DD" w14:textId="04A4DBE8" w:rsidR="00083D82" w:rsidRPr="00871528" w:rsidRDefault="00083D82" w:rsidP="00871528">
      <w:pPr>
        <w:pStyle w:val="FootnoteText"/>
        <w:ind w:left="284" w:hanging="284"/>
      </w:pPr>
      <w:r>
        <w:rPr>
          <w:rStyle w:val="FootnoteReference"/>
        </w:rPr>
        <w:footnoteRef/>
      </w:r>
      <w:r>
        <w:t xml:space="preserve"> </w:t>
      </w:r>
      <w:r>
        <w:tab/>
        <w:t>See comments on the correct use of Annex K functions in 6.8.1 Buffer boundary violation [HCB]</w:t>
      </w:r>
    </w:p>
  </w:footnote>
  <w:footnote w:id="5">
    <w:p w14:paraId="6928D5DD" w14:textId="57858D1A" w:rsidR="00083D82" w:rsidRPr="002D29A9" w:rsidRDefault="00083D82">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6">
    <w:p w14:paraId="043675CE" w14:textId="4317F6FD" w:rsidR="00083D82" w:rsidRPr="00D470CB" w:rsidRDefault="00083D82">
      <w:pPr>
        <w:pStyle w:val="FootnoteText"/>
        <w:rPr>
          <w:lang w:val="en-GB"/>
        </w:rPr>
      </w:pPr>
      <w:ins w:id="664" w:author="Clive Pygott" w:date="2018-01-31T19:09:00Z">
        <w:r>
          <w:rPr>
            <w:rStyle w:val="FootnoteReference"/>
          </w:rPr>
          <w:footnoteRef/>
        </w:r>
        <w:r>
          <w:t xml:space="preserve"> </w:t>
        </w:r>
        <w:r>
          <w:rPr>
            <w:lang w:val="en-GB"/>
          </w:rPr>
          <w:t xml:space="preserve">For example because the function is defined </w:t>
        </w:r>
      </w:ins>
      <w:ins w:id="665" w:author="Clive Pygott" w:date="2018-01-31T19:10:00Z">
        <w:r>
          <w:rPr>
            <w:lang w:val="en-GB"/>
          </w:rPr>
          <w:t>in a different translation unit, or there is mutual recursion between two (or more) functions.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F4C12" w14:textId="7E85CB34" w:rsidR="00083D82" w:rsidRPr="00BD083E" w:rsidRDefault="00083D82" w:rsidP="00AA3801">
    <w:pPr>
      <w:pStyle w:val="Header"/>
      <w:tabs>
        <w:tab w:val="left" w:pos="6090"/>
      </w:tabs>
      <w:rPr>
        <w:color w:val="000000"/>
      </w:rPr>
    </w:pPr>
    <w:r>
      <w:rPr>
        <w:color w:val="000000"/>
      </w:rPr>
      <w:t>WG 23/N 07</w:t>
    </w:r>
    <w:ins w:id="15" w:author="Clive Pygott" w:date="2018-01-27T18:16:00Z">
      <w:r>
        <w:rPr>
          <w:color w:val="000000"/>
        </w:rPr>
        <w:t>7</w:t>
      </w:r>
    </w:ins>
    <w:ins w:id="16" w:author="Clive Pygott" w:date="2018-03-22T19:20:00Z">
      <w:r>
        <w:rPr>
          <w:color w:val="000000"/>
        </w:rPr>
        <w:t>9</w:t>
      </w:r>
    </w:ins>
    <w:del w:id="17" w:author="Clive Pygott" w:date="2018-01-27T18:16:00Z">
      <w:r w:rsidDel="00B219D9">
        <w:rPr>
          <w:color w:val="000000"/>
        </w:rPr>
        <w:delText>40</w:delText>
      </w:r>
    </w:del>
    <w:r>
      <w:rPr>
        <w:color w:val="00000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B6484" w14:textId="7406900D" w:rsidR="00083D82" w:rsidRDefault="00083D82" w:rsidP="002D21CE">
    <w:pPr>
      <w:pStyle w:val="Header"/>
      <w:jc w:val="center"/>
      <w:rPr>
        <w:color w:val="000000"/>
      </w:rPr>
    </w:pPr>
    <w:sdt>
      <w:sdtPr>
        <w:rPr>
          <w:color w:val="000000"/>
        </w:rPr>
        <w:id w:val="1169292668"/>
        <w:docPartObj>
          <w:docPartGallery w:val="Watermarks"/>
          <w:docPartUnique/>
        </w:docPartObj>
      </w:sdtPr>
      <w:sdtContent>
        <w:r>
          <w:rPr>
            <w:noProof/>
            <w:color w:val="000000"/>
            <w:lang w:eastAsia="zh-TW"/>
          </w:rPr>
          <w:pict w14:anchorId="4972C3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 xml:space="preserve">Baseline Edition </w:t>
    </w:r>
    <w:r>
      <w:rPr>
        <w:color w:val="000000"/>
      </w:rPr>
      <w:tab/>
      <w:t>TR 24772</w:t>
    </w:r>
    <w:r w:rsidRPr="00076C3F">
      <w:rPr>
        <w:color w:val="000000"/>
      </w:rPr>
      <w:t>–</w:t>
    </w:r>
    <w:r w:rsidRPr="009C224F">
      <w:rPr>
        <w:color w:val="00000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FF82" w14:textId="1AE509E2" w:rsidR="00083D82" w:rsidRDefault="00083D82">
    <w:pPr>
      <w:pStyle w:val="Header"/>
    </w:pPr>
    <w:r>
      <w:t>WG 23/N07</w:t>
    </w:r>
    <w:ins w:id="974" w:author="Clive Pygott" w:date="2018-01-27T18:17:00Z">
      <w:r>
        <w:t>7</w:t>
      </w:r>
    </w:ins>
    <w:ins w:id="975" w:author="Clive Pygott" w:date="2018-03-22T19:20:00Z">
      <w:r>
        <w:t>9</w:t>
      </w:r>
    </w:ins>
    <w:del w:id="976" w:author="Clive Pygott" w:date="2018-01-27T18:17:00Z">
      <w:r w:rsidDel="00B219D9">
        <w:delText>40</w:delText>
      </w:r>
    </w:del>
    <w:r>
      <w:ptab w:relativeTo="margin" w:alignment="center" w:leader="none"/>
    </w:r>
    <w:r>
      <w:ptab w:relativeTo="margin" w:alignment="right" w:leader="none"/>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C7E2" w14:textId="77777777" w:rsidR="00083D82" w:rsidRDefault="00083D8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083D82"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083D82" w:rsidRPr="00BD083E" w:rsidRDefault="00083D82">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083D82" w:rsidRPr="00BD083E" w:rsidRDefault="00083D82">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083D82" w:rsidRDefault="00083D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15:restartNumberingAfterBreak="0">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15:restartNumberingAfterBreak="0">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15:restartNumberingAfterBreak="0">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15:restartNumberingAfterBreak="0">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15:restartNumberingAfterBreak="0">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15:restartNumberingAfterBreak="0">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15:restartNumberingAfterBreak="0">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live Pygott">
    <w15:presenceInfo w15:providerId="Windows Live" w15:userId="ed4b63a22cab8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141"/>
    <w:rsid w:val="0002161D"/>
    <w:rsid w:val="0002309C"/>
    <w:rsid w:val="00023DB5"/>
    <w:rsid w:val="000246F9"/>
    <w:rsid w:val="00024700"/>
    <w:rsid w:val="000252BD"/>
    <w:rsid w:val="000258A6"/>
    <w:rsid w:val="00026C6C"/>
    <w:rsid w:val="00026CB8"/>
    <w:rsid w:val="00026D7F"/>
    <w:rsid w:val="00026DDD"/>
    <w:rsid w:val="00030BE8"/>
    <w:rsid w:val="00030D3C"/>
    <w:rsid w:val="000318FB"/>
    <w:rsid w:val="000326A7"/>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525B"/>
    <w:rsid w:val="0005545F"/>
    <w:rsid w:val="00056179"/>
    <w:rsid w:val="000566ED"/>
    <w:rsid w:val="00056F9E"/>
    <w:rsid w:val="00060BDA"/>
    <w:rsid w:val="00061360"/>
    <w:rsid w:val="00061370"/>
    <w:rsid w:val="000618D5"/>
    <w:rsid w:val="00062773"/>
    <w:rsid w:val="00063CF5"/>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D2D"/>
    <w:rsid w:val="00093AB7"/>
    <w:rsid w:val="00093D25"/>
    <w:rsid w:val="000942EF"/>
    <w:rsid w:val="000946A2"/>
    <w:rsid w:val="00094ABE"/>
    <w:rsid w:val="00094CAD"/>
    <w:rsid w:val="00095E92"/>
    <w:rsid w:val="00096ACD"/>
    <w:rsid w:val="00096CA1"/>
    <w:rsid w:val="000A0271"/>
    <w:rsid w:val="000A1BDB"/>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109"/>
    <w:rsid w:val="0011799A"/>
    <w:rsid w:val="00121CDC"/>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8C9"/>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4BBD"/>
    <w:rsid w:val="0016561C"/>
    <w:rsid w:val="00165E0E"/>
    <w:rsid w:val="001668C8"/>
    <w:rsid w:val="00166A68"/>
    <w:rsid w:val="00166EE5"/>
    <w:rsid w:val="00167CA6"/>
    <w:rsid w:val="001701FD"/>
    <w:rsid w:val="00170AA0"/>
    <w:rsid w:val="0017114E"/>
    <w:rsid w:val="00172608"/>
    <w:rsid w:val="001741E0"/>
    <w:rsid w:val="001745E0"/>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49AA"/>
    <w:rsid w:val="001C5CCB"/>
    <w:rsid w:val="001D02E2"/>
    <w:rsid w:val="001D0D46"/>
    <w:rsid w:val="001D190D"/>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FE8"/>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3E7D"/>
    <w:rsid w:val="0023476A"/>
    <w:rsid w:val="00234EC1"/>
    <w:rsid w:val="00235CC8"/>
    <w:rsid w:val="002370E4"/>
    <w:rsid w:val="002403A9"/>
    <w:rsid w:val="00240E5E"/>
    <w:rsid w:val="00241451"/>
    <w:rsid w:val="0024455B"/>
    <w:rsid w:val="002449AC"/>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830"/>
    <w:rsid w:val="0028196D"/>
    <w:rsid w:val="00281CAB"/>
    <w:rsid w:val="0028272B"/>
    <w:rsid w:val="00283FAB"/>
    <w:rsid w:val="002846EC"/>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A7C"/>
    <w:rsid w:val="002F065D"/>
    <w:rsid w:val="002F2EB1"/>
    <w:rsid w:val="002F414A"/>
    <w:rsid w:val="002F5D90"/>
    <w:rsid w:val="002F7356"/>
    <w:rsid w:val="002F7CB6"/>
    <w:rsid w:val="00302E3B"/>
    <w:rsid w:val="00307700"/>
    <w:rsid w:val="00307D1A"/>
    <w:rsid w:val="00307E92"/>
    <w:rsid w:val="00311644"/>
    <w:rsid w:val="003143F9"/>
    <w:rsid w:val="00315556"/>
    <w:rsid w:val="0031580E"/>
    <w:rsid w:val="0031642E"/>
    <w:rsid w:val="00316617"/>
    <w:rsid w:val="003177B3"/>
    <w:rsid w:val="00320604"/>
    <w:rsid w:val="003251AB"/>
    <w:rsid w:val="0032650C"/>
    <w:rsid w:val="003265AD"/>
    <w:rsid w:val="003265FD"/>
    <w:rsid w:val="0033108D"/>
    <w:rsid w:val="003313C3"/>
    <w:rsid w:val="003341E2"/>
    <w:rsid w:val="003352A6"/>
    <w:rsid w:val="00335AE6"/>
    <w:rsid w:val="00336437"/>
    <w:rsid w:val="003366E0"/>
    <w:rsid w:val="003366EE"/>
    <w:rsid w:val="00336A34"/>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36A8"/>
    <w:rsid w:val="00394363"/>
    <w:rsid w:val="0039475D"/>
    <w:rsid w:val="00394BAD"/>
    <w:rsid w:val="0039504D"/>
    <w:rsid w:val="00396CCF"/>
    <w:rsid w:val="00397D4F"/>
    <w:rsid w:val="003A054D"/>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5515"/>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5B32"/>
    <w:rsid w:val="00456F40"/>
    <w:rsid w:val="00457C0A"/>
    <w:rsid w:val="00457DC6"/>
    <w:rsid w:val="004604CB"/>
    <w:rsid w:val="00460588"/>
    <w:rsid w:val="00462FD6"/>
    <w:rsid w:val="00464B02"/>
    <w:rsid w:val="004651C3"/>
    <w:rsid w:val="00466D60"/>
    <w:rsid w:val="00470200"/>
    <w:rsid w:val="00474172"/>
    <w:rsid w:val="004744E4"/>
    <w:rsid w:val="0047685D"/>
    <w:rsid w:val="0047697B"/>
    <w:rsid w:val="00480790"/>
    <w:rsid w:val="00480D56"/>
    <w:rsid w:val="00481663"/>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23EE"/>
    <w:rsid w:val="004A242D"/>
    <w:rsid w:val="004A30A2"/>
    <w:rsid w:val="004A40BD"/>
    <w:rsid w:val="004A4999"/>
    <w:rsid w:val="004A651B"/>
    <w:rsid w:val="004A6D60"/>
    <w:rsid w:val="004B07F7"/>
    <w:rsid w:val="004B0CE0"/>
    <w:rsid w:val="004B20FE"/>
    <w:rsid w:val="004B25C1"/>
    <w:rsid w:val="004B2DA3"/>
    <w:rsid w:val="004B3BF5"/>
    <w:rsid w:val="004B4C61"/>
    <w:rsid w:val="004B782F"/>
    <w:rsid w:val="004B7DA3"/>
    <w:rsid w:val="004C173A"/>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307C1"/>
    <w:rsid w:val="00530FBE"/>
    <w:rsid w:val="0053299D"/>
    <w:rsid w:val="00533A97"/>
    <w:rsid w:val="005345D8"/>
    <w:rsid w:val="00534E18"/>
    <w:rsid w:val="00536300"/>
    <w:rsid w:val="0054290D"/>
    <w:rsid w:val="005431BE"/>
    <w:rsid w:val="00544DF3"/>
    <w:rsid w:val="00545B1A"/>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6B88"/>
    <w:rsid w:val="00586BD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C7E"/>
    <w:rsid w:val="005C235D"/>
    <w:rsid w:val="005C4C89"/>
    <w:rsid w:val="005C4EF5"/>
    <w:rsid w:val="005C54AA"/>
    <w:rsid w:val="005C5B11"/>
    <w:rsid w:val="005C6FA0"/>
    <w:rsid w:val="005C72E2"/>
    <w:rsid w:val="005C74EC"/>
    <w:rsid w:val="005D2054"/>
    <w:rsid w:val="005D5E4B"/>
    <w:rsid w:val="005D5FF3"/>
    <w:rsid w:val="005D7F42"/>
    <w:rsid w:val="005E14DD"/>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70307"/>
    <w:rsid w:val="00670808"/>
    <w:rsid w:val="0067081E"/>
    <w:rsid w:val="00670CCF"/>
    <w:rsid w:val="0067250E"/>
    <w:rsid w:val="00672B41"/>
    <w:rsid w:val="0067367E"/>
    <w:rsid w:val="00675793"/>
    <w:rsid w:val="006766A3"/>
    <w:rsid w:val="0067743F"/>
    <w:rsid w:val="00680735"/>
    <w:rsid w:val="0068198C"/>
    <w:rsid w:val="00681D13"/>
    <w:rsid w:val="00683050"/>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E043E"/>
    <w:rsid w:val="006E0C32"/>
    <w:rsid w:val="006E1DE1"/>
    <w:rsid w:val="006E2BE0"/>
    <w:rsid w:val="006E2D24"/>
    <w:rsid w:val="006E3AEA"/>
    <w:rsid w:val="006E45FC"/>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44EF"/>
    <w:rsid w:val="0071576E"/>
    <w:rsid w:val="0071700A"/>
    <w:rsid w:val="00717AD5"/>
    <w:rsid w:val="00717B99"/>
    <w:rsid w:val="00720906"/>
    <w:rsid w:val="0072229D"/>
    <w:rsid w:val="007227C7"/>
    <w:rsid w:val="00722C55"/>
    <w:rsid w:val="0072569E"/>
    <w:rsid w:val="00725810"/>
    <w:rsid w:val="007259AD"/>
    <w:rsid w:val="00727344"/>
    <w:rsid w:val="00730663"/>
    <w:rsid w:val="00731DD1"/>
    <w:rsid w:val="00734588"/>
    <w:rsid w:val="00735540"/>
    <w:rsid w:val="00736A1C"/>
    <w:rsid w:val="0073737A"/>
    <w:rsid w:val="00737DBE"/>
    <w:rsid w:val="00741C0D"/>
    <w:rsid w:val="00742A76"/>
    <w:rsid w:val="00743E20"/>
    <w:rsid w:val="00744001"/>
    <w:rsid w:val="0074592F"/>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38A4"/>
    <w:rsid w:val="00794FF9"/>
    <w:rsid w:val="00796C24"/>
    <w:rsid w:val="00796EEF"/>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CCF"/>
    <w:rsid w:val="007B70EB"/>
    <w:rsid w:val="007B7BF1"/>
    <w:rsid w:val="007B7FAF"/>
    <w:rsid w:val="007C066D"/>
    <w:rsid w:val="007C1EC0"/>
    <w:rsid w:val="007C21FB"/>
    <w:rsid w:val="007C64CA"/>
    <w:rsid w:val="007C6897"/>
    <w:rsid w:val="007C74E5"/>
    <w:rsid w:val="007C7CD4"/>
    <w:rsid w:val="007D0851"/>
    <w:rsid w:val="007D14E9"/>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5A59"/>
    <w:rsid w:val="0080798A"/>
    <w:rsid w:val="008118BC"/>
    <w:rsid w:val="0081208A"/>
    <w:rsid w:val="008151B8"/>
    <w:rsid w:val="00815D08"/>
    <w:rsid w:val="00816051"/>
    <w:rsid w:val="00816F5A"/>
    <w:rsid w:val="00820AD1"/>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192"/>
    <w:rsid w:val="008D1226"/>
    <w:rsid w:val="008D14F4"/>
    <w:rsid w:val="008D1806"/>
    <w:rsid w:val="008D2F22"/>
    <w:rsid w:val="008D368D"/>
    <w:rsid w:val="008D6576"/>
    <w:rsid w:val="008D69B1"/>
    <w:rsid w:val="008D6D4D"/>
    <w:rsid w:val="008E0257"/>
    <w:rsid w:val="008E115B"/>
    <w:rsid w:val="008E3006"/>
    <w:rsid w:val="008E373B"/>
    <w:rsid w:val="008E3C27"/>
    <w:rsid w:val="008E476C"/>
    <w:rsid w:val="008E4ADF"/>
    <w:rsid w:val="008E6526"/>
    <w:rsid w:val="008F02C1"/>
    <w:rsid w:val="008F213C"/>
    <w:rsid w:val="008F2F13"/>
    <w:rsid w:val="008F3899"/>
    <w:rsid w:val="008F39DF"/>
    <w:rsid w:val="008F490B"/>
    <w:rsid w:val="008F5844"/>
    <w:rsid w:val="008F5D9C"/>
    <w:rsid w:val="008F641A"/>
    <w:rsid w:val="008F65C6"/>
    <w:rsid w:val="00900224"/>
    <w:rsid w:val="0090120B"/>
    <w:rsid w:val="00901B24"/>
    <w:rsid w:val="0090215F"/>
    <w:rsid w:val="00902343"/>
    <w:rsid w:val="00902E2D"/>
    <w:rsid w:val="00903463"/>
    <w:rsid w:val="0090374C"/>
    <w:rsid w:val="00903BDD"/>
    <w:rsid w:val="00904F4A"/>
    <w:rsid w:val="00905D03"/>
    <w:rsid w:val="00906243"/>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B8D"/>
    <w:rsid w:val="009603AC"/>
    <w:rsid w:val="00960D2D"/>
    <w:rsid w:val="00961AB7"/>
    <w:rsid w:val="00961BAF"/>
    <w:rsid w:val="00961FB7"/>
    <w:rsid w:val="00962401"/>
    <w:rsid w:val="0096483F"/>
    <w:rsid w:val="00964EED"/>
    <w:rsid w:val="0096557B"/>
    <w:rsid w:val="00965BC6"/>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47A8"/>
    <w:rsid w:val="00985040"/>
    <w:rsid w:val="00985E35"/>
    <w:rsid w:val="00990D32"/>
    <w:rsid w:val="009936CF"/>
    <w:rsid w:val="009953D1"/>
    <w:rsid w:val="009962DD"/>
    <w:rsid w:val="00996570"/>
    <w:rsid w:val="009A00E5"/>
    <w:rsid w:val="009A1E54"/>
    <w:rsid w:val="009A25FA"/>
    <w:rsid w:val="009A2E14"/>
    <w:rsid w:val="009A3088"/>
    <w:rsid w:val="009A557D"/>
    <w:rsid w:val="009A6581"/>
    <w:rsid w:val="009A7878"/>
    <w:rsid w:val="009A7937"/>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340B"/>
    <w:rsid w:val="00A23903"/>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E1EED"/>
    <w:rsid w:val="00AE2507"/>
    <w:rsid w:val="00AE47A2"/>
    <w:rsid w:val="00AE50FC"/>
    <w:rsid w:val="00AE5431"/>
    <w:rsid w:val="00AE7149"/>
    <w:rsid w:val="00AE7EDD"/>
    <w:rsid w:val="00AF15F9"/>
    <w:rsid w:val="00AF205F"/>
    <w:rsid w:val="00AF2E24"/>
    <w:rsid w:val="00AF3A10"/>
    <w:rsid w:val="00AF4AA3"/>
    <w:rsid w:val="00AF4B13"/>
    <w:rsid w:val="00AF6187"/>
    <w:rsid w:val="00AF62C9"/>
    <w:rsid w:val="00AF6EC4"/>
    <w:rsid w:val="00AF6F54"/>
    <w:rsid w:val="00AF7A66"/>
    <w:rsid w:val="00B00789"/>
    <w:rsid w:val="00B007CA"/>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44D4"/>
    <w:rsid w:val="00B34914"/>
    <w:rsid w:val="00B34B8F"/>
    <w:rsid w:val="00B35625"/>
    <w:rsid w:val="00B35647"/>
    <w:rsid w:val="00B367FF"/>
    <w:rsid w:val="00B37000"/>
    <w:rsid w:val="00B40A7D"/>
    <w:rsid w:val="00B41504"/>
    <w:rsid w:val="00B42BF3"/>
    <w:rsid w:val="00B42E74"/>
    <w:rsid w:val="00B43160"/>
    <w:rsid w:val="00B44F58"/>
    <w:rsid w:val="00B46CD1"/>
    <w:rsid w:val="00B47294"/>
    <w:rsid w:val="00B50ED2"/>
    <w:rsid w:val="00B527D2"/>
    <w:rsid w:val="00B53106"/>
    <w:rsid w:val="00B54FBE"/>
    <w:rsid w:val="00B559C4"/>
    <w:rsid w:val="00B55C9E"/>
    <w:rsid w:val="00B5701D"/>
    <w:rsid w:val="00B574E2"/>
    <w:rsid w:val="00B61CC1"/>
    <w:rsid w:val="00B6475C"/>
    <w:rsid w:val="00B65263"/>
    <w:rsid w:val="00B65984"/>
    <w:rsid w:val="00B67DE7"/>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60FD"/>
    <w:rsid w:val="00C809DF"/>
    <w:rsid w:val="00C856BE"/>
    <w:rsid w:val="00C8665E"/>
    <w:rsid w:val="00C86F74"/>
    <w:rsid w:val="00C90CDB"/>
    <w:rsid w:val="00C91164"/>
    <w:rsid w:val="00C91587"/>
    <w:rsid w:val="00C9180A"/>
    <w:rsid w:val="00C9223E"/>
    <w:rsid w:val="00C93585"/>
    <w:rsid w:val="00C942E7"/>
    <w:rsid w:val="00C964DC"/>
    <w:rsid w:val="00C97118"/>
    <w:rsid w:val="00C97C2B"/>
    <w:rsid w:val="00CA12EB"/>
    <w:rsid w:val="00CA19B2"/>
    <w:rsid w:val="00CA1B66"/>
    <w:rsid w:val="00CA1CA1"/>
    <w:rsid w:val="00CA28AB"/>
    <w:rsid w:val="00CA3F1F"/>
    <w:rsid w:val="00CA546A"/>
    <w:rsid w:val="00CA5CD7"/>
    <w:rsid w:val="00CB1929"/>
    <w:rsid w:val="00CB1C14"/>
    <w:rsid w:val="00CB1F39"/>
    <w:rsid w:val="00CB36B0"/>
    <w:rsid w:val="00CB3BA6"/>
    <w:rsid w:val="00CB57E4"/>
    <w:rsid w:val="00CB5F80"/>
    <w:rsid w:val="00CB695B"/>
    <w:rsid w:val="00CB73BF"/>
    <w:rsid w:val="00CB7571"/>
    <w:rsid w:val="00CC086D"/>
    <w:rsid w:val="00CC096B"/>
    <w:rsid w:val="00CC0A0C"/>
    <w:rsid w:val="00CC0E7C"/>
    <w:rsid w:val="00CC120C"/>
    <w:rsid w:val="00CC3590"/>
    <w:rsid w:val="00CC3880"/>
    <w:rsid w:val="00CC4390"/>
    <w:rsid w:val="00CC4646"/>
    <w:rsid w:val="00CC4EB5"/>
    <w:rsid w:val="00CD0C5A"/>
    <w:rsid w:val="00CD1384"/>
    <w:rsid w:val="00CD18EB"/>
    <w:rsid w:val="00CD1B7E"/>
    <w:rsid w:val="00CD1D4E"/>
    <w:rsid w:val="00CD25CF"/>
    <w:rsid w:val="00CD3228"/>
    <w:rsid w:val="00CD5C60"/>
    <w:rsid w:val="00CD5D13"/>
    <w:rsid w:val="00CD6649"/>
    <w:rsid w:val="00CD6A7E"/>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32CE"/>
    <w:rsid w:val="00D33EE7"/>
    <w:rsid w:val="00D3436B"/>
    <w:rsid w:val="00D377C5"/>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CAF"/>
    <w:rsid w:val="00E04967"/>
    <w:rsid w:val="00E050D3"/>
    <w:rsid w:val="00E06693"/>
    <w:rsid w:val="00E06A07"/>
    <w:rsid w:val="00E07350"/>
    <w:rsid w:val="00E1107F"/>
    <w:rsid w:val="00E11D8D"/>
    <w:rsid w:val="00E12819"/>
    <w:rsid w:val="00E1401B"/>
    <w:rsid w:val="00E177BB"/>
    <w:rsid w:val="00E17C11"/>
    <w:rsid w:val="00E20138"/>
    <w:rsid w:val="00E204EA"/>
    <w:rsid w:val="00E20BDC"/>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5700"/>
    <w:rsid w:val="00E7700A"/>
    <w:rsid w:val="00E77145"/>
    <w:rsid w:val="00E77503"/>
    <w:rsid w:val="00E77A13"/>
    <w:rsid w:val="00E80CE0"/>
    <w:rsid w:val="00E83B10"/>
    <w:rsid w:val="00E84790"/>
    <w:rsid w:val="00E8551C"/>
    <w:rsid w:val="00E900CD"/>
    <w:rsid w:val="00E908B4"/>
    <w:rsid w:val="00E91033"/>
    <w:rsid w:val="00E948D0"/>
    <w:rsid w:val="00E94A26"/>
    <w:rsid w:val="00EA3DAB"/>
    <w:rsid w:val="00EA453C"/>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753F"/>
    <w:rsid w:val="00F27763"/>
    <w:rsid w:val="00F302A7"/>
    <w:rsid w:val="00F30A12"/>
    <w:rsid w:val="00F30B70"/>
    <w:rsid w:val="00F33F51"/>
    <w:rsid w:val="00F3556C"/>
    <w:rsid w:val="00F357C7"/>
    <w:rsid w:val="00F358E0"/>
    <w:rsid w:val="00F358F4"/>
    <w:rsid w:val="00F362A4"/>
    <w:rsid w:val="00F41470"/>
    <w:rsid w:val="00F42992"/>
    <w:rsid w:val="00F441EE"/>
    <w:rsid w:val="00F44768"/>
    <w:rsid w:val="00F4553D"/>
    <w:rsid w:val="00F5046E"/>
    <w:rsid w:val="00F548FB"/>
    <w:rsid w:val="00F55C3F"/>
    <w:rsid w:val="00F55EBA"/>
    <w:rsid w:val="00F56137"/>
    <w:rsid w:val="00F56CA5"/>
    <w:rsid w:val="00F60484"/>
    <w:rsid w:val="00F62F0F"/>
    <w:rsid w:val="00F64E2D"/>
    <w:rsid w:val="00F65BF3"/>
    <w:rsid w:val="00F678A3"/>
    <w:rsid w:val="00F67981"/>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D0120"/>
    <w:rsid w:val="00FD01C0"/>
    <w:rsid w:val="00FD0B85"/>
    <w:rsid w:val="00FD1349"/>
    <w:rsid w:val="00FD1F54"/>
    <w:rsid w:val="00FD2324"/>
    <w:rsid w:val="00FD2327"/>
    <w:rsid w:val="00FD2466"/>
    <w:rsid w:val="00FD2835"/>
    <w:rsid w:val="00FD324A"/>
    <w:rsid w:val="00FD4672"/>
    <w:rsid w:val="00FD61D0"/>
    <w:rsid w:val="00FD7F0D"/>
    <w:rsid w:val="00FE13F7"/>
    <w:rsid w:val="00FE18BA"/>
    <w:rsid w:val="00FE2225"/>
    <w:rsid w:val="00FE289C"/>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3Deffects1">
    <w:name w:val="Table 3D effects 1"/>
    <w:basedOn w:val="TableNormal"/>
    <w:rsid w:val="00A12FC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cwe.mitre.org/"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cert.org/books/secure-codin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mbedded.com/1999/9907/9907feat2.htm"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microsoft.com/office/2016/09/relationships/commentsIds" Target="commentsIds.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76B76E45-3F6B-402F-864E-B1DA8C122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18045</Words>
  <Characters>102860</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120664</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Clive Pygott</cp:lastModifiedBy>
  <cp:revision>4</cp:revision>
  <cp:lastPrinted>2017-12-28T15:27:00Z</cp:lastPrinted>
  <dcterms:created xsi:type="dcterms:W3CDTF">2018-03-22T19:19:00Z</dcterms:created>
  <dcterms:modified xsi:type="dcterms:W3CDTF">2018-03-22T19:33:00Z</dcterms:modified>
</cp:coreProperties>
</file>