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4E8F2F0A" w14:textId="4D225702" w:rsidR="00A32382" w:rsidRPr="00BD083E" w:rsidRDefault="00A32382">
      <w:pPr>
        <w:pStyle w:val="zzCover"/>
        <w:rPr>
          <w:color w:val="auto"/>
          <w:sz w:val="52"/>
          <w:szCs w:val="52"/>
        </w:rPr>
      </w:pPr>
      <w:r w:rsidRPr="00BD083E">
        <w:rPr>
          <w:color w:val="auto"/>
        </w:rPr>
        <w:t>ISO</w:t>
      </w:r>
      <w:bookmarkStart w:id="0" w:name="SK_TCSeparator1"/>
      <w:r w:rsidRPr="00BD083E">
        <w:rPr>
          <w:color w:val="auto"/>
        </w:rPr>
        <w:t>/</w:t>
      </w:r>
      <w:bookmarkEnd w:id="0"/>
      <w:r w:rsidRPr="00BD083E">
        <w:rPr>
          <w:color w:val="auto"/>
        </w:rPr>
        <w:t>IEC JTC 1/SC 22 </w:t>
      </w:r>
      <w:r w:rsidR="004C1A33">
        <w:rPr>
          <w:color w:val="auto"/>
        </w:rPr>
        <w:t>N0789</w:t>
      </w:r>
    </w:p>
    <w:p w14:paraId="660C6FEB" w14:textId="5B573357"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5706BC">
        <w:rPr>
          <w:b w:val="0"/>
          <w:bCs w:val="0"/>
          <w:color w:val="auto"/>
          <w:sz w:val="20"/>
          <w:szCs w:val="20"/>
        </w:rPr>
        <w:t>201</w:t>
      </w:r>
      <w:r w:rsidR="001032F4">
        <w:rPr>
          <w:b w:val="0"/>
          <w:bCs w:val="0"/>
          <w:color w:val="auto"/>
          <w:sz w:val="20"/>
          <w:szCs w:val="20"/>
        </w:rPr>
        <w:t>8</w:t>
      </w:r>
      <w:r w:rsidR="00D41C83">
        <w:rPr>
          <w:b w:val="0"/>
          <w:bCs w:val="0"/>
          <w:color w:val="auto"/>
          <w:sz w:val="20"/>
          <w:szCs w:val="20"/>
        </w:rPr>
        <w:t>-</w:t>
      </w:r>
      <w:r w:rsidR="001032F4">
        <w:rPr>
          <w:b w:val="0"/>
          <w:bCs w:val="0"/>
          <w:color w:val="auto"/>
          <w:sz w:val="20"/>
          <w:szCs w:val="20"/>
        </w:rPr>
        <w:t>0</w:t>
      </w:r>
      <w:r w:rsidR="00FD4F38">
        <w:rPr>
          <w:b w:val="0"/>
          <w:bCs w:val="0"/>
          <w:color w:val="auto"/>
          <w:sz w:val="20"/>
          <w:szCs w:val="20"/>
        </w:rPr>
        <w:t>4-27</w:t>
      </w:r>
    </w:p>
    <w:p w14:paraId="062E69AF" w14:textId="77777777"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7273FC">
        <w:rPr>
          <w:b w:val="0"/>
          <w:bCs w:val="0"/>
          <w:color w:val="auto"/>
          <w:sz w:val="20"/>
          <w:szCs w:val="20"/>
        </w:rPr>
        <w:t>-</w:t>
      </w:r>
      <w:r w:rsidR="001E6557">
        <w:rPr>
          <w:b w:val="0"/>
          <w:bCs w:val="0"/>
          <w:color w:val="auto"/>
          <w:sz w:val="20"/>
          <w:szCs w:val="20"/>
        </w:rPr>
        <w:t>2</w:t>
      </w:r>
    </w:p>
    <w:p w14:paraId="3D9913D9" w14:textId="77777777" w:rsidR="008118BC" w:rsidRPr="00BD083E" w:rsidRDefault="008118BC">
      <w:pPr>
        <w:pStyle w:val="zzCover"/>
        <w:spacing w:before="220"/>
        <w:rPr>
          <w:color w:val="auto"/>
        </w:rPr>
      </w:pPr>
      <w:r>
        <w:rPr>
          <w:b w:val="0"/>
          <w:bCs w:val="0"/>
          <w:color w:val="auto"/>
          <w:sz w:val="20"/>
          <w:szCs w:val="20"/>
        </w:rPr>
        <w:t xml:space="preserve">Edition </w:t>
      </w:r>
      <w:r w:rsidR="007273FC">
        <w:rPr>
          <w:b w:val="0"/>
          <w:bCs w:val="0"/>
          <w:color w:val="auto"/>
          <w:sz w:val="20"/>
          <w:szCs w:val="20"/>
        </w:rPr>
        <w:t>1</w:t>
      </w:r>
    </w:p>
    <w:p w14:paraId="349B4B4B" w14:textId="77777777" w:rsidR="00A32382" w:rsidRPr="00BD083E" w:rsidRDefault="00A618A8">
      <w:pPr>
        <w:pStyle w:val="zzCover"/>
        <w:spacing w:before="220"/>
        <w:rPr>
          <w:b w:val="0"/>
          <w:bCs w:val="0"/>
          <w:color w:val="auto"/>
          <w:sz w:val="20"/>
          <w:szCs w:val="20"/>
        </w:rPr>
      </w:pPr>
      <w:r>
        <w:rPr>
          <w:b w:val="0"/>
          <w:bCs w:val="0"/>
          <w:color w:val="auto"/>
          <w:sz w:val="20"/>
          <w:szCs w:val="20"/>
        </w:rPr>
        <w:t>ISO/IEC JTC 1/SC 22/WG 23</w:t>
      </w:r>
    </w:p>
    <w:p w14:paraId="44A43F75" w14:textId="77777777" w:rsidR="00A32382" w:rsidRPr="00BD083E" w:rsidRDefault="00A32382">
      <w:pPr>
        <w:pStyle w:val="zzCover"/>
        <w:spacing w:after="2000"/>
        <w:rPr>
          <w:b w:val="0"/>
          <w:bCs w:val="0"/>
          <w:color w:val="auto"/>
        </w:rPr>
      </w:pPr>
      <w:bookmarkStart w:id="1" w:name="CVP_Secretariat_Location"/>
      <w:r w:rsidRPr="00BD083E">
        <w:rPr>
          <w:b w:val="0"/>
          <w:bCs w:val="0"/>
          <w:color w:val="auto"/>
          <w:sz w:val="20"/>
          <w:szCs w:val="20"/>
        </w:rPr>
        <w:t>Secretariat</w:t>
      </w:r>
      <w:bookmarkEnd w:id="1"/>
      <w:r w:rsidRPr="00BD083E">
        <w:rPr>
          <w:b w:val="0"/>
          <w:bCs w:val="0"/>
          <w:color w:val="auto"/>
          <w:sz w:val="20"/>
          <w:szCs w:val="20"/>
        </w:rPr>
        <w:t>: ANSI</w:t>
      </w:r>
    </w:p>
    <w:p w14:paraId="6C2342B8" w14:textId="42922BD9"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7273FC">
        <w:rPr>
          <w:sz w:val="28"/>
          <w:szCs w:val="28"/>
        </w:rPr>
        <w:t xml:space="preserve"> – </w:t>
      </w:r>
      <w:r w:rsidR="004A58D5">
        <w:rPr>
          <w:sz w:val="28"/>
          <w:szCs w:val="28"/>
        </w:rPr>
        <w:t>Part 2</w:t>
      </w:r>
      <w:r w:rsidR="004C1A33">
        <w:rPr>
          <w:sz w:val="28"/>
          <w:szCs w:val="28"/>
        </w:rPr>
        <w:t>:</w:t>
      </w:r>
      <w:r w:rsidR="004A58D5">
        <w:rPr>
          <w:sz w:val="28"/>
          <w:szCs w:val="28"/>
        </w:rPr>
        <w:t xml:space="preserve"> </w:t>
      </w:r>
      <w:r w:rsidR="001E6557">
        <w:rPr>
          <w:sz w:val="28"/>
          <w:szCs w:val="28"/>
        </w:rPr>
        <w:t>Vulnerability descriptions for</w:t>
      </w:r>
      <w:r w:rsidR="007273FC">
        <w:rPr>
          <w:sz w:val="28"/>
          <w:szCs w:val="28"/>
        </w:rPr>
        <w:t xml:space="preserve"> the programming language Ada </w:t>
      </w:r>
    </w:p>
    <w:p w14:paraId="1FC3772B" w14:textId="77777777" w:rsidR="00A32382" w:rsidRPr="00BD083E" w:rsidRDefault="00A32382" w:rsidP="00A32382">
      <w:pPr>
        <w:pStyle w:val="Bibliography1"/>
      </w:pPr>
    </w:p>
    <w:p w14:paraId="28BF7CDF"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55263F17"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374F4B85"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7810F1F3"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3D1EDFCE"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647CA44C" w14:textId="77777777" w:rsidR="00A32382" w:rsidRPr="00BD083E" w:rsidRDefault="00A32382">
      <w:pPr>
        <w:rPr>
          <w:i/>
          <w:iCs/>
        </w:rPr>
      </w:pPr>
      <w:proofErr w:type="spellStart"/>
      <w:r w:rsidRPr="00BD083E">
        <w:rPr>
          <w:i/>
          <w:iCs/>
        </w:rPr>
        <w:t>Élément</w:t>
      </w:r>
      <w:proofErr w:type="spellEnd"/>
      <w:r w:rsidRPr="00BD083E">
        <w:rPr>
          <w:i/>
          <w:iCs/>
        </w:rPr>
        <w:t xml:space="preserve"> </w:t>
      </w:r>
      <w:proofErr w:type="spellStart"/>
      <w:r w:rsidRPr="00BD083E">
        <w:rPr>
          <w:i/>
          <w:iCs/>
        </w:rPr>
        <w:t>introductif</w:t>
      </w:r>
      <w:proofErr w:type="spellEnd"/>
      <w:r w:rsidRPr="00BD083E">
        <w:rPr>
          <w:i/>
          <w:iCs/>
        </w:rPr>
        <w:t xml:space="preserve"> — </w:t>
      </w:r>
      <w:proofErr w:type="spellStart"/>
      <w:r w:rsidRPr="00BD083E">
        <w:rPr>
          <w:i/>
          <w:iCs/>
        </w:rPr>
        <w:t>Élément</w:t>
      </w:r>
      <w:proofErr w:type="spellEnd"/>
      <w:r w:rsidRPr="00BD083E">
        <w:rPr>
          <w:i/>
          <w:iCs/>
        </w:rPr>
        <w:t xml:space="preserve"> principal — </w:t>
      </w:r>
      <w:proofErr w:type="spellStart"/>
      <w:r w:rsidRPr="00BD083E">
        <w:rPr>
          <w:i/>
          <w:iCs/>
        </w:rPr>
        <w:t>Partie</w:t>
      </w:r>
      <w:proofErr w:type="spellEnd"/>
      <w:r w:rsidRPr="00BD083E">
        <w:rPr>
          <w:i/>
          <w:iCs/>
        </w:rPr>
        <w:t xml:space="preserve"> n: </w:t>
      </w:r>
      <w:proofErr w:type="spellStart"/>
      <w:r w:rsidRPr="00BD083E">
        <w:rPr>
          <w:i/>
          <w:iCs/>
        </w:rPr>
        <w:t>Titre</w:t>
      </w:r>
      <w:proofErr w:type="spellEnd"/>
      <w:r w:rsidRPr="00BD083E">
        <w:rPr>
          <w:i/>
          <w:iCs/>
        </w:rPr>
        <w:t xml:space="preserve"> de la </w:t>
      </w:r>
      <w:proofErr w:type="spellStart"/>
      <w:r w:rsidRPr="00BD083E">
        <w:rPr>
          <w:i/>
          <w:iCs/>
        </w:rPr>
        <w:t>partie</w:t>
      </w:r>
      <w:proofErr w:type="spellEnd"/>
    </w:p>
    <w:p w14:paraId="1CB7D5DF" w14:textId="77777777" w:rsidR="00A32382" w:rsidRPr="00BD083E" w:rsidRDefault="00A32382">
      <w:pPr>
        <w:pStyle w:val="zzCover"/>
        <w:jc w:val="left"/>
        <w:rPr>
          <w:b w:val="0"/>
          <w:bCs w:val="0"/>
          <w:color w:val="auto"/>
          <w:sz w:val="20"/>
          <w:szCs w:val="20"/>
        </w:rPr>
      </w:pPr>
    </w:p>
    <w:p w14:paraId="539492D1"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05D14EB8"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49C5A6CF"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3E9D355B" w14:textId="77777777" w:rsidR="00FF003F" w:rsidRDefault="00FF003F">
      <w:r>
        <w:br w:type="page"/>
      </w:r>
    </w:p>
    <w:p w14:paraId="3014BBF3" w14:textId="77777777" w:rsidR="00A32382" w:rsidRPr="00BD083E" w:rsidRDefault="00A32382"/>
    <w:p w14:paraId="267B3597"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5FC3B34D"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1C27BD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4D1501E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39F5DF7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2889CF9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49EC952A"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14233B89"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26AFB0FE"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3D25B8E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6B33F57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sdt>
      <w:sdtPr>
        <w:rPr>
          <w:b w:val="0"/>
          <w:bCs w:val="0"/>
          <w:sz w:val="22"/>
          <w:szCs w:val="22"/>
        </w:rPr>
        <w:id w:val="109810032"/>
        <w:docPartObj>
          <w:docPartGallery w:val="Table of Contents"/>
          <w:docPartUnique/>
        </w:docPartObj>
      </w:sdtPr>
      <w:sdtContent>
        <w:p w14:paraId="435DF914" w14:textId="77777777" w:rsidR="00017A66" w:rsidRDefault="00A14AE2" w:rsidP="00017A66">
          <w:pPr>
            <w:pStyle w:val="zzContents"/>
            <w:tabs>
              <w:tab w:val="right" w:pos="9752"/>
            </w:tabs>
          </w:pPr>
          <w:r>
            <w:t>Contents</w:t>
          </w:r>
        </w:p>
        <w:p w14:paraId="07295C7F" w14:textId="77777777" w:rsidR="00F128DF" w:rsidRDefault="003C44DE">
          <w:pPr>
            <w:pStyle w:val="TOC1"/>
            <w:rPr>
              <w:b w:val="0"/>
              <w:bCs w:val="0"/>
            </w:rPr>
          </w:pPr>
          <w:r>
            <w:fldChar w:fldCharType="begin"/>
          </w:r>
          <w:r w:rsidR="00A14AE2">
            <w:instrText xml:space="preserve"> TOC \o "1-3" \h \z \u </w:instrText>
          </w:r>
          <w:r>
            <w:fldChar w:fldCharType="separate"/>
          </w:r>
          <w:hyperlink w:anchor="_Toc508618945" w:history="1">
            <w:r w:rsidR="00F128DF" w:rsidRPr="00820FF3">
              <w:rPr>
                <w:rStyle w:val="Hyperlink"/>
              </w:rPr>
              <w:t>Foreword</w:t>
            </w:r>
            <w:r w:rsidR="00F128DF">
              <w:rPr>
                <w:webHidden/>
              </w:rPr>
              <w:tab/>
            </w:r>
            <w:r w:rsidR="00F128DF">
              <w:rPr>
                <w:webHidden/>
              </w:rPr>
              <w:fldChar w:fldCharType="begin"/>
            </w:r>
            <w:r w:rsidR="00F128DF">
              <w:rPr>
                <w:webHidden/>
              </w:rPr>
              <w:instrText xml:space="preserve"> PAGEREF _Toc508618945 \h </w:instrText>
            </w:r>
            <w:r w:rsidR="00F128DF">
              <w:rPr>
                <w:webHidden/>
              </w:rPr>
            </w:r>
            <w:r w:rsidR="00F128DF">
              <w:rPr>
                <w:webHidden/>
              </w:rPr>
              <w:fldChar w:fldCharType="separate"/>
            </w:r>
            <w:r w:rsidR="003B31DD">
              <w:rPr>
                <w:webHidden/>
              </w:rPr>
              <w:t>11</w:t>
            </w:r>
            <w:r w:rsidR="00F128DF">
              <w:rPr>
                <w:webHidden/>
              </w:rPr>
              <w:fldChar w:fldCharType="end"/>
            </w:r>
          </w:hyperlink>
        </w:p>
        <w:p w14:paraId="58CE1AA6" w14:textId="77777777" w:rsidR="00F128DF" w:rsidRDefault="00F128DF">
          <w:pPr>
            <w:pStyle w:val="TOC1"/>
            <w:rPr>
              <w:b w:val="0"/>
              <w:bCs w:val="0"/>
            </w:rPr>
          </w:pPr>
          <w:hyperlink w:anchor="_Toc508618946" w:history="1">
            <w:r w:rsidRPr="00820FF3">
              <w:rPr>
                <w:rStyle w:val="Hyperlink"/>
              </w:rPr>
              <w:t>Introduction</w:t>
            </w:r>
            <w:r>
              <w:rPr>
                <w:webHidden/>
              </w:rPr>
              <w:tab/>
            </w:r>
            <w:r>
              <w:rPr>
                <w:webHidden/>
              </w:rPr>
              <w:fldChar w:fldCharType="begin"/>
            </w:r>
            <w:r>
              <w:rPr>
                <w:webHidden/>
              </w:rPr>
              <w:instrText xml:space="preserve"> PAGEREF _Toc508618946 \h </w:instrText>
            </w:r>
            <w:r>
              <w:rPr>
                <w:webHidden/>
              </w:rPr>
            </w:r>
            <w:r>
              <w:rPr>
                <w:webHidden/>
              </w:rPr>
              <w:fldChar w:fldCharType="separate"/>
            </w:r>
            <w:r w:rsidR="003B31DD">
              <w:rPr>
                <w:webHidden/>
              </w:rPr>
              <w:t>12</w:t>
            </w:r>
            <w:r>
              <w:rPr>
                <w:webHidden/>
              </w:rPr>
              <w:fldChar w:fldCharType="end"/>
            </w:r>
          </w:hyperlink>
        </w:p>
        <w:p w14:paraId="75E13A14" w14:textId="77777777" w:rsidR="00F128DF" w:rsidRDefault="00F128DF">
          <w:pPr>
            <w:pStyle w:val="TOC1"/>
            <w:rPr>
              <w:b w:val="0"/>
              <w:bCs w:val="0"/>
            </w:rPr>
          </w:pPr>
          <w:hyperlink w:anchor="_Toc508618947" w:history="1">
            <w:r w:rsidRPr="00820FF3">
              <w:rPr>
                <w:rStyle w:val="Hyperlink"/>
              </w:rPr>
              <w:t>1. Scope</w:t>
            </w:r>
            <w:r>
              <w:rPr>
                <w:webHidden/>
              </w:rPr>
              <w:tab/>
            </w:r>
            <w:r>
              <w:rPr>
                <w:webHidden/>
              </w:rPr>
              <w:fldChar w:fldCharType="begin"/>
            </w:r>
            <w:r>
              <w:rPr>
                <w:webHidden/>
              </w:rPr>
              <w:instrText xml:space="preserve"> PAGEREF _Toc508618947 \h </w:instrText>
            </w:r>
            <w:r>
              <w:rPr>
                <w:webHidden/>
              </w:rPr>
            </w:r>
            <w:r>
              <w:rPr>
                <w:webHidden/>
              </w:rPr>
              <w:fldChar w:fldCharType="separate"/>
            </w:r>
            <w:r w:rsidR="003B31DD">
              <w:rPr>
                <w:webHidden/>
              </w:rPr>
              <w:t>13</w:t>
            </w:r>
            <w:r>
              <w:rPr>
                <w:webHidden/>
              </w:rPr>
              <w:fldChar w:fldCharType="end"/>
            </w:r>
          </w:hyperlink>
        </w:p>
        <w:p w14:paraId="5C7E010F" w14:textId="77777777" w:rsidR="00F128DF" w:rsidRDefault="00F128DF">
          <w:pPr>
            <w:pStyle w:val="TOC1"/>
            <w:rPr>
              <w:b w:val="0"/>
              <w:bCs w:val="0"/>
            </w:rPr>
          </w:pPr>
          <w:hyperlink w:anchor="_Toc508618948" w:history="1">
            <w:r w:rsidRPr="00820FF3">
              <w:rPr>
                <w:rStyle w:val="Hyperlink"/>
              </w:rPr>
              <w:t>2. Normative references</w:t>
            </w:r>
            <w:r>
              <w:rPr>
                <w:webHidden/>
              </w:rPr>
              <w:tab/>
            </w:r>
            <w:r>
              <w:rPr>
                <w:webHidden/>
              </w:rPr>
              <w:fldChar w:fldCharType="begin"/>
            </w:r>
            <w:r>
              <w:rPr>
                <w:webHidden/>
              </w:rPr>
              <w:instrText xml:space="preserve"> PAGEREF _Toc508618948 \h </w:instrText>
            </w:r>
            <w:r>
              <w:rPr>
                <w:webHidden/>
              </w:rPr>
            </w:r>
            <w:r>
              <w:rPr>
                <w:webHidden/>
              </w:rPr>
              <w:fldChar w:fldCharType="separate"/>
            </w:r>
            <w:r w:rsidR="003B31DD">
              <w:rPr>
                <w:webHidden/>
              </w:rPr>
              <w:t>13</w:t>
            </w:r>
            <w:r>
              <w:rPr>
                <w:webHidden/>
              </w:rPr>
              <w:fldChar w:fldCharType="end"/>
            </w:r>
          </w:hyperlink>
        </w:p>
        <w:p w14:paraId="68FB7696" w14:textId="77777777" w:rsidR="00F128DF" w:rsidRDefault="00F128DF">
          <w:pPr>
            <w:pStyle w:val="TOC1"/>
            <w:rPr>
              <w:b w:val="0"/>
              <w:bCs w:val="0"/>
            </w:rPr>
          </w:pPr>
          <w:hyperlink w:anchor="_Toc508618949" w:history="1">
            <w:r w:rsidRPr="00820FF3">
              <w:rPr>
                <w:rStyle w:val="Hyperlink"/>
              </w:rPr>
              <w:t>3. Terms and definitions, symbols and conventions</w:t>
            </w:r>
            <w:r>
              <w:rPr>
                <w:webHidden/>
              </w:rPr>
              <w:tab/>
            </w:r>
            <w:r>
              <w:rPr>
                <w:webHidden/>
              </w:rPr>
              <w:fldChar w:fldCharType="begin"/>
            </w:r>
            <w:r>
              <w:rPr>
                <w:webHidden/>
              </w:rPr>
              <w:instrText xml:space="preserve"> PAGEREF _Toc508618949 \h </w:instrText>
            </w:r>
            <w:r>
              <w:rPr>
                <w:webHidden/>
              </w:rPr>
            </w:r>
            <w:r>
              <w:rPr>
                <w:webHidden/>
              </w:rPr>
              <w:fldChar w:fldCharType="separate"/>
            </w:r>
            <w:r w:rsidR="003B31DD">
              <w:rPr>
                <w:webHidden/>
              </w:rPr>
              <w:t>13</w:t>
            </w:r>
            <w:r>
              <w:rPr>
                <w:webHidden/>
              </w:rPr>
              <w:fldChar w:fldCharType="end"/>
            </w:r>
          </w:hyperlink>
        </w:p>
        <w:p w14:paraId="1201460A" w14:textId="77777777" w:rsidR="00F128DF" w:rsidRDefault="00F128DF">
          <w:pPr>
            <w:pStyle w:val="TOC2"/>
            <w:rPr>
              <w:b w:val="0"/>
              <w:bCs w:val="0"/>
            </w:rPr>
          </w:pPr>
          <w:hyperlink w:anchor="_Toc508618950" w:history="1">
            <w:r w:rsidRPr="00820FF3">
              <w:rPr>
                <w:rStyle w:val="Hyperlink"/>
              </w:rPr>
              <w:t>3.1 Terms and definitions</w:t>
            </w:r>
            <w:r>
              <w:rPr>
                <w:webHidden/>
              </w:rPr>
              <w:tab/>
            </w:r>
            <w:r>
              <w:rPr>
                <w:webHidden/>
              </w:rPr>
              <w:fldChar w:fldCharType="begin"/>
            </w:r>
            <w:r>
              <w:rPr>
                <w:webHidden/>
              </w:rPr>
              <w:instrText xml:space="preserve"> PAGEREF _Toc508618950 \h </w:instrText>
            </w:r>
            <w:r>
              <w:rPr>
                <w:webHidden/>
              </w:rPr>
            </w:r>
            <w:r>
              <w:rPr>
                <w:webHidden/>
              </w:rPr>
              <w:fldChar w:fldCharType="separate"/>
            </w:r>
            <w:r w:rsidR="003B31DD">
              <w:rPr>
                <w:webHidden/>
              </w:rPr>
              <w:t>13</w:t>
            </w:r>
            <w:r>
              <w:rPr>
                <w:webHidden/>
              </w:rPr>
              <w:fldChar w:fldCharType="end"/>
            </w:r>
          </w:hyperlink>
        </w:p>
        <w:p w14:paraId="55E8B689" w14:textId="77777777" w:rsidR="00F128DF" w:rsidRDefault="00F128DF">
          <w:pPr>
            <w:pStyle w:val="TOC1"/>
            <w:rPr>
              <w:b w:val="0"/>
              <w:bCs w:val="0"/>
            </w:rPr>
          </w:pPr>
          <w:hyperlink w:anchor="_Toc508618951" w:history="1">
            <w:r w:rsidRPr="00820FF3">
              <w:rPr>
                <w:rStyle w:val="Hyperlink"/>
              </w:rPr>
              <w:t>4 Language concepts</w:t>
            </w:r>
            <w:r>
              <w:rPr>
                <w:webHidden/>
              </w:rPr>
              <w:tab/>
            </w:r>
            <w:r>
              <w:rPr>
                <w:webHidden/>
              </w:rPr>
              <w:fldChar w:fldCharType="begin"/>
            </w:r>
            <w:r>
              <w:rPr>
                <w:webHidden/>
              </w:rPr>
              <w:instrText xml:space="preserve"> PAGEREF _Toc508618951 \h </w:instrText>
            </w:r>
            <w:r>
              <w:rPr>
                <w:webHidden/>
              </w:rPr>
            </w:r>
            <w:r>
              <w:rPr>
                <w:webHidden/>
              </w:rPr>
              <w:fldChar w:fldCharType="separate"/>
            </w:r>
            <w:r w:rsidR="003B31DD">
              <w:rPr>
                <w:webHidden/>
              </w:rPr>
              <w:t>16</w:t>
            </w:r>
            <w:r>
              <w:rPr>
                <w:webHidden/>
              </w:rPr>
              <w:fldChar w:fldCharType="end"/>
            </w:r>
          </w:hyperlink>
        </w:p>
        <w:p w14:paraId="5BAF9BDB" w14:textId="77777777" w:rsidR="00F128DF" w:rsidRDefault="00F128DF">
          <w:pPr>
            <w:pStyle w:val="TOC1"/>
            <w:rPr>
              <w:b w:val="0"/>
              <w:bCs w:val="0"/>
            </w:rPr>
          </w:pPr>
          <w:hyperlink w:anchor="_Toc508618952" w:history="1">
            <w:r w:rsidRPr="00820FF3">
              <w:rPr>
                <w:rStyle w:val="Hyperlink"/>
              </w:rPr>
              <w:t>5 General guidance for Ada</w:t>
            </w:r>
            <w:r>
              <w:rPr>
                <w:webHidden/>
              </w:rPr>
              <w:tab/>
            </w:r>
            <w:r>
              <w:rPr>
                <w:webHidden/>
              </w:rPr>
              <w:fldChar w:fldCharType="begin"/>
            </w:r>
            <w:r>
              <w:rPr>
                <w:webHidden/>
              </w:rPr>
              <w:instrText xml:space="preserve"> PAGEREF _Toc508618952 \h </w:instrText>
            </w:r>
            <w:r>
              <w:rPr>
                <w:webHidden/>
              </w:rPr>
            </w:r>
            <w:r>
              <w:rPr>
                <w:webHidden/>
              </w:rPr>
              <w:fldChar w:fldCharType="separate"/>
            </w:r>
            <w:r w:rsidR="003B31DD">
              <w:rPr>
                <w:webHidden/>
              </w:rPr>
              <w:t>19</w:t>
            </w:r>
            <w:r>
              <w:rPr>
                <w:webHidden/>
              </w:rPr>
              <w:fldChar w:fldCharType="end"/>
            </w:r>
          </w:hyperlink>
        </w:p>
        <w:p w14:paraId="7AFB0496" w14:textId="77777777" w:rsidR="00F128DF" w:rsidRDefault="00F128DF">
          <w:pPr>
            <w:pStyle w:val="TOC2"/>
            <w:rPr>
              <w:b w:val="0"/>
              <w:bCs w:val="0"/>
            </w:rPr>
          </w:pPr>
          <w:hyperlink w:anchor="_Toc508618953" w:history="1">
            <w:r w:rsidRPr="00820FF3">
              <w:rPr>
                <w:rStyle w:val="Hyperlink"/>
              </w:rPr>
              <w:t>5.1 Ada Language Design</w:t>
            </w:r>
            <w:r>
              <w:rPr>
                <w:webHidden/>
              </w:rPr>
              <w:tab/>
            </w:r>
            <w:r>
              <w:rPr>
                <w:webHidden/>
              </w:rPr>
              <w:fldChar w:fldCharType="begin"/>
            </w:r>
            <w:r>
              <w:rPr>
                <w:webHidden/>
              </w:rPr>
              <w:instrText xml:space="preserve"> PAGEREF _Toc508618953 \h </w:instrText>
            </w:r>
            <w:r>
              <w:rPr>
                <w:webHidden/>
              </w:rPr>
            </w:r>
            <w:r>
              <w:rPr>
                <w:webHidden/>
              </w:rPr>
              <w:fldChar w:fldCharType="separate"/>
            </w:r>
            <w:r w:rsidR="003B31DD">
              <w:rPr>
                <w:webHidden/>
              </w:rPr>
              <w:t>19</w:t>
            </w:r>
            <w:r>
              <w:rPr>
                <w:webHidden/>
              </w:rPr>
              <w:fldChar w:fldCharType="end"/>
            </w:r>
          </w:hyperlink>
        </w:p>
        <w:p w14:paraId="0AEBDB24" w14:textId="77777777" w:rsidR="00F128DF" w:rsidRDefault="00F128DF">
          <w:pPr>
            <w:pStyle w:val="TOC1"/>
            <w:rPr>
              <w:b w:val="0"/>
              <w:bCs w:val="0"/>
            </w:rPr>
          </w:pPr>
          <w:hyperlink w:anchor="_Toc508618954" w:history="1">
            <w:r w:rsidRPr="00820FF3">
              <w:rPr>
                <w:rStyle w:val="Hyperlink"/>
              </w:rPr>
              <w:t>6 Specific Guidance for Ada</w:t>
            </w:r>
            <w:r>
              <w:rPr>
                <w:webHidden/>
              </w:rPr>
              <w:tab/>
            </w:r>
            <w:r>
              <w:rPr>
                <w:webHidden/>
              </w:rPr>
              <w:fldChar w:fldCharType="begin"/>
            </w:r>
            <w:r>
              <w:rPr>
                <w:webHidden/>
              </w:rPr>
              <w:instrText xml:space="preserve"> PAGEREF _Toc508618954 \h </w:instrText>
            </w:r>
            <w:r>
              <w:rPr>
                <w:webHidden/>
              </w:rPr>
            </w:r>
            <w:r>
              <w:rPr>
                <w:webHidden/>
              </w:rPr>
              <w:fldChar w:fldCharType="separate"/>
            </w:r>
            <w:r w:rsidR="003B31DD">
              <w:rPr>
                <w:webHidden/>
              </w:rPr>
              <w:t>21</w:t>
            </w:r>
            <w:r>
              <w:rPr>
                <w:webHidden/>
              </w:rPr>
              <w:fldChar w:fldCharType="end"/>
            </w:r>
          </w:hyperlink>
        </w:p>
        <w:p w14:paraId="1542B63E" w14:textId="77777777" w:rsidR="00F128DF" w:rsidRDefault="00F128DF">
          <w:pPr>
            <w:pStyle w:val="TOC2"/>
            <w:rPr>
              <w:b w:val="0"/>
              <w:bCs w:val="0"/>
            </w:rPr>
          </w:pPr>
          <w:hyperlink w:anchor="_Toc508618955" w:history="1">
            <w:r w:rsidRPr="00820FF3">
              <w:rPr>
                <w:rStyle w:val="Hyperlink"/>
              </w:rPr>
              <w:t>6.1 General</w:t>
            </w:r>
            <w:r>
              <w:rPr>
                <w:webHidden/>
              </w:rPr>
              <w:tab/>
            </w:r>
            <w:r>
              <w:rPr>
                <w:webHidden/>
              </w:rPr>
              <w:fldChar w:fldCharType="begin"/>
            </w:r>
            <w:r>
              <w:rPr>
                <w:webHidden/>
              </w:rPr>
              <w:instrText xml:space="preserve"> PAGEREF _Toc508618955 \h </w:instrText>
            </w:r>
            <w:r>
              <w:rPr>
                <w:webHidden/>
              </w:rPr>
            </w:r>
            <w:r>
              <w:rPr>
                <w:webHidden/>
              </w:rPr>
              <w:fldChar w:fldCharType="separate"/>
            </w:r>
            <w:r w:rsidR="003B31DD">
              <w:rPr>
                <w:webHidden/>
              </w:rPr>
              <w:t>21</w:t>
            </w:r>
            <w:r>
              <w:rPr>
                <w:webHidden/>
              </w:rPr>
              <w:fldChar w:fldCharType="end"/>
            </w:r>
          </w:hyperlink>
        </w:p>
        <w:p w14:paraId="3B562AE9" w14:textId="77777777" w:rsidR="00F128DF" w:rsidRDefault="00F128DF">
          <w:pPr>
            <w:pStyle w:val="TOC2"/>
            <w:rPr>
              <w:b w:val="0"/>
              <w:bCs w:val="0"/>
            </w:rPr>
          </w:pPr>
          <w:hyperlink w:anchor="_Toc508618956" w:history="1">
            <w:r w:rsidRPr="00820FF3">
              <w:rPr>
                <w:rStyle w:val="Hyperlink"/>
              </w:rPr>
              <w:t>6.2 Type System [IHN]</w:t>
            </w:r>
            <w:r>
              <w:rPr>
                <w:webHidden/>
              </w:rPr>
              <w:tab/>
            </w:r>
            <w:r>
              <w:rPr>
                <w:webHidden/>
              </w:rPr>
              <w:fldChar w:fldCharType="begin"/>
            </w:r>
            <w:r>
              <w:rPr>
                <w:webHidden/>
              </w:rPr>
              <w:instrText xml:space="preserve"> PAGEREF _Toc508618956 \h </w:instrText>
            </w:r>
            <w:r>
              <w:rPr>
                <w:webHidden/>
              </w:rPr>
            </w:r>
            <w:r>
              <w:rPr>
                <w:webHidden/>
              </w:rPr>
              <w:fldChar w:fldCharType="separate"/>
            </w:r>
            <w:r w:rsidR="003B31DD">
              <w:rPr>
                <w:webHidden/>
              </w:rPr>
              <w:t>21</w:t>
            </w:r>
            <w:r>
              <w:rPr>
                <w:webHidden/>
              </w:rPr>
              <w:fldChar w:fldCharType="end"/>
            </w:r>
          </w:hyperlink>
        </w:p>
        <w:p w14:paraId="73B903EF" w14:textId="77777777" w:rsidR="00F128DF" w:rsidRDefault="00F128DF">
          <w:pPr>
            <w:pStyle w:val="TOC3"/>
            <w:rPr>
              <w:b w:val="0"/>
              <w:bCs w:val="0"/>
            </w:rPr>
          </w:pPr>
          <w:hyperlink w:anchor="_Toc508618957" w:history="1">
            <w:r w:rsidRPr="00820FF3">
              <w:rPr>
                <w:rStyle w:val="Hyperlink"/>
              </w:rPr>
              <w:t>6.2.1 Applicability to language</w:t>
            </w:r>
            <w:r>
              <w:rPr>
                <w:webHidden/>
              </w:rPr>
              <w:tab/>
            </w:r>
            <w:r>
              <w:rPr>
                <w:webHidden/>
              </w:rPr>
              <w:fldChar w:fldCharType="begin"/>
            </w:r>
            <w:r>
              <w:rPr>
                <w:webHidden/>
              </w:rPr>
              <w:instrText xml:space="preserve"> PAGEREF _Toc508618957 \h </w:instrText>
            </w:r>
            <w:r>
              <w:rPr>
                <w:webHidden/>
              </w:rPr>
            </w:r>
            <w:r>
              <w:rPr>
                <w:webHidden/>
              </w:rPr>
              <w:fldChar w:fldCharType="separate"/>
            </w:r>
            <w:r w:rsidR="003B31DD">
              <w:rPr>
                <w:webHidden/>
              </w:rPr>
              <w:t>21</w:t>
            </w:r>
            <w:r>
              <w:rPr>
                <w:webHidden/>
              </w:rPr>
              <w:fldChar w:fldCharType="end"/>
            </w:r>
          </w:hyperlink>
        </w:p>
        <w:p w14:paraId="1BD8D91E" w14:textId="77777777" w:rsidR="00F128DF" w:rsidRDefault="00F128DF">
          <w:pPr>
            <w:pStyle w:val="TOC3"/>
            <w:rPr>
              <w:b w:val="0"/>
              <w:bCs w:val="0"/>
            </w:rPr>
          </w:pPr>
          <w:hyperlink w:anchor="_Toc508618958" w:history="1">
            <w:r w:rsidRPr="00820FF3">
              <w:rPr>
                <w:rStyle w:val="Hyperlink"/>
              </w:rPr>
              <w:t>6.2.2 Guidance to language users</w:t>
            </w:r>
            <w:r>
              <w:rPr>
                <w:webHidden/>
              </w:rPr>
              <w:tab/>
            </w:r>
            <w:r>
              <w:rPr>
                <w:webHidden/>
              </w:rPr>
              <w:fldChar w:fldCharType="begin"/>
            </w:r>
            <w:r>
              <w:rPr>
                <w:webHidden/>
              </w:rPr>
              <w:instrText xml:space="preserve"> PAGEREF _Toc508618958 \h </w:instrText>
            </w:r>
            <w:r>
              <w:rPr>
                <w:webHidden/>
              </w:rPr>
            </w:r>
            <w:r>
              <w:rPr>
                <w:webHidden/>
              </w:rPr>
              <w:fldChar w:fldCharType="separate"/>
            </w:r>
            <w:r w:rsidR="003B31DD">
              <w:rPr>
                <w:webHidden/>
              </w:rPr>
              <w:t>21</w:t>
            </w:r>
            <w:r>
              <w:rPr>
                <w:webHidden/>
              </w:rPr>
              <w:fldChar w:fldCharType="end"/>
            </w:r>
          </w:hyperlink>
        </w:p>
        <w:p w14:paraId="690E1FF3" w14:textId="77777777" w:rsidR="00F128DF" w:rsidRDefault="00F128DF">
          <w:pPr>
            <w:pStyle w:val="TOC2"/>
            <w:rPr>
              <w:b w:val="0"/>
              <w:bCs w:val="0"/>
            </w:rPr>
          </w:pPr>
          <w:hyperlink w:anchor="_Toc508618959" w:history="1">
            <w:r w:rsidRPr="00820FF3">
              <w:rPr>
                <w:rStyle w:val="Hyperlink"/>
              </w:rPr>
              <w:t>6.3 Bit Representation [STR]</w:t>
            </w:r>
            <w:r>
              <w:rPr>
                <w:webHidden/>
              </w:rPr>
              <w:tab/>
            </w:r>
            <w:r>
              <w:rPr>
                <w:webHidden/>
              </w:rPr>
              <w:fldChar w:fldCharType="begin"/>
            </w:r>
            <w:r>
              <w:rPr>
                <w:webHidden/>
              </w:rPr>
              <w:instrText xml:space="preserve"> PAGEREF _Toc508618959 \h </w:instrText>
            </w:r>
            <w:r>
              <w:rPr>
                <w:webHidden/>
              </w:rPr>
            </w:r>
            <w:r>
              <w:rPr>
                <w:webHidden/>
              </w:rPr>
              <w:fldChar w:fldCharType="separate"/>
            </w:r>
            <w:r w:rsidR="003B31DD">
              <w:rPr>
                <w:webHidden/>
              </w:rPr>
              <w:t>22</w:t>
            </w:r>
            <w:r>
              <w:rPr>
                <w:webHidden/>
              </w:rPr>
              <w:fldChar w:fldCharType="end"/>
            </w:r>
          </w:hyperlink>
        </w:p>
        <w:p w14:paraId="5DEC9520" w14:textId="77777777" w:rsidR="00F128DF" w:rsidRDefault="00F128DF">
          <w:pPr>
            <w:pStyle w:val="TOC3"/>
            <w:rPr>
              <w:b w:val="0"/>
              <w:bCs w:val="0"/>
            </w:rPr>
          </w:pPr>
          <w:hyperlink w:anchor="_Toc508618960" w:history="1">
            <w:r w:rsidRPr="00820FF3">
              <w:rPr>
                <w:rStyle w:val="Hyperlink"/>
              </w:rPr>
              <w:t>6.3.1 Applicability to language</w:t>
            </w:r>
            <w:r>
              <w:rPr>
                <w:webHidden/>
              </w:rPr>
              <w:tab/>
            </w:r>
            <w:r>
              <w:rPr>
                <w:webHidden/>
              </w:rPr>
              <w:fldChar w:fldCharType="begin"/>
            </w:r>
            <w:r>
              <w:rPr>
                <w:webHidden/>
              </w:rPr>
              <w:instrText xml:space="preserve"> PAGEREF _Toc508618960 \h </w:instrText>
            </w:r>
            <w:r>
              <w:rPr>
                <w:webHidden/>
              </w:rPr>
            </w:r>
            <w:r>
              <w:rPr>
                <w:webHidden/>
              </w:rPr>
              <w:fldChar w:fldCharType="separate"/>
            </w:r>
            <w:r w:rsidR="003B31DD">
              <w:rPr>
                <w:webHidden/>
              </w:rPr>
              <w:t>22</w:t>
            </w:r>
            <w:r>
              <w:rPr>
                <w:webHidden/>
              </w:rPr>
              <w:fldChar w:fldCharType="end"/>
            </w:r>
          </w:hyperlink>
        </w:p>
        <w:p w14:paraId="5821E363" w14:textId="77777777" w:rsidR="00F128DF" w:rsidRDefault="00F128DF">
          <w:pPr>
            <w:pStyle w:val="TOC3"/>
            <w:rPr>
              <w:b w:val="0"/>
              <w:bCs w:val="0"/>
            </w:rPr>
          </w:pPr>
          <w:hyperlink w:anchor="_Toc508618961" w:history="1">
            <w:r w:rsidRPr="00820FF3">
              <w:rPr>
                <w:rStyle w:val="Hyperlink"/>
              </w:rPr>
              <w:t>6.3.2 Guidance to language users</w:t>
            </w:r>
            <w:r>
              <w:rPr>
                <w:webHidden/>
              </w:rPr>
              <w:tab/>
            </w:r>
            <w:r>
              <w:rPr>
                <w:webHidden/>
              </w:rPr>
              <w:fldChar w:fldCharType="begin"/>
            </w:r>
            <w:r>
              <w:rPr>
                <w:webHidden/>
              </w:rPr>
              <w:instrText xml:space="preserve"> PAGEREF _Toc508618961 \h </w:instrText>
            </w:r>
            <w:r>
              <w:rPr>
                <w:webHidden/>
              </w:rPr>
            </w:r>
            <w:r>
              <w:rPr>
                <w:webHidden/>
              </w:rPr>
              <w:fldChar w:fldCharType="separate"/>
            </w:r>
            <w:r w:rsidR="003B31DD">
              <w:rPr>
                <w:webHidden/>
              </w:rPr>
              <w:t>22</w:t>
            </w:r>
            <w:r>
              <w:rPr>
                <w:webHidden/>
              </w:rPr>
              <w:fldChar w:fldCharType="end"/>
            </w:r>
          </w:hyperlink>
        </w:p>
        <w:p w14:paraId="271D22FC" w14:textId="77777777" w:rsidR="00F128DF" w:rsidRDefault="00F128DF">
          <w:pPr>
            <w:pStyle w:val="TOC2"/>
            <w:rPr>
              <w:b w:val="0"/>
              <w:bCs w:val="0"/>
            </w:rPr>
          </w:pPr>
          <w:hyperlink w:anchor="_Toc508618962" w:history="1">
            <w:r w:rsidRPr="00820FF3">
              <w:rPr>
                <w:rStyle w:val="Hyperlink"/>
                <w:lang w:val="en-GB"/>
              </w:rPr>
              <w:t>6.4 Floating-point Arithmetic [PLF]</w:t>
            </w:r>
            <w:r>
              <w:rPr>
                <w:webHidden/>
              </w:rPr>
              <w:tab/>
            </w:r>
            <w:r>
              <w:rPr>
                <w:webHidden/>
              </w:rPr>
              <w:fldChar w:fldCharType="begin"/>
            </w:r>
            <w:r>
              <w:rPr>
                <w:webHidden/>
              </w:rPr>
              <w:instrText xml:space="preserve"> PAGEREF _Toc508618962 \h </w:instrText>
            </w:r>
            <w:r>
              <w:rPr>
                <w:webHidden/>
              </w:rPr>
            </w:r>
            <w:r>
              <w:rPr>
                <w:webHidden/>
              </w:rPr>
              <w:fldChar w:fldCharType="separate"/>
            </w:r>
            <w:r w:rsidR="003B31DD">
              <w:rPr>
                <w:webHidden/>
              </w:rPr>
              <w:t>22</w:t>
            </w:r>
            <w:r>
              <w:rPr>
                <w:webHidden/>
              </w:rPr>
              <w:fldChar w:fldCharType="end"/>
            </w:r>
          </w:hyperlink>
        </w:p>
        <w:p w14:paraId="23D3E51B" w14:textId="77777777" w:rsidR="00F128DF" w:rsidRDefault="00F128DF">
          <w:pPr>
            <w:pStyle w:val="TOC3"/>
            <w:rPr>
              <w:b w:val="0"/>
              <w:bCs w:val="0"/>
            </w:rPr>
          </w:pPr>
          <w:hyperlink w:anchor="_Toc508618963" w:history="1">
            <w:r w:rsidRPr="00820FF3">
              <w:rPr>
                <w:rStyle w:val="Hyperlink"/>
                <w:lang w:val="en-GB"/>
              </w:rPr>
              <w:t>6.4.1 Applicability to language</w:t>
            </w:r>
            <w:r>
              <w:rPr>
                <w:webHidden/>
              </w:rPr>
              <w:tab/>
            </w:r>
            <w:r>
              <w:rPr>
                <w:webHidden/>
              </w:rPr>
              <w:fldChar w:fldCharType="begin"/>
            </w:r>
            <w:r>
              <w:rPr>
                <w:webHidden/>
              </w:rPr>
              <w:instrText xml:space="preserve"> PAGEREF _Toc508618963 \h </w:instrText>
            </w:r>
            <w:r>
              <w:rPr>
                <w:webHidden/>
              </w:rPr>
            </w:r>
            <w:r>
              <w:rPr>
                <w:webHidden/>
              </w:rPr>
              <w:fldChar w:fldCharType="separate"/>
            </w:r>
            <w:r w:rsidR="003B31DD">
              <w:rPr>
                <w:webHidden/>
              </w:rPr>
              <w:t>22</w:t>
            </w:r>
            <w:r>
              <w:rPr>
                <w:webHidden/>
              </w:rPr>
              <w:fldChar w:fldCharType="end"/>
            </w:r>
          </w:hyperlink>
        </w:p>
        <w:p w14:paraId="13090232" w14:textId="77777777" w:rsidR="00F128DF" w:rsidRDefault="00F128DF">
          <w:pPr>
            <w:pStyle w:val="TOC3"/>
            <w:rPr>
              <w:b w:val="0"/>
              <w:bCs w:val="0"/>
            </w:rPr>
          </w:pPr>
          <w:hyperlink w:anchor="_Toc508618964" w:history="1">
            <w:r w:rsidRPr="00820FF3">
              <w:rPr>
                <w:rStyle w:val="Hyperlink"/>
                <w:lang w:val="pt-BR"/>
              </w:rPr>
              <w:t>6.4.2 Guidance to language users</w:t>
            </w:r>
            <w:r>
              <w:rPr>
                <w:webHidden/>
              </w:rPr>
              <w:tab/>
            </w:r>
            <w:r>
              <w:rPr>
                <w:webHidden/>
              </w:rPr>
              <w:fldChar w:fldCharType="begin"/>
            </w:r>
            <w:r>
              <w:rPr>
                <w:webHidden/>
              </w:rPr>
              <w:instrText xml:space="preserve"> PAGEREF _Toc508618964 \h </w:instrText>
            </w:r>
            <w:r>
              <w:rPr>
                <w:webHidden/>
              </w:rPr>
            </w:r>
            <w:r>
              <w:rPr>
                <w:webHidden/>
              </w:rPr>
              <w:fldChar w:fldCharType="separate"/>
            </w:r>
            <w:r w:rsidR="003B31DD">
              <w:rPr>
                <w:webHidden/>
              </w:rPr>
              <w:t>22</w:t>
            </w:r>
            <w:r>
              <w:rPr>
                <w:webHidden/>
              </w:rPr>
              <w:fldChar w:fldCharType="end"/>
            </w:r>
          </w:hyperlink>
        </w:p>
        <w:p w14:paraId="5BA5F348" w14:textId="77777777" w:rsidR="00F128DF" w:rsidRDefault="00F128DF">
          <w:pPr>
            <w:pStyle w:val="TOC2"/>
            <w:rPr>
              <w:b w:val="0"/>
              <w:bCs w:val="0"/>
            </w:rPr>
          </w:pPr>
          <w:hyperlink w:anchor="_Toc508618965" w:history="1">
            <w:r w:rsidRPr="00820FF3">
              <w:rPr>
                <w:rStyle w:val="Hyperlink"/>
                <w:lang w:val="en-GB"/>
              </w:rPr>
              <w:t>6.5 Enumerator Issues [CCB]</w:t>
            </w:r>
            <w:r>
              <w:rPr>
                <w:webHidden/>
              </w:rPr>
              <w:tab/>
            </w:r>
            <w:r>
              <w:rPr>
                <w:webHidden/>
              </w:rPr>
              <w:fldChar w:fldCharType="begin"/>
            </w:r>
            <w:r>
              <w:rPr>
                <w:webHidden/>
              </w:rPr>
              <w:instrText xml:space="preserve"> PAGEREF _Toc508618965 \h </w:instrText>
            </w:r>
            <w:r>
              <w:rPr>
                <w:webHidden/>
              </w:rPr>
            </w:r>
            <w:r>
              <w:rPr>
                <w:webHidden/>
              </w:rPr>
              <w:fldChar w:fldCharType="separate"/>
            </w:r>
            <w:r w:rsidR="003B31DD">
              <w:rPr>
                <w:webHidden/>
              </w:rPr>
              <w:t>23</w:t>
            </w:r>
            <w:r>
              <w:rPr>
                <w:webHidden/>
              </w:rPr>
              <w:fldChar w:fldCharType="end"/>
            </w:r>
          </w:hyperlink>
        </w:p>
        <w:p w14:paraId="0872F710" w14:textId="77777777" w:rsidR="00F128DF" w:rsidRDefault="00F128DF">
          <w:pPr>
            <w:pStyle w:val="TOC3"/>
            <w:rPr>
              <w:b w:val="0"/>
              <w:bCs w:val="0"/>
            </w:rPr>
          </w:pPr>
          <w:hyperlink w:anchor="_Toc508618966" w:history="1">
            <w:r w:rsidRPr="00820FF3">
              <w:rPr>
                <w:rStyle w:val="Hyperlink"/>
              </w:rPr>
              <w:t>6.5.1 Applicability to language</w:t>
            </w:r>
            <w:r>
              <w:rPr>
                <w:webHidden/>
              </w:rPr>
              <w:tab/>
            </w:r>
            <w:r>
              <w:rPr>
                <w:webHidden/>
              </w:rPr>
              <w:fldChar w:fldCharType="begin"/>
            </w:r>
            <w:r>
              <w:rPr>
                <w:webHidden/>
              </w:rPr>
              <w:instrText xml:space="preserve"> PAGEREF _Toc508618966 \h </w:instrText>
            </w:r>
            <w:r>
              <w:rPr>
                <w:webHidden/>
              </w:rPr>
            </w:r>
            <w:r>
              <w:rPr>
                <w:webHidden/>
              </w:rPr>
              <w:fldChar w:fldCharType="separate"/>
            </w:r>
            <w:r w:rsidR="003B31DD">
              <w:rPr>
                <w:webHidden/>
              </w:rPr>
              <w:t>23</w:t>
            </w:r>
            <w:r>
              <w:rPr>
                <w:webHidden/>
              </w:rPr>
              <w:fldChar w:fldCharType="end"/>
            </w:r>
          </w:hyperlink>
        </w:p>
        <w:p w14:paraId="3D7CD57D" w14:textId="77777777" w:rsidR="00F128DF" w:rsidRDefault="00F128DF">
          <w:pPr>
            <w:pStyle w:val="TOC3"/>
            <w:rPr>
              <w:b w:val="0"/>
              <w:bCs w:val="0"/>
            </w:rPr>
          </w:pPr>
          <w:hyperlink w:anchor="_Toc508618967" w:history="1">
            <w:r w:rsidRPr="00820FF3">
              <w:rPr>
                <w:rStyle w:val="Hyperlink"/>
              </w:rPr>
              <w:t>6.5.2 Guidance to language users</w:t>
            </w:r>
            <w:r>
              <w:rPr>
                <w:webHidden/>
              </w:rPr>
              <w:tab/>
            </w:r>
            <w:r>
              <w:rPr>
                <w:webHidden/>
              </w:rPr>
              <w:fldChar w:fldCharType="begin"/>
            </w:r>
            <w:r>
              <w:rPr>
                <w:webHidden/>
              </w:rPr>
              <w:instrText xml:space="preserve"> PAGEREF _Toc508618967 \h </w:instrText>
            </w:r>
            <w:r>
              <w:rPr>
                <w:webHidden/>
              </w:rPr>
            </w:r>
            <w:r>
              <w:rPr>
                <w:webHidden/>
              </w:rPr>
              <w:fldChar w:fldCharType="separate"/>
            </w:r>
            <w:r w:rsidR="003B31DD">
              <w:rPr>
                <w:webHidden/>
              </w:rPr>
              <w:t>23</w:t>
            </w:r>
            <w:r>
              <w:rPr>
                <w:webHidden/>
              </w:rPr>
              <w:fldChar w:fldCharType="end"/>
            </w:r>
          </w:hyperlink>
        </w:p>
        <w:p w14:paraId="7916EA7B" w14:textId="77777777" w:rsidR="00F128DF" w:rsidRDefault="00F128DF">
          <w:pPr>
            <w:pStyle w:val="TOC2"/>
            <w:rPr>
              <w:b w:val="0"/>
              <w:bCs w:val="0"/>
            </w:rPr>
          </w:pPr>
          <w:hyperlink w:anchor="_Toc508618968" w:history="1">
            <w:r w:rsidRPr="00820FF3">
              <w:rPr>
                <w:rStyle w:val="Hyperlink"/>
                <w:lang w:val="en-GB"/>
              </w:rPr>
              <w:t>6.6 Conversion Errors [FLC]</w:t>
            </w:r>
            <w:r>
              <w:rPr>
                <w:webHidden/>
              </w:rPr>
              <w:tab/>
            </w:r>
            <w:r>
              <w:rPr>
                <w:webHidden/>
              </w:rPr>
              <w:fldChar w:fldCharType="begin"/>
            </w:r>
            <w:r>
              <w:rPr>
                <w:webHidden/>
              </w:rPr>
              <w:instrText xml:space="preserve"> PAGEREF _Toc508618968 \h </w:instrText>
            </w:r>
            <w:r>
              <w:rPr>
                <w:webHidden/>
              </w:rPr>
            </w:r>
            <w:r>
              <w:rPr>
                <w:webHidden/>
              </w:rPr>
              <w:fldChar w:fldCharType="separate"/>
            </w:r>
            <w:r w:rsidR="003B31DD">
              <w:rPr>
                <w:webHidden/>
              </w:rPr>
              <w:t>23</w:t>
            </w:r>
            <w:r>
              <w:rPr>
                <w:webHidden/>
              </w:rPr>
              <w:fldChar w:fldCharType="end"/>
            </w:r>
          </w:hyperlink>
        </w:p>
        <w:p w14:paraId="7F2E7B39" w14:textId="77777777" w:rsidR="00F128DF" w:rsidRDefault="00F128DF">
          <w:pPr>
            <w:pStyle w:val="TOC3"/>
            <w:rPr>
              <w:b w:val="0"/>
              <w:bCs w:val="0"/>
            </w:rPr>
          </w:pPr>
          <w:hyperlink w:anchor="_Toc508618969" w:history="1">
            <w:r w:rsidRPr="00820FF3">
              <w:rPr>
                <w:rStyle w:val="Hyperlink"/>
                <w:lang w:val="en-GB"/>
              </w:rPr>
              <w:t>6.6.1 Applicability to language</w:t>
            </w:r>
            <w:r>
              <w:rPr>
                <w:webHidden/>
              </w:rPr>
              <w:tab/>
            </w:r>
            <w:r>
              <w:rPr>
                <w:webHidden/>
              </w:rPr>
              <w:fldChar w:fldCharType="begin"/>
            </w:r>
            <w:r>
              <w:rPr>
                <w:webHidden/>
              </w:rPr>
              <w:instrText xml:space="preserve"> PAGEREF _Toc508618969 \h </w:instrText>
            </w:r>
            <w:r>
              <w:rPr>
                <w:webHidden/>
              </w:rPr>
            </w:r>
            <w:r>
              <w:rPr>
                <w:webHidden/>
              </w:rPr>
              <w:fldChar w:fldCharType="separate"/>
            </w:r>
            <w:r w:rsidR="003B31DD">
              <w:rPr>
                <w:webHidden/>
              </w:rPr>
              <w:t>23</w:t>
            </w:r>
            <w:r>
              <w:rPr>
                <w:webHidden/>
              </w:rPr>
              <w:fldChar w:fldCharType="end"/>
            </w:r>
          </w:hyperlink>
        </w:p>
        <w:p w14:paraId="353A345E" w14:textId="77777777" w:rsidR="00F128DF" w:rsidRDefault="00F128DF">
          <w:pPr>
            <w:pStyle w:val="TOC3"/>
            <w:rPr>
              <w:b w:val="0"/>
              <w:bCs w:val="0"/>
            </w:rPr>
          </w:pPr>
          <w:hyperlink w:anchor="_Toc508618970" w:history="1">
            <w:r w:rsidRPr="00820FF3">
              <w:rPr>
                <w:rStyle w:val="Hyperlink"/>
                <w:lang w:val="pt-BR"/>
              </w:rPr>
              <w:t>6.6.2 Guidance to language users</w:t>
            </w:r>
            <w:r>
              <w:rPr>
                <w:webHidden/>
              </w:rPr>
              <w:tab/>
            </w:r>
            <w:r>
              <w:rPr>
                <w:webHidden/>
              </w:rPr>
              <w:fldChar w:fldCharType="begin"/>
            </w:r>
            <w:r>
              <w:rPr>
                <w:webHidden/>
              </w:rPr>
              <w:instrText xml:space="preserve"> PAGEREF _Toc508618970 \h </w:instrText>
            </w:r>
            <w:r>
              <w:rPr>
                <w:webHidden/>
              </w:rPr>
            </w:r>
            <w:r>
              <w:rPr>
                <w:webHidden/>
              </w:rPr>
              <w:fldChar w:fldCharType="separate"/>
            </w:r>
            <w:r w:rsidR="003B31DD">
              <w:rPr>
                <w:webHidden/>
              </w:rPr>
              <w:t>24</w:t>
            </w:r>
            <w:r>
              <w:rPr>
                <w:webHidden/>
              </w:rPr>
              <w:fldChar w:fldCharType="end"/>
            </w:r>
          </w:hyperlink>
        </w:p>
        <w:p w14:paraId="14F7BAF7" w14:textId="77777777" w:rsidR="00F128DF" w:rsidRDefault="00F128DF">
          <w:pPr>
            <w:pStyle w:val="TOC2"/>
            <w:rPr>
              <w:b w:val="0"/>
              <w:bCs w:val="0"/>
            </w:rPr>
          </w:pPr>
          <w:hyperlink w:anchor="_Toc508618971" w:history="1">
            <w:r w:rsidRPr="00820FF3">
              <w:rPr>
                <w:rStyle w:val="Hyperlink"/>
                <w:lang w:val="en-GB"/>
              </w:rPr>
              <w:t>6.7 String Termination [CJM]</w:t>
            </w:r>
            <w:r>
              <w:rPr>
                <w:webHidden/>
              </w:rPr>
              <w:tab/>
            </w:r>
            <w:r>
              <w:rPr>
                <w:webHidden/>
              </w:rPr>
              <w:fldChar w:fldCharType="begin"/>
            </w:r>
            <w:r>
              <w:rPr>
                <w:webHidden/>
              </w:rPr>
              <w:instrText xml:space="preserve"> PAGEREF _Toc508618971 \h </w:instrText>
            </w:r>
            <w:r>
              <w:rPr>
                <w:webHidden/>
              </w:rPr>
            </w:r>
            <w:r>
              <w:rPr>
                <w:webHidden/>
              </w:rPr>
              <w:fldChar w:fldCharType="separate"/>
            </w:r>
            <w:r w:rsidR="003B31DD">
              <w:rPr>
                <w:webHidden/>
              </w:rPr>
              <w:t>25</w:t>
            </w:r>
            <w:r>
              <w:rPr>
                <w:webHidden/>
              </w:rPr>
              <w:fldChar w:fldCharType="end"/>
            </w:r>
          </w:hyperlink>
        </w:p>
        <w:p w14:paraId="7ECC4DC6" w14:textId="77777777" w:rsidR="00F128DF" w:rsidRDefault="00F128DF">
          <w:pPr>
            <w:pStyle w:val="TOC2"/>
            <w:rPr>
              <w:b w:val="0"/>
              <w:bCs w:val="0"/>
            </w:rPr>
          </w:pPr>
          <w:hyperlink w:anchor="_Toc508618972" w:history="1">
            <w:r w:rsidRPr="00820FF3">
              <w:rPr>
                <w:rStyle w:val="Hyperlink"/>
                <w:lang w:val="en-GB"/>
              </w:rPr>
              <w:t>6.8 Buffer Boundary Violation (Buffer Overflow) [HCB]</w:t>
            </w:r>
            <w:r>
              <w:rPr>
                <w:webHidden/>
              </w:rPr>
              <w:tab/>
            </w:r>
            <w:r>
              <w:rPr>
                <w:webHidden/>
              </w:rPr>
              <w:fldChar w:fldCharType="begin"/>
            </w:r>
            <w:r>
              <w:rPr>
                <w:webHidden/>
              </w:rPr>
              <w:instrText xml:space="preserve"> PAGEREF _Toc508618972 \h </w:instrText>
            </w:r>
            <w:r>
              <w:rPr>
                <w:webHidden/>
              </w:rPr>
            </w:r>
            <w:r>
              <w:rPr>
                <w:webHidden/>
              </w:rPr>
              <w:fldChar w:fldCharType="separate"/>
            </w:r>
            <w:r w:rsidR="003B31DD">
              <w:rPr>
                <w:webHidden/>
              </w:rPr>
              <w:t>25</w:t>
            </w:r>
            <w:r>
              <w:rPr>
                <w:webHidden/>
              </w:rPr>
              <w:fldChar w:fldCharType="end"/>
            </w:r>
          </w:hyperlink>
        </w:p>
        <w:p w14:paraId="7ED0A009" w14:textId="77777777" w:rsidR="00F128DF" w:rsidRDefault="00F128DF">
          <w:pPr>
            <w:pStyle w:val="TOC2"/>
            <w:rPr>
              <w:b w:val="0"/>
              <w:bCs w:val="0"/>
            </w:rPr>
          </w:pPr>
          <w:hyperlink w:anchor="_Toc508618973" w:history="1">
            <w:r w:rsidRPr="00820FF3">
              <w:rPr>
                <w:rStyle w:val="Hyperlink"/>
                <w:lang w:val="en-GB"/>
              </w:rPr>
              <w:t>6.9 Unchecked Array Indexing [XYZ]</w:t>
            </w:r>
            <w:r>
              <w:rPr>
                <w:webHidden/>
              </w:rPr>
              <w:tab/>
            </w:r>
            <w:r>
              <w:rPr>
                <w:webHidden/>
              </w:rPr>
              <w:fldChar w:fldCharType="begin"/>
            </w:r>
            <w:r>
              <w:rPr>
                <w:webHidden/>
              </w:rPr>
              <w:instrText xml:space="preserve"> PAGEREF _Toc508618973 \h </w:instrText>
            </w:r>
            <w:r>
              <w:rPr>
                <w:webHidden/>
              </w:rPr>
            </w:r>
            <w:r>
              <w:rPr>
                <w:webHidden/>
              </w:rPr>
              <w:fldChar w:fldCharType="separate"/>
            </w:r>
            <w:r w:rsidR="003B31DD">
              <w:rPr>
                <w:webHidden/>
              </w:rPr>
              <w:t>25</w:t>
            </w:r>
            <w:r>
              <w:rPr>
                <w:webHidden/>
              </w:rPr>
              <w:fldChar w:fldCharType="end"/>
            </w:r>
          </w:hyperlink>
        </w:p>
        <w:p w14:paraId="249863E5" w14:textId="77777777" w:rsidR="00F128DF" w:rsidRDefault="00F128DF">
          <w:pPr>
            <w:pStyle w:val="TOC3"/>
            <w:rPr>
              <w:b w:val="0"/>
              <w:bCs w:val="0"/>
            </w:rPr>
          </w:pPr>
          <w:hyperlink w:anchor="_Toc508618974" w:history="1">
            <w:r w:rsidRPr="00820FF3">
              <w:rPr>
                <w:rStyle w:val="Hyperlink"/>
                <w:lang w:val="en-GB"/>
              </w:rPr>
              <w:t>6.9.1 Applicability to language</w:t>
            </w:r>
            <w:r>
              <w:rPr>
                <w:webHidden/>
              </w:rPr>
              <w:tab/>
            </w:r>
            <w:r>
              <w:rPr>
                <w:webHidden/>
              </w:rPr>
              <w:fldChar w:fldCharType="begin"/>
            </w:r>
            <w:r>
              <w:rPr>
                <w:webHidden/>
              </w:rPr>
              <w:instrText xml:space="preserve"> PAGEREF _Toc508618974 \h </w:instrText>
            </w:r>
            <w:r>
              <w:rPr>
                <w:webHidden/>
              </w:rPr>
            </w:r>
            <w:r>
              <w:rPr>
                <w:webHidden/>
              </w:rPr>
              <w:fldChar w:fldCharType="separate"/>
            </w:r>
            <w:r w:rsidR="003B31DD">
              <w:rPr>
                <w:webHidden/>
              </w:rPr>
              <w:t>25</w:t>
            </w:r>
            <w:r>
              <w:rPr>
                <w:webHidden/>
              </w:rPr>
              <w:fldChar w:fldCharType="end"/>
            </w:r>
          </w:hyperlink>
        </w:p>
        <w:p w14:paraId="053D0DF4" w14:textId="77777777" w:rsidR="00F128DF" w:rsidRDefault="00F128DF">
          <w:pPr>
            <w:pStyle w:val="TOC3"/>
            <w:rPr>
              <w:b w:val="0"/>
              <w:bCs w:val="0"/>
            </w:rPr>
          </w:pPr>
          <w:hyperlink w:anchor="_Toc508618975" w:history="1">
            <w:r w:rsidRPr="00820FF3">
              <w:rPr>
                <w:rStyle w:val="Hyperlink"/>
                <w:lang w:val="pt-BR"/>
              </w:rPr>
              <w:t>6.9.2 Guidance to language users</w:t>
            </w:r>
            <w:r>
              <w:rPr>
                <w:webHidden/>
              </w:rPr>
              <w:tab/>
            </w:r>
            <w:r>
              <w:rPr>
                <w:webHidden/>
              </w:rPr>
              <w:fldChar w:fldCharType="begin"/>
            </w:r>
            <w:r>
              <w:rPr>
                <w:webHidden/>
              </w:rPr>
              <w:instrText xml:space="preserve"> PAGEREF _Toc508618975 \h </w:instrText>
            </w:r>
            <w:r>
              <w:rPr>
                <w:webHidden/>
              </w:rPr>
            </w:r>
            <w:r>
              <w:rPr>
                <w:webHidden/>
              </w:rPr>
              <w:fldChar w:fldCharType="separate"/>
            </w:r>
            <w:r w:rsidR="003B31DD">
              <w:rPr>
                <w:webHidden/>
              </w:rPr>
              <w:t>25</w:t>
            </w:r>
            <w:r>
              <w:rPr>
                <w:webHidden/>
              </w:rPr>
              <w:fldChar w:fldCharType="end"/>
            </w:r>
          </w:hyperlink>
        </w:p>
        <w:p w14:paraId="124D013E" w14:textId="77777777" w:rsidR="00F128DF" w:rsidRDefault="00F128DF">
          <w:pPr>
            <w:pStyle w:val="TOC2"/>
            <w:rPr>
              <w:b w:val="0"/>
              <w:bCs w:val="0"/>
            </w:rPr>
          </w:pPr>
          <w:hyperlink w:anchor="_Toc508618976" w:history="1">
            <w:r w:rsidRPr="00820FF3">
              <w:rPr>
                <w:rStyle w:val="Hyperlink"/>
                <w:lang w:val="en-GB"/>
              </w:rPr>
              <w:t>6.10 Unchecked Array Copying [XYW]</w:t>
            </w:r>
            <w:r>
              <w:rPr>
                <w:webHidden/>
              </w:rPr>
              <w:tab/>
            </w:r>
            <w:r>
              <w:rPr>
                <w:webHidden/>
              </w:rPr>
              <w:fldChar w:fldCharType="begin"/>
            </w:r>
            <w:r>
              <w:rPr>
                <w:webHidden/>
              </w:rPr>
              <w:instrText xml:space="preserve"> PAGEREF _Toc508618976 \h </w:instrText>
            </w:r>
            <w:r>
              <w:rPr>
                <w:webHidden/>
              </w:rPr>
            </w:r>
            <w:r>
              <w:rPr>
                <w:webHidden/>
              </w:rPr>
              <w:fldChar w:fldCharType="separate"/>
            </w:r>
            <w:r w:rsidR="003B31DD">
              <w:rPr>
                <w:webHidden/>
              </w:rPr>
              <w:t>25</w:t>
            </w:r>
            <w:r>
              <w:rPr>
                <w:webHidden/>
              </w:rPr>
              <w:fldChar w:fldCharType="end"/>
            </w:r>
          </w:hyperlink>
        </w:p>
        <w:p w14:paraId="2F355275" w14:textId="77777777" w:rsidR="00F128DF" w:rsidRDefault="00F128DF">
          <w:pPr>
            <w:pStyle w:val="TOC2"/>
            <w:rPr>
              <w:b w:val="0"/>
              <w:bCs w:val="0"/>
            </w:rPr>
          </w:pPr>
          <w:hyperlink w:anchor="_Toc508618977" w:history="1">
            <w:r w:rsidRPr="00820FF3">
              <w:rPr>
                <w:rStyle w:val="Hyperlink"/>
              </w:rPr>
              <w:t>6.11 Pointer Type Conversions [HFC]</w:t>
            </w:r>
            <w:r>
              <w:rPr>
                <w:webHidden/>
              </w:rPr>
              <w:tab/>
            </w:r>
            <w:r>
              <w:rPr>
                <w:webHidden/>
              </w:rPr>
              <w:fldChar w:fldCharType="begin"/>
            </w:r>
            <w:r>
              <w:rPr>
                <w:webHidden/>
              </w:rPr>
              <w:instrText xml:space="preserve"> PAGEREF _Toc508618977 \h </w:instrText>
            </w:r>
            <w:r>
              <w:rPr>
                <w:webHidden/>
              </w:rPr>
            </w:r>
            <w:r>
              <w:rPr>
                <w:webHidden/>
              </w:rPr>
              <w:fldChar w:fldCharType="separate"/>
            </w:r>
            <w:r w:rsidR="003B31DD">
              <w:rPr>
                <w:webHidden/>
              </w:rPr>
              <w:t>25</w:t>
            </w:r>
            <w:r>
              <w:rPr>
                <w:webHidden/>
              </w:rPr>
              <w:fldChar w:fldCharType="end"/>
            </w:r>
          </w:hyperlink>
        </w:p>
        <w:p w14:paraId="2BA92F6B" w14:textId="77777777" w:rsidR="00F128DF" w:rsidRDefault="00F128DF">
          <w:pPr>
            <w:pStyle w:val="TOC3"/>
            <w:rPr>
              <w:b w:val="0"/>
              <w:bCs w:val="0"/>
            </w:rPr>
          </w:pPr>
          <w:hyperlink w:anchor="_Toc508618978" w:history="1">
            <w:r w:rsidRPr="00820FF3">
              <w:rPr>
                <w:rStyle w:val="Hyperlink"/>
              </w:rPr>
              <w:t>6.11.1 Applicability to language</w:t>
            </w:r>
            <w:r>
              <w:rPr>
                <w:webHidden/>
              </w:rPr>
              <w:tab/>
            </w:r>
            <w:r>
              <w:rPr>
                <w:webHidden/>
              </w:rPr>
              <w:fldChar w:fldCharType="begin"/>
            </w:r>
            <w:r>
              <w:rPr>
                <w:webHidden/>
              </w:rPr>
              <w:instrText xml:space="preserve"> PAGEREF _Toc508618978 \h </w:instrText>
            </w:r>
            <w:r>
              <w:rPr>
                <w:webHidden/>
              </w:rPr>
            </w:r>
            <w:r>
              <w:rPr>
                <w:webHidden/>
              </w:rPr>
              <w:fldChar w:fldCharType="separate"/>
            </w:r>
            <w:r w:rsidR="003B31DD">
              <w:rPr>
                <w:webHidden/>
              </w:rPr>
              <w:t>25</w:t>
            </w:r>
            <w:r>
              <w:rPr>
                <w:webHidden/>
              </w:rPr>
              <w:fldChar w:fldCharType="end"/>
            </w:r>
          </w:hyperlink>
        </w:p>
        <w:p w14:paraId="148CD857" w14:textId="77777777" w:rsidR="00F128DF" w:rsidRDefault="00F128DF">
          <w:pPr>
            <w:pStyle w:val="TOC3"/>
            <w:rPr>
              <w:b w:val="0"/>
              <w:bCs w:val="0"/>
            </w:rPr>
          </w:pPr>
          <w:hyperlink w:anchor="_Toc508618979" w:history="1">
            <w:r w:rsidRPr="00820FF3">
              <w:rPr>
                <w:rStyle w:val="Hyperlink"/>
                <w:kern w:val="32"/>
              </w:rPr>
              <w:t>6.11.2 Guidance to language users</w:t>
            </w:r>
            <w:r>
              <w:rPr>
                <w:webHidden/>
              </w:rPr>
              <w:tab/>
            </w:r>
            <w:r>
              <w:rPr>
                <w:webHidden/>
              </w:rPr>
              <w:fldChar w:fldCharType="begin"/>
            </w:r>
            <w:r>
              <w:rPr>
                <w:webHidden/>
              </w:rPr>
              <w:instrText xml:space="preserve"> PAGEREF _Toc508618979 \h </w:instrText>
            </w:r>
            <w:r>
              <w:rPr>
                <w:webHidden/>
              </w:rPr>
            </w:r>
            <w:r>
              <w:rPr>
                <w:webHidden/>
              </w:rPr>
              <w:fldChar w:fldCharType="separate"/>
            </w:r>
            <w:r w:rsidR="003B31DD">
              <w:rPr>
                <w:webHidden/>
              </w:rPr>
              <w:t>26</w:t>
            </w:r>
            <w:r>
              <w:rPr>
                <w:webHidden/>
              </w:rPr>
              <w:fldChar w:fldCharType="end"/>
            </w:r>
          </w:hyperlink>
        </w:p>
        <w:p w14:paraId="7A544B7B" w14:textId="77777777" w:rsidR="00F128DF" w:rsidRDefault="00F128DF">
          <w:pPr>
            <w:pStyle w:val="TOC2"/>
            <w:rPr>
              <w:b w:val="0"/>
              <w:bCs w:val="0"/>
            </w:rPr>
          </w:pPr>
          <w:hyperlink w:anchor="_Toc508618980" w:history="1">
            <w:r w:rsidRPr="00820FF3">
              <w:rPr>
                <w:rStyle w:val="Hyperlink"/>
              </w:rPr>
              <w:t>6.12 Pointer Arithmetic [RVG]</w:t>
            </w:r>
            <w:r>
              <w:rPr>
                <w:webHidden/>
              </w:rPr>
              <w:tab/>
            </w:r>
            <w:r>
              <w:rPr>
                <w:webHidden/>
              </w:rPr>
              <w:fldChar w:fldCharType="begin"/>
            </w:r>
            <w:r>
              <w:rPr>
                <w:webHidden/>
              </w:rPr>
              <w:instrText xml:space="preserve"> PAGEREF _Toc508618980 \h </w:instrText>
            </w:r>
            <w:r>
              <w:rPr>
                <w:webHidden/>
              </w:rPr>
            </w:r>
            <w:r>
              <w:rPr>
                <w:webHidden/>
              </w:rPr>
              <w:fldChar w:fldCharType="separate"/>
            </w:r>
            <w:r w:rsidR="003B31DD">
              <w:rPr>
                <w:webHidden/>
              </w:rPr>
              <w:t>26</w:t>
            </w:r>
            <w:r>
              <w:rPr>
                <w:webHidden/>
              </w:rPr>
              <w:fldChar w:fldCharType="end"/>
            </w:r>
          </w:hyperlink>
        </w:p>
        <w:p w14:paraId="0EE0B1A3" w14:textId="77777777" w:rsidR="00F128DF" w:rsidRDefault="00F128DF">
          <w:pPr>
            <w:pStyle w:val="TOC2"/>
            <w:rPr>
              <w:b w:val="0"/>
              <w:bCs w:val="0"/>
            </w:rPr>
          </w:pPr>
          <w:hyperlink w:anchor="_Toc508618981" w:history="1">
            <w:r w:rsidRPr="00820FF3">
              <w:rPr>
                <w:rStyle w:val="Hyperlink"/>
              </w:rPr>
              <w:t>6.13 Null Pointer Dereference [XYH]</w:t>
            </w:r>
            <w:r>
              <w:rPr>
                <w:webHidden/>
              </w:rPr>
              <w:tab/>
            </w:r>
            <w:r>
              <w:rPr>
                <w:webHidden/>
              </w:rPr>
              <w:fldChar w:fldCharType="begin"/>
            </w:r>
            <w:r>
              <w:rPr>
                <w:webHidden/>
              </w:rPr>
              <w:instrText xml:space="preserve"> PAGEREF _Toc508618981 \h </w:instrText>
            </w:r>
            <w:r>
              <w:rPr>
                <w:webHidden/>
              </w:rPr>
            </w:r>
            <w:r>
              <w:rPr>
                <w:webHidden/>
              </w:rPr>
              <w:fldChar w:fldCharType="separate"/>
            </w:r>
            <w:r w:rsidR="003B31DD">
              <w:rPr>
                <w:webHidden/>
              </w:rPr>
              <w:t>26</w:t>
            </w:r>
            <w:r>
              <w:rPr>
                <w:webHidden/>
              </w:rPr>
              <w:fldChar w:fldCharType="end"/>
            </w:r>
          </w:hyperlink>
        </w:p>
        <w:p w14:paraId="5D0B68BE" w14:textId="77777777" w:rsidR="00F128DF" w:rsidRDefault="00F128DF">
          <w:pPr>
            <w:pStyle w:val="TOC3"/>
            <w:rPr>
              <w:b w:val="0"/>
              <w:bCs w:val="0"/>
            </w:rPr>
          </w:pPr>
          <w:hyperlink w:anchor="_Toc508618982" w:history="1">
            <w:r w:rsidRPr="00820FF3">
              <w:rPr>
                <w:rStyle w:val="Hyperlink"/>
              </w:rPr>
              <w:t>6.13.1 Applicability to the language</w:t>
            </w:r>
            <w:r>
              <w:rPr>
                <w:webHidden/>
              </w:rPr>
              <w:tab/>
            </w:r>
            <w:r>
              <w:rPr>
                <w:webHidden/>
              </w:rPr>
              <w:fldChar w:fldCharType="begin"/>
            </w:r>
            <w:r>
              <w:rPr>
                <w:webHidden/>
              </w:rPr>
              <w:instrText xml:space="preserve"> PAGEREF _Toc508618982 \h </w:instrText>
            </w:r>
            <w:r>
              <w:rPr>
                <w:webHidden/>
              </w:rPr>
            </w:r>
            <w:r>
              <w:rPr>
                <w:webHidden/>
              </w:rPr>
              <w:fldChar w:fldCharType="separate"/>
            </w:r>
            <w:r w:rsidR="003B31DD">
              <w:rPr>
                <w:webHidden/>
              </w:rPr>
              <w:t>26</w:t>
            </w:r>
            <w:r>
              <w:rPr>
                <w:webHidden/>
              </w:rPr>
              <w:fldChar w:fldCharType="end"/>
            </w:r>
          </w:hyperlink>
        </w:p>
        <w:p w14:paraId="19BE3983" w14:textId="77777777" w:rsidR="00F128DF" w:rsidRDefault="00F128DF">
          <w:pPr>
            <w:pStyle w:val="TOC3"/>
            <w:rPr>
              <w:b w:val="0"/>
              <w:bCs w:val="0"/>
            </w:rPr>
          </w:pPr>
          <w:hyperlink w:anchor="_Toc508618983" w:history="1">
            <w:r w:rsidRPr="00820FF3">
              <w:rPr>
                <w:rStyle w:val="Hyperlink"/>
              </w:rPr>
              <w:t>6.13.2 Guidance to language users</w:t>
            </w:r>
            <w:r>
              <w:rPr>
                <w:webHidden/>
              </w:rPr>
              <w:tab/>
            </w:r>
            <w:r>
              <w:rPr>
                <w:webHidden/>
              </w:rPr>
              <w:fldChar w:fldCharType="begin"/>
            </w:r>
            <w:r>
              <w:rPr>
                <w:webHidden/>
              </w:rPr>
              <w:instrText xml:space="preserve"> PAGEREF _Toc508618983 \h </w:instrText>
            </w:r>
            <w:r>
              <w:rPr>
                <w:webHidden/>
              </w:rPr>
            </w:r>
            <w:r>
              <w:rPr>
                <w:webHidden/>
              </w:rPr>
              <w:fldChar w:fldCharType="separate"/>
            </w:r>
            <w:r w:rsidR="003B31DD">
              <w:rPr>
                <w:webHidden/>
              </w:rPr>
              <w:t>26</w:t>
            </w:r>
            <w:r>
              <w:rPr>
                <w:webHidden/>
              </w:rPr>
              <w:fldChar w:fldCharType="end"/>
            </w:r>
          </w:hyperlink>
        </w:p>
        <w:p w14:paraId="31B10D10" w14:textId="77777777" w:rsidR="00F128DF" w:rsidRDefault="00F128DF">
          <w:pPr>
            <w:pStyle w:val="TOC2"/>
            <w:rPr>
              <w:b w:val="0"/>
              <w:bCs w:val="0"/>
            </w:rPr>
          </w:pPr>
          <w:hyperlink w:anchor="_Toc508618984" w:history="1">
            <w:r w:rsidRPr="00820FF3">
              <w:rPr>
                <w:rStyle w:val="Hyperlink"/>
              </w:rPr>
              <w:t>6.14 Dangling Reference to Heap [XYK]</w:t>
            </w:r>
            <w:r>
              <w:rPr>
                <w:webHidden/>
              </w:rPr>
              <w:tab/>
            </w:r>
            <w:r>
              <w:rPr>
                <w:webHidden/>
              </w:rPr>
              <w:fldChar w:fldCharType="begin"/>
            </w:r>
            <w:r>
              <w:rPr>
                <w:webHidden/>
              </w:rPr>
              <w:instrText xml:space="preserve"> PAGEREF _Toc508618984 \h </w:instrText>
            </w:r>
            <w:r>
              <w:rPr>
                <w:webHidden/>
              </w:rPr>
            </w:r>
            <w:r>
              <w:rPr>
                <w:webHidden/>
              </w:rPr>
              <w:fldChar w:fldCharType="separate"/>
            </w:r>
            <w:r w:rsidR="003B31DD">
              <w:rPr>
                <w:webHidden/>
              </w:rPr>
              <w:t>26</w:t>
            </w:r>
            <w:r>
              <w:rPr>
                <w:webHidden/>
              </w:rPr>
              <w:fldChar w:fldCharType="end"/>
            </w:r>
          </w:hyperlink>
        </w:p>
        <w:p w14:paraId="704EFAAC" w14:textId="77777777" w:rsidR="00F128DF" w:rsidRDefault="00F128DF">
          <w:pPr>
            <w:pStyle w:val="TOC3"/>
            <w:rPr>
              <w:b w:val="0"/>
              <w:bCs w:val="0"/>
            </w:rPr>
          </w:pPr>
          <w:hyperlink w:anchor="_Toc508618985" w:history="1">
            <w:r w:rsidRPr="00820FF3">
              <w:rPr>
                <w:rStyle w:val="Hyperlink"/>
              </w:rPr>
              <w:t>6.14.1 Applicability to language</w:t>
            </w:r>
            <w:r>
              <w:rPr>
                <w:webHidden/>
              </w:rPr>
              <w:tab/>
            </w:r>
            <w:r>
              <w:rPr>
                <w:webHidden/>
              </w:rPr>
              <w:fldChar w:fldCharType="begin"/>
            </w:r>
            <w:r>
              <w:rPr>
                <w:webHidden/>
              </w:rPr>
              <w:instrText xml:space="preserve"> PAGEREF _Toc508618985 \h </w:instrText>
            </w:r>
            <w:r>
              <w:rPr>
                <w:webHidden/>
              </w:rPr>
            </w:r>
            <w:r>
              <w:rPr>
                <w:webHidden/>
              </w:rPr>
              <w:fldChar w:fldCharType="separate"/>
            </w:r>
            <w:r w:rsidR="003B31DD">
              <w:rPr>
                <w:webHidden/>
              </w:rPr>
              <w:t>26</w:t>
            </w:r>
            <w:r>
              <w:rPr>
                <w:webHidden/>
              </w:rPr>
              <w:fldChar w:fldCharType="end"/>
            </w:r>
          </w:hyperlink>
        </w:p>
        <w:p w14:paraId="20F38CDA" w14:textId="77777777" w:rsidR="00F128DF" w:rsidRDefault="00F128DF">
          <w:pPr>
            <w:pStyle w:val="TOC3"/>
            <w:rPr>
              <w:b w:val="0"/>
              <w:bCs w:val="0"/>
            </w:rPr>
          </w:pPr>
          <w:hyperlink w:anchor="_Toc508618986" w:history="1">
            <w:r w:rsidRPr="00820FF3">
              <w:rPr>
                <w:rStyle w:val="Hyperlink"/>
                <w:kern w:val="32"/>
              </w:rPr>
              <w:t>6.14.2 Guidance to language users</w:t>
            </w:r>
            <w:r>
              <w:rPr>
                <w:webHidden/>
              </w:rPr>
              <w:tab/>
            </w:r>
            <w:r>
              <w:rPr>
                <w:webHidden/>
              </w:rPr>
              <w:fldChar w:fldCharType="begin"/>
            </w:r>
            <w:r>
              <w:rPr>
                <w:webHidden/>
              </w:rPr>
              <w:instrText xml:space="preserve"> PAGEREF _Toc508618986 \h </w:instrText>
            </w:r>
            <w:r>
              <w:rPr>
                <w:webHidden/>
              </w:rPr>
            </w:r>
            <w:r>
              <w:rPr>
                <w:webHidden/>
              </w:rPr>
              <w:fldChar w:fldCharType="separate"/>
            </w:r>
            <w:r w:rsidR="003B31DD">
              <w:rPr>
                <w:webHidden/>
              </w:rPr>
              <w:t>27</w:t>
            </w:r>
            <w:r>
              <w:rPr>
                <w:webHidden/>
              </w:rPr>
              <w:fldChar w:fldCharType="end"/>
            </w:r>
          </w:hyperlink>
        </w:p>
        <w:p w14:paraId="3A6F3E1E" w14:textId="77777777" w:rsidR="00F128DF" w:rsidRDefault="00F128DF">
          <w:pPr>
            <w:pStyle w:val="TOC2"/>
            <w:rPr>
              <w:b w:val="0"/>
              <w:bCs w:val="0"/>
            </w:rPr>
          </w:pPr>
          <w:hyperlink w:anchor="_Toc508618987" w:history="1">
            <w:r w:rsidRPr="00820FF3">
              <w:rPr>
                <w:rStyle w:val="Hyperlink"/>
              </w:rPr>
              <w:t>6.15 Arithmetic Wrap-around Error [FIF]</w:t>
            </w:r>
            <w:r>
              <w:rPr>
                <w:webHidden/>
              </w:rPr>
              <w:tab/>
            </w:r>
            <w:r>
              <w:rPr>
                <w:webHidden/>
              </w:rPr>
              <w:fldChar w:fldCharType="begin"/>
            </w:r>
            <w:r>
              <w:rPr>
                <w:webHidden/>
              </w:rPr>
              <w:instrText xml:space="preserve"> PAGEREF _Toc508618987 \h </w:instrText>
            </w:r>
            <w:r>
              <w:rPr>
                <w:webHidden/>
              </w:rPr>
            </w:r>
            <w:r>
              <w:rPr>
                <w:webHidden/>
              </w:rPr>
              <w:fldChar w:fldCharType="separate"/>
            </w:r>
            <w:r w:rsidR="003B31DD">
              <w:rPr>
                <w:webHidden/>
              </w:rPr>
              <w:t>27</w:t>
            </w:r>
            <w:r>
              <w:rPr>
                <w:webHidden/>
              </w:rPr>
              <w:fldChar w:fldCharType="end"/>
            </w:r>
          </w:hyperlink>
        </w:p>
        <w:p w14:paraId="58AEE435" w14:textId="77777777" w:rsidR="00F128DF" w:rsidRDefault="00F128DF">
          <w:pPr>
            <w:pStyle w:val="TOC2"/>
            <w:rPr>
              <w:b w:val="0"/>
              <w:bCs w:val="0"/>
            </w:rPr>
          </w:pPr>
          <w:hyperlink w:anchor="_Toc508618988" w:history="1">
            <w:r w:rsidRPr="00820FF3">
              <w:rPr>
                <w:rStyle w:val="Hyperlink"/>
              </w:rPr>
              <w:t>6.16 Using Shift Operations for Multiplication and Division [PIK]</w:t>
            </w:r>
            <w:r>
              <w:rPr>
                <w:webHidden/>
              </w:rPr>
              <w:tab/>
            </w:r>
            <w:r>
              <w:rPr>
                <w:webHidden/>
              </w:rPr>
              <w:fldChar w:fldCharType="begin"/>
            </w:r>
            <w:r>
              <w:rPr>
                <w:webHidden/>
              </w:rPr>
              <w:instrText xml:space="preserve"> PAGEREF _Toc508618988 \h </w:instrText>
            </w:r>
            <w:r>
              <w:rPr>
                <w:webHidden/>
              </w:rPr>
            </w:r>
            <w:r>
              <w:rPr>
                <w:webHidden/>
              </w:rPr>
              <w:fldChar w:fldCharType="separate"/>
            </w:r>
            <w:r w:rsidR="003B31DD">
              <w:rPr>
                <w:webHidden/>
              </w:rPr>
              <w:t>27</w:t>
            </w:r>
            <w:r>
              <w:rPr>
                <w:webHidden/>
              </w:rPr>
              <w:fldChar w:fldCharType="end"/>
            </w:r>
          </w:hyperlink>
        </w:p>
        <w:p w14:paraId="4875A0E4" w14:textId="77777777" w:rsidR="00F128DF" w:rsidRDefault="00F128DF">
          <w:pPr>
            <w:pStyle w:val="TOC2"/>
            <w:rPr>
              <w:b w:val="0"/>
              <w:bCs w:val="0"/>
            </w:rPr>
          </w:pPr>
          <w:hyperlink w:anchor="_Toc508618989" w:history="1">
            <w:r w:rsidRPr="00820FF3">
              <w:rPr>
                <w:rStyle w:val="Hyperlink"/>
              </w:rPr>
              <w:t>6.17 Choice of Clear Names [NAI]</w:t>
            </w:r>
            <w:r>
              <w:rPr>
                <w:webHidden/>
              </w:rPr>
              <w:tab/>
            </w:r>
            <w:r>
              <w:rPr>
                <w:webHidden/>
              </w:rPr>
              <w:fldChar w:fldCharType="begin"/>
            </w:r>
            <w:r>
              <w:rPr>
                <w:webHidden/>
              </w:rPr>
              <w:instrText xml:space="preserve"> PAGEREF _Toc508618989 \h </w:instrText>
            </w:r>
            <w:r>
              <w:rPr>
                <w:webHidden/>
              </w:rPr>
            </w:r>
            <w:r>
              <w:rPr>
                <w:webHidden/>
              </w:rPr>
              <w:fldChar w:fldCharType="separate"/>
            </w:r>
            <w:r w:rsidR="003B31DD">
              <w:rPr>
                <w:webHidden/>
              </w:rPr>
              <w:t>27</w:t>
            </w:r>
            <w:r>
              <w:rPr>
                <w:webHidden/>
              </w:rPr>
              <w:fldChar w:fldCharType="end"/>
            </w:r>
          </w:hyperlink>
        </w:p>
        <w:p w14:paraId="63AA2A49" w14:textId="77777777" w:rsidR="00F128DF" w:rsidRDefault="00F128DF">
          <w:pPr>
            <w:pStyle w:val="TOC3"/>
            <w:rPr>
              <w:b w:val="0"/>
              <w:bCs w:val="0"/>
            </w:rPr>
          </w:pPr>
          <w:hyperlink w:anchor="_Toc508618990" w:history="1">
            <w:r w:rsidRPr="00820FF3">
              <w:rPr>
                <w:rStyle w:val="Hyperlink"/>
              </w:rPr>
              <w:t>6.17.1 Applicability to language</w:t>
            </w:r>
            <w:r>
              <w:rPr>
                <w:webHidden/>
              </w:rPr>
              <w:tab/>
            </w:r>
            <w:r>
              <w:rPr>
                <w:webHidden/>
              </w:rPr>
              <w:fldChar w:fldCharType="begin"/>
            </w:r>
            <w:r>
              <w:rPr>
                <w:webHidden/>
              </w:rPr>
              <w:instrText xml:space="preserve"> PAGEREF _Toc508618990 \h </w:instrText>
            </w:r>
            <w:r>
              <w:rPr>
                <w:webHidden/>
              </w:rPr>
            </w:r>
            <w:r>
              <w:rPr>
                <w:webHidden/>
              </w:rPr>
              <w:fldChar w:fldCharType="separate"/>
            </w:r>
            <w:r w:rsidR="003B31DD">
              <w:rPr>
                <w:webHidden/>
              </w:rPr>
              <w:t>27</w:t>
            </w:r>
            <w:r>
              <w:rPr>
                <w:webHidden/>
              </w:rPr>
              <w:fldChar w:fldCharType="end"/>
            </w:r>
          </w:hyperlink>
        </w:p>
        <w:p w14:paraId="12251C19" w14:textId="77777777" w:rsidR="00F128DF" w:rsidRDefault="00F128DF">
          <w:pPr>
            <w:pStyle w:val="TOC3"/>
            <w:rPr>
              <w:b w:val="0"/>
              <w:bCs w:val="0"/>
            </w:rPr>
          </w:pPr>
          <w:hyperlink w:anchor="_Toc508618991" w:history="1">
            <w:r w:rsidRPr="00820FF3">
              <w:rPr>
                <w:rStyle w:val="Hyperlink"/>
                <w:kern w:val="32"/>
              </w:rPr>
              <w:t>6.17.2 Guidance to language users</w:t>
            </w:r>
            <w:r>
              <w:rPr>
                <w:webHidden/>
              </w:rPr>
              <w:tab/>
            </w:r>
            <w:r>
              <w:rPr>
                <w:webHidden/>
              </w:rPr>
              <w:fldChar w:fldCharType="begin"/>
            </w:r>
            <w:r>
              <w:rPr>
                <w:webHidden/>
              </w:rPr>
              <w:instrText xml:space="preserve"> PAGEREF _Toc508618991 \h </w:instrText>
            </w:r>
            <w:r>
              <w:rPr>
                <w:webHidden/>
              </w:rPr>
            </w:r>
            <w:r>
              <w:rPr>
                <w:webHidden/>
              </w:rPr>
              <w:fldChar w:fldCharType="separate"/>
            </w:r>
            <w:r w:rsidR="003B31DD">
              <w:rPr>
                <w:webHidden/>
              </w:rPr>
              <w:t>28</w:t>
            </w:r>
            <w:r>
              <w:rPr>
                <w:webHidden/>
              </w:rPr>
              <w:fldChar w:fldCharType="end"/>
            </w:r>
          </w:hyperlink>
        </w:p>
        <w:p w14:paraId="34B39BF0" w14:textId="77777777" w:rsidR="00F128DF" w:rsidRDefault="00F128DF">
          <w:pPr>
            <w:pStyle w:val="TOC2"/>
            <w:rPr>
              <w:b w:val="0"/>
              <w:bCs w:val="0"/>
            </w:rPr>
          </w:pPr>
          <w:hyperlink w:anchor="_Toc508618992" w:history="1">
            <w:r w:rsidRPr="00820FF3">
              <w:rPr>
                <w:rStyle w:val="Hyperlink"/>
              </w:rPr>
              <w:t>6.18 Dead store [WXQ]</w:t>
            </w:r>
            <w:r>
              <w:rPr>
                <w:webHidden/>
              </w:rPr>
              <w:tab/>
            </w:r>
            <w:r>
              <w:rPr>
                <w:webHidden/>
              </w:rPr>
              <w:fldChar w:fldCharType="begin"/>
            </w:r>
            <w:r>
              <w:rPr>
                <w:webHidden/>
              </w:rPr>
              <w:instrText xml:space="preserve"> PAGEREF _Toc508618992 \h </w:instrText>
            </w:r>
            <w:r>
              <w:rPr>
                <w:webHidden/>
              </w:rPr>
            </w:r>
            <w:r>
              <w:rPr>
                <w:webHidden/>
              </w:rPr>
              <w:fldChar w:fldCharType="separate"/>
            </w:r>
            <w:r w:rsidR="003B31DD">
              <w:rPr>
                <w:webHidden/>
              </w:rPr>
              <w:t>28</w:t>
            </w:r>
            <w:r>
              <w:rPr>
                <w:webHidden/>
              </w:rPr>
              <w:fldChar w:fldCharType="end"/>
            </w:r>
          </w:hyperlink>
        </w:p>
        <w:p w14:paraId="69720A25" w14:textId="77777777" w:rsidR="00F128DF" w:rsidRDefault="00F128DF">
          <w:pPr>
            <w:pStyle w:val="TOC3"/>
            <w:rPr>
              <w:b w:val="0"/>
              <w:bCs w:val="0"/>
            </w:rPr>
          </w:pPr>
          <w:hyperlink w:anchor="_Toc508618993" w:history="1">
            <w:r w:rsidRPr="00820FF3">
              <w:rPr>
                <w:rStyle w:val="Hyperlink"/>
              </w:rPr>
              <w:t>6.18.1 Applicability to language</w:t>
            </w:r>
            <w:r>
              <w:rPr>
                <w:webHidden/>
              </w:rPr>
              <w:tab/>
            </w:r>
            <w:r>
              <w:rPr>
                <w:webHidden/>
              </w:rPr>
              <w:fldChar w:fldCharType="begin"/>
            </w:r>
            <w:r>
              <w:rPr>
                <w:webHidden/>
              </w:rPr>
              <w:instrText xml:space="preserve"> PAGEREF _Toc508618993 \h </w:instrText>
            </w:r>
            <w:r>
              <w:rPr>
                <w:webHidden/>
              </w:rPr>
            </w:r>
            <w:r>
              <w:rPr>
                <w:webHidden/>
              </w:rPr>
              <w:fldChar w:fldCharType="separate"/>
            </w:r>
            <w:r w:rsidR="003B31DD">
              <w:rPr>
                <w:webHidden/>
              </w:rPr>
              <w:t>28</w:t>
            </w:r>
            <w:r>
              <w:rPr>
                <w:webHidden/>
              </w:rPr>
              <w:fldChar w:fldCharType="end"/>
            </w:r>
          </w:hyperlink>
        </w:p>
        <w:p w14:paraId="56FC23FA" w14:textId="77777777" w:rsidR="00F128DF" w:rsidRDefault="00F128DF">
          <w:pPr>
            <w:pStyle w:val="TOC3"/>
            <w:rPr>
              <w:b w:val="0"/>
              <w:bCs w:val="0"/>
            </w:rPr>
          </w:pPr>
          <w:hyperlink w:anchor="_Toc508618994" w:history="1">
            <w:r w:rsidRPr="00820FF3">
              <w:rPr>
                <w:rStyle w:val="Hyperlink"/>
              </w:rPr>
              <w:t>6.18.2 Guidance to Language Users</w:t>
            </w:r>
            <w:r>
              <w:rPr>
                <w:webHidden/>
              </w:rPr>
              <w:tab/>
            </w:r>
            <w:r>
              <w:rPr>
                <w:webHidden/>
              </w:rPr>
              <w:fldChar w:fldCharType="begin"/>
            </w:r>
            <w:r>
              <w:rPr>
                <w:webHidden/>
              </w:rPr>
              <w:instrText xml:space="preserve"> PAGEREF _Toc508618994 \h </w:instrText>
            </w:r>
            <w:r>
              <w:rPr>
                <w:webHidden/>
              </w:rPr>
            </w:r>
            <w:r>
              <w:rPr>
                <w:webHidden/>
              </w:rPr>
              <w:fldChar w:fldCharType="separate"/>
            </w:r>
            <w:r w:rsidR="003B31DD">
              <w:rPr>
                <w:webHidden/>
              </w:rPr>
              <w:t>28</w:t>
            </w:r>
            <w:r>
              <w:rPr>
                <w:webHidden/>
              </w:rPr>
              <w:fldChar w:fldCharType="end"/>
            </w:r>
          </w:hyperlink>
        </w:p>
        <w:p w14:paraId="21FD154C" w14:textId="77777777" w:rsidR="00F128DF" w:rsidRDefault="00F128DF">
          <w:pPr>
            <w:pStyle w:val="TOC2"/>
            <w:rPr>
              <w:b w:val="0"/>
              <w:bCs w:val="0"/>
            </w:rPr>
          </w:pPr>
          <w:hyperlink w:anchor="_Toc508618995" w:history="1">
            <w:r w:rsidRPr="00820FF3">
              <w:rPr>
                <w:rStyle w:val="Hyperlink"/>
              </w:rPr>
              <w:t>6.19 Unused Variable [YZS]</w:t>
            </w:r>
            <w:r>
              <w:rPr>
                <w:webHidden/>
              </w:rPr>
              <w:tab/>
            </w:r>
            <w:r>
              <w:rPr>
                <w:webHidden/>
              </w:rPr>
              <w:fldChar w:fldCharType="begin"/>
            </w:r>
            <w:r>
              <w:rPr>
                <w:webHidden/>
              </w:rPr>
              <w:instrText xml:space="preserve"> PAGEREF _Toc508618995 \h </w:instrText>
            </w:r>
            <w:r>
              <w:rPr>
                <w:webHidden/>
              </w:rPr>
            </w:r>
            <w:r>
              <w:rPr>
                <w:webHidden/>
              </w:rPr>
              <w:fldChar w:fldCharType="separate"/>
            </w:r>
            <w:r w:rsidR="003B31DD">
              <w:rPr>
                <w:webHidden/>
              </w:rPr>
              <w:t>28</w:t>
            </w:r>
            <w:r>
              <w:rPr>
                <w:webHidden/>
              </w:rPr>
              <w:fldChar w:fldCharType="end"/>
            </w:r>
          </w:hyperlink>
        </w:p>
        <w:p w14:paraId="0526D888" w14:textId="77777777" w:rsidR="00F128DF" w:rsidRDefault="00F128DF">
          <w:pPr>
            <w:pStyle w:val="TOC3"/>
            <w:rPr>
              <w:b w:val="0"/>
              <w:bCs w:val="0"/>
            </w:rPr>
          </w:pPr>
          <w:hyperlink w:anchor="_Toc508618996" w:history="1">
            <w:r w:rsidRPr="00820FF3">
              <w:rPr>
                <w:rStyle w:val="Hyperlink"/>
              </w:rPr>
              <w:t>6.19.1 Applicability to language</w:t>
            </w:r>
            <w:r>
              <w:rPr>
                <w:webHidden/>
              </w:rPr>
              <w:tab/>
            </w:r>
            <w:r>
              <w:rPr>
                <w:webHidden/>
              </w:rPr>
              <w:fldChar w:fldCharType="begin"/>
            </w:r>
            <w:r>
              <w:rPr>
                <w:webHidden/>
              </w:rPr>
              <w:instrText xml:space="preserve"> PAGEREF _Toc508618996 \h </w:instrText>
            </w:r>
            <w:r>
              <w:rPr>
                <w:webHidden/>
              </w:rPr>
            </w:r>
            <w:r>
              <w:rPr>
                <w:webHidden/>
              </w:rPr>
              <w:fldChar w:fldCharType="separate"/>
            </w:r>
            <w:r w:rsidR="003B31DD">
              <w:rPr>
                <w:webHidden/>
              </w:rPr>
              <w:t>28</w:t>
            </w:r>
            <w:r>
              <w:rPr>
                <w:webHidden/>
              </w:rPr>
              <w:fldChar w:fldCharType="end"/>
            </w:r>
          </w:hyperlink>
        </w:p>
        <w:p w14:paraId="3E4D9DAB" w14:textId="77777777" w:rsidR="00F128DF" w:rsidRDefault="00F128DF">
          <w:pPr>
            <w:pStyle w:val="TOC3"/>
            <w:rPr>
              <w:b w:val="0"/>
              <w:bCs w:val="0"/>
            </w:rPr>
          </w:pPr>
          <w:hyperlink w:anchor="_Toc508618997" w:history="1">
            <w:r w:rsidRPr="00820FF3">
              <w:rPr>
                <w:rStyle w:val="Hyperlink"/>
                <w:kern w:val="32"/>
              </w:rPr>
              <w:t>6.19.2 Guidance to language users</w:t>
            </w:r>
            <w:r>
              <w:rPr>
                <w:webHidden/>
              </w:rPr>
              <w:tab/>
            </w:r>
            <w:r>
              <w:rPr>
                <w:webHidden/>
              </w:rPr>
              <w:fldChar w:fldCharType="begin"/>
            </w:r>
            <w:r>
              <w:rPr>
                <w:webHidden/>
              </w:rPr>
              <w:instrText xml:space="preserve"> PAGEREF _Toc508618997 \h </w:instrText>
            </w:r>
            <w:r>
              <w:rPr>
                <w:webHidden/>
              </w:rPr>
            </w:r>
            <w:r>
              <w:rPr>
                <w:webHidden/>
              </w:rPr>
              <w:fldChar w:fldCharType="separate"/>
            </w:r>
            <w:r w:rsidR="003B31DD">
              <w:rPr>
                <w:webHidden/>
              </w:rPr>
              <w:t>28</w:t>
            </w:r>
            <w:r>
              <w:rPr>
                <w:webHidden/>
              </w:rPr>
              <w:fldChar w:fldCharType="end"/>
            </w:r>
          </w:hyperlink>
        </w:p>
        <w:p w14:paraId="42A66ECE" w14:textId="77777777" w:rsidR="00F128DF" w:rsidRDefault="00F128DF">
          <w:pPr>
            <w:pStyle w:val="TOC2"/>
            <w:rPr>
              <w:b w:val="0"/>
              <w:bCs w:val="0"/>
            </w:rPr>
          </w:pPr>
          <w:hyperlink w:anchor="_Toc508618998" w:history="1">
            <w:r w:rsidRPr="00820FF3">
              <w:rPr>
                <w:rStyle w:val="Hyperlink"/>
              </w:rPr>
              <w:t>6.20 Identifier Name Reuse [YOW]</w:t>
            </w:r>
            <w:r>
              <w:rPr>
                <w:webHidden/>
              </w:rPr>
              <w:tab/>
            </w:r>
            <w:r>
              <w:rPr>
                <w:webHidden/>
              </w:rPr>
              <w:fldChar w:fldCharType="begin"/>
            </w:r>
            <w:r>
              <w:rPr>
                <w:webHidden/>
              </w:rPr>
              <w:instrText xml:space="preserve"> PAGEREF _Toc508618998 \h </w:instrText>
            </w:r>
            <w:r>
              <w:rPr>
                <w:webHidden/>
              </w:rPr>
            </w:r>
            <w:r>
              <w:rPr>
                <w:webHidden/>
              </w:rPr>
              <w:fldChar w:fldCharType="separate"/>
            </w:r>
            <w:r w:rsidR="003B31DD">
              <w:rPr>
                <w:webHidden/>
              </w:rPr>
              <w:t>29</w:t>
            </w:r>
            <w:r>
              <w:rPr>
                <w:webHidden/>
              </w:rPr>
              <w:fldChar w:fldCharType="end"/>
            </w:r>
          </w:hyperlink>
        </w:p>
        <w:p w14:paraId="05F5ABD5" w14:textId="77777777" w:rsidR="00F128DF" w:rsidRDefault="00F128DF">
          <w:pPr>
            <w:pStyle w:val="TOC3"/>
            <w:rPr>
              <w:b w:val="0"/>
              <w:bCs w:val="0"/>
            </w:rPr>
          </w:pPr>
          <w:hyperlink w:anchor="_Toc508618999" w:history="1">
            <w:r w:rsidRPr="00820FF3">
              <w:rPr>
                <w:rStyle w:val="Hyperlink"/>
              </w:rPr>
              <w:t>6.20.1 Applicability to language</w:t>
            </w:r>
            <w:r>
              <w:rPr>
                <w:webHidden/>
              </w:rPr>
              <w:tab/>
            </w:r>
            <w:r>
              <w:rPr>
                <w:webHidden/>
              </w:rPr>
              <w:fldChar w:fldCharType="begin"/>
            </w:r>
            <w:r>
              <w:rPr>
                <w:webHidden/>
              </w:rPr>
              <w:instrText xml:space="preserve"> PAGEREF _Toc508618999 \h </w:instrText>
            </w:r>
            <w:r>
              <w:rPr>
                <w:webHidden/>
              </w:rPr>
            </w:r>
            <w:r>
              <w:rPr>
                <w:webHidden/>
              </w:rPr>
              <w:fldChar w:fldCharType="separate"/>
            </w:r>
            <w:r w:rsidR="003B31DD">
              <w:rPr>
                <w:webHidden/>
              </w:rPr>
              <w:t>29</w:t>
            </w:r>
            <w:r>
              <w:rPr>
                <w:webHidden/>
              </w:rPr>
              <w:fldChar w:fldCharType="end"/>
            </w:r>
          </w:hyperlink>
        </w:p>
        <w:p w14:paraId="3CCDB96F" w14:textId="77777777" w:rsidR="00F128DF" w:rsidRDefault="00F128DF">
          <w:pPr>
            <w:pStyle w:val="TOC3"/>
            <w:rPr>
              <w:b w:val="0"/>
              <w:bCs w:val="0"/>
            </w:rPr>
          </w:pPr>
          <w:hyperlink w:anchor="_Toc508619000" w:history="1">
            <w:r w:rsidRPr="00820FF3">
              <w:rPr>
                <w:rStyle w:val="Hyperlink"/>
              </w:rPr>
              <w:t>6.20.2 Guidance to language users</w:t>
            </w:r>
            <w:r>
              <w:rPr>
                <w:webHidden/>
              </w:rPr>
              <w:tab/>
            </w:r>
            <w:r>
              <w:rPr>
                <w:webHidden/>
              </w:rPr>
              <w:fldChar w:fldCharType="begin"/>
            </w:r>
            <w:r>
              <w:rPr>
                <w:webHidden/>
              </w:rPr>
              <w:instrText xml:space="preserve"> PAGEREF _Toc508619000 \h </w:instrText>
            </w:r>
            <w:r>
              <w:rPr>
                <w:webHidden/>
              </w:rPr>
            </w:r>
            <w:r>
              <w:rPr>
                <w:webHidden/>
              </w:rPr>
              <w:fldChar w:fldCharType="separate"/>
            </w:r>
            <w:r w:rsidR="003B31DD">
              <w:rPr>
                <w:webHidden/>
              </w:rPr>
              <w:t>29</w:t>
            </w:r>
            <w:r>
              <w:rPr>
                <w:webHidden/>
              </w:rPr>
              <w:fldChar w:fldCharType="end"/>
            </w:r>
          </w:hyperlink>
        </w:p>
        <w:p w14:paraId="3B4FB3DC" w14:textId="77777777" w:rsidR="00F128DF" w:rsidRDefault="00F128DF">
          <w:pPr>
            <w:pStyle w:val="TOC2"/>
            <w:rPr>
              <w:b w:val="0"/>
              <w:bCs w:val="0"/>
            </w:rPr>
          </w:pPr>
          <w:hyperlink w:anchor="_Toc508619001" w:history="1">
            <w:r w:rsidRPr="00820FF3">
              <w:rPr>
                <w:rStyle w:val="Hyperlink"/>
              </w:rPr>
              <w:t>6.21 Namespace Issues [BJL]</w:t>
            </w:r>
            <w:r>
              <w:rPr>
                <w:webHidden/>
              </w:rPr>
              <w:tab/>
            </w:r>
            <w:r>
              <w:rPr>
                <w:webHidden/>
              </w:rPr>
              <w:fldChar w:fldCharType="begin"/>
            </w:r>
            <w:r>
              <w:rPr>
                <w:webHidden/>
              </w:rPr>
              <w:instrText xml:space="preserve"> PAGEREF _Toc508619001 \h </w:instrText>
            </w:r>
            <w:r>
              <w:rPr>
                <w:webHidden/>
              </w:rPr>
            </w:r>
            <w:r>
              <w:rPr>
                <w:webHidden/>
              </w:rPr>
              <w:fldChar w:fldCharType="separate"/>
            </w:r>
            <w:r w:rsidR="003B31DD">
              <w:rPr>
                <w:webHidden/>
              </w:rPr>
              <w:t>29</w:t>
            </w:r>
            <w:r>
              <w:rPr>
                <w:webHidden/>
              </w:rPr>
              <w:fldChar w:fldCharType="end"/>
            </w:r>
          </w:hyperlink>
        </w:p>
        <w:p w14:paraId="7BB3E545" w14:textId="77777777" w:rsidR="00F128DF" w:rsidRDefault="00F128DF">
          <w:pPr>
            <w:pStyle w:val="TOC2"/>
            <w:rPr>
              <w:b w:val="0"/>
              <w:bCs w:val="0"/>
            </w:rPr>
          </w:pPr>
          <w:hyperlink w:anchor="_Toc508619002" w:history="1">
            <w:r w:rsidRPr="00820FF3">
              <w:rPr>
                <w:rStyle w:val="Hyperlink"/>
              </w:rPr>
              <w:t>6.22 Initialization of Variables [LAV]</w:t>
            </w:r>
            <w:r>
              <w:rPr>
                <w:webHidden/>
              </w:rPr>
              <w:tab/>
            </w:r>
            <w:r>
              <w:rPr>
                <w:webHidden/>
              </w:rPr>
              <w:fldChar w:fldCharType="begin"/>
            </w:r>
            <w:r>
              <w:rPr>
                <w:webHidden/>
              </w:rPr>
              <w:instrText xml:space="preserve"> PAGEREF _Toc508619002 \h </w:instrText>
            </w:r>
            <w:r>
              <w:rPr>
                <w:webHidden/>
              </w:rPr>
            </w:r>
            <w:r>
              <w:rPr>
                <w:webHidden/>
              </w:rPr>
              <w:fldChar w:fldCharType="separate"/>
            </w:r>
            <w:r w:rsidR="003B31DD">
              <w:rPr>
                <w:webHidden/>
              </w:rPr>
              <w:t>29</w:t>
            </w:r>
            <w:r>
              <w:rPr>
                <w:webHidden/>
              </w:rPr>
              <w:fldChar w:fldCharType="end"/>
            </w:r>
          </w:hyperlink>
        </w:p>
        <w:p w14:paraId="3F6F8CEA" w14:textId="77777777" w:rsidR="00F128DF" w:rsidRDefault="00F128DF">
          <w:pPr>
            <w:pStyle w:val="TOC3"/>
            <w:rPr>
              <w:b w:val="0"/>
              <w:bCs w:val="0"/>
            </w:rPr>
          </w:pPr>
          <w:hyperlink w:anchor="_Toc508619003" w:history="1">
            <w:r w:rsidRPr="00820FF3">
              <w:rPr>
                <w:rStyle w:val="Hyperlink"/>
              </w:rPr>
              <w:t>6.22.1 Applicability to language</w:t>
            </w:r>
            <w:r>
              <w:rPr>
                <w:webHidden/>
              </w:rPr>
              <w:tab/>
            </w:r>
            <w:r>
              <w:rPr>
                <w:webHidden/>
              </w:rPr>
              <w:fldChar w:fldCharType="begin"/>
            </w:r>
            <w:r>
              <w:rPr>
                <w:webHidden/>
              </w:rPr>
              <w:instrText xml:space="preserve"> PAGEREF _Toc508619003 \h </w:instrText>
            </w:r>
            <w:r>
              <w:rPr>
                <w:webHidden/>
              </w:rPr>
            </w:r>
            <w:r>
              <w:rPr>
                <w:webHidden/>
              </w:rPr>
              <w:fldChar w:fldCharType="separate"/>
            </w:r>
            <w:r w:rsidR="003B31DD">
              <w:rPr>
                <w:webHidden/>
              </w:rPr>
              <w:t>29</w:t>
            </w:r>
            <w:r>
              <w:rPr>
                <w:webHidden/>
              </w:rPr>
              <w:fldChar w:fldCharType="end"/>
            </w:r>
          </w:hyperlink>
        </w:p>
        <w:p w14:paraId="357DC8CC" w14:textId="77777777" w:rsidR="00F128DF" w:rsidRDefault="00F128DF">
          <w:pPr>
            <w:pStyle w:val="TOC3"/>
            <w:rPr>
              <w:b w:val="0"/>
              <w:bCs w:val="0"/>
            </w:rPr>
          </w:pPr>
          <w:hyperlink w:anchor="_Toc508619004" w:history="1">
            <w:r w:rsidRPr="00820FF3">
              <w:rPr>
                <w:rStyle w:val="Hyperlink"/>
              </w:rPr>
              <w:t>6.22.2 Guidance to language users</w:t>
            </w:r>
            <w:r>
              <w:rPr>
                <w:webHidden/>
              </w:rPr>
              <w:tab/>
            </w:r>
            <w:r>
              <w:rPr>
                <w:webHidden/>
              </w:rPr>
              <w:fldChar w:fldCharType="begin"/>
            </w:r>
            <w:r>
              <w:rPr>
                <w:webHidden/>
              </w:rPr>
              <w:instrText xml:space="preserve"> PAGEREF _Toc508619004 \h </w:instrText>
            </w:r>
            <w:r>
              <w:rPr>
                <w:webHidden/>
              </w:rPr>
            </w:r>
            <w:r>
              <w:rPr>
                <w:webHidden/>
              </w:rPr>
              <w:fldChar w:fldCharType="separate"/>
            </w:r>
            <w:r w:rsidR="003B31DD">
              <w:rPr>
                <w:webHidden/>
              </w:rPr>
              <w:t>30</w:t>
            </w:r>
            <w:r>
              <w:rPr>
                <w:webHidden/>
              </w:rPr>
              <w:fldChar w:fldCharType="end"/>
            </w:r>
          </w:hyperlink>
        </w:p>
        <w:p w14:paraId="358D0124" w14:textId="77777777" w:rsidR="00F128DF" w:rsidRDefault="00F128DF">
          <w:pPr>
            <w:pStyle w:val="TOC2"/>
            <w:rPr>
              <w:b w:val="0"/>
              <w:bCs w:val="0"/>
            </w:rPr>
          </w:pPr>
          <w:hyperlink w:anchor="_Toc508619005" w:history="1">
            <w:r w:rsidRPr="00820FF3">
              <w:rPr>
                <w:rStyle w:val="Hyperlink"/>
              </w:rPr>
              <w:t>6.23 Operator Precedence/Order of Evaluation [JCW]</w:t>
            </w:r>
            <w:r>
              <w:rPr>
                <w:webHidden/>
              </w:rPr>
              <w:tab/>
            </w:r>
            <w:r>
              <w:rPr>
                <w:webHidden/>
              </w:rPr>
              <w:fldChar w:fldCharType="begin"/>
            </w:r>
            <w:r>
              <w:rPr>
                <w:webHidden/>
              </w:rPr>
              <w:instrText xml:space="preserve"> PAGEREF _Toc508619005 \h </w:instrText>
            </w:r>
            <w:r>
              <w:rPr>
                <w:webHidden/>
              </w:rPr>
            </w:r>
            <w:r>
              <w:rPr>
                <w:webHidden/>
              </w:rPr>
              <w:fldChar w:fldCharType="separate"/>
            </w:r>
            <w:r w:rsidR="003B31DD">
              <w:rPr>
                <w:webHidden/>
              </w:rPr>
              <w:t>30</w:t>
            </w:r>
            <w:r>
              <w:rPr>
                <w:webHidden/>
              </w:rPr>
              <w:fldChar w:fldCharType="end"/>
            </w:r>
          </w:hyperlink>
        </w:p>
        <w:p w14:paraId="7D71A368" w14:textId="77777777" w:rsidR="00F128DF" w:rsidRDefault="00F128DF">
          <w:pPr>
            <w:pStyle w:val="TOC3"/>
            <w:rPr>
              <w:b w:val="0"/>
              <w:bCs w:val="0"/>
            </w:rPr>
          </w:pPr>
          <w:hyperlink w:anchor="_Toc508619006" w:history="1">
            <w:r w:rsidRPr="00820FF3">
              <w:rPr>
                <w:rStyle w:val="Hyperlink"/>
              </w:rPr>
              <w:t>6.23.1 Applicability to language</w:t>
            </w:r>
            <w:r>
              <w:rPr>
                <w:webHidden/>
              </w:rPr>
              <w:tab/>
            </w:r>
            <w:r>
              <w:rPr>
                <w:webHidden/>
              </w:rPr>
              <w:fldChar w:fldCharType="begin"/>
            </w:r>
            <w:r>
              <w:rPr>
                <w:webHidden/>
              </w:rPr>
              <w:instrText xml:space="preserve"> PAGEREF _Toc508619006 \h </w:instrText>
            </w:r>
            <w:r>
              <w:rPr>
                <w:webHidden/>
              </w:rPr>
            </w:r>
            <w:r>
              <w:rPr>
                <w:webHidden/>
              </w:rPr>
              <w:fldChar w:fldCharType="separate"/>
            </w:r>
            <w:r w:rsidR="003B31DD">
              <w:rPr>
                <w:webHidden/>
              </w:rPr>
              <w:t>30</w:t>
            </w:r>
            <w:r>
              <w:rPr>
                <w:webHidden/>
              </w:rPr>
              <w:fldChar w:fldCharType="end"/>
            </w:r>
          </w:hyperlink>
        </w:p>
        <w:p w14:paraId="0B96CB1D" w14:textId="77777777" w:rsidR="00F128DF" w:rsidRDefault="00F128DF">
          <w:pPr>
            <w:pStyle w:val="TOC3"/>
            <w:rPr>
              <w:b w:val="0"/>
              <w:bCs w:val="0"/>
            </w:rPr>
          </w:pPr>
          <w:hyperlink w:anchor="_Toc508619007" w:history="1">
            <w:r w:rsidRPr="00820FF3">
              <w:rPr>
                <w:rStyle w:val="Hyperlink"/>
              </w:rPr>
              <w:t>6.23.2 Guidance to language users</w:t>
            </w:r>
            <w:r>
              <w:rPr>
                <w:webHidden/>
              </w:rPr>
              <w:tab/>
            </w:r>
            <w:r>
              <w:rPr>
                <w:webHidden/>
              </w:rPr>
              <w:fldChar w:fldCharType="begin"/>
            </w:r>
            <w:r>
              <w:rPr>
                <w:webHidden/>
              </w:rPr>
              <w:instrText xml:space="preserve"> PAGEREF _Toc508619007 \h </w:instrText>
            </w:r>
            <w:r>
              <w:rPr>
                <w:webHidden/>
              </w:rPr>
            </w:r>
            <w:r>
              <w:rPr>
                <w:webHidden/>
              </w:rPr>
              <w:fldChar w:fldCharType="separate"/>
            </w:r>
            <w:r w:rsidR="003B31DD">
              <w:rPr>
                <w:webHidden/>
              </w:rPr>
              <w:t>31</w:t>
            </w:r>
            <w:r>
              <w:rPr>
                <w:webHidden/>
              </w:rPr>
              <w:fldChar w:fldCharType="end"/>
            </w:r>
          </w:hyperlink>
        </w:p>
        <w:p w14:paraId="32FAD49A" w14:textId="77777777" w:rsidR="00F128DF" w:rsidRDefault="00F128DF">
          <w:pPr>
            <w:pStyle w:val="TOC2"/>
            <w:rPr>
              <w:b w:val="0"/>
              <w:bCs w:val="0"/>
            </w:rPr>
          </w:pPr>
          <w:hyperlink w:anchor="_Toc508619008" w:history="1">
            <w:r w:rsidRPr="00820FF3">
              <w:rPr>
                <w:rStyle w:val="Hyperlink"/>
              </w:rPr>
              <w:t>6.24 Side-effects and Order of Evaluation [SAM]</w:t>
            </w:r>
            <w:r>
              <w:rPr>
                <w:webHidden/>
              </w:rPr>
              <w:tab/>
            </w:r>
            <w:r>
              <w:rPr>
                <w:webHidden/>
              </w:rPr>
              <w:fldChar w:fldCharType="begin"/>
            </w:r>
            <w:r>
              <w:rPr>
                <w:webHidden/>
              </w:rPr>
              <w:instrText xml:space="preserve"> PAGEREF _Toc508619008 \h </w:instrText>
            </w:r>
            <w:r>
              <w:rPr>
                <w:webHidden/>
              </w:rPr>
            </w:r>
            <w:r>
              <w:rPr>
                <w:webHidden/>
              </w:rPr>
              <w:fldChar w:fldCharType="separate"/>
            </w:r>
            <w:r w:rsidR="003B31DD">
              <w:rPr>
                <w:webHidden/>
              </w:rPr>
              <w:t>31</w:t>
            </w:r>
            <w:r>
              <w:rPr>
                <w:webHidden/>
              </w:rPr>
              <w:fldChar w:fldCharType="end"/>
            </w:r>
          </w:hyperlink>
        </w:p>
        <w:p w14:paraId="5BBAF335" w14:textId="77777777" w:rsidR="00F128DF" w:rsidRDefault="00F128DF">
          <w:pPr>
            <w:pStyle w:val="TOC3"/>
            <w:rPr>
              <w:b w:val="0"/>
              <w:bCs w:val="0"/>
            </w:rPr>
          </w:pPr>
          <w:hyperlink w:anchor="_Toc508619009" w:history="1">
            <w:r w:rsidRPr="00820FF3">
              <w:rPr>
                <w:rStyle w:val="Hyperlink"/>
              </w:rPr>
              <w:t>6.24.1 Applicability to language</w:t>
            </w:r>
            <w:r>
              <w:rPr>
                <w:webHidden/>
              </w:rPr>
              <w:tab/>
            </w:r>
            <w:r>
              <w:rPr>
                <w:webHidden/>
              </w:rPr>
              <w:fldChar w:fldCharType="begin"/>
            </w:r>
            <w:r>
              <w:rPr>
                <w:webHidden/>
              </w:rPr>
              <w:instrText xml:space="preserve"> PAGEREF _Toc508619009 \h </w:instrText>
            </w:r>
            <w:r>
              <w:rPr>
                <w:webHidden/>
              </w:rPr>
            </w:r>
            <w:r>
              <w:rPr>
                <w:webHidden/>
              </w:rPr>
              <w:fldChar w:fldCharType="separate"/>
            </w:r>
            <w:r w:rsidR="003B31DD">
              <w:rPr>
                <w:webHidden/>
              </w:rPr>
              <w:t>31</w:t>
            </w:r>
            <w:r>
              <w:rPr>
                <w:webHidden/>
              </w:rPr>
              <w:fldChar w:fldCharType="end"/>
            </w:r>
          </w:hyperlink>
        </w:p>
        <w:p w14:paraId="2E111B3C" w14:textId="77777777" w:rsidR="00F128DF" w:rsidRDefault="00F128DF">
          <w:pPr>
            <w:pStyle w:val="TOC3"/>
            <w:rPr>
              <w:b w:val="0"/>
              <w:bCs w:val="0"/>
            </w:rPr>
          </w:pPr>
          <w:hyperlink w:anchor="_Toc508619010" w:history="1">
            <w:r w:rsidRPr="00820FF3">
              <w:rPr>
                <w:rStyle w:val="Hyperlink"/>
              </w:rPr>
              <w:t>6.24.2 Guidance to language users</w:t>
            </w:r>
            <w:r>
              <w:rPr>
                <w:webHidden/>
              </w:rPr>
              <w:tab/>
            </w:r>
            <w:r>
              <w:rPr>
                <w:webHidden/>
              </w:rPr>
              <w:fldChar w:fldCharType="begin"/>
            </w:r>
            <w:r>
              <w:rPr>
                <w:webHidden/>
              </w:rPr>
              <w:instrText xml:space="preserve"> PAGEREF _Toc508619010 \h </w:instrText>
            </w:r>
            <w:r>
              <w:rPr>
                <w:webHidden/>
              </w:rPr>
            </w:r>
            <w:r>
              <w:rPr>
                <w:webHidden/>
              </w:rPr>
              <w:fldChar w:fldCharType="separate"/>
            </w:r>
            <w:r w:rsidR="003B31DD">
              <w:rPr>
                <w:webHidden/>
              </w:rPr>
              <w:t>31</w:t>
            </w:r>
            <w:r>
              <w:rPr>
                <w:webHidden/>
              </w:rPr>
              <w:fldChar w:fldCharType="end"/>
            </w:r>
          </w:hyperlink>
        </w:p>
        <w:p w14:paraId="614EA49C" w14:textId="77777777" w:rsidR="00F128DF" w:rsidRDefault="00F128DF">
          <w:pPr>
            <w:pStyle w:val="TOC2"/>
            <w:rPr>
              <w:b w:val="0"/>
              <w:bCs w:val="0"/>
            </w:rPr>
          </w:pPr>
          <w:hyperlink w:anchor="_Toc508619011" w:history="1">
            <w:r w:rsidRPr="00820FF3">
              <w:rPr>
                <w:rStyle w:val="Hyperlink"/>
              </w:rPr>
              <w:t>6.25 Likely Incorrect Expression [KOA]</w:t>
            </w:r>
            <w:r>
              <w:rPr>
                <w:webHidden/>
              </w:rPr>
              <w:tab/>
            </w:r>
            <w:r>
              <w:rPr>
                <w:webHidden/>
              </w:rPr>
              <w:fldChar w:fldCharType="begin"/>
            </w:r>
            <w:r>
              <w:rPr>
                <w:webHidden/>
              </w:rPr>
              <w:instrText xml:space="preserve"> PAGEREF _Toc508619011 \h </w:instrText>
            </w:r>
            <w:r>
              <w:rPr>
                <w:webHidden/>
              </w:rPr>
            </w:r>
            <w:r>
              <w:rPr>
                <w:webHidden/>
              </w:rPr>
              <w:fldChar w:fldCharType="separate"/>
            </w:r>
            <w:r w:rsidR="003B31DD">
              <w:rPr>
                <w:webHidden/>
              </w:rPr>
              <w:t>31</w:t>
            </w:r>
            <w:r>
              <w:rPr>
                <w:webHidden/>
              </w:rPr>
              <w:fldChar w:fldCharType="end"/>
            </w:r>
          </w:hyperlink>
        </w:p>
        <w:p w14:paraId="210DF061" w14:textId="77777777" w:rsidR="00F128DF" w:rsidRDefault="00F128DF">
          <w:pPr>
            <w:pStyle w:val="TOC3"/>
            <w:rPr>
              <w:b w:val="0"/>
              <w:bCs w:val="0"/>
            </w:rPr>
          </w:pPr>
          <w:hyperlink w:anchor="_Toc508619012" w:history="1">
            <w:r w:rsidRPr="00820FF3">
              <w:rPr>
                <w:rStyle w:val="Hyperlink"/>
              </w:rPr>
              <w:t>6.25.1 Applicability to language</w:t>
            </w:r>
            <w:r>
              <w:rPr>
                <w:webHidden/>
              </w:rPr>
              <w:tab/>
            </w:r>
            <w:r>
              <w:rPr>
                <w:webHidden/>
              </w:rPr>
              <w:fldChar w:fldCharType="begin"/>
            </w:r>
            <w:r>
              <w:rPr>
                <w:webHidden/>
              </w:rPr>
              <w:instrText xml:space="preserve"> PAGEREF _Toc508619012 \h </w:instrText>
            </w:r>
            <w:r>
              <w:rPr>
                <w:webHidden/>
              </w:rPr>
            </w:r>
            <w:r>
              <w:rPr>
                <w:webHidden/>
              </w:rPr>
              <w:fldChar w:fldCharType="separate"/>
            </w:r>
            <w:r w:rsidR="003B31DD">
              <w:rPr>
                <w:webHidden/>
              </w:rPr>
              <w:t>31</w:t>
            </w:r>
            <w:r>
              <w:rPr>
                <w:webHidden/>
              </w:rPr>
              <w:fldChar w:fldCharType="end"/>
            </w:r>
          </w:hyperlink>
        </w:p>
        <w:p w14:paraId="2ECB8ECF" w14:textId="77777777" w:rsidR="00F128DF" w:rsidRDefault="00F128DF">
          <w:pPr>
            <w:pStyle w:val="TOC3"/>
            <w:rPr>
              <w:b w:val="0"/>
              <w:bCs w:val="0"/>
            </w:rPr>
          </w:pPr>
          <w:hyperlink w:anchor="_Toc508619013" w:history="1">
            <w:r w:rsidRPr="00820FF3">
              <w:rPr>
                <w:rStyle w:val="Hyperlink"/>
              </w:rPr>
              <w:t>6.25.2 Guidance to language users</w:t>
            </w:r>
            <w:r>
              <w:rPr>
                <w:webHidden/>
              </w:rPr>
              <w:tab/>
            </w:r>
            <w:r>
              <w:rPr>
                <w:webHidden/>
              </w:rPr>
              <w:fldChar w:fldCharType="begin"/>
            </w:r>
            <w:r>
              <w:rPr>
                <w:webHidden/>
              </w:rPr>
              <w:instrText xml:space="preserve"> PAGEREF _Toc508619013 \h </w:instrText>
            </w:r>
            <w:r>
              <w:rPr>
                <w:webHidden/>
              </w:rPr>
            </w:r>
            <w:r>
              <w:rPr>
                <w:webHidden/>
              </w:rPr>
              <w:fldChar w:fldCharType="separate"/>
            </w:r>
            <w:r w:rsidR="003B31DD">
              <w:rPr>
                <w:webHidden/>
              </w:rPr>
              <w:t>32</w:t>
            </w:r>
            <w:r>
              <w:rPr>
                <w:webHidden/>
              </w:rPr>
              <w:fldChar w:fldCharType="end"/>
            </w:r>
          </w:hyperlink>
        </w:p>
        <w:p w14:paraId="52325F4F" w14:textId="77777777" w:rsidR="00F128DF" w:rsidRDefault="00F128DF">
          <w:pPr>
            <w:pStyle w:val="TOC2"/>
            <w:rPr>
              <w:b w:val="0"/>
              <w:bCs w:val="0"/>
            </w:rPr>
          </w:pPr>
          <w:hyperlink w:anchor="_Toc508619014" w:history="1">
            <w:r w:rsidRPr="00820FF3">
              <w:rPr>
                <w:rStyle w:val="Hyperlink"/>
              </w:rPr>
              <w:t>6.26 Dead and Deactivated Code [XYQ]</w:t>
            </w:r>
            <w:r>
              <w:rPr>
                <w:webHidden/>
              </w:rPr>
              <w:tab/>
            </w:r>
            <w:r>
              <w:rPr>
                <w:webHidden/>
              </w:rPr>
              <w:fldChar w:fldCharType="begin"/>
            </w:r>
            <w:r>
              <w:rPr>
                <w:webHidden/>
              </w:rPr>
              <w:instrText xml:space="preserve"> PAGEREF _Toc508619014 \h </w:instrText>
            </w:r>
            <w:r>
              <w:rPr>
                <w:webHidden/>
              </w:rPr>
            </w:r>
            <w:r>
              <w:rPr>
                <w:webHidden/>
              </w:rPr>
              <w:fldChar w:fldCharType="separate"/>
            </w:r>
            <w:r w:rsidR="003B31DD">
              <w:rPr>
                <w:webHidden/>
              </w:rPr>
              <w:t>32</w:t>
            </w:r>
            <w:r>
              <w:rPr>
                <w:webHidden/>
              </w:rPr>
              <w:fldChar w:fldCharType="end"/>
            </w:r>
          </w:hyperlink>
        </w:p>
        <w:p w14:paraId="717F37CE" w14:textId="77777777" w:rsidR="00F128DF" w:rsidRDefault="00F128DF">
          <w:pPr>
            <w:pStyle w:val="TOC3"/>
            <w:rPr>
              <w:b w:val="0"/>
              <w:bCs w:val="0"/>
            </w:rPr>
          </w:pPr>
          <w:hyperlink w:anchor="_Toc508619015" w:history="1">
            <w:r w:rsidRPr="00820FF3">
              <w:rPr>
                <w:rStyle w:val="Hyperlink"/>
              </w:rPr>
              <w:t>6.26.1 Applicability to language</w:t>
            </w:r>
            <w:r>
              <w:rPr>
                <w:webHidden/>
              </w:rPr>
              <w:tab/>
            </w:r>
            <w:r>
              <w:rPr>
                <w:webHidden/>
              </w:rPr>
              <w:fldChar w:fldCharType="begin"/>
            </w:r>
            <w:r>
              <w:rPr>
                <w:webHidden/>
              </w:rPr>
              <w:instrText xml:space="preserve"> PAGEREF _Toc508619015 \h </w:instrText>
            </w:r>
            <w:r>
              <w:rPr>
                <w:webHidden/>
              </w:rPr>
            </w:r>
            <w:r>
              <w:rPr>
                <w:webHidden/>
              </w:rPr>
              <w:fldChar w:fldCharType="separate"/>
            </w:r>
            <w:r w:rsidR="003B31DD">
              <w:rPr>
                <w:webHidden/>
              </w:rPr>
              <w:t>32</w:t>
            </w:r>
            <w:r>
              <w:rPr>
                <w:webHidden/>
              </w:rPr>
              <w:fldChar w:fldCharType="end"/>
            </w:r>
          </w:hyperlink>
        </w:p>
        <w:p w14:paraId="388CDF6F" w14:textId="77777777" w:rsidR="00F128DF" w:rsidRDefault="00F128DF">
          <w:pPr>
            <w:pStyle w:val="TOC3"/>
            <w:rPr>
              <w:b w:val="0"/>
              <w:bCs w:val="0"/>
            </w:rPr>
          </w:pPr>
          <w:hyperlink w:anchor="_Toc508619016" w:history="1">
            <w:r w:rsidRPr="00820FF3">
              <w:rPr>
                <w:rStyle w:val="Hyperlink"/>
              </w:rPr>
              <w:t>6.26.2 Guidance to language users</w:t>
            </w:r>
            <w:r>
              <w:rPr>
                <w:webHidden/>
              </w:rPr>
              <w:tab/>
            </w:r>
            <w:r>
              <w:rPr>
                <w:webHidden/>
              </w:rPr>
              <w:fldChar w:fldCharType="begin"/>
            </w:r>
            <w:r>
              <w:rPr>
                <w:webHidden/>
              </w:rPr>
              <w:instrText xml:space="preserve"> PAGEREF _Toc508619016 \h </w:instrText>
            </w:r>
            <w:r>
              <w:rPr>
                <w:webHidden/>
              </w:rPr>
            </w:r>
            <w:r>
              <w:rPr>
                <w:webHidden/>
              </w:rPr>
              <w:fldChar w:fldCharType="separate"/>
            </w:r>
            <w:r w:rsidR="003B31DD">
              <w:rPr>
                <w:webHidden/>
              </w:rPr>
              <w:t>32</w:t>
            </w:r>
            <w:r>
              <w:rPr>
                <w:webHidden/>
              </w:rPr>
              <w:fldChar w:fldCharType="end"/>
            </w:r>
          </w:hyperlink>
        </w:p>
        <w:p w14:paraId="0F647A12" w14:textId="77777777" w:rsidR="00F128DF" w:rsidRDefault="00F128DF">
          <w:pPr>
            <w:pStyle w:val="TOC2"/>
            <w:rPr>
              <w:b w:val="0"/>
              <w:bCs w:val="0"/>
            </w:rPr>
          </w:pPr>
          <w:hyperlink w:anchor="_Toc508619017" w:history="1">
            <w:r w:rsidRPr="00820FF3">
              <w:rPr>
                <w:rStyle w:val="Hyperlink"/>
              </w:rPr>
              <w:t>6.27 Switch Statements and Static Analysis [CLL]</w:t>
            </w:r>
            <w:r>
              <w:rPr>
                <w:webHidden/>
              </w:rPr>
              <w:tab/>
            </w:r>
            <w:r>
              <w:rPr>
                <w:webHidden/>
              </w:rPr>
              <w:fldChar w:fldCharType="begin"/>
            </w:r>
            <w:r>
              <w:rPr>
                <w:webHidden/>
              </w:rPr>
              <w:instrText xml:space="preserve"> PAGEREF _Toc508619017 \h </w:instrText>
            </w:r>
            <w:r>
              <w:rPr>
                <w:webHidden/>
              </w:rPr>
            </w:r>
            <w:r>
              <w:rPr>
                <w:webHidden/>
              </w:rPr>
              <w:fldChar w:fldCharType="separate"/>
            </w:r>
            <w:r w:rsidR="003B31DD">
              <w:rPr>
                <w:webHidden/>
              </w:rPr>
              <w:t>33</w:t>
            </w:r>
            <w:r>
              <w:rPr>
                <w:webHidden/>
              </w:rPr>
              <w:fldChar w:fldCharType="end"/>
            </w:r>
          </w:hyperlink>
        </w:p>
        <w:p w14:paraId="1CABC8BA" w14:textId="77777777" w:rsidR="00F128DF" w:rsidRDefault="00F128DF">
          <w:pPr>
            <w:pStyle w:val="TOC3"/>
            <w:rPr>
              <w:b w:val="0"/>
              <w:bCs w:val="0"/>
            </w:rPr>
          </w:pPr>
          <w:hyperlink w:anchor="_Toc508619018" w:history="1">
            <w:r w:rsidRPr="00820FF3">
              <w:rPr>
                <w:rStyle w:val="Hyperlink"/>
              </w:rPr>
              <w:t>6.27.1 Applicability to language</w:t>
            </w:r>
            <w:r>
              <w:rPr>
                <w:webHidden/>
              </w:rPr>
              <w:tab/>
            </w:r>
            <w:r>
              <w:rPr>
                <w:webHidden/>
              </w:rPr>
              <w:fldChar w:fldCharType="begin"/>
            </w:r>
            <w:r>
              <w:rPr>
                <w:webHidden/>
              </w:rPr>
              <w:instrText xml:space="preserve"> PAGEREF _Toc508619018 \h </w:instrText>
            </w:r>
            <w:r>
              <w:rPr>
                <w:webHidden/>
              </w:rPr>
            </w:r>
            <w:r>
              <w:rPr>
                <w:webHidden/>
              </w:rPr>
              <w:fldChar w:fldCharType="separate"/>
            </w:r>
            <w:r w:rsidR="003B31DD">
              <w:rPr>
                <w:webHidden/>
              </w:rPr>
              <w:t>33</w:t>
            </w:r>
            <w:r>
              <w:rPr>
                <w:webHidden/>
              </w:rPr>
              <w:fldChar w:fldCharType="end"/>
            </w:r>
          </w:hyperlink>
        </w:p>
        <w:p w14:paraId="0540464A" w14:textId="77777777" w:rsidR="00F128DF" w:rsidRDefault="00F128DF">
          <w:pPr>
            <w:pStyle w:val="TOC3"/>
            <w:rPr>
              <w:b w:val="0"/>
              <w:bCs w:val="0"/>
            </w:rPr>
          </w:pPr>
          <w:hyperlink w:anchor="_Toc508619019" w:history="1">
            <w:r w:rsidRPr="00820FF3">
              <w:rPr>
                <w:rStyle w:val="Hyperlink"/>
              </w:rPr>
              <w:t>6.27.2 Guidance to language users</w:t>
            </w:r>
            <w:r>
              <w:rPr>
                <w:webHidden/>
              </w:rPr>
              <w:tab/>
            </w:r>
            <w:r>
              <w:rPr>
                <w:webHidden/>
              </w:rPr>
              <w:fldChar w:fldCharType="begin"/>
            </w:r>
            <w:r>
              <w:rPr>
                <w:webHidden/>
              </w:rPr>
              <w:instrText xml:space="preserve"> PAGEREF _Toc508619019 \h </w:instrText>
            </w:r>
            <w:r>
              <w:rPr>
                <w:webHidden/>
              </w:rPr>
            </w:r>
            <w:r>
              <w:rPr>
                <w:webHidden/>
              </w:rPr>
              <w:fldChar w:fldCharType="separate"/>
            </w:r>
            <w:r w:rsidR="003B31DD">
              <w:rPr>
                <w:webHidden/>
              </w:rPr>
              <w:t>33</w:t>
            </w:r>
            <w:r>
              <w:rPr>
                <w:webHidden/>
              </w:rPr>
              <w:fldChar w:fldCharType="end"/>
            </w:r>
          </w:hyperlink>
        </w:p>
        <w:p w14:paraId="0DD539A3" w14:textId="77777777" w:rsidR="00F128DF" w:rsidRDefault="00F128DF">
          <w:pPr>
            <w:pStyle w:val="TOC2"/>
            <w:rPr>
              <w:b w:val="0"/>
              <w:bCs w:val="0"/>
            </w:rPr>
          </w:pPr>
          <w:hyperlink w:anchor="_Toc508619020" w:history="1">
            <w:r w:rsidRPr="00820FF3">
              <w:rPr>
                <w:rStyle w:val="Hyperlink"/>
              </w:rPr>
              <w:t>6.28 Demarcation of Control Flow [EOJ]</w:t>
            </w:r>
            <w:r>
              <w:rPr>
                <w:webHidden/>
              </w:rPr>
              <w:tab/>
            </w:r>
            <w:r>
              <w:rPr>
                <w:webHidden/>
              </w:rPr>
              <w:fldChar w:fldCharType="begin"/>
            </w:r>
            <w:r>
              <w:rPr>
                <w:webHidden/>
              </w:rPr>
              <w:instrText xml:space="preserve"> PAGEREF _Toc508619020 \h </w:instrText>
            </w:r>
            <w:r>
              <w:rPr>
                <w:webHidden/>
              </w:rPr>
            </w:r>
            <w:r>
              <w:rPr>
                <w:webHidden/>
              </w:rPr>
              <w:fldChar w:fldCharType="separate"/>
            </w:r>
            <w:r w:rsidR="003B31DD">
              <w:rPr>
                <w:webHidden/>
              </w:rPr>
              <w:t>33</w:t>
            </w:r>
            <w:r>
              <w:rPr>
                <w:webHidden/>
              </w:rPr>
              <w:fldChar w:fldCharType="end"/>
            </w:r>
          </w:hyperlink>
        </w:p>
        <w:p w14:paraId="4810D0E5" w14:textId="77777777" w:rsidR="00F128DF" w:rsidRDefault="00F128DF">
          <w:pPr>
            <w:pStyle w:val="TOC2"/>
            <w:rPr>
              <w:b w:val="0"/>
              <w:bCs w:val="0"/>
            </w:rPr>
          </w:pPr>
          <w:hyperlink w:anchor="_Toc508619021" w:history="1">
            <w:r w:rsidRPr="00820FF3">
              <w:rPr>
                <w:rStyle w:val="Hyperlink"/>
                <w:lang w:val="es-ES"/>
              </w:rPr>
              <w:t>6.29 Loop Control Variables [TEX]</w:t>
            </w:r>
            <w:r>
              <w:rPr>
                <w:webHidden/>
              </w:rPr>
              <w:tab/>
            </w:r>
            <w:r>
              <w:rPr>
                <w:webHidden/>
              </w:rPr>
              <w:fldChar w:fldCharType="begin"/>
            </w:r>
            <w:r>
              <w:rPr>
                <w:webHidden/>
              </w:rPr>
              <w:instrText xml:space="preserve"> PAGEREF _Toc508619021 \h </w:instrText>
            </w:r>
            <w:r>
              <w:rPr>
                <w:webHidden/>
              </w:rPr>
            </w:r>
            <w:r>
              <w:rPr>
                <w:webHidden/>
              </w:rPr>
              <w:fldChar w:fldCharType="separate"/>
            </w:r>
            <w:r w:rsidR="003B31DD">
              <w:rPr>
                <w:webHidden/>
              </w:rPr>
              <w:t>33</w:t>
            </w:r>
            <w:r>
              <w:rPr>
                <w:webHidden/>
              </w:rPr>
              <w:fldChar w:fldCharType="end"/>
            </w:r>
          </w:hyperlink>
        </w:p>
        <w:p w14:paraId="482AC140" w14:textId="77777777" w:rsidR="00F128DF" w:rsidRDefault="00F128DF">
          <w:pPr>
            <w:pStyle w:val="TOC2"/>
            <w:rPr>
              <w:b w:val="0"/>
              <w:bCs w:val="0"/>
            </w:rPr>
          </w:pPr>
          <w:hyperlink w:anchor="_Toc508619022" w:history="1">
            <w:r w:rsidRPr="00820FF3">
              <w:rPr>
                <w:rStyle w:val="Hyperlink"/>
              </w:rPr>
              <w:t>6.30 Off-by-one Error [XZH]</w:t>
            </w:r>
            <w:r>
              <w:rPr>
                <w:webHidden/>
              </w:rPr>
              <w:tab/>
            </w:r>
            <w:r>
              <w:rPr>
                <w:webHidden/>
              </w:rPr>
              <w:fldChar w:fldCharType="begin"/>
            </w:r>
            <w:r>
              <w:rPr>
                <w:webHidden/>
              </w:rPr>
              <w:instrText xml:space="preserve"> PAGEREF _Toc508619022 \h </w:instrText>
            </w:r>
            <w:r>
              <w:rPr>
                <w:webHidden/>
              </w:rPr>
            </w:r>
            <w:r>
              <w:rPr>
                <w:webHidden/>
              </w:rPr>
              <w:fldChar w:fldCharType="separate"/>
            </w:r>
            <w:r w:rsidR="003B31DD">
              <w:rPr>
                <w:webHidden/>
              </w:rPr>
              <w:t>34</w:t>
            </w:r>
            <w:r>
              <w:rPr>
                <w:webHidden/>
              </w:rPr>
              <w:fldChar w:fldCharType="end"/>
            </w:r>
          </w:hyperlink>
        </w:p>
        <w:p w14:paraId="2B4488D8" w14:textId="77777777" w:rsidR="00F128DF" w:rsidRDefault="00F128DF">
          <w:pPr>
            <w:pStyle w:val="TOC3"/>
            <w:rPr>
              <w:b w:val="0"/>
              <w:bCs w:val="0"/>
            </w:rPr>
          </w:pPr>
          <w:hyperlink w:anchor="_Toc508619023" w:history="1">
            <w:r w:rsidRPr="00820FF3">
              <w:rPr>
                <w:rStyle w:val="Hyperlink"/>
              </w:rPr>
              <w:t>6.30.1 Applicability to language</w:t>
            </w:r>
            <w:r>
              <w:rPr>
                <w:webHidden/>
              </w:rPr>
              <w:tab/>
            </w:r>
            <w:r>
              <w:rPr>
                <w:webHidden/>
              </w:rPr>
              <w:fldChar w:fldCharType="begin"/>
            </w:r>
            <w:r>
              <w:rPr>
                <w:webHidden/>
              </w:rPr>
              <w:instrText xml:space="preserve"> PAGEREF _Toc508619023 \h </w:instrText>
            </w:r>
            <w:r>
              <w:rPr>
                <w:webHidden/>
              </w:rPr>
            </w:r>
            <w:r>
              <w:rPr>
                <w:webHidden/>
              </w:rPr>
              <w:fldChar w:fldCharType="separate"/>
            </w:r>
            <w:r w:rsidR="003B31DD">
              <w:rPr>
                <w:webHidden/>
              </w:rPr>
              <w:t>34</w:t>
            </w:r>
            <w:r>
              <w:rPr>
                <w:webHidden/>
              </w:rPr>
              <w:fldChar w:fldCharType="end"/>
            </w:r>
          </w:hyperlink>
        </w:p>
        <w:p w14:paraId="7F42A314" w14:textId="77777777" w:rsidR="00F128DF" w:rsidRDefault="00F128DF">
          <w:pPr>
            <w:pStyle w:val="TOC3"/>
            <w:rPr>
              <w:b w:val="0"/>
              <w:bCs w:val="0"/>
            </w:rPr>
          </w:pPr>
          <w:hyperlink w:anchor="_Toc508619024" w:history="1">
            <w:r w:rsidRPr="00820FF3">
              <w:rPr>
                <w:rStyle w:val="Hyperlink"/>
              </w:rPr>
              <w:t>6.30.2 Guidance to language users</w:t>
            </w:r>
            <w:r>
              <w:rPr>
                <w:webHidden/>
              </w:rPr>
              <w:tab/>
            </w:r>
            <w:r>
              <w:rPr>
                <w:webHidden/>
              </w:rPr>
              <w:fldChar w:fldCharType="begin"/>
            </w:r>
            <w:r>
              <w:rPr>
                <w:webHidden/>
              </w:rPr>
              <w:instrText xml:space="preserve"> PAGEREF _Toc508619024 \h </w:instrText>
            </w:r>
            <w:r>
              <w:rPr>
                <w:webHidden/>
              </w:rPr>
            </w:r>
            <w:r>
              <w:rPr>
                <w:webHidden/>
              </w:rPr>
              <w:fldChar w:fldCharType="separate"/>
            </w:r>
            <w:r w:rsidR="003B31DD">
              <w:rPr>
                <w:webHidden/>
              </w:rPr>
              <w:t>34</w:t>
            </w:r>
            <w:r>
              <w:rPr>
                <w:webHidden/>
              </w:rPr>
              <w:fldChar w:fldCharType="end"/>
            </w:r>
          </w:hyperlink>
        </w:p>
        <w:p w14:paraId="3A772396" w14:textId="77777777" w:rsidR="00F128DF" w:rsidRDefault="00F128DF">
          <w:pPr>
            <w:pStyle w:val="TOC2"/>
            <w:rPr>
              <w:b w:val="0"/>
              <w:bCs w:val="0"/>
            </w:rPr>
          </w:pPr>
          <w:hyperlink w:anchor="_Toc508619025" w:history="1">
            <w:r w:rsidRPr="00820FF3">
              <w:rPr>
                <w:rStyle w:val="Hyperlink"/>
              </w:rPr>
              <w:t>6.31 Structured Programming [EWD]</w:t>
            </w:r>
            <w:r>
              <w:rPr>
                <w:webHidden/>
              </w:rPr>
              <w:tab/>
            </w:r>
            <w:r>
              <w:rPr>
                <w:webHidden/>
              </w:rPr>
              <w:fldChar w:fldCharType="begin"/>
            </w:r>
            <w:r>
              <w:rPr>
                <w:webHidden/>
              </w:rPr>
              <w:instrText xml:space="preserve"> PAGEREF _Toc508619025 \h </w:instrText>
            </w:r>
            <w:r>
              <w:rPr>
                <w:webHidden/>
              </w:rPr>
            </w:r>
            <w:r>
              <w:rPr>
                <w:webHidden/>
              </w:rPr>
              <w:fldChar w:fldCharType="separate"/>
            </w:r>
            <w:r w:rsidR="003B31DD">
              <w:rPr>
                <w:webHidden/>
              </w:rPr>
              <w:t>34</w:t>
            </w:r>
            <w:r>
              <w:rPr>
                <w:webHidden/>
              </w:rPr>
              <w:fldChar w:fldCharType="end"/>
            </w:r>
          </w:hyperlink>
        </w:p>
        <w:p w14:paraId="079D0BEF" w14:textId="77777777" w:rsidR="00F128DF" w:rsidRDefault="00F128DF">
          <w:pPr>
            <w:pStyle w:val="TOC3"/>
            <w:rPr>
              <w:b w:val="0"/>
              <w:bCs w:val="0"/>
            </w:rPr>
          </w:pPr>
          <w:hyperlink w:anchor="_Toc508619026" w:history="1">
            <w:r w:rsidRPr="00820FF3">
              <w:rPr>
                <w:rStyle w:val="Hyperlink"/>
              </w:rPr>
              <w:t>6.31.1 Applicability to language</w:t>
            </w:r>
            <w:r>
              <w:rPr>
                <w:webHidden/>
              </w:rPr>
              <w:tab/>
            </w:r>
            <w:r>
              <w:rPr>
                <w:webHidden/>
              </w:rPr>
              <w:fldChar w:fldCharType="begin"/>
            </w:r>
            <w:r>
              <w:rPr>
                <w:webHidden/>
              </w:rPr>
              <w:instrText xml:space="preserve"> PAGEREF _Toc508619026 \h </w:instrText>
            </w:r>
            <w:r>
              <w:rPr>
                <w:webHidden/>
              </w:rPr>
            </w:r>
            <w:r>
              <w:rPr>
                <w:webHidden/>
              </w:rPr>
              <w:fldChar w:fldCharType="separate"/>
            </w:r>
            <w:r w:rsidR="003B31DD">
              <w:rPr>
                <w:webHidden/>
              </w:rPr>
              <w:t>34</w:t>
            </w:r>
            <w:r>
              <w:rPr>
                <w:webHidden/>
              </w:rPr>
              <w:fldChar w:fldCharType="end"/>
            </w:r>
          </w:hyperlink>
        </w:p>
        <w:p w14:paraId="2EDF8C84" w14:textId="77777777" w:rsidR="00F128DF" w:rsidRDefault="00F128DF">
          <w:pPr>
            <w:pStyle w:val="TOC3"/>
            <w:rPr>
              <w:b w:val="0"/>
              <w:bCs w:val="0"/>
            </w:rPr>
          </w:pPr>
          <w:hyperlink w:anchor="_Toc508619027" w:history="1">
            <w:r w:rsidRPr="00820FF3">
              <w:rPr>
                <w:rStyle w:val="Hyperlink"/>
              </w:rPr>
              <w:t>6.31.2 Guidance to language users</w:t>
            </w:r>
            <w:r>
              <w:rPr>
                <w:webHidden/>
              </w:rPr>
              <w:tab/>
            </w:r>
            <w:r>
              <w:rPr>
                <w:webHidden/>
              </w:rPr>
              <w:fldChar w:fldCharType="begin"/>
            </w:r>
            <w:r>
              <w:rPr>
                <w:webHidden/>
              </w:rPr>
              <w:instrText xml:space="preserve"> PAGEREF _Toc508619027 \h </w:instrText>
            </w:r>
            <w:r>
              <w:rPr>
                <w:webHidden/>
              </w:rPr>
            </w:r>
            <w:r>
              <w:rPr>
                <w:webHidden/>
              </w:rPr>
              <w:fldChar w:fldCharType="separate"/>
            </w:r>
            <w:r w:rsidR="003B31DD">
              <w:rPr>
                <w:webHidden/>
              </w:rPr>
              <w:t>35</w:t>
            </w:r>
            <w:r>
              <w:rPr>
                <w:webHidden/>
              </w:rPr>
              <w:fldChar w:fldCharType="end"/>
            </w:r>
          </w:hyperlink>
        </w:p>
        <w:p w14:paraId="511E82BD" w14:textId="77777777" w:rsidR="00F128DF" w:rsidRDefault="00F128DF">
          <w:pPr>
            <w:pStyle w:val="TOC2"/>
            <w:rPr>
              <w:b w:val="0"/>
              <w:bCs w:val="0"/>
            </w:rPr>
          </w:pPr>
          <w:hyperlink w:anchor="_Toc508619028" w:history="1">
            <w:r w:rsidRPr="00820FF3">
              <w:rPr>
                <w:rStyle w:val="Hyperlink"/>
              </w:rPr>
              <w:t>6.32 Passing Parameters and Return Values [CSJ]</w:t>
            </w:r>
            <w:r>
              <w:rPr>
                <w:webHidden/>
              </w:rPr>
              <w:tab/>
            </w:r>
            <w:r>
              <w:rPr>
                <w:webHidden/>
              </w:rPr>
              <w:fldChar w:fldCharType="begin"/>
            </w:r>
            <w:r>
              <w:rPr>
                <w:webHidden/>
              </w:rPr>
              <w:instrText xml:space="preserve"> PAGEREF _Toc508619028 \h </w:instrText>
            </w:r>
            <w:r>
              <w:rPr>
                <w:webHidden/>
              </w:rPr>
            </w:r>
            <w:r>
              <w:rPr>
                <w:webHidden/>
              </w:rPr>
              <w:fldChar w:fldCharType="separate"/>
            </w:r>
            <w:r w:rsidR="003B31DD">
              <w:rPr>
                <w:webHidden/>
              </w:rPr>
              <w:t>35</w:t>
            </w:r>
            <w:r>
              <w:rPr>
                <w:webHidden/>
              </w:rPr>
              <w:fldChar w:fldCharType="end"/>
            </w:r>
          </w:hyperlink>
        </w:p>
        <w:p w14:paraId="1A8A5DE3" w14:textId="77777777" w:rsidR="00F128DF" w:rsidRDefault="00F128DF">
          <w:pPr>
            <w:pStyle w:val="TOC3"/>
            <w:rPr>
              <w:b w:val="0"/>
              <w:bCs w:val="0"/>
            </w:rPr>
          </w:pPr>
          <w:hyperlink w:anchor="_Toc508619029" w:history="1">
            <w:r w:rsidRPr="00820FF3">
              <w:rPr>
                <w:rStyle w:val="Hyperlink"/>
              </w:rPr>
              <w:t>6.32.1 Applicability to language</w:t>
            </w:r>
            <w:r>
              <w:rPr>
                <w:webHidden/>
              </w:rPr>
              <w:tab/>
            </w:r>
            <w:r>
              <w:rPr>
                <w:webHidden/>
              </w:rPr>
              <w:fldChar w:fldCharType="begin"/>
            </w:r>
            <w:r>
              <w:rPr>
                <w:webHidden/>
              </w:rPr>
              <w:instrText xml:space="preserve"> PAGEREF _Toc508619029 \h </w:instrText>
            </w:r>
            <w:r>
              <w:rPr>
                <w:webHidden/>
              </w:rPr>
            </w:r>
            <w:r>
              <w:rPr>
                <w:webHidden/>
              </w:rPr>
              <w:fldChar w:fldCharType="separate"/>
            </w:r>
            <w:r w:rsidR="003B31DD">
              <w:rPr>
                <w:webHidden/>
              </w:rPr>
              <w:t>35</w:t>
            </w:r>
            <w:r>
              <w:rPr>
                <w:webHidden/>
              </w:rPr>
              <w:fldChar w:fldCharType="end"/>
            </w:r>
          </w:hyperlink>
        </w:p>
        <w:p w14:paraId="49407D0B" w14:textId="77777777" w:rsidR="00F128DF" w:rsidRDefault="00F128DF">
          <w:pPr>
            <w:pStyle w:val="TOC3"/>
            <w:rPr>
              <w:b w:val="0"/>
              <w:bCs w:val="0"/>
            </w:rPr>
          </w:pPr>
          <w:hyperlink w:anchor="_Toc508619030" w:history="1">
            <w:r w:rsidRPr="00820FF3">
              <w:rPr>
                <w:rStyle w:val="Hyperlink"/>
              </w:rPr>
              <w:t>6.32.2 Guidance to language users</w:t>
            </w:r>
            <w:r>
              <w:rPr>
                <w:webHidden/>
              </w:rPr>
              <w:tab/>
            </w:r>
            <w:r>
              <w:rPr>
                <w:webHidden/>
              </w:rPr>
              <w:fldChar w:fldCharType="begin"/>
            </w:r>
            <w:r>
              <w:rPr>
                <w:webHidden/>
              </w:rPr>
              <w:instrText xml:space="preserve"> PAGEREF _Toc508619030 \h </w:instrText>
            </w:r>
            <w:r>
              <w:rPr>
                <w:webHidden/>
              </w:rPr>
            </w:r>
            <w:r>
              <w:rPr>
                <w:webHidden/>
              </w:rPr>
              <w:fldChar w:fldCharType="separate"/>
            </w:r>
            <w:r w:rsidR="003B31DD">
              <w:rPr>
                <w:webHidden/>
              </w:rPr>
              <w:t>35</w:t>
            </w:r>
            <w:r>
              <w:rPr>
                <w:webHidden/>
              </w:rPr>
              <w:fldChar w:fldCharType="end"/>
            </w:r>
          </w:hyperlink>
        </w:p>
        <w:p w14:paraId="4A09F5F3" w14:textId="77777777" w:rsidR="00F128DF" w:rsidRDefault="00F128DF">
          <w:pPr>
            <w:pStyle w:val="TOC2"/>
            <w:rPr>
              <w:b w:val="0"/>
              <w:bCs w:val="0"/>
            </w:rPr>
          </w:pPr>
          <w:hyperlink w:anchor="_Toc508619031" w:history="1">
            <w:r w:rsidRPr="00820FF3">
              <w:rPr>
                <w:rStyle w:val="Hyperlink"/>
              </w:rPr>
              <w:t>6.33 Dangling References to Stack Frames [DCM]</w:t>
            </w:r>
            <w:r>
              <w:rPr>
                <w:webHidden/>
              </w:rPr>
              <w:tab/>
            </w:r>
            <w:r>
              <w:rPr>
                <w:webHidden/>
              </w:rPr>
              <w:fldChar w:fldCharType="begin"/>
            </w:r>
            <w:r>
              <w:rPr>
                <w:webHidden/>
              </w:rPr>
              <w:instrText xml:space="preserve"> PAGEREF _Toc508619031 \h </w:instrText>
            </w:r>
            <w:r>
              <w:rPr>
                <w:webHidden/>
              </w:rPr>
            </w:r>
            <w:r>
              <w:rPr>
                <w:webHidden/>
              </w:rPr>
              <w:fldChar w:fldCharType="separate"/>
            </w:r>
            <w:r w:rsidR="003B31DD">
              <w:rPr>
                <w:webHidden/>
              </w:rPr>
              <w:t>35</w:t>
            </w:r>
            <w:r>
              <w:rPr>
                <w:webHidden/>
              </w:rPr>
              <w:fldChar w:fldCharType="end"/>
            </w:r>
          </w:hyperlink>
        </w:p>
        <w:p w14:paraId="7B2D34C7" w14:textId="77777777" w:rsidR="00F128DF" w:rsidRDefault="00F128DF">
          <w:pPr>
            <w:pStyle w:val="TOC3"/>
            <w:rPr>
              <w:b w:val="0"/>
              <w:bCs w:val="0"/>
            </w:rPr>
          </w:pPr>
          <w:hyperlink w:anchor="_Toc508619032" w:history="1">
            <w:r w:rsidRPr="00820FF3">
              <w:rPr>
                <w:rStyle w:val="Hyperlink"/>
              </w:rPr>
              <w:t>6.33.1 Applicability to language</w:t>
            </w:r>
            <w:r>
              <w:rPr>
                <w:webHidden/>
              </w:rPr>
              <w:tab/>
            </w:r>
            <w:r>
              <w:rPr>
                <w:webHidden/>
              </w:rPr>
              <w:fldChar w:fldCharType="begin"/>
            </w:r>
            <w:r>
              <w:rPr>
                <w:webHidden/>
              </w:rPr>
              <w:instrText xml:space="preserve"> PAGEREF _Toc508619032 \h </w:instrText>
            </w:r>
            <w:r>
              <w:rPr>
                <w:webHidden/>
              </w:rPr>
            </w:r>
            <w:r>
              <w:rPr>
                <w:webHidden/>
              </w:rPr>
              <w:fldChar w:fldCharType="separate"/>
            </w:r>
            <w:r w:rsidR="003B31DD">
              <w:rPr>
                <w:webHidden/>
              </w:rPr>
              <w:t>35</w:t>
            </w:r>
            <w:r>
              <w:rPr>
                <w:webHidden/>
              </w:rPr>
              <w:fldChar w:fldCharType="end"/>
            </w:r>
          </w:hyperlink>
        </w:p>
        <w:p w14:paraId="104EBDC4" w14:textId="77777777" w:rsidR="00F128DF" w:rsidRDefault="00F128DF">
          <w:pPr>
            <w:pStyle w:val="TOC3"/>
            <w:rPr>
              <w:b w:val="0"/>
              <w:bCs w:val="0"/>
            </w:rPr>
          </w:pPr>
          <w:hyperlink w:anchor="_Toc508619033" w:history="1">
            <w:r w:rsidRPr="00820FF3">
              <w:rPr>
                <w:rStyle w:val="Hyperlink"/>
              </w:rPr>
              <w:t>6.33.2 Guidance to language users</w:t>
            </w:r>
            <w:r>
              <w:rPr>
                <w:webHidden/>
              </w:rPr>
              <w:tab/>
            </w:r>
            <w:r>
              <w:rPr>
                <w:webHidden/>
              </w:rPr>
              <w:fldChar w:fldCharType="begin"/>
            </w:r>
            <w:r>
              <w:rPr>
                <w:webHidden/>
              </w:rPr>
              <w:instrText xml:space="preserve"> PAGEREF _Toc508619033 \h </w:instrText>
            </w:r>
            <w:r>
              <w:rPr>
                <w:webHidden/>
              </w:rPr>
            </w:r>
            <w:r>
              <w:rPr>
                <w:webHidden/>
              </w:rPr>
              <w:fldChar w:fldCharType="separate"/>
            </w:r>
            <w:r w:rsidR="003B31DD">
              <w:rPr>
                <w:webHidden/>
              </w:rPr>
              <w:t>35</w:t>
            </w:r>
            <w:r>
              <w:rPr>
                <w:webHidden/>
              </w:rPr>
              <w:fldChar w:fldCharType="end"/>
            </w:r>
          </w:hyperlink>
        </w:p>
        <w:p w14:paraId="37D2CB44" w14:textId="77777777" w:rsidR="00F128DF" w:rsidRDefault="00F128DF">
          <w:pPr>
            <w:pStyle w:val="TOC2"/>
            <w:rPr>
              <w:b w:val="0"/>
              <w:bCs w:val="0"/>
            </w:rPr>
          </w:pPr>
          <w:hyperlink w:anchor="_Toc508619034" w:history="1">
            <w:r w:rsidRPr="00820FF3">
              <w:rPr>
                <w:rStyle w:val="Hyperlink"/>
              </w:rPr>
              <w:t>6.34 Subprogram Signature Mismatch [OTR]</w:t>
            </w:r>
            <w:r>
              <w:rPr>
                <w:webHidden/>
              </w:rPr>
              <w:tab/>
            </w:r>
            <w:r>
              <w:rPr>
                <w:webHidden/>
              </w:rPr>
              <w:fldChar w:fldCharType="begin"/>
            </w:r>
            <w:r>
              <w:rPr>
                <w:webHidden/>
              </w:rPr>
              <w:instrText xml:space="preserve"> PAGEREF _Toc508619034 \h </w:instrText>
            </w:r>
            <w:r>
              <w:rPr>
                <w:webHidden/>
              </w:rPr>
            </w:r>
            <w:r>
              <w:rPr>
                <w:webHidden/>
              </w:rPr>
              <w:fldChar w:fldCharType="separate"/>
            </w:r>
            <w:r w:rsidR="003B31DD">
              <w:rPr>
                <w:webHidden/>
              </w:rPr>
              <w:t>36</w:t>
            </w:r>
            <w:r>
              <w:rPr>
                <w:webHidden/>
              </w:rPr>
              <w:fldChar w:fldCharType="end"/>
            </w:r>
          </w:hyperlink>
        </w:p>
        <w:p w14:paraId="2CCCB8FC" w14:textId="77777777" w:rsidR="00F128DF" w:rsidRDefault="00F128DF">
          <w:pPr>
            <w:pStyle w:val="TOC3"/>
            <w:rPr>
              <w:b w:val="0"/>
              <w:bCs w:val="0"/>
            </w:rPr>
          </w:pPr>
          <w:hyperlink w:anchor="_Toc508619035" w:history="1">
            <w:r w:rsidRPr="00820FF3">
              <w:rPr>
                <w:rStyle w:val="Hyperlink"/>
              </w:rPr>
              <w:t>6.34.1 Applicability to language</w:t>
            </w:r>
            <w:r>
              <w:rPr>
                <w:webHidden/>
              </w:rPr>
              <w:tab/>
            </w:r>
            <w:r>
              <w:rPr>
                <w:webHidden/>
              </w:rPr>
              <w:fldChar w:fldCharType="begin"/>
            </w:r>
            <w:r>
              <w:rPr>
                <w:webHidden/>
              </w:rPr>
              <w:instrText xml:space="preserve"> PAGEREF _Toc508619035 \h </w:instrText>
            </w:r>
            <w:r>
              <w:rPr>
                <w:webHidden/>
              </w:rPr>
            </w:r>
            <w:r>
              <w:rPr>
                <w:webHidden/>
              </w:rPr>
              <w:fldChar w:fldCharType="separate"/>
            </w:r>
            <w:r w:rsidR="003B31DD">
              <w:rPr>
                <w:webHidden/>
              </w:rPr>
              <w:t>36</w:t>
            </w:r>
            <w:r>
              <w:rPr>
                <w:webHidden/>
              </w:rPr>
              <w:fldChar w:fldCharType="end"/>
            </w:r>
          </w:hyperlink>
        </w:p>
        <w:p w14:paraId="44E167C0" w14:textId="77777777" w:rsidR="00F128DF" w:rsidRDefault="00F128DF">
          <w:pPr>
            <w:pStyle w:val="TOC3"/>
            <w:rPr>
              <w:b w:val="0"/>
              <w:bCs w:val="0"/>
            </w:rPr>
          </w:pPr>
          <w:hyperlink w:anchor="_Toc508619036" w:history="1">
            <w:r w:rsidRPr="00820FF3">
              <w:rPr>
                <w:rStyle w:val="Hyperlink"/>
                <w:kern w:val="32"/>
              </w:rPr>
              <w:t>6.34.2 Guidance to language users</w:t>
            </w:r>
            <w:r>
              <w:rPr>
                <w:webHidden/>
              </w:rPr>
              <w:tab/>
            </w:r>
            <w:r>
              <w:rPr>
                <w:webHidden/>
              </w:rPr>
              <w:fldChar w:fldCharType="begin"/>
            </w:r>
            <w:r>
              <w:rPr>
                <w:webHidden/>
              </w:rPr>
              <w:instrText xml:space="preserve"> PAGEREF _Toc508619036 \h </w:instrText>
            </w:r>
            <w:r>
              <w:rPr>
                <w:webHidden/>
              </w:rPr>
            </w:r>
            <w:r>
              <w:rPr>
                <w:webHidden/>
              </w:rPr>
              <w:fldChar w:fldCharType="separate"/>
            </w:r>
            <w:r w:rsidR="003B31DD">
              <w:rPr>
                <w:webHidden/>
              </w:rPr>
              <w:t>36</w:t>
            </w:r>
            <w:r>
              <w:rPr>
                <w:webHidden/>
              </w:rPr>
              <w:fldChar w:fldCharType="end"/>
            </w:r>
          </w:hyperlink>
        </w:p>
        <w:p w14:paraId="1656002D" w14:textId="77777777" w:rsidR="00F128DF" w:rsidRDefault="00F128DF">
          <w:pPr>
            <w:pStyle w:val="TOC2"/>
            <w:rPr>
              <w:b w:val="0"/>
              <w:bCs w:val="0"/>
            </w:rPr>
          </w:pPr>
          <w:hyperlink w:anchor="_Toc508619037" w:history="1">
            <w:r w:rsidRPr="00820FF3">
              <w:rPr>
                <w:rStyle w:val="Hyperlink"/>
              </w:rPr>
              <w:t>6.35 Recursion [GDL]</w:t>
            </w:r>
            <w:r>
              <w:rPr>
                <w:webHidden/>
              </w:rPr>
              <w:tab/>
            </w:r>
            <w:r>
              <w:rPr>
                <w:webHidden/>
              </w:rPr>
              <w:fldChar w:fldCharType="begin"/>
            </w:r>
            <w:r>
              <w:rPr>
                <w:webHidden/>
              </w:rPr>
              <w:instrText xml:space="preserve"> PAGEREF _Toc508619037 \h </w:instrText>
            </w:r>
            <w:r>
              <w:rPr>
                <w:webHidden/>
              </w:rPr>
            </w:r>
            <w:r>
              <w:rPr>
                <w:webHidden/>
              </w:rPr>
              <w:fldChar w:fldCharType="separate"/>
            </w:r>
            <w:r w:rsidR="003B31DD">
              <w:rPr>
                <w:webHidden/>
              </w:rPr>
              <w:t>36</w:t>
            </w:r>
            <w:r>
              <w:rPr>
                <w:webHidden/>
              </w:rPr>
              <w:fldChar w:fldCharType="end"/>
            </w:r>
          </w:hyperlink>
        </w:p>
        <w:p w14:paraId="7C518680" w14:textId="77777777" w:rsidR="00F128DF" w:rsidRDefault="00F128DF">
          <w:pPr>
            <w:pStyle w:val="TOC3"/>
            <w:rPr>
              <w:b w:val="0"/>
              <w:bCs w:val="0"/>
            </w:rPr>
          </w:pPr>
          <w:hyperlink w:anchor="_Toc508619038" w:history="1">
            <w:r w:rsidRPr="00820FF3">
              <w:rPr>
                <w:rStyle w:val="Hyperlink"/>
              </w:rPr>
              <w:t>6.35.1 Applicability to language</w:t>
            </w:r>
            <w:r>
              <w:rPr>
                <w:webHidden/>
              </w:rPr>
              <w:tab/>
            </w:r>
            <w:r>
              <w:rPr>
                <w:webHidden/>
              </w:rPr>
              <w:fldChar w:fldCharType="begin"/>
            </w:r>
            <w:r>
              <w:rPr>
                <w:webHidden/>
              </w:rPr>
              <w:instrText xml:space="preserve"> PAGEREF _Toc508619038 \h </w:instrText>
            </w:r>
            <w:r>
              <w:rPr>
                <w:webHidden/>
              </w:rPr>
            </w:r>
            <w:r>
              <w:rPr>
                <w:webHidden/>
              </w:rPr>
              <w:fldChar w:fldCharType="separate"/>
            </w:r>
            <w:r w:rsidR="003B31DD">
              <w:rPr>
                <w:webHidden/>
              </w:rPr>
              <w:t>36</w:t>
            </w:r>
            <w:r>
              <w:rPr>
                <w:webHidden/>
              </w:rPr>
              <w:fldChar w:fldCharType="end"/>
            </w:r>
          </w:hyperlink>
        </w:p>
        <w:p w14:paraId="5EA1D9A1" w14:textId="77777777" w:rsidR="00F128DF" w:rsidRDefault="00F128DF">
          <w:pPr>
            <w:pStyle w:val="TOC3"/>
            <w:rPr>
              <w:b w:val="0"/>
              <w:bCs w:val="0"/>
            </w:rPr>
          </w:pPr>
          <w:hyperlink w:anchor="_Toc508619039" w:history="1">
            <w:r w:rsidRPr="00820FF3">
              <w:rPr>
                <w:rStyle w:val="Hyperlink"/>
                <w:kern w:val="32"/>
              </w:rPr>
              <w:t>6.35.2 Guidance to language users</w:t>
            </w:r>
            <w:r>
              <w:rPr>
                <w:webHidden/>
              </w:rPr>
              <w:tab/>
            </w:r>
            <w:r>
              <w:rPr>
                <w:webHidden/>
              </w:rPr>
              <w:fldChar w:fldCharType="begin"/>
            </w:r>
            <w:r>
              <w:rPr>
                <w:webHidden/>
              </w:rPr>
              <w:instrText xml:space="preserve"> PAGEREF _Toc508619039 \h </w:instrText>
            </w:r>
            <w:r>
              <w:rPr>
                <w:webHidden/>
              </w:rPr>
            </w:r>
            <w:r>
              <w:rPr>
                <w:webHidden/>
              </w:rPr>
              <w:fldChar w:fldCharType="separate"/>
            </w:r>
            <w:r w:rsidR="003B31DD">
              <w:rPr>
                <w:webHidden/>
              </w:rPr>
              <w:t>37</w:t>
            </w:r>
            <w:r>
              <w:rPr>
                <w:webHidden/>
              </w:rPr>
              <w:fldChar w:fldCharType="end"/>
            </w:r>
          </w:hyperlink>
        </w:p>
        <w:p w14:paraId="0226DC85" w14:textId="77777777" w:rsidR="00F128DF" w:rsidRDefault="00F128DF">
          <w:pPr>
            <w:pStyle w:val="TOC2"/>
            <w:rPr>
              <w:b w:val="0"/>
              <w:bCs w:val="0"/>
            </w:rPr>
          </w:pPr>
          <w:hyperlink w:anchor="_Toc508619040" w:history="1">
            <w:r w:rsidRPr="00820FF3">
              <w:rPr>
                <w:rStyle w:val="Hyperlink"/>
              </w:rPr>
              <w:t>6.36 Ignored Error Status and Unhandled Exceptions [OYB]</w:t>
            </w:r>
            <w:r>
              <w:rPr>
                <w:webHidden/>
              </w:rPr>
              <w:tab/>
            </w:r>
            <w:r>
              <w:rPr>
                <w:webHidden/>
              </w:rPr>
              <w:fldChar w:fldCharType="begin"/>
            </w:r>
            <w:r>
              <w:rPr>
                <w:webHidden/>
              </w:rPr>
              <w:instrText xml:space="preserve"> PAGEREF _Toc508619040 \h </w:instrText>
            </w:r>
            <w:r>
              <w:rPr>
                <w:webHidden/>
              </w:rPr>
            </w:r>
            <w:r>
              <w:rPr>
                <w:webHidden/>
              </w:rPr>
              <w:fldChar w:fldCharType="separate"/>
            </w:r>
            <w:r w:rsidR="003B31DD">
              <w:rPr>
                <w:webHidden/>
              </w:rPr>
              <w:t>37</w:t>
            </w:r>
            <w:r>
              <w:rPr>
                <w:webHidden/>
              </w:rPr>
              <w:fldChar w:fldCharType="end"/>
            </w:r>
          </w:hyperlink>
        </w:p>
        <w:p w14:paraId="27E6846E" w14:textId="77777777" w:rsidR="00F128DF" w:rsidRDefault="00F128DF">
          <w:pPr>
            <w:pStyle w:val="TOC3"/>
            <w:rPr>
              <w:b w:val="0"/>
              <w:bCs w:val="0"/>
            </w:rPr>
          </w:pPr>
          <w:hyperlink w:anchor="_Toc508619041" w:history="1">
            <w:r w:rsidRPr="00820FF3">
              <w:rPr>
                <w:rStyle w:val="Hyperlink"/>
              </w:rPr>
              <w:t>6.36.1 Applicability to language</w:t>
            </w:r>
            <w:r>
              <w:rPr>
                <w:webHidden/>
              </w:rPr>
              <w:tab/>
            </w:r>
            <w:r>
              <w:rPr>
                <w:webHidden/>
              </w:rPr>
              <w:fldChar w:fldCharType="begin"/>
            </w:r>
            <w:r>
              <w:rPr>
                <w:webHidden/>
              </w:rPr>
              <w:instrText xml:space="preserve"> PAGEREF _Toc508619041 \h </w:instrText>
            </w:r>
            <w:r>
              <w:rPr>
                <w:webHidden/>
              </w:rPr>
            </w:r>
            <w:r>
              <w:rPr>
                <w:webHidden/>
              </w:rPr>
              <w:fldChar w:fldCharType="separate"/>
            </w:r>
            <w:r w:rsidR="003B31DD">
              <w:rPr>
                <w:webHidden/>
              </w:rPr>
              <w:t>37</w:t>
            </w:r>
            <w:r>
              <w:rPr>
                <w:webHidden/>
              </w:rPr>
              <w:fldChar w:fldCharType="end"/>
            </w:r>
          </w:hyperlink>
        </w:p>
        <w:p w14:paraId="51732696" w14:textId="77777777" w:rsidR="00F128DF" w:rsidRDefault="00F128DF">
          <w:pPr>
            <w:pStyle w:val="TOC3"/>
            <w:rPr>
              <w:b w:val="0"/>
              <w:bCs w:val="0"/>
            </w:rPr>
          </w:pPr>
          <w:hyperlink w:anchor="_Toc508619042" w:history="1">
            <w:r w:rsidRPr="00820FF3">
              <w:rPr>
                <w:rStyle w:val="Hyperlink"/>
                <w:kern w:val="32"/>
              </w:rPr>
              <w:t>6.36.2 Guidance to language users</w:t>
            </w:r>
            <w:r>
              <w:rPr>
                <w:webHidden/>
              </w:rPr>
              <w:tab/>
            </w:r>
            <w:r>
              <w:rPr>
                <w:webHidden/>
              </w:rPr>
              <w:fldChar w:fldCharType="begin"/>
            </w:r>
            <w:r>
              <w:rPr>
                <w:webHidden/>
              </w:rPr>
              <w:instrText xml:space="preserve"> PAGEREF _Toc508619042 \h </w:instrText>
            </w:r>
            <w:r>
              <w:rPr>
                <w:webHidden/>
              </w:rPr>
            </w:r>
            <w:r>
              <w:rPr>
                <w:webHidden/>
              </w:rPr>
              <w:fldChar w:fldCharType="separate"/>
            </w:r>
            <w:r w:rsidR="003B31DD">
              <w:rPr>
                <w:webHidden/>
              </w:rPr>
              <w:t>37</w:t>
            </w:r>
            <w:r>
              <w:rPr>
                <w:webHidden/>
              </w:rPr>
              <w:fldChar w:fldCharType="end"/>
            </w:r>
          </w:hyperlink>
        </w:p>
        <w:p w14:paraId="499C22EE" w14:textId="77777777" w:rsidR="00F128DF" w:rsidRDefault="00F128DF">
          <w:pPr>
            <w:pStyle w:val="TOC2"/>
            <w:rPr>
              <w:b w:val="0"/>
              <w:bCs w:val="0"/>
            </w:rPr>
          </w:pPr>
          <w:hyperlink w:anchor="_Toc508619043" w:history="1">
            <w:r w:rsidRPr="00820FF3">
              <w:rPr>
                <w:rStyle w:val="Hyperlink"/>
              </w:rPr>
              <w:t>6.37 Type-breaking Reinterpretation of Data [AMV]</w:t>
            </w:r>
            <w:r>
              <w:rPr>
                <w:webHidden/>
              </w:rPr>
              <w:tab/>
            </w:r>
            <w:r>
              <w:rPr>
                <w:webHidden/>
              </w:rPr>
              <w:fldChar w:fldCharType="begin"/>
            </w:r>
            <w:r>
              <w:rPr>
                <w:webHidden/>
              </w:rPr>
              <w:instrText xml:space="preserve"> PAGEREF _Toc508619043 \h </w:instrText>
            </w:r>
            <w:r>
              <w:rPr>
                <w:webHidden/>
              </w:rPr>
            </w:r>
            <w:r>
              <w:rPr>
                <w:webHidden/>
              </w:rPr>
              <w:fldChar w:fldCharType="separate"/>
            </w:r>
            <w:r w:rsidR="003B31DD">
              <w:rPr>
                <w:webHidden/>
              </w:rPr>
              <w:t>38</w:t>
            </w:r>
            <w:r>
              <w:rPr>
                <w:webHidden/>
              </w:rPr>
              <w:fldChar w:fldCharType="end"/>
            </w:r>
          </w:hyperlink>
        </w:p>
        <w:p w14:paraId="05F4E785" w14:textId="77777777" w:rsidR="00F128DF" w:rsidRDefault="00F128DF">
          <w:pPr>
            <w:pStyle w:val="TOC3"/>
            <w:rPr>
              <w:b w:val="0"/>
              <w:bCs w:val="0"/>
            </w:rPr>
          </w:pPr>
          <w:hyperlink w:anchor="_Toc508619044" w:history="1">
            <w:r w:rsidRPr="00820FF3">
              <w:rPr>
                <w:rStyle w:val="Hyperlink"/>
              </w:rPr>
              <w:t>6.37.1 Applicability to language</w:t>
            </w:r>
            <w:r>
              <w:rPr>
                <w:webHidden/>
              </w:rPr>
              <w:tab/>
            </w:r>
            <w:r>
              <w:rPr>
                <w:webHidden/>
              </w:rPr>
              <w:fldChar w:fldCharType="begin"/>
            </w:r>
            <w:r>
              <w:rPr>
                <w:webHidden/>
              </w:rPr>
              <w:instrText xml:space="preserve"> PAGEREF _Toc508619044 \h </w:instrText>
            </w:r>
            <w:r>
              <w:rPr>
                <w:webHidden/>
              </w:rPr>
            </w:r>
            <w:r>
              <w:rPr>
                <w:webHidden/>
              </w:rPr>
              <w:fldChar w:fldCharType="separate"/>
            </w:r>
            <w:r w:rsidR="003B31DD">
              <w:rPr>
                <w:webHidden/>
              </w:rPr>
              <w:t>38</w:t>
            </w:r>
            <w:r>
              <w:rPr>
                <w:webHidden/>
              </w:rPr>
              <w:fldChar w:fldCharType="end"/>
            </w:r>
          </w:hyperlink>
        </w:p>
        <w:p w14:paraId="1F6291BD" w14:textId="77777777" w:rsidR="00F128DF" w:rsidRDefault="00F128DF">
          <w:pPr>
            <w:pStyle w:val="TOC3"/>
            <w:rPr>
              <w:b w:val="0"/>
              <w:bCs w:val="0"/>
            </w:rPr>
          </w:pPr>
          <w:hyperlink w:anchor="_Toc508619045" w:history="1">
            <w:r w:rsidRPr="00820FF3">
              <w:rPr>
                <w:rStyle w:val="Hyperlink"/>
              </w:rPr>
              <w:t>6.37.2 Guidance to language users</w:t>
            </w:r>
            <w:r>
              <w:rPr>
                <w:webHidden/>
              </w:rPr>
              <w:tab/>
            </w:r>
            <w:r>
              <w:rPr>
                <w:webHidden/>
              </w:rPr>
              <w:fldChar w:fldCharType="begin"/>
            </w:r>
            <w:r>
              <w:rPr>
                <w:webHidden/>
              </w:rPr>
              <w:instrText xml:space="preserve"> PAGEREF _Toc508619045 \h </w:instrText>
            </w:r>
            <w:r>
              <w:rPr>
                <w:webHidden/>
              </w:rPr>
            </w:r>
            <w:r>
              <w:rPr>
                <w:webHidden/>
              </w:rPr>
              <w:fldChar w:fldCharType="separate"/>
            </w:r>
            <w:r w:rsidR="003B31DD">
              <w:rPr>
                <w:webHidden/>
              </w:rPr>
              <w:t>38</w:t>
            </w:r>
            <w:r>
              <w:rPr>
                <w:webHidden/>
              </w:rPr>
              <w:fldChar w:fldCharType="end"/>
            </w:r>
          </w:hyperlink>
        </w:p>
        <w:p w14:paraId="237DD0E2" w14:textId="77777777" w:rsidR="00F128DF" w:rsidRDefault="00F128DF">
          <w:pPr>
            <w:pStyle w:val="TOC2"/>
            <w:rPr>
              <w:b w:val="0"/>
              <w:bCs w:val="0"/>
            </w:rPr>
          </w:pPr>
          <w:hyperlink w:anchor="_Toc508619046" w:history="1">
            <w:r w:rsidRPr="00820FF3">
              <w:rPr>
                <w:rStyle w:val="Hyperlink"/>
              </w:rPr>
              <w:t>6.38 Deep vs. Shallow Copying [YAN]</w:t>
            </w:r>
            <w:r>
              <w:rPr>
                <w:webHidden/>
              </w:rPr>
              <w:tab/>
            </w:r>
            <w:r>
              <w:rPr>
                <w:webHidden/>
              </w:rPr>
              <w:fldChar w:fldCharType="begin"/>
            </w:r>
            <w:r>
              <w:rPr>
                <w:webHidden/>
              </w:rPr>
              <w:instrText xml:space="preserve"> PAGEREF _Toc508619046 \h </w:instrText>
            </w:r>
            <w:r>
              <w:rPr>
                <w:webHidden/>
              </w:rPr>
            </w:r>
            <w:r>
              <w:rPr>
                <w:webHidden/>
              </w:rPr>
              <w:fldChar w:fldCharType="separate"/>
            </w:r>
            <w:r w:rsidR="003B31DD">
              <w:rPr>
                <w:webHidden/>
              </w:rPr>
              <w:t>38</w:t>
            </w:r>
            <w:r>
              <w:rPr>
                <w:webHidden/>
              </w:rPr>
              <w:fldChar w:fldCharType="end"/>
            </w:r>
          </w:hyperlink>
        </w:p>
        <w:p w14:paraId="2CC3440C" w14:textId="77777777" w:rsidR="00F128DF" w:rsidRDefault="00F128DF">
          <w:pPr>
            <w:pStyle w:val="TOC3"/>
            <w:rPr>
              <w:b w:val="0"/>
              <w:bCs w:val="0"/>
            </w:rPr>
          </w:pPr>
          <w:hyperlink w:anchor="_Toc508619047" w:history="1">
            <w:r w:rsidRPr="00820FF3">
              <w:rPr>
                <w:rStyle w:val="Hyperlink"/>
              </w:rPr>
              <w:t>6.38.1 Applicability to language</w:t>
            </w:r>
            <w:r>
              <w:rPr>
                <w:webHidden/>
              </w:rPr>
              <w:tab/>
            </w:r>
            <w:r>
              <w:rPr>
                <w:webHidden/>
              </w:rPr>
              <w:fldChar w:fldCharType="begin"/>
            </w:r>
            <w:r>
              <w:rPr>
                <w:webHidden/>
              </w:rPr>
              <w:instrText xml:space="preserve"> PAGEREF _Toc508619047 \h </w:instrText>
            </w:r>
            <w:r>
              <w:rPr>
                <w:webHidden/>
              </w:rPr>
            </w:r>
            <w:r>
              <w:rPr>
                <w:webHidden/>
              </w:rPr>
              <w:fldChar w:fldCharType="separate"/>
            </w:r>
            <w:r w:rsidR="003B31DD">
              <w:rPr>
                <w:webHidden/>
              </w:rPr>
              <w:t>38</w:t>
            </w:r>
            <w:r>
              <w:rPr>
                <w:webHidden/>
              </w:rPr>
              <w:fldChar w:fldCharType="end"/>
            </w:r>
          </w:hyperlink>
        </w:p>
        <w:p w14:paraId="5A1640F2" w14:textId="77777777" w:rsidR="00F128DF" w:rsidRDefault="00F128DF">
          <w:pPr>
            <w:pStyle w:val="TOC3"/>
            <w:rPr>
              <w:b w:val="0"/>
              <w:bCs w:val="0"/>
            </w:rPr>
          </w:pPr>
          <w:hyperlink w:anchor="_Toc508619048" w:history="1">
            <w:r w:rsidRPr="00820FF3">
              <w:rPr>
                <w:rStyle w:val="Hyperlink"/>
              </w:rPr>
              <w:t>6.38.2 Guidance to language users</w:t>
            </w:r>
            <w:r>
              <w:rPr>
                <w:webHidden/>
              </w:rPr>
              <w:tab/>
            </w:r>
            <w:r>
              <w:rPr>
                <w:webHidden/>
              </w:rPr>
              <w:fldChar w:fldCharType="begin"/>
            </w:r>
            <w:r>
              <w:rPr>
                <w:webHidden/>
              </w:rPr>
              <w:instrText xml:space="preserve"> PAGEREF _Toc508619048 \h </w:instrText>
            </w:r>
            <w:r>
              <w:rPr>
                <w:webHidden/>
              </w:rPr>
            </w:r>
            <w:r>
              <w:rPr>
                <w:webHidden/>
              </w:rPr>
              <w:fldChar w:fldCharType="separate"/>
            </w:r>
            <w:r w:rsidR="003B31DD">
              <w:rPr>
                <w:webHidden/>
              </w:rPr>
              <w:t>38</w:t>
            </w:r>
            <w:r>
              <w:rPr>
                <w:webHidden/>
              </w:rPr>
              <w:fldChar w:fldCharType="end"/>
            </w:r>
          </w:hyperlink>
        </w:p>
        <w:p w14:paraId="22C673C9" w14:textId="77777777" w:rsidR="00F128DF" w:rsidRDefault="00F128DF">
          <w:pPr>
            <w:pStyle w:val="TOC2"/>
            <w:rPr>
              <w:b w:val="0"/>
              <w:bCs w:val="0"/>
            </w:rPr>
          </w:pPr>
          <w:hyperlink w:anchor="_Toc508619049" w:history="1">
            <w:r w:rsidRPr="00820FF3">
              <w:rPr>
                <w:rStyle w:val="Hyperlink"/>
              </w:rPr>
              <w:t>6.39 Memory Leak and Heap Fragmentation [XYL]</w:t>
            </w:r>
            <w:r>
              <w:rPr>
                <w:webHidden/>
              </w:rPr>
              <w:tab/>
            </w:r>
            <w:r>
              <w:rPr>
                <w:webHidden/>
              </w:rPr>
              <w:fldChar w:fldCharType="begin"/>
            </w:r>
            <w:r>
              <w:rPr>
                <w:webHidden/>
              </w:rPr>
              <w:instrText xml:space="preserve"> PAGEREF _Toc508619049 \h </w:instrText>
            </w:r>
            <w:r>
              <w:rPr>
                <w:webHidden/>
              </w:rPr>
            </w:r>
            <w:r>
              <w:rPr>
                <w:webHidden/>
              </w:rPr>
              <w:fldChar w:fldCharType="separate"/>
            </w:r>
            <w:r w:rsidR="003B31DD">
              <w:rPr>
                <w:webHidden/>
              </w:rPr>
              <w:t>39</w:t>
            </w:r>
            <w:r>
              <w:rPr>
                <w:webHidden/>
              </w:rPr>
              <w:fldChar w:fldCharType="end"/>
            </w:r>
          </w:hyperlink>
        </w:p>
        <w:p w14:paraId="3254A0C4" w14:textId="77777777" w:rsidR="00F128DF" w:rsidRDefault="00F128DF">
          <w:pPr>
            <w:pStyle w:val="TOC3"/>
            <w:rPr>
              <w:b w:val="0"/>
              <w:bCs w:val="0"/>
            </w:rPr>
          </w:pPr>
          <w:hyperlink w:anchor="_Toc508619050" w:history="1">
            <w:r w:rsidRPr="00820FF3">
              <w:rPr>
                <w:rStyle w:val="Hyperlink"/>
              </w:rPr>
              <w:t>6.39.1 Applicability to language</w:t>
            </w:r>
            <w:r>
              <w:rPr>
                <w:webHidden/>
              </w:rPr>
              <w:tab/>
            </w:r>
            <w:r>
              <w:rPr>
                <w:webHidden/>
              </w:rPr>
              <w:fldChar w:fldCharType="begin"/>
            </w:r>
            <w:r>
              <w:rPr>
                <w:webHidden/>
              </w:rPr>
              <w:instrText xml:space="preserve"> PAGEREF _Toc508619050 \h </w:instrText>
            </w:r>
            <w:r>
              <w:rPr>
                <w:webHidden/>
              </w:rPr>
            </w:r>
            <w:r>
              <w:rPr>
                <w:webHidden/>
              </w:rPr>
              <w:fldChar w:fldCharType="separate"/>
            </w:r>
            <w:r w:rsidR="003B31DD">
              <w:rPr>
                <w:webHidden/>
              </w:rPr>
              <w:t>39</w:t>
            </w:r>
            <w:r>
              <w:rPr>
                <w:webHidden/>
              </w:rPr>
              <w:fldChar w:fldCharType="end"/>
            </w:r>
          </w:hyperlink>
        </w:p>
        <w:p w14:paraId="73A84243" w14:textId="77777777" w:rsidR="00F128DF" w:rsidRDefault="00F128DF">
          <w:pPr>
            <w:pStyle w:val="TOC3"/>
            <w:rPr>
              <w:b w:val="0"/>
              <w:bCs w:val="0"/>
            </w:rPr>
          </w:pPr>
          <w:hyperlink w:anchor="_Toc508619051" w:history="1">
            <w:r w:rsidRPr="00820FF3">
              <w:rPr>
                <w:rStyle w:val="Hyperlink"/>
              </w:rPr>
              <w:t>6.39.2 Guidance to language users</w:t>
            </w:r>
            <w:r>
              <w:rPr>
                <w:webHidden/>
              </w:rPr>
              <w:tab/>
            </w:r>
            <w:r>
              <w:rPr>
                <w:webHidden/>
              </w:rPr>
              <w:fldChar w:fldCharType="begin"/>
            </w:r>
            <w:r>
              <w:rPr>
                <w:webHidden/>
              </w:rPr>
              <w:instrText xml:space="preserve"> PAGEREF _Toc508619051 \h </w:instrText>
            </w:r>
            <w:r>
              <w:rPr>
                <w:webHidden/>
              </w:rPr>
            </w:r>
            <w:r>
              <w:rPr>
                <w:webHidden/>
              </w:rPr>
              <w:fldChar w:fldCharType="separate"/>
            </w:r>
            <w:r w:rsidR="003B31DD">
              <w:rPr>
                <w:webHidden/>
              </w:rPr>
              <w:t>39</w:t>
            </w:r>
            <w:r>
              <w:rPr>
                <w:webHidden/>
              </w:rPr>
              <w:fldChar w:fldCharType="end"/>
            </w:r>
          </w:hyperlink>
        </w:p>
        <w:p w14:paraId="1902F3FC" w14:textId="77777777" w:rsidR="00F128DF" w:rsidRDefault="00F128DF">
          <w:pPr>
            <w:pStyle w:val="TOC2"/>
            <w:rPr>
              <w:b w:val="0"/>
              <w:bCs w:val="0"/>
            </w:rPr>
          </w:pPr>
          <w:hyperlink w:anchor="_Toc508619052" w:history="1">
            <w:r w:rsidRPr="00820FF3">
              <w:rPr>
                <w:rStyle w:val="Hyperlink"/>
              </w:rPr>
              <w:t>6.40 Templates and Generics [SYM]</w:t>
            </w:r>
            <w:r>
              <w:rPr>
                <w:webHidden/>
              </w:rPr>
              <w:tab/>
            </w:r>
            <w:r>
              <w:rPr>
                <w:webHidden/>
              </w:rPr>
              <w:fldChar w:fldCharType="begin"/>
            </w:r>
            <w:r>
              <w:rPr>
                <w:webHidden/>
              </w:rPr>
              <w:instrText xml:space="preserve"> PAGEREF _Toc508619052 \h </w:instrText>
            </w:r>
            <w:r>
              <w:rPr>
                <w:webHidden/>
              </w:rPr>
            </w:r>
            <w:r>
              <w:rPr>
                <w:webHidden/>
              </w:rPr>
              <w:fldChar w:fldCharType="separate"/>
            </w:r>
            <w:r w:rsidR="003B31DD">
              <w:rPr>
                <w:webHidden/>
              </w:rPr>
              <w:t>39</w:t>
            </w:r>
            <w:r>
              <w:rPr>
                <w:webHidden/>
              </w:rPr>
              <w:fldChar w:fldCharType="end"/>
            </w:r>
          </w:hyperlink>
        </w:p>
        <w:p w14:paraId="2156D6E7" w14:textId="77777777" w:rsidR="00F128DF" w:rsidRDefault="00F128DF">
          <w:pPr>
            <w:pStyle w:val="TOC2"/>
            <w:rPr>
              <w:b w:val="0"/>
              <w:bCs w:val="0"/>
            </w:rPr>
          </w:pPr>
          <w:hyperlink w:anchor="_Toc508619053" w:history="1">
            <w:r w:rsidRPr="00820FF3">
              <w:rPr>
                <w:rStyle w:val="Hyperlink"/>
              </w:rPr>
              <w:t>6.41 Inheritance [RIP]</w:t>
            </w:r>
            <w:r>
              <w:rPr>
                <w:webHidden/>
              </w:rPr>
              <w:tab/>
            </w:r>
            <w:r>
              <w:rPr>
                <w:webHidden/>
              </w:rPr>
              <w:fldChar w:fldCharType="begin"/>
            </w:r>
            <w:r>
              <w:rPr>
                <w:webHidden/>
              </w:rPr>
              <w:instrText xml:space="preserve"> PAGEREF _Toc508619053 \h </w:instrText>
            </w:r>
            <w:r>
              <w:rPr>
                <w:webHidden/>
              </w:rPr>
            </w:r>
            <w:r>
              <w:rPr>
                <w:webHidden/>
              </w:rPr>
              <w:fldChar w:fldCharType="separate"/>
            </w:r>
            <w:r w:rsidR="003B31DD">
              <w:rPr>
                <w:webHidden/>
              </w:rPr>
              <w:t>39</w:t>
            </w:r>
            <w:r>
              <w:rPr>
                <w:webHidden/>
              </w:rPr>
              <w:fldChar w:fldCharType="end"/>
            </w:r>
          </w:hyperlink>
        </w:p>
        <w:p w14:paraId="1B7F12EB" w14:textId="77777777" w:rsidR="00F128DF" w:rsidRDefault="00F128DF">
          <w:pPr>
            <w:pStyle w:val="TOC3"/>
            <w:rPr>
              <w:b w:val="0"/>
              <w:bCs w:val="0"/>
            </w:rPr>
          </w:pPr>
          <w:hyperlink w:anchor="_Toc508619054" w:history="1">
            <w:r w:rsidRPr="00820FF3">
              <w:rPr>
                <w:rStyle w:val="Hyperlink"/>
              </w:rPr>
              <w:t>6.41.1 Applicability to language</w:t>
            </w:r>
            <w:r>
              <w:rPr>
                <w:webHidden/>
              </w:rPr>
              <w:tab/>
            </w:r>
            <w:r>
              <w:rPr>
                <w:webHidden/>
              </w:rPr>
              <w:fldChar w:fldCharType="begin"/>
            </w:r>
            <w:r>
              <w:rPr>
                <w:webHidden/>
              </w:rPr>
              <w:instrText xml:space="preserve"> PAGEREF _Toc508619054 \h </w:instrText>
            </w:r>
            <w:r>
              <w:rPr>
                <w:webHidden/>
              </w:rPr>
            </w:r>
            <w:r>
              <w:rPr>
                <w:webHidden/>
              </w:rPr>
              <w:fldChar w:fldCharType="separate"/>
            </w:r>
            <w:r w:rsidR="003B31DD">
              <w:rPr>
                <w:webHidden/>
              </w:rPr>
              <w:t>39</w:t>
            </w:r>
            <w:r>
              <w:rPr>
                <w:webHidden/>
              </w:rPr>
              <w:fldChar w:fldCharType="end"/>
            </w:r>
          </w:hyperlink>
        </w:p>
        <w:p w14:paraId="75058148" w14:textId="77777777" w:rsidR="00F128DF" w:rsidRDefault="00F128DF">
          <w:pPr>
            <w:pStyle w:val="TOC3"/>
            <w:rPr>
              <w:b w:val="0"/>
              <w:bCs w:val="0"/>
            </w:rPr>
          </w:pPr>
          <w:hyperlink w:anchor="_Toc508619055" w:history="1">
            <w:r w:rsidRPr="00820FF3">
              <w:rPr>
                <w:rStyle w:val="Hyperlink"/>
              </w:rPr>
              <w:t>6.41.2 Guidance to language users</w:t>
            </w:r>
            <w:r>
              <w:rPr>
                <w:webHidden/>
              </w:rPr>
              <w:tab/>
            </w:r>
            <w:r>
              <w:rPr>
                <w:webHidden/>
              </w:rPr>
              <w:fldChar w:fldCharType="begin"/>
            </w:r>
            <w:r>
              <w:rPr>
                <w:webHidden/>
              </w:rPr>
              <w:instrText xml:space="preserve"> PAGEREF _Toc508619055 \h </w:instrText>
            </w:r>
            <w:r>
              <w:rPr>
                <w:webHidden/>
              </w:rPr>
            </w:r>
            <w:r>
              <w:rPr>
                <w:webHidden/>
              </w:rPr>
              <w:fldChar w:fldCharType="separate"/>
            </w:r>
            <w:r w:rsidR="003B31DD">
              <w:rPr>
                <w:webHidden/>
              </w:rPr>
              <w:t>40</w:t>
            </w:r>
            <w:r>
              <w:rPr>
                <w:webHidden/>
              </w:rPr>
              <w:fldChar w:fldCharType="end"/>
            </w:r>
          </w:hyperlink>
        </w:p>
        <w:p w14:paraId="6F3DA509" w14:textId="77777777" w:rsidR="00F128DF" w:rsidRDefault="00F128DF">
          <w:pPr>
            <w:pStyle w:val="TOC2"/>
            <w:rPr>
              <w:b w:val="0"/>
              <w:bCs w:val="0"/>
            </w:rPr>
          </w:pPr>
          <w:hyperlink w:anchor="_Toc508619056" w:history="1">
            <w:r w:rsidRPr="00820FF3">
              <w:rPr>
                <w:rStyle w:val="Hyperlink"/>
              </w:rPr>
              <w:t>6.42 Violations of the Liskov Substitution  Principle or the Contract Model  [BLP]</w:t>
            </w:r>
            <w:r>
              <w:rPr>
                <w:webHidden/>
              </w:rPr>
              <w:tab/>
            </w:r>
            <w:r>
              <w:rPr>
                <w:webHidden/>
              </w:rPr>
              <w:fldChar w:fldCharType="begin"/>
            </w:r>
            <w:r>
              <w:rPr>
                <w:webHidden/>
              </w:rPr>
              <w:instrText xml:space="preserve"> PAGEREF _Toc508619056 \h </w:instrText>
            </w:r>
            <w:r>
              <w:rPr>
                <w:webHidden/>
              </w:rPr>
            </w:r>
            <w:r>
              <w:rPr>
                <w:webHidden/>
              </w:rPr>
              <w:fldChar w:fldCharType="separate"/>
            </w:r>
            <w:r w:rsidR="003B31DD">
              <w:rPr>
                <w:webHidden/>
              </w:rPr>
              <w:t>40</w:t>
            </w:r>
            <w:r>
              <w:rPr>
                <w:webHidden/>
              </w:rPr>
              <w:fldChar w:fldCharType="end"/>
            </w:r>
          </w:hyperlink>
        </w:p>
        <w:p w14:paraId="2AF12A1B" w14:textId="77777777" w:rsidR="00F128DF" w:rsidRDefault="00F128DF">
          <w:pPr>
            <w:pStyle w:val="TOC3"/>
            <w:rPr>
              <w:b w:val="0"/>
              <w:bCs w:val="0"/>
            </w:rPr>
          </w:pPr>
          <w:hyperlink w:anchor="_Toc508619057" w:history="1">
            <w:r w:rsidRPr="00820FF3">
              <w:rPr>
                <w:rStyle w:val="Hyperlink"/>
              </w:rPr>
              <w:t>6.42.1 Applicability to language</w:t>
            </w:r>
            <w:r>
              <w:rPr>
                <w:webHidden/>
              </w:rPr>
              <w:tab/>
            </w:r>
            <w:r>
              <w:rPr>
                <w:webHidden/>
              </w:rPr>
              <w:fldChar w:fldCharType="begin"/>
            </w:r>
            <w:r>
              <w:rPr>
                <w:webHidden/>
              </w:rPr>
              <w:instrText xml:space="preserve"> PAGEREF _Toc508619057 \h </w:instrText>
            </w:r>
            <w:r>
              <w:rPr>
                <w:webHidden/>
              </w:rPr>
            </w:r>
            <w:r>
              <w:rPr>
                <w:webHidden/>
              </w:rPr>
              <w:fldChar w:fldCharType="separate"/>
            </w:r>
            <w:r w:rsidR="003B31DD">
              <w:rPr>
                <w:webHidden/>
              </w:rPr>
              <w:t>40</w:t>
            </w:r>
            <w:r>
              <w:rPr>
                <w:webHidden/>
              </w:rPr>
              <w:fldChar w:fldCharType="end"/>
            </w:r>
          </w:hyperlink>
        </w:p>
        <w:p w14:paraId="00E90D94" w14:textId="77777777" w:rsidR="00F128DF" w:rsidRDefault="00F128DF">
          <w:pPr>
            <w:pStyle w:val="TOC2"/>
            <w:rPr>
              <w:b w:val="0"/>
              <w:bCs w:val="0"/>
            </w:rPr>
          </w:pPr>
          <w:hyperlink w:anchor="_Toc508619058" w:history="1">
            <w:r w:rsidRPr="00820FF3">
              <w:rPr>
                <w:rStyle w:val="Hyperlink"/>
              </w:rPr>
              <w:t>6.42.2 Guidance to Language Users</w:t>
            </w:r>
            <w:r>
              <w:rPr>
                <w:webHidden/>
              </w:rPr>
              <w:tab/>
            </w:r>
            <w:r>
              <w:rPr>
                <w:webHidden/>
              </w:rPr>
              <w:fldChar w:fldCharType="begin"/>
            </w:r>
            <w:r>
              <w:rPr>
                <w:webHidden/>
              </w:rPr>
              <w:instrText xml:space="preserve"> PAGEREF _Toc508619058 \h </w:instrText>
            </w:r>
            <w:r>
              <w:rPr>
                <w:webHidden/>
              </w:rPr>
            </w:r>
            <w:r>
              <w:rPr>
                <w:webHidden/>
              </w:rPr>
              <w:fldChar w:fldCharType="separate"/>
            </w:r>
            <w:r w:rsidR="003B31DD">
              <w:rPr>
                <w:webHidden/>
              </w:rPr>
              <w:t>40</w:t>
            </w:r>
            <w:r>
              <w:rPr>
                <w:webHidden/>
              </w:rPr>
              <w:fldChar w:fldCharType="end"/>
            </w:r>
          </w:hyperlink>
        </w:p>
        <w:p w14:paraId="07BA89FC" w14:textId="77777777" w:rsidR="00F128DF" w:rsidRDefault="00F128DF">
          <w:pPr>
            <w:pStyle w:val="TOC2"/>
            <w:rPr>
              <w:b w:val="0"/>
              <w:bCs w:val="0"/>
            </w:rPr>
          </w:pPr>
          <w:hyperlink w:anchor="_Toc508619059" w:history="1">
            <w:r w:rsidRPr="00820FF3">
              <w:rPr>
                <w:rStyle w:val="Hyperlink"/>
              </w:rPr>
              <w:t>6.43 Redispatching [PPH]</w:t>
            </w:r>
            <w:r>
              <w:rPr>
                <w:webHidden/>
              </w:rPr>
              <w:tab/>
            </w:r>
            <w:r>
              <w:rPr>
                <w:webHidden/>
              </w:rPr>
              <w:fldChar w:fldCharType="begin"/>
            </w:r>
            <w:r>
              <w:rPr>
                <w:webHidden/>
              </w:rPr>
              <w:instrText xml:space="preserve"> PAGEREF _Toc508619059 \h </w:instrText>
            </w:r>
            <w:r>
              <w:rPr>
                <w:webHidden/>
              </w:rPr>
            </w:r>
            <w:r>
              <w:rPr>
                <w:webHidden/>
              </w:rPr>
              <w:fldChar w:fldCharType="separate"/>
            </w:r>
            <w:r w:rsidR="003B31DD">
              <w:rPr>
                <w:webHidden/>
              </w:rPr>
              <w:t>41</w:t>
            </w:r>
            <w:r>
              <w:rPr>
                <w:webHidden/>
              </w:rPr>
              <w:fldChar w:fldCharType="end"/>
            </w:r>
          </w:hyperlink>
        </w:p>
        <w:p w14:paraId="1A4C4A43" w14:textId="77777777" w:rsidR="00F128DF" w:rsidRDefault="00F128DF">
          <w:pPr>
            <w:pStyle w:val="TOC3"/>
            <w:rPr>
              <w:b w:val="0"/>
              <w:bCs w:val="0"/>
            </w:rPr>
          </w:pPr>
          <w:hyperlink w:anchor="_Toc508619060" w:history="1">
            <w:r w:rsidRPr="00820FF3">
              <w:rPr>
                <w:rStyle w:val="Hyperlink"/>
              </w:rPr>
              <w:t>6.43.1 Applicability to language</w:t>
            </w:r>
            <w:r>
              <w:rPr>
                <w:webHidden/>
              </w:rPr>
              <w:tab/>
            </w:r>
            <w:r>
              <w:rPr>
                <w:webHidden/>
              </w:rPr>
              <w:fldChar w:fldCharType="begin"/>
            </w:r>
            <w:r>
              <w:rPr>
                <w:webHidden/>
              </w:rPr>
              <w:instrText xml:space="preserve"> PAGEREF _Toc508619060 \h </w:instrText>
            </w:r>
            <w:r>
              <w:rPr>
                <w:webHidden/>
              </w:rPr>
            </w:r>
            <w:r>
              <w:rPr>
                <w:webHidden/>
              </w:rPr>
              <w:fldChar w:fldCharType="separate"/>
            </w:r>
            <w:r w:rsidR="003B31DD">
              <w:rPr>
                <w:webHidden/>
              </w:rPr>
              <w:t>41</w:t>
            </w:r>
            <w:r>
              <w:rPr>
                <w:webHidden/>
              </w:rPr>
              <w:fldChar w:fldCharType="end"/>
            </w:r>
          </w:hyperlink>
        </w:p>
        <w:p w14:paraId="7BC9B6C7" w14:textId="77777777" w:rsidR="00F128DF" w:rsidRDefault="00F128DF">
          <w:pPr>
            <w:pStyle w:val="TOC2"/>
            <w:rPr>
              <w:b w:val="0"/>
              <w:bCs w:val="0"/>
            </w:rPr>
          </w:pPr>
          <w:hyperlink w:anchor="_Toc508619061" w:history="1">
            <w:r w:rsidRPr="00820FF3">
              <w:rPr>
                <w:rStyle w:val="Hyperlink"/>
              </w:rPr>
              <w:t>6.43.2 Guidance to Language Users</w:t>
            </w:r>
            <w:r>
              <w:rPr>
                <w:webHidden/>
              </w:rPr>
              <w:tab/>
            </w:r>
            <w:r>
              <w:rPr>
                <w:webHidden/>
              </w:rPr>
              <w:fldChar w:fldCharType="begin"/>
            </w:r>
            <w:r>
              <w:rPr>
                <w:webHidden/>
              </w:rPr>
              <w:instrText xml:space="preserve"> PAGEREF _Toc508619061 \h </w:instrText>
            </w:r>
            <w:r>
              <w:rPr>
                <w:webHidden/>
              </w:rPr>
            </w:r>
            <w:r>
              <w:rPr>
                <w:webHidden/>
              </w:rPr>
              <w:fldChar w:fldCharType="separate"/>
            </w:r>
            <w:r w:rsidR="003B31DD">
              <w:rPr>
                <w:webHidden/>
              </w:rPr>
              <w:t>41</w:t>
            </w:r>
            <w:r>
              <w:rPr>
                <w:webHidden/>
              </w:rPr>
              <w:fldChar w:fldCharType="end"/>
            </w:r>
          </w:hyperlink>
        </w:p>
        <w:p w14:paraId="0475EEF7" w14:textId="77777777" w:rsidR="00F128DF" w:rsidRDefault="00F128DF">
          <w:pPr>
            <w:pStyle w:val="TOC2"/>
            <w:rPr>
              <w:b w:val="0"/>
              <w:bCs w:val="0"/>
            </w:rPr>
          </w:pPr>
          <w:hyperlink w:anchor="_Toc508619062" w:history="1">
            <w:r w:rsidRPr="00820FF3">
              <w:rPr>
                <w:rStyle w:val="Hyperlink"/>
              </w:rPr>
              <w:t>6.44 Polymorphic variables [BKK]</w:t>
            </w:r>
            <w:r>
              <w:rPr>
                <w:webHidden/>
              </w:rPr>
              <w:tab/>
            </w:r>
            <w:r>
              <w:rPr>
                <w:webHidden/>
              </w:rPr>
              <w:fldChar w:fldCharType="begin"/>
            </w:r>
            <w:r>
              <w:rPr>
                <w:webHidden/>
              </w:rPr>
              <w:instrText xml:space="preserve"> PAGEREF _Toc508619062 \h </w:instrText>
            </w:r>
            <w:r>
              <w:rPr>
                <w:webHidden/>
              </w:rPr>
            </w:r>
            <w:r>
              <w:rPr>
                <w:webHidden/>
              </w:rPr>
              <w:fldChar w:fldCharType="separate"/>
            </w:r>
            <w:r w:rsidR="003B31DD">
              <w:rPr>
                <w:webHidden/>
              </w:rPr>
              <w:t>41</w:t>
            </w:r>
            <w:r>
              <w:rPr>
                <w:webHidden/>
              </w:rPr>
              <w:fldChar w:fldCharType="end"/>
            </w:r>
          </w:hyperlink>
        </w:p>
        <w:p w14:paraId="3B5D1C93" w14:textId="77777777" w:rsidR="00F128DF" w:rsidRDefault="00F128DF">
          <w:pPr>
            <w:pStyle w:val="TOC3"/>
            <w:rPr>
              <w:b w:val="0"/>
              <w:bCs w:val="0"/>
            </w:rPr>
          </w:pPr>
          <w:hyperlink w:anchor="_Toc508619063" w:history="1">
            <w:r w:rsidRPr="00820FF3">
              <w:rPr>
                <w:rStyle w:val="Hyperlink"/>
              </w:rPr>
              <w:t>6.44.1 Applicability to language</w:t>
            </w:r>
            <w:r>
              <w:rPr>
                <w:webHidden/>
              </w:rPr>
              <w:tab/>
            </w:r>
            <w:r>
              <w:rPr>
                <w:webHidden/>
              </w:rPr>
              <w:fldChar w:fldCharType="begin"/>
            </w:r>
            <w:r>
              <w:rPr>
                <w:webHidden/>
              </w:rPr>
              <w:instrText xml:space="preserve"> PAGEREF _Toc508619063 \h </w:instrText>
            </w:r>
            <w:r>
              <w:rPr>
                <w:webHidden/>
              </w:rPr>
            </w:r>
            <w:r>
              <w:rPr>
                <w:webHidden/>
              </w:rPr>
              <w:fldChar w:fldCharType="separate"/>
            </w:r>
            <w:r w:rsidR="003B31DD">
              <w:rPr>
                <w:webHidden/>
              </w:rPr>
              <w:t>41</w:t>
            </w:r>
            <w:r>
              <w:rPr>
                <w:webHidden/>
              </w:rPr>
              <w:fldChar w:fldCharType="end"/>
            </w:r>
          </w:hyperlink>
        </w:p>
        <w:p w14:paraId="7E1DF8A2" w14:textId="77777777" w:rsidR="00F128DF" w:rsidRDefault="00F128DF">
          <w:pPr>
            <w:pStyle w:val="TOC2"/>
            <w:rPr>
              <w:b w:val="0"/>
              <w:bCs w:val="0"/>
            </w:rPr>
          </w:pPr>
          <w:hyperlink w:anchor="_Toc508619064" w:history="1">
            <w:r w:rsidRPr="00820FF3">
              <w:rPr>
                <w:rStyle w:val="Hyperlink"/>
              </w:rPr>
              <w:t>6.44.2 Guidance to Language Users</w:t>
            </w:r>
            <w:r>
              <w:rPr>
                <w:webHidden/>
              </w:rPr>
              <w:tab/>
            </w:r>
            <w:r>
              <w:rPr>
                <w:webHidden/>
              </w:rPr>
              <w:fldChar w:fldCharType="begin"/>
            </w:r>
            <w:r>
              <w:rPr>
                <w:webHidden/>
              </w:rPr>
              <w:instrText xml:space="preserve"> PAGEREF _Toc508619064 \h </w:instrText>
            </w:r>
            <w:r>
              <w:rPr>
                <w:webHidden/>
              </w:rPr>
            </w:r>
            <w:r>
              <w:rPr>
                <w:webHidden/>
              </w:rPr>
              <w:fldChar w:fldCharType="separate"/>
            </w:r>
            <w:r w:rsidR="003B31DD">
              <w:rPr>
                <w:webHidden/>
              </w:rPr>
              <w:t>41</w:t>
            </w:r>
            <w:r>
              <w:rPr>
                <w:webHidden/>
              </w:rPr>
              <w:fldChar w:fldCharType="end"/>
            </w:r>
          </w:hyperlink>
        </w:p>
        <w:p w14:paraId="5ED858C2" w14:textId="77777777" w:rsidR="00F128DF" w:rsidRDefault="00F128DF">
          <w:pPr>
            <w:pStyle w:val="TOC2"/>
            <w:rPr>
              <w:b w:val="0"/>
              <w:bCs w:val="0"/>
            </w:rPr>
          </w:pPr>
          <w:hyperlink w:anchor="_Toc508619065" w:history="1">
            <w:r w:rsidRPr="00820FF3">
              <w:rPr>
                <w:rStyle w:val="Hyperlink"/>
              </w:rPr>
              <w:t>6.45 Extra Intrinsics [LRM]</w:t>
            </w:r>
            <w:r>
              <w:rPr>
                <w:webHidden/>
              </w:rPr>
              <w:tab/>
            </w:r>
            <w:r>
              <w:rPr>
                <w:webHidden/>
              </w:rPr>
              <w:fldChar w:fldCharType="begin"/>
            </w:r>
            <w:r>
              <w:rPr>
                <w:webHidden/>
              </w:rPr>
              <w:instrText xml:space="preserve"> PAGEREF _Toc508619065 \h </w:instrText>
            </w:r>
            <w:r>
              <w:rPr>
                <w:webHidden/>
              </w:rPr>
            </w:r>
            <w:r>
              <w:rPr>
                <w:webHidden/>
              </w:rPr>
              <w:fldChar w:fldCharType="separate"/>
            </w:r>
            <w:r w:rsidR="003B31DD">
              <w:rPr>
                <w:webHidden/>
              </w:rPr>
              <w:t>42</w:t>
            </w:r>
            <w:r>
              <w:rPr>
                <w:webHidden/>
              </w:rPr>
              <w:fldChar w:fldCharType="end"/>
            </w:r>
          </w:hyperlink>
        </w:p>
        <w:p w14:paraId="2CD1F8B3" w14:textId="77777777" w:rsidR="00F128DF" w:rsidRDefault="00F128DF">
          <w:pPr>
            <w:pStyle w:val="TOC2"/>
            <w:rPr>
              <w:b w:val="0"/>
              <w:bCs w:val="0"/>
            </w:rPr>
          </w:pPr>
          <w:hyperlink w:anchor="_Toc508619066" w:history="1">
            <w:r w:rsidRPr="00820FF3">
              <w:rPr>
                <w:rStyle w:val="Hyperlink"/>
              </w:rPr>
              <w:t>6.46 Argument Passing to Library Functions [TRJ]</w:t>
            </w:r>
            <w:r>
              <w:rPr>
                <w:webHidden/>
              </w:rPr>
              <w:tab/>
            </w:r>
            <w:r>
              <w:rPr>
                <w:webHidden/>
              </w:rPr>
              <w:fldChar w:fldCharType="begin"/>
            </w:r>
            <w:r>
              <w:rPr>
                <w:webHidden/>
              </w:rPr>
              <w:instrText xml:space="preserve"> PAGEREF _Toc508619066 \h </w:instrText>
            </w:r>
            <w:r>
              <w:rPr>
                <w:webHidden/>
              </w:rPr>
            </w:r>
            <w:r>
              <w:rPr>
                <w:webHidden/>
              </w:rPr>
              <w:fldChar w:fldCharType="separate"/>
            </w:r>
            <w:r w:rsidR="003B31DD">
              <w:rPr>
                <w:webHidden/>
              </w:rPr>
              <w:t>42</w:t>
            </w:r>
            <w:r>
              <w:rPr>
                <w:webHidden/>
              </w:rPr>
              <w:fldChar w:fldCharType="end"/>
            </w:r>
          </w:hyperlink>
        </w:p>
        <w:p w14:paraId="0E3EA5ED" w14:textId="77777777" w:rsidR="00F128DF" w:rsidRDefault="00F128DF">
          <w:pPr>
            <w:pStyle w:val="TOC3"/>
            <w:rPr>
              <w:b w:val="0"/>
              <w:bCs w:val="0"/>
            </w:rPr>
          </w:pPr>
          <w:hyperlink w:anchor="_Toc508619067" w:history="1">
            <w:r w:rsidRPr="00820FF3">
              <w:rPr>
                <w:rStyle w:val="Hyperlink"/>
              </w:rPr>
              <w:t>6.46.1 Applicability to language</w:t>
            </w:r>
            <w:r>
              <w:rPr>
                <w:webHidden/>
              </w:rPr>
              <w:tab/>
            </w:r>
            <w:r>
              <w:rPr>
                <w:webHidden/>
              </w:rPr>
              <w:fldChar w:fldCharType="begin"/>
            </w:r>
            <w:r>
              <w:rPr>
                <w:webHidden/>
              </w:rPr>
              <w:instrText xml:space="preserve"> PAGEREF _Toc508619067 \h </w:instrText>
            </w:r>
            <w:r>
              <w:rPr>
                <w:webHidden/>
              </w:rPr>
            </w:r>
            <w:r>
              <w:rPr>
                <w:webHidden/>
              </w:rPr>
              <w:fldChar w:fldCharType="separate"/>
            </w:r>
            <w:r w:rsidR="003B31DD">
              <w:rPr>
                <w:webHidden/>
              </w:rPr>
              <w:t>42</w:t>
            </w:r>
            <w:r>
              <w:rPr>
                <w:webHidden/>
              </w:rPr>
              <w:fldChar w:fldCharType="end"/>
            </w:r>
          </w:hyperlink>
        </w:p>
        <w:p w14:paraId="14701FBC" w14:textId="77777777" w:rsidR="00F128DF" w:rsidRDefault="00F128DF">
          <w:pPr>
            <w:pStyle w:val="TOC3"/>
            <w:rPr>
              <w:b w:val="0"/>
              <w:bCs w:val="0"/>
            </w:rPr>
          </w:pPr>
          <w:hyperlink w:anchor="_Toc508619068" w:history="1">
            <w:r w:rsidRPr="00820FF3">
              <w:rPr>
                <w:rStyle w:val="Hyperlink"/>
              </w:rPr>
              <w:t>6.46.2 Guidance to language users</w:t>
            </w:r>
            <w:r>
              <w:rPr>
                <w:webHidden/>
              </w:rPr>
              <w:tab/>
            </w:r>
            <w:r>
              <w:rPr>
                <w:webHidden/>
              </w:rPr>
              <w:fldChar w:fldCharType="begin"/>
            </w:r>
            <w:r>
              <w:rPr>
                <w:webHidden/>
              </w:rPr>
              <w:instrText xml:space="preserve"> PAGEREF _Toc508619068 \h </w:instrText>
            </w:r>
            <w:r>
              <w:rPr>
                <w:webHidden/>
              </w:rPr>
            </w:r>
            <w:r>
              <w:rPr>
                <w:webHidden/>
              </w:rPr>
              <w:fldChar w:fldCharType="separate"/>
            </w:r>
            <w:r w:rsidR="003B31DD">
              <w:rPr>
                <w:webHidden/>
              </w:rPr>
              <w:t>42</w:t>
            </w:r>
            <w:r>
              <w:rPr>
                <w:webHidden/>
              </w:rPr>
              <w:fldChar w:fldCharType="end"/>
            </w:r>
          </w:hyperlink>
        </w:p>
        <w:p w14:paraId="2C7E3056" w14:textId="77777777" w:rsidR="00F128DF" w:rsidRDefault="00F128DF">
          <w:pPr>
            <w:pStyle w:val="TOC2"/>
            <w:rPr>
              <w:b w:val="0"/>
              <w:bCs w:val="0"/>
            </w:rPr>
          </w:pPr>
          <w:hyperlink w:anchor="_Toc508619069" w:history="1">
            <w:r w:rsidRPr="00820FF3">
              <w:rPr>
                <w:rStyle w:val="Hyperlink"/>
              </w:rPr>
              <w:t>6.47 Inter-language Calling [DJS]</w:t>
            </w:r>
            <w:r>
              <w:rPr>
                <w:webHidden/>
              </w:rPr>
              <w:tab/>
            </w:r>
            <w:r>
              <w:rPr>
                <w:webHidden/>
              </w:rPr>
              <w:fldChar w:fldCharType="begin"/>
            </w:r>
            <w:r>
              <w:rPr>
                <w:webHidden/>
              </w:rPr>
              <w:instrText xml:space="preserve"> PAGEREF _Toc508619069 \h </w:instrText>
            </w:r>
            <w:r>
              <w:rPr>
                <w:webHidden/>
              </w:rPr>
            </w:r>
            <w:r>
              <w:rPr>
                <w:webHidden/>
              </w:rPr>
              <w:fldChar w:fldCharType="separate"/>
            </w:r>
            <w:r w:rsidR="003B31DD">
              <w:rPr>
                <w:webHidden/>
              </w:rPr>
              <w:t>42</w:t>
            </w:r>
            <w:r>
              <w:rPr>
                <w:webHidden/>
              </w:rPr>
              <w:fldChar w:fldCharType="end"/>
            </w:r>
          </w:hyperlink>
        </w:p>
        <w:p w14:paraId="00112033" w14:textId="77777777" w:rsidR="00F128DF" w:rsidRDefault="00F128DF">
          <w:pPr>
            <w:pStyle w:val="TOC3"/>
            <w:rPr>
              <w:b w:val="0"/>
              <w:bCs w:val="0"/>
            </w:rPr>
          </w:pPr>
          <w:hyperlink w:anchor="_Toc508619070" w:history="1">
            <w:r w:rsidRPr="00820FF3">
              <w:rPr>
                <w:rStyle w:val="Hyperlink"/>
              </w:rPr>
              <w:t>6.47.1 Applicability to Language</w:t>
            </w:r>
            <w:r>
              <w:rPr>
                <w:webHidden/>
              </w:rPr>
              <w:tab/>
            </w:r>
            <w:r>
              <w:rPr>
                <w:webHidden/>
              </w:rPr>
              <w:fldChar w:fldCharType="begin"/>
            </w:r>
            <w:r>
              <w:rPr>
                <w:webHidden/>
              </w:rPr>
              <w:instrText xml:space="preserve"> PAGEREF _Toc508619070 \h </w:instrText>
            </w:r>
            <w:r>
              <w:rPr>
                <w:webHidden/>
              </w:rPr>
            </w:r>
            <w:r>
              <w:rPr>
                <w:webHidden/>
              </w:rPr>
              <w:fldChar w:fldCharType="separate"/>
            </w:r>
            <w:r w:rsidR="003B31DD">
              <w:rPr>
                <w:webHidden/>
              </w:rPr>
              <w:t>42</w:t>
            </w:r>
            <w:r>
              <w:rPr>
                <w:webHidden/>
              </w:rPr>
              <w:fldChar w:fldCharType="end"/>
            </w:r>
          </w:hyperlink>
        </w:p>
        <w:p w14:paraId="2C0CE68C" w14:textId="77777777" w:rsidR="00F128DF" w:rsidRDefault="00F128DF">
          <w:pPr>
            <w:pStyle w:val="TOC3"/>
            <w:rPr>
              <w:b w:val="0"/>
              <w:bCs w:val="0"/>
            </w:rPr>
          </w:pPr>
          <w:hyperlink w:anchor="_Toc508619071" w:history="1">
            <w:r w:rsidRPr="00820FF3">
              <w:rPr>
                <w:rStyle w:val="Hyperlink"/>
              </w:rPr>
              <w:t>6.47.2 Guidance to Language Users</w:t>
            </w:r>
            <w:r>
              <w:rPr>
                <w:webHidden/>
              </w:rPr>
              <w:tab/>
            </w:r>
            <w:r>
              <w:rPr>
                <w:webHidden/>
              </w:rPr>
              <w:fldChar w:fldCharType="begin"/>
            </w:r>
            <w:r>
              <w:rPr>
                <w:webHidden/>
              </w:rPr>
              <w:instrText xml:space="preserve"> PAGEREF _Toc508619071 \h </w:instrText>
            </w:r>
            <w:r>
              <w:rPr>
                <w:webHidden/>
              </w:rPr>
            </w:r>
            <w:r>
              <w:rPr>
                <w:webHidden/>
              </w:rPr>
              <w:fldChar w:fldCharType="separate"/>
            </w:r>
            <w:r w:rsidR="003B31DD">
              <w:rPr>
                <w:webHidden/>
              </w:rPr>
              <w:t>42</w:t>
            </w:r>
            <w:r>
              <w:rPr>
                <w:webHidden/>
              </w:rPr>
              <w:fldChar w:fldCharType="end"/>
            </w:r>
          </w:hyperlink>
        </w:p>
        <w:p w14:paraId="05F54E2C" w14:textId="77777777" w:rsidR="00F128DF" w:rsidRDefault="00F128DF">
          <w:pPr>
            <w:pStyle w:val="TOC2"/>
            <w:rPr>
              <w:b w:val="0"/>
              <w:bCs w:val="0"/>
            </w:rPr>
          </w:pPr>
          <w:hyperlink w:anchor="_Toc508619072" w:history="1">
            <w:r w:rsidRPr="00820FF3">
              <w:rPr>
                <w:rStyle w:val="Hyperlink"/>
              </w:rPr>
              <w:t>6.48 Dynamically-linked Code and Self-modifying Code [NYY]</w:t>
            </w:r>
            <w:r>
              <w:rPr>
                <w:webHidden/>
              </w:rPr>
              <w:tab/>
            </w:r>
            <w:r>
              <w:rPr>
                <w:webHidden/>
              </w:rPr>
              <w:fldChar w:fldCharType="begin"/>
            </w:r>
            <w:r>
              <w:rPr>
                <w:webHidden/>
              </w:rPr>
              <w:instrText xml:space="preserve"> PAGEREF _Toc508619072 \h </w:instrText>
            </w:r>
            <w:r>
              <w:rPr>
                <w:webHidden/>
              </w:rPr>
            </w:r>
            <w:r>
              <w:rPr>
                <w:webHidden/>
              </w:rPr>
              <w:fldChar w:fldCharType="separate"/>
            </w:r>
            <w:r w:rsidR="003B31DD">
              <w:rPr>
                <w:webHidden/>
              </w:rPr>
              <w:t>43</w:t>
            </w:r>
            <w:r>
              <w:rPr>
                <w:webHidden/>
              </w:rPr>
              <w:fldChar w:fldCharType="end"/>
            </w:r>
          </w:hyperlink>
        </w:p>
        <w:p w14:paraId="2EC4AFC6" w14:textId="77777777" w:rsidR="00F128DF" w:rsidRDefault="00F128DF">
          <w:pPr>
            <w:pStyle w:val="TOC2"/>
            <w:rPr>
              <w:b w:val="0"/>
              <w:bCs w:val="0"/>
            </w:rPr>
          </w:pPr>
          <w:hyperlink w:anchor="_Toc508619073" w:history="1">
            <w:r w:rsidRPr="00820FF3">
              <w:rPr>
                <w:rStyle w:val="Hyperlink"/>
              </w:rPr>
              <w:t>6.49 Library Signature [NSQ]</w:t>
            </w:r>
            <w:r>
              <w:rPr>
                <w:webHidden/>
              </w:rPr>
              <w:tab/>
            </w:r>
            <w:r>
              <w:rPr>
                <w:webHidden/>
              </w:rPr>
              <w:fldChar w:fldCharType="begin"/>
            </w:r>
            <w:r>
              <w:rPr>
                <w:webHidden/>
              </w:rPr>
              <w:instrText xml:space="preserve"> PAGEREF _Toc508619073 \h </w:instrText>
            </w:r>
            <w:r>
              <w:rPr>
                <w:webHidden/>
              </w:rPr>
            </w:r>
            <w:r>
              <w:rPr>
                <w:webHidden/>
              </w:rPr>
              <w:fldChar w:fldCharType="separate"/>
            </w:r>
            <w:r w:rsidR="003B31DD">
              <w:rPr>
                <w:webHidden/>
              </w:rPr>
              <w:t>43</w:t>
            </w:r>
            <w:r>
              <w:rPr>
                <w:webHidden/>
              </w:rPr>
              <w:fldChar w:fldCharType="end"/>
            </w:r>
          </w:hyperlink>
        </w:p>
        <w:p w14:paraId="4A9804D6" w14:textId="77777777" w:rsidR="00F128DF" w:rsidRDefault="00F128DF">
          <w:pPr>
            <w:pStyle w:val="TOC3"/>
            <w:rPr>
              <w:b w:val="0"/>
              <w:bCs w:val="0"/>
            </w:rPr>
          </w:pPr>
          <w:hyperlink w:anchor="_Toc508619074" w:history="1">
            <w:r w:rsidRPr="00820FF3">
              <w:rPr>
                <w:rStyle w:val="Hyperlink"/>
              </w:rPr>
              <w:t>6.49.1 Applicability to language</w:t>
            </w:r>
            <w:r>
              <w:rPr>
                <w:webHidden/>
              </w:rPr>
              <w:tab/>
            </w:r>
            <w:r>
              <w:rPr>
                <w:webHidden/>
              </w:rPr>
              <w:fldChar w:fldCharType="begin"/>
            </w:r>
            <w:r>
              <w:rPr>
                <w:webHidden/>
              </w:rPr>
              <w:instrText xml:space="preserve"> PAGEREF _Toc508619074 \h </w:instrText>
            </w:r>
            <w:r>
              <w:rPr>
                <w:webHidden/>
              </w:rPr>
            </w:r>
            <w:r>
              <w:rPr>
                <w:webHidden/>
              </w:rPr>
              <w:fldChar w:fldCharType="separate"/>
            </w:r>
            <w:r w:rsidR="003B31DD">
              <w:rPr>
                <w:webHidden/>
              </w:rPr>
              <w:t>43</w:t>
            </w:r>
            <w:r>
              <w:rPr>
                <w:webHidden/>
              </w:rPr>
              <w:fldChar w:fldCharType="end"/>
            </w:r>
          </w:hyperlink>
        </w:p>
        <w:p w14:paraId="44FE71A4" w14:textId="77777777" w:rsidR="00F128DF" w:rsidRDefault="00F128DF">
          <w:pPr>
            <w:pStyle w:val="TOC3"/>
            <w:rPr>
              <w:b w:val="0"/>
              <w:bCs w:val="0"/>
            </w:rPr>
          </w:pPr>
          <w:hyperlink w:anchor="_Toc508619075" w:history="1">
            <w:r w:rsidRPr="00820FF3">
              <w:rPr>
                <w:rStyle w:val="Hyperlink"/>
              </w:rPr>
              <w:t>6.49.2 Guidance to language users</w:t>
            </w:r>
            <w:r>
              <w:rPr>
                <w:webHidden/>
              </w:rPr>
              <w:tab/>
            </w:r>
            <w:r>
              <w:rPr>
                <w:webHidden/>
              </w:rPr>
              <w:fldChar w:fldCharType="begin"/>
            </w:r>
            <w:r>
              <w:rPr>
                <w:webHidden/>
              </w:rPr>
              <w:instrText xml:space="preserve"> PAGEREF _Toc508619075 \h </w:instrText>
            </w:r>
            <w:r>
              <w:rPr>
                <w:webHidden/>
              </w:rPr>
            </w:r>
            <w:r>
              <w:rPr>
                <w:webHidden/>
              </w:rPr>
              <w:fldChar w:fldCharType="separate"/>
            </w:r>
            <w:r w:rsidR="003B31DD">
              <w:rPr>
                <w:webHidden/>
              </w:rPr>
              <w:t>43</w:t>
            </w:r>
            <w:r>
              <w:rPr>
                <w:webHidden/>
              </w:rPr>
              <w:fldChar w:fldCharType="end"/>
            </w:r>
          </w:hyperlink>
        </w:p>
        <w:p w14:paraId="705A69A1" w14:textId="77777777" w:rsidR="00F128DF" w:rsidRDefault="00F128DF">
          <w:pPr>
            <w:pStyle w:val="TOC2"/>
            <w:rPr>
              <w:b w:val="0"/>
              <w:bCs w:val="0"/>
            </w:rPr>
          </w:pPr>
          <w:hyperlink w:anchor="_Toc508619076" w:history="1">
            <w:r w:rsidRPr="00820FF3">
              <w:rPr>
                <w:rStyle w:val="Hyperlink"/>
              </w:rPr>
              <w:t>6.50 Unanticipated Exceptions from Library Routines [HJW]</w:t>
            </w:r>
            <w:r>
              <w:rPr>
                <w:webHidden/>
              </w:rPr>
              <w:tab/>
            </w:r>
            <w:r>
              <w:rPr>
                <w:webHidden/>
              </w:rPr>
              <w:fldChar w:fldCharType="begin"/>
            </w:r>
            <w:r>
              <w:rPr>
                <w:webHidden/>
              </w:rPr>
              <w:instrText xml:space="preserve"> PAGEREF _Toc508619076 \h </w:instrText>
            </w:r>
            <w:r>
              <w:rPr>
                <w:webHidden/>
              </w:rPr>
            </w:r>
            <w:r>
              <w:rPr>
                <w:webHidden/>
              </w:rPr>
              <w:fldChar w:fldCharType="separate"/>
            </w:r>
            <w:r w:rsidR="003B31DD">
              <w:rPr>
                <w:webHidden/>
              </w:rPr>
              <w:t>43</w:t>
            </w:r>
            <w:r>
              <w:rPr>
                <w:webHidden/>
              </w:rPr>
              <w:fldChar w:fldCharType="end"/>
            </w:r>
          </w:hyperlink>
        </w:p>
        <w:p w14:paraId="57934983" w14:textId="77777777" w:rsidR="00F128DF" w:rsidRDefault="00F128DF">
          <w:pPr>
            <w:pStyle w:val="TOC3"/>
            <w:rPr>
              <w:b w:val="0"/>
              <w:bCs w:val="0"/>
            </w:rPr>
          </w:pPr>
          <w:hyperlink w:anchor="_Toc508619077" w:history="1">
            <w:r w:rsidRPr="00820FF3">
              <w:rPr>
                <w:rStyle w:val="Hyperlink"/>
              </w:rPr>
              <w:t>6.50.1 Applicability to language</w:t>
            </w:r>
            <w:r>
              <w:rPr>
                <w:webHidden/>
              </w:rPr>
              <w:tab/>
            </w:r>
            <w:r>
              <w:rPr>
                <w:webHidden/>
              </w:rPr>
              <w:fldChar w:fldCharType="begin"/>
            </w:r>
            <w:r>
              <w:rPr>
                <w:webHidden/>
              </w:rPr>
              <w:instrText xml:space="preserve"> PAGEREF _Toc508619077 \h </w:instrText>
            </w:r>
            <w:r>
              <w:rPr>
                <w:webHidden/>
              </w:rPr>
            </w:r>
            <w:r>
              <w:rPr>
                <w:webHidden/>
              </w:rPr>
              <w:fldChar w:fldCharType="separate"/>
            </w:r>
            <w:r w:rsidR="003B31DD">
              <w:rPr>
                <w:webHidden/>
              </w:rPr>
              <w:t>43</w:t>
            </w:r>
            <w:r>
              <w:rPr>
                <w:webHidden/>
              </w:rPr>
              <w:fldChar w:fldCharType="end"/>
            </w:r>
          </w:hyperlink>
        </w:p>
        <w:p w14:paraId="48780287" w14:textId="77777777" w:rsidR="00F128DF" w:rsidRDefault="00F128DF">
          <w:pPr>
            <w:pStyle w:val="TOC3"/>
            <w:rPr>
              <w:b w:val="0"/>
              <w:bCs w:val="0"/>
            </w:rPr>
          </w:pPr>
          <w:hyperlink w:anchor="_Toc508619078" w:history="1">
            <w:r w:rsidRPr="00820FF3">
              <w:rPr>
                <w:rStyle w:val="Hyperlink"/>
              </w:rPr>
              <w:t>6.50.2 Guidance to language users</w:t>
            </w:r>
            <w:r>
              <w:rPr>
                <w:webHidden/>
              </w:rPr>
              <w:tab/>
            </w:r>
            <w:r>
              <w:rPr>
                <w:webHidden/>
              </w:rPr>
              <w:fldChar w:fldCharType="begin"/>
            </w:r>
            <w:r>
              <w:rPr>
                <w:webHidden/>
              </w:rPr>
              <w:instrText xml:space="preserve"> PAGEREF _Toc508619078 \h </w:instrText>
            </w:r>
            <w:r>
              <w:rPr>
                <w:webHidden/>
              </w:rPr>
            </w:r>
            <w:r>
              <w:rPr>
                <w:webHidden/>
              </w:rPr>
              <w:fldChar w:fldCharType="separate"/>
            </w:r>
            <w:r w:rsidR="003B31DD">
              <w:rPr>
                <w:webHidden/>
              </w:rPr>
              <w:t>43</w:t>
            </w:r>
            <w:r>
              <w:rPr>
                <w:webHidden/>
              </w:rPr>
              <w:fldChar w:fldCharType="end"/>
            </w:r>
          </w:hyperlink>
        </w:p>
        <w:p w14:paraId="3F05CA03" w14:textId="77777777" w:rsidR="00F128DF" w:rsidRDefault="00F128DF">
          <w:pPr>
            <w:pStyle w:val="TOC2"/>
            <w:rPr>
              <w:b w:val="0"/>
              <w:bCs w:val="0"/>
            </w:rPr>
          </w:pPr>
          <w:hyperlink w:anchor="_Toc508619079" w:history="1">
            <w:r w:rsidRPr="00820FF3">
              <w:rPr>
                <w:rStyle w:val="Hyperlink"/>
                <w:lang w:val="pt-BR"/>
              </w:rPr>
              <w:t>6.51 Pre-Processor Directives [NMP]</w:t>
            </w:r>
            <w:r>
              <w:rPr>
                <w:webHidden/>
              </w:rPr>
              <w:tab/>
            </w:r>
            <w:r>
              <w:rPr>
                <w:webHidden/>
              </w:rPr>
              <w:fldChar w:fldCharType="begin"/>
            </w:r>
            <w:r>
              <w:rPr>
                <w:webHidden/>
              </w:rPr>
              <w:instrText xml:space="preserve"> PAGEREF _Toc508619079 \h </w:instrText>
            </w:r>
            <w:r>
              <w:rPr>
                <w:webHidden/>
              </w:rPr>
            </w:r>
            <w:r>
              <w:rPr>
                <w:webHidden/>
              </w:rPr>
              <w:fldChar w:fldCharType="separate"/>
            </w:r>
            <w:r w:rsidR="003B31DD">
              <w:rPr>
                <w:webHidden/>
              </w:rPr>
              <w:t>44</w:t>
            </w:r>
            <w:r>
              <w:rPr>
                <w:webHidden/>
              </w:rPr>
              <w:fldChar w:fldCharType="end"/>
            </w:r>
          </w:hyperlink>
        </w:p>
        <w:p w14:paraId="5C23AE2E" w14:textId="77777777" w:rsidR="00F128DF" w:rsidRDefault="00F128DF">
          <w:pPr>
            <w:pStyle w:val="TOC2"/>
            <w:rPr>
              <w:b w:val="0"/>
              <w:bCs w:val="0"/>
            </w:rPr>
          </w:pPr>
          <w:hyperlink w:anchor="_Toc508619080" w:history="1">
            <w:r w:rsidRPr="00820FF3">
              <w:rPr>
                <w:rStyle w:val="Hyperlink"/>
              </w:rPr>
              <w:t>6.52 Suppression of Language-defined Run-time Checking [MXB]</w:t>
            </w:r>
            <w:r>
              <w:rPr>
                <w:webHidden/>
              </w:rPr>
              <w:tab/>
            </w:r>
            <w:r>
              <w:rPr>
                <w:webHidden/>
              </w:rPr>
              <w:fldChar w:fldCharType="begin"/>
            </w:r>
            <w:r>
              <w:rPr>
                <w:webHidden/>
              </w:rPr>
              <w:instrText xml:space="preserve"> PAGEREF _Toc508619080 \h </w:instrText>
            </w:r>
            <w:r>
              <w:rPr>
                <w:webHidden/>
              </w:rPr>
            </w:r>
            <w:r>
              <w:rPr>
                <w:webHidden/>
              </w:rPr>
              <w:fldChar w:fldCharType="separate"/>
            </w:r>
            <w:r w:rsidR="003B31DD">
              <w:rPr>
                <w:webHidden/>
              </w:rPr>
              <w:t>44</w:t>
            </w:r>
            <w:r>
              <w:rPr>
                <w:webHidden/>
              </w:rPr>
              <w:fldChar w:fldCharType="end"/>
            </w:r>
          </w:hyperlink>
        </w:p>
        <w:p w14:paraId="5FDDF36D" w14:textId="77777777" w:rsidR="00F128DF" w:rsidRDefault="00F128DF">
          <w:pPr>
            <w:pStyle w:val="TOC3"/>
            <w:rPr>
              <w:b w:val="0"/>
              <w:bCs w:val="0"/>
            </w:rPr>
          </w:pPr>
          <w:hyperlink w:anchor="_Toc508619081" w:history="1">
            <w:r w:rsidRPr="00820FF3">
              <w:rPr>
                <w:rStyle w:val="Hyperlink"/>
              </w:rPr>
              <w:t>6.52.1 Applicability to Language</w:t>
            </w:r>
            <w:r>
              <w:rPr>
                <w:webHidden/>
              </w:rPr>
              <w:tab/>
            </w:r>
            <w:r>
              <w:rPr>
                <w:webHidden/>
              </w:rPr>
              <w:fldChar w:fldCharType="begin"/>
            </w:r>
            <w:r>
              <w:rPr>
                <w:webHidden/>
              </w:rPr>
              <w:instrText xml:space="preserve"> PAGEREF _Toc508619081 \h </w:instrText>
            </w:r>
            <w:r>
              <w:rPr>
                <w:webHidden/>
              </w:rPr>
            </w:r>
            <w:r>
              <w:rPr>
                <w:webHidden/>
              </w:rPr>
              <w:fldChar w:fldCharType="separate"/>
            </w:r>
            <w:r w:rsidR="003B31DD">
              <w:rPr>
                <w:webHidden/>
              </w:rPr>
              <w:t>44</w:t>
            </w:r>
            <w:r>
              <w:rPr>
                <w:webHidden/>
              </w:rPr>
              <w:fldChar w:fldCharType="end"/>
            </w:r>
          </w:hyperlink>
        </w:p>
        <w:p w14:paraId="60D078D5" w14:textId="77777777" w:rsidR="00F128DF" w:rsidRDefault="00F128DF">
          <w:pPr>
            <w:pStyle w:val="TOC3"/>
            <w:rPr>
              <w:b w:val="0"/>
              <w:bCs w:val="0"/>
            </w:rPr>
          </w:pPr>
          <w:hyperlink w:anchor="_Toc508619082" w:history="1">
            <w:r w:rsidRPr="00820FF3">
              <w:rPr>
                <w:rStyle w:val="Hyperlink"/>
              </w:rPr>
              <w:t>6.52.2 Guidance to Language Users</w:t>
            </w:r>
            <w:r>
              <w:rPr>
                <w:webHidden/>
              </w:rPr>
              <w:tab/>
            </w:r>
            <w:r>
              <w:rPr>
                <w:webHidden/>
              </w:rPr>
              <w:fldChar w:fldCharType="begin"/>
            </w:r>
            <w:r>
              <w:rPr>
                <w:webHidden/>
              </w:rPr>
              <w:instrText xml:space="preserve"> PAGEREF _Toc508619082 \h </w:instrText>
            </w:r>
            <w:r>
              <w:rPr>
                <w:webHidden/>
              </w:rPr>
            </w:r>
            <w:r>
              <w:rPr>
                <w:webHidden/>
              </w:rPr>
              <w:fldChar w:fldCharType="separate"/>
            </w:r>
            <w:r w:rsidR="003B31DD">
              <w:rPr>
                <w:webHidden/>
              </w:rPr>
              <w:t>44</w:t>
            </w:r>
            <w:r>
              <w:rPr>
                <w:webHidden/>
              </w:rPr>
              <w:fldChar w:fldCharType="end"/>
            </w:r>
          </w:hyperlink>
        </w:p>
        <w:p w14:paraId="38B87439" w14:textId="77777777" w:rsidR="00F128DF" w:rsidRDefault="00F128DF">
          <w:pPr>
            <w:pStyle w:val="TOC2"/>
            <w:rPr>
              <w:b w:val="0"/>
              <w:bCs w:val="0"/>
            </w:rPr>
          </w:pPr>
          <w:hyperlink w:anchor="_Toc508619083" w:history="1">
            <w:r w:rsidRPr="00820FF3">
              <w:rPr>
                <w:rStyle w:val="Hyperlink"/>
              </w:rPr>
              <w:t>6.53 Provision of Inherently Unsafe Operations [SKL]</w:t>
            </w:r>
            <w:r>
              <w:rPr>
                <w:webHidden/>
              </w:rPr>
              <w:tab/>
            </w:r>
            <w:r>
              <w:rPr>
                <w:webHidden/>
              </w:rPr>
              <w:fldChar w:fldCharType="begin"/>
            </w:r>
            <w:r>
              <w:rPr>
                <w:webHidden/>
              </w:rPr>
              <w:instrText xml:space="preserve"> PAGEREF _Toc508619083 \h </w:instrText>
            </w:r>
            <w:r>
              <w:rPr>
                <w:webHidden/>
              </w:rPr>
            </w:r>
            <w:r>
              <w:rPr>
                <w:webHidden/>
              </w:rPr>
              <w:fldChar w:fldCharType="separate"/>
            </w:r>
            <w:r w:rsidR="003B31DD">
              <w:rPr>
                <w:webHidden/>
              </w:rPr>
              <w:t>44</w:t>
            </w:r>
            <w:r>
              <w:rPr>
                <w:webHidden/>
              </w:rPr>
              <w:fldChar w:fldCharType="end"/>
            </w:r>
          </w:hyperlink>
        </w:p>
        <w:p w14:paraId="174F7751" w14:textId="77777777" w:rsidR="00F128DF" w:rsidRDefault="00F128DF">
          <w:pPr>
            <w:pStyle w:val="TOC3"/>
            <w:rPr>
              <w:b w:val="0"/>
              <w:bCs w:val="0"/>
            </w:rPr>
          </w:pPr>
          <w:hyperlink w:anchor="_Toc508619084" w:history="1">
            <w:r w:rsidRPr="00820FF3">
              <w:rPr>
                <w:rStyle w:val="Hyperlink"/>
              </w:rPr>
              <w:t>6.53.1 Applicability to Language</w:t>
            </w:r>
            <w:r>
              <w:rPr>
                <w:webHidden/>
              </w:rPr>
              <w:tab/>
            </w:r>
            <w:r>
              <w:rPr>
                <w:webHidden/>
              </w:rPr>
              <w:fldChar w:fldCharType="begin"/>
            </w:r>
            <w:r>
              <w:rPr>
                <w:webHidden/>
              </w:rPr>
              <w:instrText xml:space="preserve"> PAGEREF _Toc508619084 \h </w:instrText>
            </w:r>
            <w:r>
              <w:rPr>
                <w:webHidden/>
              </w:rPr>
            </w:r>
            <w:r>
              <w:rPr>
                <w:webHidden/>
              </w:rPr>
              <w:fldChar w:fldCharType="separate"/>
            </w:r>
            <w:r w:rsidR="003B31DD">
              <w:rPr>
                <w:webHidden/>
              </w:rPr>
              <w:t>44</w:t>
            </w:r>
            <w:r>
              <w:rPr>
                <w:webHidden/>
              </w:rPr>
              <w:fldChar w:fldCharType="end"/>
            </w:r>
          </w:hyperlink>
        </w:p>
        <w:p w14:paraId="5EA11246" w14:textId="77777777" w:rsidR="00F128DF" w:rsidRDefault="00F128DF">
          <w:pPr>
            <w:pStyle w:val="TOC3"/>
            <w:rPr>
              <w:b w:val="0"/>
              <w:bCs w:val="0"/>
            </w:rPr>
          </w:pPr>
          <w:hyperlink w:anchor="_Toc508619085" w:history="1">
            <w:r w:rsidRPr="00820FF3">
              <w:rPr>
                <w:rStyle w:val="Hyperlink"/>
                <w:kern w:val="32"/>
              </w:rPr>
              <w:t>6.53.2 Guidance to language users</w:t>
            </w:r>
            <w:r>
              <w:rPr>
                <w:webHidden/>
              </w:rPr>
              <w:tab/>
            </w:r>
            <w:r>
              <w:rPr>
                <w:webHidden/>
              </w:rPr>
              <w:fldChar w:fldCharType="begin"/>
            </w:r>
            <w:r>
              <w:rPr>
                <w:webHidden/>
              </w:rPr>
              <w:instrText xml:space="preserve"> PAGEREF _Toc508619085 \h </w:instrText>
            </w:r>
            <w:r>
              <w:rPr>
                <w:webHidden/>
              </w:rPr>
            </w:r>
            <w:r>
              <w:rPr>
                <w:webHidden/>
              </w:rPr>
              <w:fldChar w:fldCharType="separate"/>
            </w:r>
            <w:r w:rsidR="003B31DD">
              <w:rPr>
                <w:webHidden/>
              </w:rPr>
              <w:t>44</w:t>
            </w:r>
            <w:r>
              <w:rPr>
                <w:webHidden/>
              </w:rPr>
              <w:fldChar w:fldCharType="end"/>
            </w:r>
          </w:hyperlink>
        </w:p>
        <w:p w14:paraId="6446FBF1" w14:textId="77777777" w:rsidR="00F128DF" w:rsidRDefault="00F128DF">
          <w:pPr>
            <w:pStyle w:val="TOC2"/>
            <w:rPr>
              <w:b w:val="0"/>
              <w:bCs w:val="0"/>
            </w:rPr>
          </w:pPr>
          <w:hyperlink w:anchor="_Toc508619086" w:history="1">
            <w:r w:rsidRPr="00820FF3">
              <w:rPr>
                <w:rStyle w:val="Hyperlink"/>
              </w:rPr>
              <w:t>6.54 Obscure Language Features [BRS]</w:t>
            </w:r>
            <w:r>
              <w:rPr>
                <w:webHidden/>
              </w:rPr>
              <w:tab/>
            </w:r>
            <w:r>
              <w:rPr>
                <w:webHidden/>
              </w:rPr>
              <w:fldChar w:fldCharType="begin"/>
            </w:r>
            <w:r>
              <w:rPr>
                <w:webHidden/>
              </w:rPr>
              <w:instrText xml:space="preserve"> PAGEREF _Toc508619086 \h </w:instrText>
            </w:r>
            <w:r>
              <w:rPr>
                <w:webHidden/>
              </w:rPr>
            </w:r>
            <w:r>
              <w:rPr>
                <w:webHidden/>
              </w:rPr>
              <w:fldChar w:fldCharType="separate"/>
            </w:r>
            <w:r w:rsidR="003B31DD">
              <w:rPr>
                <w:webHidden/>
              </w:rPr>
              <w:t>45</w:t>
            </w:r>
            <w:r>
              <w:rPr>
                <w:webHidden/>
              </w:rPr>
              <w:fldChar w:fldCharType="end"/>
            </w:r>
          </w:hyperlink>
        </w:p>
        <w:p w14:paraId="123C37B4" w14:textId="77777777" w:rsidR="00F128DF" w:rsidRDefault="00F128DF">
          <w:pPr>
            <w:pStyle w:val="TOC3"/>
            <w:rPr>
              <w:b w:val="0"/>
              <w:bCs w:val="0"/>
            </w:rPr>
          </w:pPr>
          <w:hyperlink w:anchor="_Toc508619087" w:history="1">
            <w:r w:rsidRPr="00820FF3">
              <w:rPr>
                <w:rStyle w:val="Hyperlink"/>
              </w:rPr>
              <w:t>6.54.1 Applicability to language</w:t>
            </w:r>
            <w:r>
              <w:rPr>
                <w:webHidden/>
              </w:rPr>
              <w:tab/>
            </w:r>
            <w:r>
              <w:rPr>
                <w:webHidden/>
              </w:rPr>
              <w:fldChar w:fldCharType="begin"/>
            </w:r>
            <w:r>
              <w:rPr>
                <w:webHidden/>
              </w:rPr>
              <w:instrText xml:space="preserve"> PAGEREF _Toc508619087 \h </w:instrText>
            </w:r>
            <w:r>
              <w:rPr>
                <w:webHidden/>
              </w:rPr>
            </w:r>
            <w:r>
              <w:rPr>
                <w:webHidden/>
              </w:rPr>
              <w:fldChar w:fldCharType="separate"/>
            </w:r>
            <w:r w:rsidR="003B31DD">
              <w:rPr>
                <w:webHidden/>
              </w:rPr>
              <w:t>45</w:t>
            </w:r>
            <w:r>
              <w:rPr>
                <w:webHidden/>
              </w:rPr>
              <w:fldChar w:fldCharType="end"/>
            </w:r>
          </w:hyperlink>
        </w:p>
        <w:p w14:paraId="2B319E21" w14:textId="77777777" w:rsidR="00F128DF" w:rsidRDefault="00F128DF">
          <w:pPr>
            <w:pStyle w:val="TOC3"/>
            <w:rPr>
              <w:b w:val="0"/>
              <w:bCs w:val="0"/>
            </w:rPr>
          </w:pPr>
          <w:hyperlink w:anchor="_Toc508619088" w:history="1">
            <w:r w:rsidRPr="00820FF3">
              <w:rPr>
                <w:rStyle w:val="Hyperlink"/>
                <w:kern w:val="32"/>
              </w:rPr>
              <w:t>6.54.2 Guidance to language users</w:t>
            </w:r>
            <w:r>
              <w:rPr>
                <w:webHidden/>
              </w:rPr>
              <w:tab/>
            </w:r>
            <w:r>
              <w:rPr>
                <w:webHidden/>
              </w:rPr>
              <w:fldChar w:fldCharType="begin"/>
            </w:r>
            <w:r>
              <w:rPr>
                <w:webHidden/>
              </w:rPr>
              <w:instrText xml:space="preserve"> PAGEREF _Toc508619088 \h </w:instrText>
            </w:r>
            <w:r>
              <w:rPr>
                <w:webHidden/>
              </w:rPr>
            </w:r>
            <w:r>
              <w:rPr>
                <w:webHidden/>
              </w:rPr>
              <w:fldChar w:fldCharType="separate"/>
            </w:r>
            <w:r w:rsidR="003B31DD">
              <w:rPr>
                <w:webHidden/>
              </w:rPr>
              <w:t>45</w:t>
            </w:r>
            <w:r>
              <w:rPr>
                <w:webHidden/>
              </w:rPr>
              <w:fldChar w:fldCharType="end"/>
            </w:r>
          </w:hyperlink>
        </w:p>
        <w:p w14:paraId="298C1222" w14:textId="77777777" w:rsidR="00F128DF" w:rsidRDefault="00F128DF">
          <w:pPr>
            <w:pStyle w:val="TOC2"/>
            <w:rPr>
              <w:b w:val="0"/>
              <w:bCs w:val="0"/>
            </w:rPr>
          </w:pPr>
          <w:hyperlink w:anchor="_Toc508619089" w:history="1">
            <w:r w:rsidRPr="00820FF3">
              <w:rPr>
                <w:rStyle w:val="Hyperlink"/>
              </w:rPr>
              <w:t>6.55 Unspecified Behaviour [BQF]</w:t>
            </w:r>
            <w:r>
              <w:rPr>
                <w:webHidden/>
              </w:rPr>
              <w:tab/>
            </w:r>
            <w:r>
              <w:rPr>
                <w:webHidden/>
              </w:rPr>
              <w:fldChar w:fldCharType="begin"/>
            </w:r>
            <w:r>
              <w:rPr>
                <w:webHidden/>
              </w:rPr>
              <w:instrText xml:space="preserve"> PAGEREF _Toc508619089 \h </w:instrText>
            </w:r>
            <w:r>
              <w:rPr>
                <w:webHidden/>
              </w:rPr>
            </w:r>
            <w:r>
              <w:rPr>
                <w:webHidden/>
              </w:rPr>
              <w:fldChar w:fldCharType="separate"/>
            </w:r>
            <w:r w:rsidR="003B31DD">
              <w:rPr>
                <w:webHidden/>
              </w:rPr>
              <w:t>45</w:t>
            </w:r>
            <w:r>
              <w:rPr>
                <w:webHidden/>
              </w:rPr>
              <w:fldChar w:fldCharType="end"/>
            </w:r>
          </w:hyperlink>
        </w:p>
        <w:p w14:paraId="7DA07A64" w14:textId="77777777" w:rsidR="00F128DF" w:rsidRDefault="00F128DF">
          <w:pPr>
            <w:pStyle w:val="TOC3"/>
            <w:rPr>
              <w:b w:val="0"/>
              <w:bCs w:val="0"/>
            </w:rPr>
          </w:pPr>
          <w:hyperlink w:anchor="_Toc508619090" w:history="1">
            <w:r w:rsidRPr="00820FF3">
              <w:rPr>
                <w:rStyle w:val="Hyperlink"/>
              </w:rPr>
              <w:t>6.55.1 Applicability to language</w:t>
            </w:r>
            <w:r>
              <w:rPr>
                <w:webHidden/>
              </w:rPr>
              <w:tab/>
            </w:r>
            <w:r>
              <w:rPr>
                <w:webHidden/>
              </w:rPr>
              <w:fldChar w:fldCharType="begin"/>
            </w:r>
            <w:r>
              <w:rPr>
                <w:webHidden/>
              </w:rPr>
              <w:instrText xml:space="preserve"> PAGEREF _Toc508619090 \h </w:instrText>
            </w:r>
            <w:r>
              <w:rPr>
                <w:webHidden/>
              </w:rPr>
            </w:r>
            <w:r>
              <w:rPr>
                <w:webHidden/>
              </w:rPr>
              <w:fldChar w:fldCharType="separate"/>
            </w:r>
            <w:r w:rsidR="003B31DD">
              <w:rPr>
                <w:webHidden/>
              </w:rPr>
              <w:t>45</w:t>
            </w:r>
            <w:r>
              <w:rPr>
                <w:webHidden/>
              </w:rPr>
              <w:fldChar w:fldCharType="end"/>
            </w:r>
          </w:hyperlink>
        </w:p>
        <w:p w14:paraId="10843894" w14:textId="77777777" w:rsidR="00F128DF" w:rsidRDefault="00F128DF">
          <w:pPr>
            <w:pStyle w:val="TOC3"/>
            <w:rPr>
              <w:b w:val="0"/>
              <w:bCs w:val="0"/>
            </w:rPr>
          </w:pPr>
          <w:hyperlink w:anchor="_Toc508619091" w:history="1">
            <w:r w:rsidRPr="00820FF3">
              <w:rPr>
                <w:rStyle w:val="Hyperlink"/>
              </w:rPr>
              <w:t>6.55.2 Guidance to language users</w:t>
            </w:r>
            <w:r>
              <w:rPr>
                <w:webHidden/>
              </w:rPr>
              <w:tab/>
            </w:r>
            <w:r>
              <w:rPr>
                <w:webHidden/>
              </w:rPr>
              <w:fldChar w:fldCharType="begin"/>
            </w:r>
            <w:r>
              <w:rPr>
                <w:webHidden/>
              </w:rPr>
              <w:instrText xml:space="preserve"> PAGEREF _Toc508619091 \h </w:instrText>
            </w:r>
            <w:r>
              <w:rPr>
                <w:webHidden/>
              </w:rPr>
            </w:r>
            <w:r>
              <w:rPr>
                <w:webHidden/>
              </w:rPr>
              <w:fldChar w:fldCharType="separate"/>
            </w:r>
            <w:r w:rsidR="003B31DD">
              <w:rPr>
                <w:webHidden/>
              </w:rPr>
              <w:t>45</w:t>
            </w:r>
            <w:r>
              <w:rPr>
                <w:webHidden/>
              </w:rPr>
              <w:fldChar w:fldCharType="end"/>
            </w:r>
          </w:hyperlink>
        </w:p>
        <w:p w14:paraId="3B7B4F1F" w14:textId="77777777" w:rsidR="00F128DF" w:rsidRDefault="00F128DF">
          <w:pPr>
            <w:pStyle w:val="TOC2"/>
            <w:rPr>
              <w:b w:val="0"/>
              <w:bCs w:val="0"/>
            </w:rPr>
          </w:pPr>
          <w:hyperlink w:anchor="_Toc508619092" w:history="1">
            <w:r w:rsidRPr="00820FF3">
              <w:rPr>
                <w:rStyle w:val="Hyperlink"/>
              </w:rPr>
              <w:t>6.56 Undefined Behaviour [EWF]</w:t>
            </w:r>
            <w:r>
              <w:rPr>
                <w:webHidden/>
              </w:rPr>
              <w:tab/>
            </w:r>
            <w:r>
              <w:rPr>
                <w:webHidden/>
              </w:rPr>
              <w:fldChar w:fldCharType="begin"/>
            </w:r>
            <w:r>
              <w:rPr>
                <w:webHidden/>
              </w:rPr>
              <w:instrText xml:space="preserve"> PAGEREF _Toc508619092 \h </w:instrText>
            </w:r>
            <w:r>
              <w:rPr>
                <w:webHidden/>
              </w:rPr>
            </w:r>
            <w:r>
              <w:rPr>
                <w:webHidden/>
              </w:rPr>
              <w:fldChar w:fldCharType="separate"/>
            </w:r>
            <w:r w:rsidR="003B31DD">
              <w:rPr>
                <w:webHidden/>
              </w:rPr>
              <w:t>46</w:t>
            </w:r>
            <w:r>
              <w:rPr>
                <w:webHidden/>
              </w:rPr>
              <w:fldChar w:fldCharType="end"/>
            </w:r>
          </w:hyperlink>
        </w:p>
        <w:p w14:paraId="04972B70" w14:textId="77777777" w:rsidR="00F128DF" w:rsidRDefault="00F128DF">
          <w:pPr>
            <w:pStyle w:val="TOC3"/>
            <w:rPr>
              <w:b w:val="0"/>
              <w:bCs w:val="0"/>
            </w:rPr>
          </w:pPr>
          <w:hyperlink w:anchor="_Toc508619093" w:history="1">
            <w:r w:rsidRPr="00820FF3">
              <w:rPr>
                <w:rStyle w:val="Hyperlink"/>
              </w:rPr>
              <w:t>6.56.1 Applicability to language</w:t>
            </w:r>
            <w:r>
              <w:rPr>
                <w:webHidden/>
              </w:rPr>
              <w:tab/>
            </w:r>
            <w:r>
              <w:rPr>
                <w:webHidden/>
              </w:rPr>
              <w:fldChar w:fldCharType="begin"/>
            </w:r>
            <w:r>
              <w:rPr>
                <w:webHidden/>
              </w:rPr>
              <w:instrText xml:space="preserve"> PAGEREF _Toc508619093 \h </w:instrText>
            </w:r>
            <w:r>
              <w:rPr>
                <w:webHidden/>
              </w:rPr>
            </w:r>
            <w:r>
              <w:rPr>
                <w:webHidden/>
              </w:rPr>
              <w:fldChar w:fldCharType="separate"/>
            </w:r>
            <w:r w:rsidR="003B31DD">
              <w:rPr>
                <w:webHidden/>
              </w:rPr>
              <w:t>46</w:t>
            </w:r>
            <w:r>
              <w:rPr>
                <w:webHidden/>
              </w:rPr>
              <w:fldChar w:fldCharType="end"/>
            </w:r>
          </w:hyperlink>
        </w:p>
        <w:p w14:paraId="366A0CA1" w14:textId="77777777" w:rsidR="00F128DF" w:rsidRDefault="00F128DF">
          <w:pPr>
            <w:pStyle w:val="TOC3"/>
            <w:rPr>
              <w:b w:val="0"/>
              <w:bCs w:val="0"/>
            </w:rPr>
          </w:pPr>
          <w:hyperlink w:anchor="_Toc508619094" w:history="1">
            <w:r w:rsidRPr="00820FF3">
              <w:rPr>
                <w:rStyle w:val="Hyperlink"/>
              </w:rPr>
              <w:t>6.56.2 Guidance to language users</w:t>
            </w:r>
            <w:r>
              <w:rPr>
                <w:webHidden/>
              </w:rPr>
              <w:tab/>
            </w:r>
            <w:r>
              <w:rPr>
                <w:webHidden/>
              </w:rPr>
              <w:fldChar w:fldCharType="begin"/>
            </w:r>
            <w:r>
              <w:rPr>
                <w:webHidden/>
              </w:rPr>
              <w:instrText xml:space="preserve"> PAGEREF _Toc508619094 \h </w:instrText>
            </w:r>
            <w:r>
              <w:rPr>
                <w:webHidden/>
              </w:rPr>
            </w:r>
            <w:r>
              <w:rPr>
                <w:webHidden/>
              </w:rPr>
              <w:fldChar w:fldCharType="separate"/>
            </w:r>
            <w:r w:rsidR="003B31DD">
              <w:rPr>
                <w:webHidden/>
              </w:rPr>
              <w:t>46</w:t>
            </w:r>
            <w:r>
              <w:rPr>
                <w:webHidden/>
              </w:rPr>
              <w:fldChar w:fldCharType="end"/>
            </w:r>
          </w:hyperlink>
        </w:p>
        <w:p w14:paraId="1D734505" w14:textId="77777777" w:rsidR="00F128DF" w:rsidRDefault="00F128DF">
          <w:pPr>
            <w:pStyle w:val="TOC2"/>
            <w:rPr>
              <w:b w:val="0"/>
              <w:bCs w:val="0"/>
            </w:rPr>
          </w:pPr>
          <w:hyperlink w:anchor="_Toc508619095" w:history="1">
            <w:r w:rsidRPr="00820FF3">
              <w:rPr>
                <w:rStyle w:val="Hyperlink"/>
              </w:rPr>
              <w:t>6.57 Implementation-Defined Behaviour [FAB]</w:t>
            </w:r>
            <w:r>
              <w:rPr>
                <w:webHidden/>
              </w:rPr>
              <w:tab/>
            </w:r>
            <w:r>
              <w:rPr>
                <w:webHidden/>
              </w:rPr>
              <w:fldChar w:fldCharType="begin"/>
            </w:r>
            <w:r>
              <w:rPr>
                <w:webHidden/>
              </w:rPr>
              <w:instrText xml:space="preserve"> PAGEREF _Toc508619095 \h </w:instrText>
            </w:r>
            <w:r>
              <w:rPr>
                <w:webHidden/>
              </w:rPr>
            </w:r>
            <w:r>
              <w:rPr>
                <w:webHidden/>
              </w:rPr>
              <w:fldChar w:fldCharType="separate"/>
            </w:r>
            <w:r w:rsidR="003B31DD">
              <w:rPr>
                <w:webHidden/>
              </w:rPr>
              <w:t>47</w:t>
            </w:r>
            <w:r>
              <w:rPr>
                <w:webHidden/>
              </w:rPr>
              <w:fldChar w:fldCharType="end"/>
            </w:r>
          </w:hyperlink>
        </w:p>
        <w:p w14:paraId="6A2BA40F" w14:textId="77777777" w:rsidR="00F128DF" w:rsidRDefault="00F128DF">
          <w:pPr>
            <w:pStyle w:val="TOC3"/>
            <w:rPr>
              <w:b w:val="0"/>
              <w:bCs w:val="0"/>
            </w:rPr>
          </w:pPr>
          <w:hyperlink w:anchor="_Toc508619096" w:history="1">
            <w:r w:rsidRPr="00820FF3">
              <w:rPr>
                <w:rStyle w:val="Hyperlink"/>
              </w:rPr>
              <w:t>6.57.1 Applicability to language</w:t>
            </w:r>
            <w:r>
              <w:rPr>
                <w:webHidden/>
              </w:rPr>
              <w:tab/>
            </w:r>
            <w:r>
              <w:rPr>
                <w:webHidden/>
              </w:rPr>
              <w:fldChar w:fldCharType="begin"/>
            </w:r>
            <w:r>
              <w:rPr>
                <w:webHidden/>
              </w:rPr>
              <w:instrText xml:space="preserve"> PAGEREF _Toc508619096 \h </w:instrText>
            </w:r>
            <w:r>
              <w:rPr>
                <w:webHidden/>
              </w:rPr>
            </w:r>
            <w:r>
              <w:rPr>
                <w:webHidden/>
              </w:rPr>
              <w:fldChar w:fldCharType="separate"/>
            </w:r>
            <w:r w:rsidR="003B31DD">
              <w:rPr>
                <w:webHidden/>
              </w:rPr>
              <w:t>47</w:t>
            </w:r>
            <w:r>
              <w:rPr>
                <w:webHidden/>
              </w:rPr>
              <w:fldChar w:fldCharType="end"/>
            </w:r>
          </w:hyperlink>
        </w:p>
        <w:p w14:paraId="2741CC16" w14:textId="77777777" w:rsidR="00F128DF" w:rsidRDefault="00F128DF">
          <w:pPr>
            <w:pStyle w:val="TOC3"/>
            <w:rPr>
              <w:b w:val="0"/>
              <w:bCs w:val="0"/>
            </w:rPr>
          </w:pPr>
          <w:hyperlink w:anchor="_Toc508619097" w:history="1">
            <w:r w:rsidRPr="00820FF3">
              <w:rPr>
                <w:rStyle w:val="Hyperlink"/>
              </w:rPr>
              <w:t>6.57.2 Guidance to language users</w:t>
            </w:r>
            <w:r>
              <w:rPr>
                <w:webHidden/>
              </w:rPr>
              <w:tab/>
            </w:r>
            <w:r>
              <w:rPr>
                <w:webHidden/>
              </w:rPr>
              <w:fldChar w:fldCharType="begin"/>
            </w:r>
            <w:r>
              <w:rPr>
                <w:webHidden/>
              </w:rPr>
              <w:instrText xml:space="preserve"> PAGEREF _Toc508619097 \h </w:instrText>
            </w:r>
            <w:r>
              <w:rPr>
                <w:webHidden/>
              </w:rPr>
            </w:r>
            <w:r>
              <w:rPr>
                <w:webHidden/>
              </w:rPr>
              <w:fldChar w:fldCharType="separate"/>
            </w:r>
            <w:r w:rsidR="003B31DD">
              <w:rPr>
                <w:webHidden/>
              </w:rPr>
              <w:t>47</w:t>
            </w:r>
            <w:r>
              <w:rPr>
                <w:webHidden/>
              </w:rPr>
              <w:fldChar w:fldCharType="end"/>
            </w:r>
          </w:hyperlink>
        </w:p>
        <w:p w14:paraId="223F2C67" w14:textId="77777777" w:rsidR="00F128DF" w:rsidRDefault="00F128DF">
          <w:pPr>
            <w:pStyle w:val="TOC2"/>
            <w:rPr>
              <w:b w:val="0"/>
              <w:bCs w:val="0"/>
            </w:rPr>
          </w:pPr>
          <w:hyperlink w:anchor="_Toc508619098" w:history="1">
            <w:r w:rsidRPr="00820FF3">
              <w:rPr>
                <w:rStyle w:val="Hyperlink"/>
              </w:rPr>
              <w:t>6.58 Deprecated Language Features [MEM]</w:t>
            </w:r>
            <w:r>
              <w:rPr>
                <w:webHidden/>
              </w:rPr>
              <w:tab/>
            </w:r>
            <w:r>
              <w:rPr>
                <w:webHidden/>
              </w:rPr>
              <w:fldChar w:fldCharType="begin"/>
            </w:r>
            <w:r>
              <w:rPr>
                <w:webHidden/>
              </w:rPr>
              <w:instrText xml:space="preserve"> PAGEREF _Toc508619098 \h </w:instrText>
            </w:r>
            <w:r>
              <w:rPr>
                <w:webHidden/>
              </w:rPr>
            </w:r>
            <w:r>
              <w:rPr>
                <w:webHidden/>
              </w:rPr>
              <w:fldChar w:fldCharType="separate"/>
            </w:r>
            <w:r w:rsidR="003B31DD">
              <w:rPr>
                <w:webHidden/>
              </w:rPr>
              <w:t>48</w:t>
            </w:r>
            <w:r>
              <w:rPr>
                <w:webHidden/>
              </w:rPr>
              <w:fldChar w:fldCharType="end"/>
            </w:r>
          </w:hyperlink>
        </w:p>
        <w:p w14:paraId="6C973F09" w14:textId="77777777" w:rsidR="00F128DF" w:rsidRDefault="00F128DF">
          <w:pPr>
            <w:pStyle w:val="TOC3"/>
            <w:rPr>
              <w:b w:val="0"/>
              <w:bCs w:val="0"/>
            </w:rPr>
          </w:pPr>
          <w:hyperlink w:anchor="_Toc508619099" w:history="1">
            <w:r w:rsidRPr="00820FF3">
              <w:rPr>
                <w:rStyle w:val="Hyperlink"/>
              </w:rPr>
              <w:t>6.58.1 Applicability to language</w:t>
            </w:r>
            <w:r>
              <w:rPr>
                <w:webHidden/>
              </w:rPr>
              <w:tab/>
            </w:r>
            <w:r>
              <w:rPr>
                <w:webHidden/>
              </w:rPr>
              <w:fldChar w:fldCharType="begin"/>
            </w:r>
            <w:r>
              <w:rPr>
                <w:webHidden/>
              </w:rPr>
              <w:instrText xml:space="preserve"> PAGEREF _Toc508619099 \h </w:instrText>
            </w:r>
            <w:r>
              <w:rPr>
                <w:webHidden/>
              </w:rPr>
            </w:r>
            <w:r>
              <w:rPr>
                <w:webHidden/>
              </w:rPr>
              <w:fldChar w:fldCharType="separate"/>
            </w:r>
            <w:r w:rsidR="003B31DD">
              <w:rPr>
                <w:webHidden/>
              </w:rPr>
              <w:t>48</w:t>
            </w:r>
            <w:r>
              <w:rPr>
                <w:webHidden/>
              </w:rPr>
              <w:fldChar w:fldCharType="end"/>
            </w:r>
          </w:hyperlink>
        </w:p>
        <w:p w14:paraId="015A3163" w14:textId="77777777" w:rsidR="00F128DF" w:rsidRDefault="00F128DF">
          <w:pPr>
            <w:pStyle w:val="TOC3"/>
            <w:rPr>
              <w:b w:val="0"/>
              <w:bCs w:val="0"/>
            </w:rPr>
          </w:pPr>
          <w:hyperlink w:anchor="_Toc508619100" w:history="1">
            <w:r w:rsidRPr="00820FF3">
              <w:rPr>
                <w:rStyle w:val="Hyperlink"/>
              </w:rPr>
              <w:t>6.58.2 Guidance to language users</w:t>
            </w:r>
            <w:r>
              <w:rPr>
                <w:webHidden/>
              </w:rPr>
              <w:tab/>
            </w:r>
            <w:r>
              <w:rPr>
                <w:webHidden/>
              </w:rPr>
              <w:fldChar w:fldCharType="begin"/>
            </w:r>
            <w:r>
              <w:rPr>
                <w:webHidden/>
              </w:rPr>
              <w:instrText xml:space="preserve"> PAGEREF _Toc508619100 \h </w:instrText>
            </w:r>
            <w:r>
              <w:rPr>
                <w:webHidden/>
              </w:rPr>
            </w:r>
            <w:r>
              <w:rPr>
                <w:webHidden/>
              </w:rPr>
              <w:fldChar w:fldCharType="separate"/>
            </w:r>
            <w:r w:rsidR="003B31DD">
              <w:rPr>
                <w:webHidden/>
              </w:rPr>
              <w:t>48</w:t>
            </w:r>
            <w:r>
              <w:rPr>
                <w:webHidden/>
              </w:rPr>
              <w:fldChar w:fldCharType="end"/>
            </w:r>
          </w:hyperlink>
        </w:p>
        <w:p w14:paraId="7C2552D7" w14:textId="77777777" w:rsidR="00F128DF" w:rsidRDefault="00F128DF">
          <w:pPr>
            <w:pStyle w:val="TOC2"/>
            <w:rPr>
              <w:b w:val="0"/>
              <w:bCs w:val="0"/>
            </w:rPr>
          </w:pPr>
          <w:hyperlink w:anchor="_Toc508619101" w:history="1">
            <w:r w:rsidRPr="00820FF3">
              <w:rPr>
                <w:rStyle w:val="Hyperlink"/>
              </w:rPr>
              <w:t>6.59 Concurrency – Activation [CGA]</w:t>
            </w:r>
            <w:r>
              <w:rPr>
                <w:webHidden/>
              </w:rPr>
              <w:tab/>
            </w:r>
            <w:r>
              <w:rPr>
                <w:webHidden/>
              </w:rPr>
              <w:fldChar w:fldCharType="begin"/>
            </w:r>
            <w:r>
              <w:rPr>
                <w:webHidden/>
              </w:rPr>
              <w:instrText xml:space="preserve"> PAGEREF _Toc508619101 \h </w:instrText>
            </w:r>
            <w:r>
              <w:rPr>
                <w:webHidden/>
              </w:rPr>
            </w:r>
            <w:r>
              <w:rPr>
                <w:webHidden/>
              </w:rPr>
              <w:fldChar w:fldCharType="separate"/>
            </w:r>
            <w:r w:rsidR="003B31DD">
              <w:rPr>
                <w:webHidden/>
              </w:rPr>
              <w:t>48</w:t>
            </w:r>
            <w:r>
              <w:rPr>
                <w:webHidden/>
              </w:rPr>
              <w:fldChar w:fldCharType="end"/>
            </w:r>
          </w:hyperlink>
        </w:p>
        <w:p w14:paraId="3EE804EF" w14:textId="77777777" w:rsidR="00F128DF" w:rsidRDefault="00F128DF">
          <w:pPr>
            <w:pStyle w:val="TOC2"/>
            <w:rPr>
              <w:b w:val="0"/>
              <w:bCs w:val="0"/>
            </w:rPr>
          </w:pPr>
          <w:hyperlink w:anchor="_Toc508619102" w:history="1">
            <w:r w:rsidRPr="00820FF3">
              <w:rPr>
                <w:rStyle w:val="Hyperlink"/>
              </w:rPr>
              <w:t>6.59.1 Applicability to language</w:t>
            </w:r>
            <w:r>
              <w:rPr>
                <w:webHidden/>
              </w:rPr>
              <w:tab/>
            </w:r>
            <w:r>
              <w:rPr>
                <w:webHidden/>
              </w:rPr>
              <w:fldChar w:fldCharType="begin"/>
            </w:r>
            <w:r>
              <w:rPr>
                <w:webHidden/>
              </w:rPr>
              <w:instrText xml:space="preserve"> PAGEREF _Toc508619102 \h </w:instrText>
            </w:r>
            <w:r>
              <w:rPr>
                <w:webHidden/>
              </w:rPr>
            </w:r>
            <w:r>
              <w:rPr>
                <w:webHidden/>
              </w:rPr>
              <w:fldChar w:fldCharType="separate"/>
            </w:r>
            <w:r w:rsidR="003B31DD">
              <w:rPr>
                <w:webHidden/>
              </w:rPr>
              <w:t>48</w:t>
            </w:r>
            <w:r>
              <w:rPr>
                <w:webHidden/>
              </w:rPr>
              <w:fldChar w:fldCharType="end"/>
            </w:r>
          </w:hyperlink>
        </w:p>
        <w:p w14:paraId="66120962" w14:textId="77777777" w:rsidR="00F128DF" w:rsidRDefault="00F128DF">
          <w:pPr>
            <w:pStyle w:val="TOC3"/>
            <w:rPr>
              <w:b w:val="0"/>
              <w:bCs w:val="0"/>
            </w:rPr>
          </w:pPr>
          <w:hyperlink w:anchor="_Toc508619103" w:history="1">
            <w:r w:rsidRPr="00820FF3">
              <w:rPr>
                <w:rStyle w:val="Hyperlink"/>
              </w:rPr>
              <w:t>6.59.2 Guidance to language users</w:t>
            </w:r>
            <w:r>
              <w:rPr>
                <w:webHidden/>
              </w:rPr>
              <w:tab/>
            </w:r>
            <w:r>
              <w:rPr>
                <w:webHidden/>
              </w:rPr>
              <w:fldChar w:fldCharType="begin"/>
            </w:r>
            <w:r>
              <w:rPr>
                <w:webHidden/>
              </w:rPr>
              <w:instrText xml:space="preserve"> PAGEREF _Toc508619103 \h </w:instrText>
            </w:r>
            <w:r>
              <w:rPr>
                <w:webHidden/>
              </w:rPr>
            </w:r>
            <w:r>
              <w:rPr>
                <w:webHidden/>
              </w:rPr>
              <w:fldChar w:fldCharType="separate"/>
            </w:r>
            <w:r w:rsidR="003B31DD">
              <w:rPr>
                <w:webHidden/>
              </w:rPr>
              <w:t>48</w:t>
            </w:r>
            <w:r>
              <w:rPr>
                <w:webHidden/>
              </w:rPr>
              <w:fldChar w:fldCharType="end"/>
            </w:r>
          </w:hyperlink>
        </w:p>
        <w:p w14:paraId="5CFED628" w14:textId="77777777" w:rsidR="00F128DF" w:rsidRDefault="00F128DF">
          <w:pPr>
            <w:pStyle w:val="TOC2"/>
            <w:rPr>
              <w:b w:val="0"/>
              <w:bCs w:val="0"/>
            </w:rPr>
          </w:pPr>
          <w:hyperlink w:anchor="_Toc508619104" w:history="1">
            <w:r w:rsidRPr="00820FF3">
              <w:rPr>
                <w:rStyle w:val="Hyperlink"/>
                <w:lang w:val="en-CA"/>
              </w:rPr>
              <w:t>6.60 Concurrency – Directed termination [CGT]</w:t>
            </w:r>
            <w:r>
              <w:rPr>
                <w:webHidden/>
              </w:rPr>
              <w:tab/>
            </w:r>
            <w:r>
              <w:rPr>
                <w:webHidden/>
              </w:rPr>
              <w:fldChar w:fldCharType="begin"/>
            </w:r>
            <w:r>
              <w:rPr>
                <w:webHidden/>
              </w:rPr>
              <w:instrText xml:space="preserve"> PAGEREF _Toc508619104 \h </w:instrText>
            </w:r>
            <w:r>
              <w:rPr>
                <w:webHidden/>
              </w:rPr>
            </w:r>
            <w:r>
              <w:rPr>
                <w:webHidden/>
              </w:rPr>
              <w:fldChar w:fldCharType="separate"/>
            </w:r>
            <w:r w:rsidR="003B31DD">
              <w:rPr>
                <w:webHidden/>
              </w:rPr>
              <w:t>48</w:t>
            </w:r>
            <w:r>
              <w:rPr>
                <w:webHidden/>
              </w:rPr>
              <w:fldChar w:fldCharType="end"/>
            </w:r>
          </w:hyperlink>
        </w:p>
        <w:p w14:paraId="376AA967" w14:textId="77777777" w:rsidR="00F128DF" w:rsidRDefault="00F128DF">
          <w:pPr>
            <w:pStyle w:val="TOC2"/>
            <w:rPr>
              <w:b w:val="0"/>
              <w:bCs w:val="0"/>
            </w:rPr>
          </w:pPr>
          <w:hyperlink w:anchor="_Toc508619105" w:history="1">
            <w:r w:rsidRPr="00820FF3">
              <w:rPr>
                <w:rStyle w:val="Hyperlink"/>
              </w:rPr>
              <w:t>6.60.1 Applicability to language</w:t>
            </w:r>
            <w:r>
              <w:rPr>
                <w:webHidden/>
              </w:rPr>
              <w:tab/>
            </w:r>
            <w:r>
              <w:rPr>
                <w:webHidden/>
              </w:rPr>
              <w:fldChar w:fldCharType="begin"/>
            </w:r>
            <w:r>
              <w:rPr>
                <w:webHidden/>
              </w:rPr>
              <w:instrText xml:space="preserve"> PAGEREF _Toc508619105 \h </w:instrText>
            </w:r>
            <w:r>
              <w:rPr>
                <w:webHidden/>
              </w:rPr>
            </w:r>
            <w:r>
              <w:rPr>
                <w:webHidden/>
              </w:rPr>
              <w:fldChar w:fldCharType="separate"/>
            </w:r>
            <w:r w:rsidR="003B31DD">
              <w:rPr>
                <w:webHidden/>
              </w:rPr>
              <w:t>48</w:t>
            </w:r>
            <w:r>
              <w:rPr>
                <w:webHidden/>
              </w:rPr>
              <w:fldChar w:fldCharType="end"/>
            </w:r>
          </w:hyperlink>
        </w:p>
        <w:p w14:paraId="11F1AB57" w14:textId="77777777" w:rsidR="00F128DF" w:rsidRDefault="00F128DF">
          <w:pPr>
            <w:pStyle w:val="TOC3"/>
            <w:rPr>
              <w:b w:val="0"/>
              <w:bCs w:val="0"/>
            </w:rPr>
          </w:pPr>
          <w:hyperlink w:anchor="_Toc508619106" w:history="1">
            <w:r w:rsidRPr="00820FF3">
              <w:rPr>
                <w:rStyle w:val="Hyperlink"/>
              </w:rPr>
              <w:t>6.60.2 Guidance to language users</w:t>
            </w:r>
            <w:r>
              <w:rPr>
                <w:webHidden/>
              </w:rPr>
              <w:tab/>
            </w:r>
            <w:r>
              <w:rPr>
                <w:webHidden/>
              </w:rPr>
              <w:fldChar w:fldCharType="begin"/>
            </w:r>
            <w:r>
              <w:rPr>
                <w:webHidden/>
              </w:rPr>
              <w:instrText xml:space="preserve"> PAGEREF _Toc508619106 \h </w:instrText>
            </w:r>
            <w:r>
              <w:rPr>
                <w:webHidden/>
              </w:rPr>
            </w:r>
            <w:r>
              <w:rPr>
                <w:webHidden/>
              </w:rPr>
              <w:fldChar w:fldCharType="separate"/>
            </w:r>
            <w:r w:rsidR="003B31DD">
              <w:rPr>
                <w:webHidden/>
              </w:rPr>
              <w:t>48</w:t>
            </w:r>
            <w:r>
              <w:rPr>
                <w:webHidden/>
              </w:rPr>
              <w:fldChar w:fldCharType="end"/>
            </w:r>
          </w:hyperlink>
        </w:p>
        <w:p w14:paraId="7F46D0B0" w14:textId="77777777" w:rsidR="00F128DF" w:rsidRDefault="00F128DF">
          <w:pPr>
            <w:pStyle w:val="TOC2"/>
            <w:rPr>
              <w:b w:val="0"/>
              <w:bCs w:val="0"/>
            </w:rPr>
          </w:pPr>
          <w:hyperlink w:anchor="_Toc508619107" w:history="1">
            <w:r w:rsidRPr="00820FF3">
              <w:rPr>
                <w:rStyle w:val="Hyperlink"/>
              </w:rPr>
              <w:t>6.61 Concurrent Data Access [CGX]</w:t>
            </w:r>
            <w:r>
              <w:rPr>
                <w:webHidden/>
              </w:rPr>
              <w:tab/>
            </w:r>
            <w:r>
              <w:rPr>
                <w:webHidden/>
              </w:rPr>
              <w:fldChar w:fldCharType="begin"/>
            </w:r>
            <w:r>
              <w:rPr>
                <w:webHidden/>
              </w:rPr>
              <w:instrText xml:space="preserve"> PAGEREF _Toc508619107 \h </w:instrText>
            </w:r>
            <w:r>
              <w:rPr>
                <w:webHidden/>
              </w:rPr>
            </w:r>
            <w:r>
              <w:rPr>
                <w:webHidden/>
              </w:rPr>
              <w:fldChar w:fldCharType="separate"/>
            </w:r>
            <w:r w:rsidR="003B31DD">
              <w:rPr>
                <w:webHidden/>
              </w:rPr>
              <w:t>49</w:t>
            </w:r>
            <w:r>
              <w:rPr>
                <w:webHidden/>
              </w:rPr>
              <w:fldChar w:fldCharType="end"/>
            </w:r>
          </w:hyperlink>
        </w:p>
        <w:p w14:paraId="5AC0F6F5" w14:textId="77777777" w:rsidR="00F128DF" w:rsidRDefault="00F128DF">
          <w:pPr>
            <w:pStyle w:val="TOC2"/>
            <w:rPr>
              <w:b w:val="0"/>
              <w:bCs w:val="0"/>
            </w:rPr>
          </w:pPr>
          <w:hyperlink w:anchor="_Toc508619108" w:history="1">
            <w:r w:rsidRPr="00820FF3">
              <w:rPr>
                <w:rStyle w:val="Hyperlink"/>
              </w:rPr>
              <w:t>6.61.1 Applicability to language</w:t>
            </w:r>
            <w:r>
              <w:rPr>
                <w:webHidden/>
              </w:rPr>
              <w:tab/>
            </w:r>
            <w:r>
              <w:rPr>
                <w:webHidden/>
              </w:rPr>
              <w:fldChar w:fldCharType="begin"/>
            </w:r>
            <w:r>
              <w:rPr>
                <w:webHidden/>
              </w:rPr>
              <w:instrText xml:space="preserve"> PAGEREF _Toc508619108 \h </w:instrText>
            </w:r>
            <w:r>
              <w:rPr>
                <w:webHidden/>
              </w:rPr>
            </w:r>
            <w:r>
              <w:rPr>
                <w:webHidden/>
              </w:rPr>
              <w:fldChar w:fldCharType="separate"/>
            </w:r>
            <w:r w:rsidR="003B31DD">
              <w:rPr>
                <w:webHidden/>
              </w:rPr>
              <w:t>49</w:t>
            </w:r>
            <w:r>
              <w:rPr>
                <w:webHidden/>
              </w:rPr>
              <w:fldChar w:fldCharType="end"/>
            </w:r>
          </w:hyperlink>
        </w:p>
        <w:p w14:paraId="37CEFB22" w14:textId="77777777" w:rsidR="00F128DF" w:rsidRDefault="00F128DF">
          <w:pPr>
            <w:pStyle w:val="TOC3"/>
            <w:rPr>
              <w:b w:val="0"/>
              <w:bCs w:val="0"/>
            </w:rPr>
          </w:pPr>
          <w:hyperlink w:anchor="_Toc508619109" w:history="1">
            <w:r w:rsidRPr="00820FF3">
              <w:rPr>
                <w:rStyle w:val="Hyperlink"/>
              </w:rPr>
              <w:t>6.61.2 Guidance to language users</w:t>
            </w:r>
            <w:r>
              <w:rPr>
                <w:webHidden/>
              </w:rPr>
              <w:tab/>
            </w:r>
            <w:r>
              <w:rPr>
                <w:webHidden/>
              </w:rPr>
              <w:fldChar w:fldCharType="begin"/>
            </w:r>
            <w:r>
              <w:rPr>
                <w:webHidden/>
              </w:rPr>
              <w:instrText xml:space="preserve"> PAGEREF _Toc508619109 \h </w:instrText>
            </w:r>
            <w:r>
              <w:rPr>
                <w:webHidden/>
              </w:rPr>
            </w:r>
            <w:r>
              <w:rPr>
                <w:webHidden/>
              </w:rPr>
              <w:fldChar w:fldCharType="separate"/>
            </w:r>
            <w:r w:rsidR="003B31DD">
              <w:rPr>
                <w:webHidden/>
              </w:rPr>
              <w:t>49</w:t>
            </w:r>
            <w:r>
              <w:rPr>
                <w:webHidden/>
              </w:rPr>
              <w:fldChar w:fldCharType="end"/>
            </w:r>
          </w:hyperlink>
        </w:p>
        <w:p w14:paraId="1A8510EF" w14:textId="77777777" w:rsidR="00F128DF" w:rsidRDefault="00F128DF">
          <w:pPr>
            <w:pStyle w:val="TOC3"/>
            <w:rPr>
              <w:b w:val="0"/>
              <w:bCs w:val="0"/>
            </w:rPr>
          </w:pPr>
          <w:hyperlink w:anchor="_Toc508619110" w:history="1">
            <w:r w:rsidRPr="00820FF3">
              <w:rPr>
                <w:rStyle w:val="Hyperlink"/>
                <w:lang w:val="en-CA"/>
              </w:rPr>
              <w:t>6.62 Concurrency – Premature Termination [CGS]</w:t>
            </w:r>
            <w:r>
              <w:rPr>
                <w:webHidden/>
              </w:rPr>
              <w:tab/>
            </w:r>
            <w:r>
              <w:rPr>
                <w:webHidden/>
              </w:rPr>
              <w:fldChar w:fldCharType="begin"/>
            </w:r>
            <w:r>
              <w:rPr>
                <w:webHidden/>
              </w:rPr>
              <w:instrText xml:space="preserve"> PAGEREF _Toc508619110 \h </w:instrText>
            </w:r>
            <w:r>
              <w:rPr>
                <w:webHidden/>
              </w:rPr>
            </w:r>
            <w:r>
              <w:rPr>
                <w:webHidden/>
              </w:rPr>
              <w:fldChar w:fldCharType="separate"/>
            </w:r>
            <w:r w:rsidR="003B31DD">
              <w:rPr>
                <w:webHidden/>
              </w:rPr>
              <w:t>49</w:t>
            </w:r>
            <w:r>
              <w:rPr>
                <w:webHidden/>
              </w:rPr>
              <w:fldChar w:fldCharType="end"/>
            </w:r>
          </w:hyperlink>
        </w:p>
        <w:p w14:paraId="7DE76288" w14:textId="77777777" w:rsidR="00F128DF" w:rsidRDefault="00F128DF">
          <w:pPr>
            <w:pStyle w:val="TOC2"/>
            <w:rPr>
              <w:b w:val="0"/>
              <w:bCs w:val="0"/>
            </w:rPr>
          </w:pPr>
          <w:hyperlink w:anchor="_Toc508619111" w:history="1">
            <w:r w:rsidRPr="00820FF3">
              <w:rPr>
                <w:rStyle w:val="Hyperlink"/>
                <w:lang w:val="en-CA"/>
              </w:rPr>
              <w:t xml:space="preserve">6.62.1 Applicability to </w:t>
            </w:r>
            <w:r w:rsidRPr="00820FF3">
              <w:rPr>
                <w:rStyle w:val="Hyperlink"/>
              </w:rPr>
              <w:t>la</w:t>
            </w:r>
            <w:r w:rsidRPr="00820FF3">
              <w:rPr>
                <w:rStyle w:val="Hyperlink"/>
                <w:lang w:val="en-CA"/>
              </w:rPr>
              <w:t>ng</w:t>
            </w:r>
            <w:r w:rsidRPr="00820FF3">
              <w:rPr>
                <w:rStyle w:val="Hyperlink"/>
              </w:rPr>
              <w:t>uage</w:t>
            </w:r>
            <w:r>
              <w:rPr>
                <w:webHidden/>
              </w:rPr>
              <w:tab/>
            </w:r>
            <w:r>
              <w:rPr>
                <w:webHidden/>
              </w:rPr>
              <w:fldChar w:fldCharType="begin"/>
            </w:r>
            <w:r>
              <w:rPr>
                <w:webHidden/>
              </w:rPr>
              <w:instrText xml:space="preserve"> PAGEREF _Toc508619111 \h </w:instrText>
            </w:r>
            <w:r>
              <w:rPr>
                <w:webHidden/>
              </w:rPr>
            </w:r>
            <w:r>
              <w:rPr>
                <w:webHidden/>
              </w:rPr>
              <w:fldChar w:fldCharType="separate"/>
            </w:r>
            <w:r w:rsidR="003B31DD">
              <w:rPr>
                <w:webHidden/>
              </w:rPr>
              <w:t>49</w:t>
            </w:r>
            <w:r>
              <w:rPr>
                <w:webHidden/>
              </w:rPr>
              <w:fldChar w:fldCharType="end"/>
            </w:r>
          </w:hyperlink>
        </w:p>
        <w:p w14:paraId="30BC0713" w14:textId="77777777" w:rsidR="00F128DF" w:rsidRDefault="00F128DF">
          <w:pPr>
            <w:pStyle w:val="TOC2"/>
            <w:rPr>
              <w:b w:val="0"/>
              <w:bCs w:val="0"/>
            </w:rPr>
          </w:pPr>
          <w:hyperlink w:anchor="_Toc508619112" w:history="1">
            <w:r w:rsidRPr="00820FF3">
              <w:rPr>
                <w:rStyle w:val="Hyperlink"/>
              </w:rPr>
              <w:t>6.62.2 Guidance to language users</w:t>
            </w:r>
            <w:r>
              <w:rPr>
                <w:webHidden/>
              </w:rPr>
              <w:tab/>
            </w:r>
            <w:r>
              <w:rPr>
                <w:webHidden/>
              </w:rPr>
              <w:fldChar w:fldCharType="begin"/>
            </w:r>
            <w:r>
              <w:rPr>
                <w:webHidden/>
              </w:rPr>
              <w:instrText xml:space="preserve"> PAGEREF _Toc508619112 \h </w:instrText>
            </w:r>
            <w:r>
              <w:rPr>
                <w:webHidden/>
              </w:rPr>
            </w:r>
            <w:r>
              <w:rPr>
                <w:webHidden/>
              </w:rPr>
              <w:fldChar w:fldCharType="separate"/>
            </w:r>
            <w:r w:rsidR="003B31DD">
              <w:rPr>
                <w:webHidden/>
              </w:rPr>
              <w:t>49</w:t>
            </w:r>
            <w:r>
              <w:rPr>
                <w:webHidden/>
              </w:rPr>
              <w:fldChar w:fldCharType="end"/>
            </w:r>
          </w:hyperlink>
        </w:p>
        <w:p w14:paraId="38682D8F" w14:textId="77777777" w:rsidR="00F128DF" w:rsidRDefault="00F128DF">
          <w:pPr>
            <w:pStyle w:val="TOC2"/>
            <w:rPr>
              <w:b w:val="0"/>
              <w:bCs w:val="0"/>
            </w:rPr>
          </w:pPr>
          <w:hyperlink w:anchor="_Toc508619113" w:history="1">
            <w:r w:rsidRPr="00820FF3">
              <w:rPr>
                <w:rStyle w:val="Hyperlink"/>
                <w:lang w:val="en-CA"/>
              </w:rPr>
              <w:t>6.63 Protocol Lock Errors [CGM]</w:t>
            </w:r>
            <w:r>
              <w:rPr>
                <w:webHidden/>
              </w:rPr>
              <w:tab/>
            </w:r>
            <w:r>
              <w:rPr>
                <w:webHidden/>
              </w:rPr>
              <w:fldChar w:fldCharType="begin"/>
            </w:r>
            <w:r>
              <w:rPr>
                <w:webHidden/>
              </w:rPr>
              <w:instrText xml:space="preserve"> PAGEREF _Toc508619113 \h </w:instrText>
            </w:r>
            <w:r>
              <w:rPr>
                <w:webHidden/>
              </w:rPr>
            </w:r>
            <w:r>
              <w:rPr>
                <w:webHidden/>
              </w:rPr>
              <w:fldChar w:fldCharType="separate"/>
            </w:r>
            <w:r w:rsidR="003B31DD">
              <w:rPr>
                <w:webHidden/>
              </w:rPr>
              <w:t>49</w:t>
            </w:r>
            <w:r>
              <w:rPr>
                <w:webHidden/>
              </w:rPr>
              <w:fldChar w:fldCharType="end"/>
            </w:r>
          </w:hyperlink>
        </w:p>
        <w:p w14:paraId="0FA88FA2" w14:textId="77777777" w:rsidR="00F128DF" w:rsidRDefault="00F128DF">
          <w:pPr>
            <w:pStyle w:val="TOC2"/>
            <w:rPr>
              <w:b w:val="0"/>
              <w:bCs w:val="0"/>
            </w:rPr>
          </w:pPr>
          <w:hyperlink w:anchor="_Toc508619114" w:history="1">
            <w:r w:rsidRPr="00820FF3">
              <w:rPr>
                <w:rStyle w:val="Hyperlink"/>
              </w:rPr>
              <w:t>6.63.1 Applicability to language</w:t>
            </w:r>
            <w:r>
              <w:rPr>
                <w:webHidden/>
              </w:rPr>
              <w:tab/>
            </w:r>
            <w:r>
              <w:rPr>
                <w:webHidden/>
              </w:rPr>
              <w:fldChar w:fldCharType="begin"/>
            </w:r>
            <w:r>
              <w:rPr>
                <w:webHidden/>
              </w:rPr>
              <w:instrText xml:space="preserve"> PAGEREF _Toc508619114 \h </w:instrText>
            </w:r>
            <w:r>
              <w:rPr>
                <w:webHidden/>
              </w:rPr>
            </w:r>
            <w:r>
              <w:rPr>
                <w:webHidden/>
              </w:rPr>
              <w:fldChar w:fldCharType="separate"/>
            </w:r>
            <w:r w:rsidR="003B31DD">
              <w:rPr>
                <w:webHidden/>
              </w:rPr>
              <w:t>49</w:t>
            </w:r>
            <w:r>
              <w:rPr>
                <w:webHidden/>
              </w:rPr>
              <w:fldChar w:fldCharType="end"/>
            </w:r>
          </w:hyperlink>
        </w:p>
        <w:p w14:paraId="509AF4AB" w14:textId="77777777" w:rsidR="00F128DF" w:rsidRDefault="00F128DF">
          <w:pPr>
            <w:pStyle w:val="TOC3"/>
            <w:rPr>
              <w:b w:val="0"/>
              <w:bCs w:val="0"/>
            </w:rPr>
          </w:pPr>
          <w:hyperlink w:anchor="_Toc508619115" w:history="1">
            <w:r w:rsidRPr="00820FF3">
              <w:rPr>
                <w:rStyle w:val="Hyperlink"/>
              </w:rPr>
              <w:t>6.63.2 Guidance to language users</w:t>
            </w:r>
            <w:r>
              <w:rPr>
                <w:webHidden/>
              </w:rPr>
              <w:tab/>
            </w:r>
            <w:r>
              <w:rPr>
                <w:webHidden/>
              </w:rPr>
              <w:fldChar w:fldCharType="begin"/>
            </w:r>
            <w:r>
              <w:rPr>
                <w:webHidden/>
              </w:rPr>
              <w:instrText xml:space="preserve"> PAGEREF _Toc508619115 \h </w:instrText>
            </w:r>
            <w:r>
              <w:rPr>
                <w:webHidden/>
              </w:rPr>
            </w:r>
            <w:r>
              <w:rPr>
                <w:webHidden/>
              </w:rPr>
              <w:fldChar w:fldCharType="separate"/>
            </w:r>
            <w:r w:rsidR="003B31DD">
              <w:rPr>
                <w:webHidden/>
              </w:rPr>
              <w:t>49</w:t>
            </w:r>
            <w:r>
              <w:rPr>
                <w:webHidden/>
              </w:rPr>
              <w:fldChar w:fldCharType="end"/>
            </w:r>
          </w:hyperlink>
        </w:p>
        <w:p w14:paraId="63A93483" w14:textId="77777777" w:rsidR="00F128DF" w:rsidRDefault="00F128DF">
          <w:pPr>
            <w:pStyle w:val="TOC2"/>
            <w:rPr>
              <w:b w:val="0"/>
              <w:bCs w:val="0"/>
            </w:rPr>
          </w:pPr>
          <w:hyperlink w:anchor="_Toc508619116" w:history="1">
            <w:r w:rsidRPr="00820FF3">
              <w:rPr>
                <w:rStyle w:val="Hyperlink"/>
                <w:rFonts w:eastAsia="MS PGothic"/>
                <w:lang w:eastAsia="ja-JP"/>
              </w:rPr>
              <w:t>6.64 Reliance on External Format String  [SHL]</w:t>
            </w:r>
            <w:r>
              <w:rPr>
                <w:webHidden/>
              </w:rPr>
              <w:tab/>
            </w:r>
            <w:r>
              <w:rPr>
                <w:webHidden/>
              </w:rPr>
              <w:fldChar w:fldCharType="begin"/>
            </w:r>
            <w:r>
              <w:rPr>
                <w:webHidden/>
              </w:rPr>
              <w:instrText xml:space="preserve"> PAGEREF _Toc508619116 \h </w:instrText>
            </w:r>
            <w:r>
              <w:rPr>
                <w:webHidden/>
              </w:rPr>
            </w:r>
            <w:r>
              <w:rPr>
                <w:webHidden/>
              </w:rPr>
              <w:fldChar w:fldCharType="separate"/>
            </w:r>
            <w:r w:rsidR="003B31DD">
              <w:rPr>
                <w:webHidden/>
              </w:rPr>
              <w:t>50</w:t>
            </w:r>
            <w:r>
              <w:rPr>
                <w:webHidden/>
              </w:rPr>
              <w:fldChar w:fldCharType="end"/>
            </w:r>
          </w:hyperlink>
        </w:p>
        <w:p w14:paraId="6D50711C" w14:textId="77777777" w:rsidR="00F128DF" w:rsidRDefault="00F128DF">
          <w:pPr>
            <w:pStyle w:val="TOC2"/>
            <w:rPr>
              <w:b w:val="0"/>
              <w:bCs w:val="0"/>
            </w:rPr>
          </w:pPr>
          <w:hyperlink w:anchor="_Toc508619117" w:history="1">
            <w:r w:rsidRPr="00820FF3">
              <w:rPr>
                <w:rStyle w:val="Hyperlink"/>
              </w:rPr>
              <w:t>7 Language specific vulnerabilities for Ada</w:t>
            </w:r>
            <w:r>
              <w:rPr>
                <w:webHidden/>
              </w:rPr>
              <w:tab/>
            </w:r>
            <w:r>
              <w:rPr>
                <w:webHidden/>
              </w:rPr>
              <w:fldChar w:fldCharType="begin"/>
            </w:r>
            <w:r>
              <w:rPr>
                <w:webHidden/>
              </w:rPr>
              <w:instrText xml:space="preserve"> PAGEREF _Toc508619117 \h </w:instrText>
            </w:r>
            <w:r>
              <w:rPr>
                <w:webHidden/>
              </w:rPr>
            </w:r>
            <w:r>
              <w:rPr>
                <w:webHidden/>
              </w:rPr>
              <w:fldChar w:fldCharType="separate"/>
            </w:r>
            <w:r w:rsidR="003B31DD">
              <w:rPr>
                <w:webHidden/>
              </w:rPr>
              <w:t>50</w:t>
            </w:r>
            <w:r>
              <w:rPr>
                <w:webHidden/>
              </w:rPr>
              <w:fldChar w:fldCharType="end"/>
            </w:r>
          </w:hyperlink>
        </w:p>
        <w:p w14:paraId="4210321D" w14:textId="77777777" w:rsidR="00F128DF" w:rsidRDefault="00F128DF">
          <w:pPr>
            <w:pStyle w:val="TOC2"/>
            <w:rPr>
              <w:b w:val="0"/>
              <w:bCs w:val="0"/>
            </w:rPr>
          </w:pPr>
          <w:hyperlink w:anchor="_Toc508619118" w:history="1">
            <w:r w:rsidRPr="00820FF3">
              <w:rPr>
                <w:rStyle w:val="Hyperlink"/>
              </w:rPr>
              <w:t>8 Implications for standardization</w:t>
            </w:r>
            <w:r>
              <w:rPr>
                <w:webHidden/>
              </w:rPr>
              <w:tab/>
            </w:r>
            <w:r>
              <w:rPr>
                <w:webHidden/>
              </w:rPr>
              <w:fldChar w:fldCharType="begin"/>
            </w:r>
            <w:r>
              <w:rPr>
                <w:webHidden/>
              </w:rPr>
              <w:instrText xml:space="preserve"> PAGEREF _Toc508619118 \h </w:instrText>
            </w:r>
            <w:r>
              <w:rPr>
                <w:webHidden/>
              </w:rPr>
            </w:r>
            <w:r>
              <w:rPr>
                <w:webHidden/>
              </w:rPr>
              <w:fldChar w:fldCharType="separate"/>
            </w:r>
            <w:r w:rsidR="003B31DD">
              <w:rPr>
                <w:webHidden/>
              </w:rPr>
              <w:t>50</w:t>
            </w:r>
            <w:r>
              <w:rPr>
                <w:webHidden/>
              </w:rPr>
              <w:fldChar w:fldCharType="end"/>
            </w:r>
          </w:hyperlink>
        </w:p>
        <w:p w14:paraId="025F4E97" w14:textId="77777777" w:rsidR="00F128DF" w:rsidRDefault="00F128DF">
          <w:pPr>
            <w:pStyle w:val="TOC1"/>
            <w:rPr>
              <w:b w:val="0"/>
              <w:bCs w:val="0"/>
            </w:rPr>
          </w:pPr>
          <w:hyperlink w:anchor="_Toc508619119" w:history="1">
            <w:r w:rsidRPr="00820FF3">
              <w:rPr>
                <w:rStyle w:val="Hyperlink"/>
              </w:rPr>
              <w:t>Bibliography</w:t>
            </w:r>
            <w:r>
              <w:rPr>
                <w:webHidden/>
              </w:rPr>
              <w:tab/>
            </w:r>
            <w:r>
              <w:rPr>
                <w:webHidden/>
              </w:rPr>
              <w:fldChar w:fldCharType="begin"/>
            </w:r>
            <w:r>
              <w:rPr>
                <w:webHidden/>
              </w:rPr>
              <w:instrText xml:space="preserve"> PAGEREF _Toc508619119 \h </w:instrText>
            </w:r>
            <w:r>
              <w:rPr>
                <w:webHidden/>
              </w:rPr>
            </w:r>
            <w:r>
              <w:rPr>
                <w:webHidden/>
              </w:rPr>
              <w:fldChar w:fldCharType="separate"/>
            </w:r>
            <w:r w:rsidR="003B31DD">
              <w:rPr>
                <w:webHidden/>
              </w:rPr>
              <w:t>52</w:t>
            </w:r>
            <w:r>
              <w:rPr>
                <w:webHidden/>
              </w:rPr>
              <w:fldChar w:fldCharType="end"/>
            </w:r>
          </w:hyperlink>
        </w:p>
        <w:p w14:paraId="1D56B858" w14:textId="77777777" w:rsidR="00F128DF" w:rsidRDefault="00F128DF">
          <w:pPr>
            <w:pStyle w:val="TOC1"/>
            <w:rPr>
              <w:b w:val="0"/>
              <w:bCs w:val="0"/>
            </w:rPr>
          </w:pPr>
          <w:hyperlink w:anchor="_Toc508619120" w:history="1">
            <w:r w:rsidRPr="00820FF3">
              <w:rPr>
                <w:rStyle w:val="Hyperlink"/>
              </w:rPr>
              <w:t>Index</w:t>
            </w:r>
            <w:r>
              <w:rPr>
                <w:webHidden/>
              </w:rPr>
              <w:tab/>
            </w:r>
            <w:r>
              <w:rPr>
                <w:webHidden/>
              </w:rPr>
              <w:fldChar w:fldCharType="begin"/>
            </w:r>
            <w:r>
              <w:rPr>
                <w:webHidden/>
              </w:rPr>
              <w:instrText xml:space="preserve"> PAGEREF _Toc508619120 \h </w:instrText>
            </w:r>
            <w:r>
              <w:rPr>
                <w:webHidden/>
              </w:rPr>
            </w:r>
            <w:r>
              <w:rPr>
                <w:webHidden/>
              </w:rPr>
              <w:fldChar w:fldCharType="separate"/>
            </w:r>
            <w:r w:rsidR="003B31DD">
              <w:rPr>
                <w:webHidden/>
              </w:rPr>
              <w:t>54</w:t>
            </w:r>
            <w:r>
              <w:rPr>
                <w:webHidden/>
              </w:rPr>
              <w:fldChar w:fldCharType="end"/>
            </w:r>
          </w:hyperlink>
        </w:p>
        <w:p w14:paraId="22EAD85F" w14:textId="77777777" w:rsidR="0056187F" w:rsidDel="00B8456F" w:rsidRDefault="003C44DE">
          <w:pPr>
            <w:pStyle w:val="TOC1"/>
            <w:rPr>
              <w:del w:id="2" w:author="Joyce L Tokar" w:date="2018-03-06T08:45:00Z"/>
              <w:b w:val="0"/>
              <w:bCs w:val="0"/>
            </w:rPr>
          </w:pPr>
          <w:del w:id="3" w:author="Joyce L Tokar" w:date="2018-03-06T08:45:00Z">
            <w:r w:rsidRPr="003C44DE">
              <w:delText>Foreword</w:delText>
            </w:r>
            <w:r w:rsidR="0056187F" w:rsidDel="00B8456F">
              <w:rPr>
                <w:webHidden/>
              </w:rPr>
              <w:tab/>
              <w:delText>8</w:delText>
            </w:r>
          </w:del>
        </w:p>
        <w:p w14:paraId="267B7B2C" w14:textId="77777777" w:rsidR="0056187F" w:rsidDel="00B8456F" w:rsidRDefault="003C44DE">
          <w:pPr>
            <w:pStyle w:val="TOC1"/>
            <w:rPr>
              <w:del w:id="4" w:author="Joyce L Tokar" w:date="2018-03-06T08:45:00Z"/>
              <w:b w:val="0"/>
              <w:bCs w:val="0"/>
            </w:rPr>
          </w:pPr>
          <w:del w:id="5" w:author="Joyce L Tokar" w:date="2018-03-06T08:45:00Z">
            <w:r w:rsidRPr="003C44DE">
              <w:delText>Introduction</w:delText>
            </w:r>
            <w:r w:rsidR="0056187F" w:rsidDel="00B8456F">
              <w:rPr>
                <w:webHidden/>
              </w:rPr>
              <w:tab/>
              <w:delText>9</w:delText>
            </w:r>
          </w:del>
        </w:p>
        <w:p w14:paraId="6A310579" w14:textId="77777777" w:rsidR="0056187F" w:rsidDel="00B8456F" w:rsidRDefault="003C44DE">
          <w:pPr>
            <w:pStyle w:val="TOC1"/>
            <w:rPr>
              <w:del w:id="6" w:author="Joyce L Tokar" w:date="2018-03-06T08:45:00Z"/>
              <w:b w:val="0"/>
              <w:bCs w:val="0"/>
            </w:rPr>
          </w:pPr>
          <w:del w:id="7" w:author="Joyce L Tokar" w:date="2018-03-06T08:45:00Z">
            <w:r w:rsidRPr="003C44DE">
              <w:delText>1. Scope</w:delText>
            </w:r>
            <w:r w:rsidR="0056187F" w:rsidDel="00B8456F">
              <w:rPr>
                <w:webHidden/>
              </w:rPr>
              <w:tab/>
              <w:delText>10</w:delText>
            </w:r>
          </w:del>
        </w:p>
        <w:p w14:paraId="75ABDF86" w14:textId="77777777" w:rsidR="0056187F" w:rsidDel="00B8456F" w:rsidRDefault="003C44DE">
          <w:pPr>
            <w:pStyle w:val="TOC1"/>
            <w:rPr>
              <w:del w:id="8" w:author="Joyce L Tokar" w:date="2018-03-06T08:45:00Z"/>
              <w:b w:val="0"/>
              <w:bCs w:val="0"/>
            </w:rPr>
          </w:pPr>
          <w:del w:id="9" w:author="Joyce L Tokar" w:date="2018-03-06T08:45:00Z">
            <w:r w:rsidRPr="003C44DE">
              <w:delText>2. Normative references</w:delText>
            </w:r>
            <w:r w:rsidR="0056187F" w:rsidDel="00B8456F">
              <w:rPr>
                <w:webHidden/>
              </w:rPr>
              <w:tab/>
              <w:delText>10</w:delText>
            </w:r>
          </w:del>
        </w:p>
        <w:p w14:paraId="5DAB1F73" w14:textId="77777777" w:rsidR="0056187F" w:rsidDel="00B8456F" w:rsidRDefault="003C44DE">
          <w:pPr>
            <w:pStyle w:val="TOC1"/>
            <w:rPr>
              <w:del w:id="10" w:author="Joyce L Tokar" w:date="2018-03-06T08:45:00Z"/>
              <w:b w:val="0"/>
              <w:bCs w:val="0"/>
            </w:rPr>
          </w:pPr>
          <w:del w:id="11" w:author="Joyce L Tokar" w:date="2018-03-06T08:45:00Z">
            <w:r w:rsidRPr="003C44DE">
              <w:delText>3. Terms and definitions, symbols and conventions</w:delText>
            </w:r>
            <w:r w:rsidR="0056187F" w:rsidDel="00B8456F">
              <w:rPr>
                <w:webHidden/>
              </w:rPr>
              <w:tab/>
              <w:delText>10</w:delText>
            </w:r>
          </w:del>
        </w:p>
        <w:p w14:paraId="08E25DB7" w14:textId="77777777" w:rsidR="0056187F" w:rsidDel="00B8456F" w:rsidRDefault="003C44DE">
          <w:pPr>
            <w:pStyle w:val="TOC2"/>
            <w:rPr>
              <w:del w:id="12" w:author="Joyce L Tokar" w:date="2018-03-06T08:45:00Z"/>
              <w:b w:val="0"/>
              <w:bCs w:val="0"/>
            </w:rPr>
          </w:pPr>
          <w:del w:id="13" w:author="Joyce L Tokar" w:date="2018-03-06T08:45:00Z">
            <w:r w:rsidRPr="003C44DE">
              <w:delText>3.1 Terms and definitions</w:delText>
            </w:r>
            <w:r w:rsidR="0056187F" w:rsidDel="00B8456F">
              <w:rPr>
                <w:webHidden/>
              </w:rPr>
              <w:tab/>
              <w:delText>10</w:delText>
            </w:r>
          </w:del>
        </w:p>
        <w:p w14:paraId="6F31EE46" w14:textId="77777777" w:rsidR="0056187F" w:rsidDel="00B8456F" w:rsidRDefault="003C44DE">
          <w:pPr>
            <w:pStyle w:val="TOC1"/>
            <w:rPr>
              <w:del w:id="14" w:author="Joyce L Tokar" w:date="2018-03-06T08:45:00Z"/>
              <w:b w:val="0"/>
              <w:bCs w:val="0"/>
            </w:rPr>
          </w:pPr>
          <w:del w:id="15" w:author="Joyce L Tokar" w:date="2018-03-06T08:45:00Z">
            <w:r w:rsidRPr="003C44DE">
              <w:delText>4 Language concepts</w:delText>
            </w:r>
            <w:r w:rsidR="0056187F" w:rsidDel="00B8456F">
              <w:rPr>
                <w:webHidden/>
              </w:rPr>
              <w:tab/>
              <w:delText>13</w:delText>
            </w:r>
          </w:del>
        </w:p>
        <w:p w14:paraId="698EE77E" w14:textId="77777777" w:rsidR="0056187F" w:rsidDel="00B8456F" w:rsidRDefault="003C44DE">
          <w:pPr>
            <w:pStyle w:val="TOC1"/>
            <w:rPr>
              <w:del w:id="16" w:author="Joyce L Tokar" w:date="2018-03-06T08:45:00Z"/>
              <w:b w:val="0"/>
              <w:bCs w:val="0"/>
            </w:rPr>
          </w:pPr>
          <w:del w:id="17" w:author="Joyce L Tokar" w:date="2018-03-06T08:45:00Z">
            <w:r w:rsidRPr="003C44DE">
              <w:delText>5 General guidance for Ada</w:delText>
            </w:r>
            <w:r w:rsidR="0056187F" w:rsidDel="00B8456F">
              <w:rPr>
                <w:webHidden/>
              </w:rPr>
              <w:tab/>
              <w:delText>16</w:delText>
            </w:r>
          </w:del>
        </w:p>
        <w:p w14:paraId="2A53B48D" w14:textId="77777777" w:rsidR="0056187F" w:rsidDel="00B8456F" w:rsidRDefault="003C44DE">
          <w:pPr>
            <w:pStyle w:val="TOC2"/>
            <w:rPr>
              <w:del w:id="18" w:author="Joyce L Tokar" w:date="2018-03-06T08:45:00Z"/>
              <w:b w:val="0"/>
              <w:bCs w:val="0"/>
            </w:rPr>
          </w:pPr>
          <w:del w:id="19" w:author="Joyce L Tokar" w:date="2018-03-06T08:45:00Z">
            <w:r w:rsidRPr="003C44DE">
              <w:delText>5.1 Ada Language Design</w:delText>
            </w:r>
            <w:r w:rsidR="0056187F" w:rsidDel="00B8456F">
              <w:rPr>
                <w:webHidden/>
              </w:rPr>
              <w:tab/>
              <w:delText>16</w:delText>
            </w:r>
          </w:del>
        </w:p>
        <w:p w14:paraId="68424EA6" w14:textId="77777777" w:rsidR="0056187F" w:rsidDel="00B8456F" w:rsidRDefault="003C44DE">
          <w:pPr>
            <w:pStyle w:val="TOC1"/>
            <w:rPr>
              <w:del w:id="20" w:author="Joyce L Tokar" w:date="2018-03-06T08:45:00Z"/>
              <w:b w:val="0"/>
              <w:bCs w:val="0"/>
            </w:rPr>
          </w:pPr>
          <w:del w:id="21" w:author="Joyce L Tokar" w:date="2018-03-06T08:45:00Z">
            <w:r w:rsidRPr="003C44DE">
              <w:delText>6 Specific Guidance for Ada</w:delText>
            </w:r>
            <w:r w:rsidR="0056187F" w:rsidDel="00B8456F">
              <w:rPr>
                <w:webHidden/>
              </w:rPr>
              <w:tab/>
              <w:delText>18</w:delText>
            </w:r>
          </w:del>
        </w:p>
        <w:p w14:paraId="52D036CE" w14:textId="77777777" w:rsidR="0056187F" w:rsidDel="00B8456F" w:rsidRDefault="003C44DE">
          <w:pPr>
            <w:pStyle w:val="TOC2"/>
            <w:rPr>
              <w:del w:id="22" w:author="Joyce L Tokar" w:date="2018-03-06T08:45:00Z"/>
              <w:b w:val="0"/>
              <w:bCs w:val="0"/>
            </w:rPr>
          </w:pPr>
          <w:del w:id="23" w:author="Joyce L Tokar" w:date="2018-03-06T08:45:00Z">
            <w:r w:rsidRPr="003C44DE">
              <w:delText>6.1 General</w:delText>
            </w:r>
            <w:r w:rsidR="0056187F" w:rsidDel="00B8456F">
              <w:rPr>
                <w:webHidden/>
              </w:rPr>
              <w:tab/>
              <w:delText>18</w:delText>
            </w:r>
          </w:del>
        </w:p>
        <w:p w14:paraId="18D36A62" w14:textId="77777777" w:rsidR="0056187F" w:rsidDel="00B8456F" w:rsidRDefault="003C44DE">
          <w:pPr>
            <w:pStyle w:val="TOC2"/>
            <w:rPr>
              <w:del w:id="24" w:author="Joyce L Tokar" w:date="2018-03-06T08:45:00Z"/>
              <w:b w:val="0"/>
              <w:bCs w:val="0"/>
            </w:rPr>
          </w:pPr>
          <w:del w:id="25" w:author="Joyce L Tokar" w:date="2018-03-06T08:45:00Z">
            <w:r w:rsidRPr="003C44DE">
              <w:delText>6.2 Type System [IHN]</w:delText>
            </w:r>
            <w:r w:rsidR="0056187F" w:rsidDel="00B8456F">
              <w:rPr>
                <w:webHidden/>
              </w:rPr>
              <w:tab/>
              <w:delText>18</w:delText>
            </w:r>
          </w:del>
        </w:p>
        <w:p w14:paraId="01A4FA83" w14:textId="77777777" w:rsidR="0056187F" w:rsidDel="00B8456F" w:rsidRDefault="003C44DE">
          <w:pPr>
            <w:pStyle w:val="TOC3"/>
            <w:rPr>
              <w:del w:id="26" w:author="Joyce L Tokar" w:date="2018-03-06T08:45:00Z"/>
              <w:b w:val="0"/>
              <w:bCs w:val="0"/>
            </w:rPr>
          </w:pPr>
          <w:del w:id="27" w:author="Joyce L Tokar" w:date="2018-03-06T08:45:00Z">
            <w:r w:rsidRPr="003C44DE">
              <w:delText>6.2.1 Applicability to language</w:delText>
            </w:r>
            <w:r w:rsidR="0056187F" w:rsidDel="00B8456F">
              <w:rPr>
                <w:webHidden/>
              </w:rPr>
              <w:tab/>
              <w:delText>18</w:delText>
            </w:r>
          </w:del>
        </w:p>
        <w:p w14:paraId="312B1CF4" w14:textId="77777777" w:rsidR="0056187F" w:rsidDel="00B8456F" w:rsidRDefault="003C44DE">
          <w:pPr>
            <w:pStyle w:val="TOC3"/>
            <w:rPr>
              <w:del w:id="28" w:author="Joyce L Tokar" w:date="2018-03-06T08:45:00Z"/>
              <w:b w:val="0"/>
              <w:bCs w:val="0"/>
            </w:rPr>
          </w:pPr>
          <w:del w:id="29" w:author="Joyce L Tokar" w:date="2018-03-06T08:45:00Z">
            <w:r w:rsidRPr="003C44DE">
              <w:delText>6.2.2 Guidance to language users</w:delText>
            </w:r>
            <w:r w:rsidR="0056187F" w:rsidDel="00B8456F">
              <w:rPr>
                <w:webHidden/>
              </w:rPr>
              <w:tab/>
              <w:delText>18</w:delText>
            </w:r>
          </w:del>
        </w:p>
        <w:p w14:paraId="5E027A4E" w14:textId="77777777" w:rsidR="0056187F" w:rsidDel="00B8456F" w:rsidRDefault="003C44DE">
          <w:pPr>
            <w:pStyle w:val="TOC2"/>
            <w:rPr>
              <w:del w:id="30" w:author="Joyce L Tokar" w:date="2018-03-06T08:45:00Z"/>
              <w:b w:val="0"/>
              <w:bCs w:val="0"/>
            </w:rPr>
          </w:pPr>
          <w:del w:id="31" w:author="Joyce L Tokar" w:date="2018-03-06T08:45:00Z">
            <w:r w:rsidRPr="003C44DE">
              <w:delText>6.3 Bit Representation [STR]</w:delText>
            </w:r>
            <w:r w:rsidR="0056187F" w:rsidDel="00B8456F">
              <w:rPr>
                <w:webHidden/>
              </w:rPr>
              <w:tab/>
              <w:delText>19</w:delText>
            </w:r>
          </w:del>
        </w:p>
        <w:p w14:paraId="201AFA7C" w14:textId="77777777" w:rsidR="0056187F" w:rsidDel="00B8456F" w:rsidRDefault="003C44DE">
          <w:pPr>
            <w:pStyle w:val="TOC3"/>
            <w:rPr>
              <w:del w:id="32" w:author="Joyce L Tokar" w:date="2018-03-06T08:45:00Z"/>
              <w:b w:val="0"/>
              <w:bCs w:val="0"/>
            </w:rPr>
          </w:pPr>
          <w:del w:id="33" w:author="Joyce L Tokar" w:date="2018-03-06T08:45:00Z">
            <w:r w:rsidRPr="003C44DE">
              <w:delText>6.3.1 Applicability to language</w:delText>
            </w:r>
            <w:r w:rsidR="0056187F" w:rsidDel="00B8456F">
              <w:rPr>
                <w:webHidden/>
              </w:rPr>
              <w:tab/>
              <w:delText>19</w:delText>
            </w:r>
          </w:del>
        </w:p>
        <w:p w14:paraId="460837AB" w14:textId="77777777" w:rsidR="0056187F" w:rsidDel="00B8456F" w:rsidRDefault="003C44DE">
          <w:pPr>
            <w:pStyle w:val="TOC3"/>
            <w:rPr>
              <w:del w:id="34" w:author="Joyce L Tokar" w:date="2018-03-06T08:45:00Z"/>
              <w:b w:val="0"/>
              <w:bCs w:val="0"/>
            </w:rPr>
          </w:pPr>
          <w:del w:id="35" w:author="Joyce L Tokar" w:date="2018-03-06T08:45:00Z">
            <w:r w:rsidRPr="003C44DE">
              <w:delText>6.3.2 Guidance to language users</w:delText>
            </w:r>
            <w:r w:rsidR="0056187F" w:rsidDel="00B8456F">
              <w:rPr>
                <w:webHidden/>
              </w:rPr>
              <w:tab/>
              <w:delText>19</w:delText>
            </w:r>
          </w:del>
        </w:p>
        <w:p w14:paraId="444C860B" w14:textId="77777777" w:rsidR="0056187F" w:rsidDel="00B8456F" w:rsidRDefault="003C44DE">
          <w:pPr>
            <w:pStyle w:val="TOC2"/>
            <w:rPr>
              <w:del w:id="36" w:author="Joyce L Tokar" w:date="2018-03-06T08:45:00Z"/>
              <w:b w:val="0"/>
              <w:bCs w:val="0"/>
            </w:rPr>
          </w:pPr>
          <w:del w:id="37" w:author="Joyce L Tokar" w:date="2018-03-06T08:45:00Z">
            <w:r w:rsidRPr="003C44DE">
              <w:delText>6.4 Floating-point Arithmetic [PLF]</w:delText>
            </w:r>
            <w:r w:rsidR="0056187F" w:rsidDel="00B8456F">
              <w:rPr>
                <w:webHidden/>
              </w:rPr>
              <w:tab/>
              <w:delText>19</w:delText>
            </w:r>
          </w:del>
        </w:p>
        <w:p w14:paraId="46BF358D" w14:textId="77777777" w:rsidR="0056187F" w:rsidDel="00B8456F" w:rsidRDefault="003C44DE">
          <w:pPr>
            <w:pStyle w:val="TOC3"/>
            <w:rPr>
              <w:del w:id="38" w:author="Joyce L Tokar" w:date="2018-03-06T08:45:00Z"/>
              <w:b w:val="0"/>
              <w:bCs w:val="0"/>
            </w:rPr>
          </w:pPr>
          <w:del w:id="39" w:author="Joyce L Tokar" w:date="2018-03-06T08:45:00Z">
            <w:r w:rsidRPr="003C44DE">
              <w:delText>6.4.1 Applicability to language</w:delText>
            </w:r>
            <w:r w:rsidR="0056187F" w:rsidDel="00B8456F">
              <w:rPr>
                <w:webHidden/>
              </w:rPr>
              <w:tab/>
              <w:delText>19</w:delText>
            </w:r>
          </w:del>
        </w:p>
        <w:p w14:paraId="30764F18" w14:textId="77777777" w:rsidR="0056187F" w:rsidDel="00B8456F" w:rsidRDefault="003C44DE">
          <w:pPr>
            <w:pStyle w:val="TOC3"/>
            <w:rPr>
              <w:del w:id="40" w:author="Joyce L Tokar" w:date="2018-03-06T08:45:00Z"/>
              <w:b w:val="0"/>
              <w:bCs w:val="0"/>
            </w:rPr>
          </w:pPr>
          <w:del w:id="41" w:author="Joyce L Tokar" w:date="2018-03-06T08:45:00Z">
            <w:r w:rsidRPr="003C44DE">
              <w:delText>6.4.2 Guidance to language users</w:delText>
            </w:r>
            <w:r w:rsidR="0056187F" w:rsidDel="00B8456F">
              <w:rPr>
                <w:webHidden/>
              </w:rPr>
              <w:tab/>
              <w:delText>19</w:delText>
            </w:r>
          </w:del>
        </w:p>
        <w:p w14:paraId="45C522A3" w14:textId="77777777" w:rsidR="0056187F" w:rsidDel="00B8456F" w:rsidRDefault="003C44DE">
          <w:pPr>
            <w:pStyle w:val="TOC2"/>
            <w:rPr>
              <w:del w:id="42" w:author="Joyce L Tokar" w:date="2018-03-06T08:45:00Z"/>
              <w:b w:val="0"/>
              <w:bCs w:val="0"/>
            </w:rPr>
          </w:pPr>
          <w:del w:id="43" w:author="Joyce L Tokar" w:date="2018-03-06T08:45:00Z">
            <w:r w:rsidRPr="003C44DE">
              <w:delText>6.5 Enumerator Issues [CCB]</w:delText>
            </w:r>
            <w:r w:rsidR="0056187F" w:rsidDel="00B8456F">
              <w:rPr>
                <w:webHidden/>
              </w:rPr>
              <w:tab/>
              <w:delText>20</w:delText>
            </w:r>
          </w:del>
        </w:p>
        <w:p w14:paraId="36CE95AA" w14:textId="77777777" w:rsidR="0056187F" w:rsidDel="00B8456F" w:rsidRDefault="003C44DE">
          <w:pPr>
            <w:pStyle w:val="TOC3"/>
            <w:rPr>
              <w:del w:id="44" w:author="Joyce L Tokar" w:date="2018-03-06T08:45:00Z"/>
              <w:b w:val="0"/>
              <w:bCs w:val="0"/>
            </w:rPr>
          </w:pPr>
          <w:del w:id="45" w:author="Joyce L Tokar" w:date="2018-03-06T08:45:00Z">
            <w:r w:rsidRPr="003C44DE">
              <w:delText>6.5.1 Applicability to language</w:delText>
            </w:r>
            <w:r w:rsidR="0056187F" w:rsidDel="00B8456F">
              <w:rPr>
                <w:webHidden/>
              </w:rPr>
              <w:tab/>
              <w:delText>20</w:delText>
            </w:r>
          </w:del>
        </w:p>
        <w:p w14:paraId="2E507B6B" w14:textId="77777777" w:rsidR="0056187F" w:rsidDel="00B8456F" w:rsidRDefault="003C44DE">
          <w:pPr>
            <w:pStyle w:val="TOC3"/>
            <w:rPr>
              <w:del w:id="46" w:author="Joyce L Tokar" w:date="2018-03-06T08:45:00Z"/>
              <w:b w:val="0"/>
              <w:bCs w:val="0"/>
            </w:rPr>
          </w:pPr>
          <w:del w:id="47" w:author="Joyce L Tokar" w:date="2018-03-06T08:45:00Z">
            <w:r w:rsidRPr="003C44DE">
              <w:delText>6.5.2 Guidance to language users</w:delText>
            </w:r>
            <w:r w:rsidR="0056187F" w:rsidDel="00B8456F">
              <w:rPr>
                <w:webHidden/>
              </w:rPr>
              <w:tab/>
              <w:delText>20</w:delText>
            </w:r>
          </w:del>
        </w:p>
        <w:p w14:paraId="609B777C" w14:textId="77777777" w:rsidR="0056187F" w:rsidDel="00B8456F" w:rsidRDefault="003C44DE">
          <w:pPr>
            <w:pStyle w:val="TOC2"/>
            <w:rPr>
              <w:del w:id="48" w:author="Joyce L Tokar" w:date="2018-03-06T08:45:00Z"/>
              <w:b w:val="0"/>
              <w:bCs w:val="0"/>
            </w:rPr>
          </w:pPr>
          <w:del w:id="49" w:author="Joyce L Tokar" w:date="2018-03-06T08:45:00Z">
            <w:r w:rsidRPr="003C44DE">
              <w:delText>6.6 Conversion Errors [FLC]</w:delText>
            </w:r>
            <w:r w:rsidR="0056187F" w:rsidDel="00B8456F">
              <w:rPr>
                <w:webHidden/>
              </w:rPr>
              <w:tab/>
              <w:delText>20</w:delText>
            </w:r>
          </w:del>
        </w:p>
        <w:p w14:paraId="4743B20E" w14:textId="77777777" w:rsidR="0056187F" w:rsidDel="00B8456F" w:rsidRDefault="003C44DE">
          <w:pPr>
            <w:pStyle w:val="TOC3"/>
            <w:rPr>
              <w:del w:id="50" w:author="Joyce L Tokar" w:date="2018-03-06T08:45:00Z"/>
              <w:b w:val="0"/>
              <w:bCs w:val="0"/>
            </w:rPr>
          </w:pPr>
          <w:del w:id="51" w:author="Joyce L Tokar" w:date="2018-03-06T08:45:00Z">
            <w:r w:rsidRPr="003C44DE">
              <w:delText>6.6.1 Applicability to language</w:delText>
            </w:r>
            <w:r w:rsidR="0056187F" w:rsidDel="00B8456F">
              <w:rPr>
                <w:webHidden/>
              </w:rPr>
              <w:tab/>
              <w:delText>20</w:delText>
            </w:r>
          </w:del>
        </w:p>
        <w:p w14:paraId="0B128D0B" w14:textId="77777777" w:rsidR="0056187F" w:rsidDel="00B8456F" w:rsidRDefault="003C44DE">
          <w:pPr>
            <w:pStyle w:val="TOC3"/>
            <w:rPr>
              <w:del w:id="52" w:author="Joyce L Tokar" w:date="2018-03-06T08:45:00Z"/>
              <w:b w:val="0"/>
              <w:bCs w:val="0"/>
            </w:rPr>
          </w:pPr>
          <w:del w:id="53" w:author="Joyce L Tokar" w:date="2018-03-06T08:45:00Z">
            <w:r w:rsidRPr="003C44DE">
              <w:delText>6.6.2 Guidance to language users</w:delText>
            </w:r>
            <w:r w:rsidR="0056187F" w:rsidDel="00B8456F">
              <w:rPr>
                <w:webHidden/>
              </w:rPr>
              <w:tab/>
              <w:delText>21</w:delText>
            </w:r>
          </w:del>
        </w:p>
        <w:p w14:paraId="61B99D2F" w14:textId="77777777" w:rsidR="0056187F" w:rsidDel="00B8456F" w:rsidRDefault="003C44DE">
          <w:pPr>
            <w:pStyle w:val="TOC2"/>
            <w:rPr>
              <w:del w:id="54" w:author="Joyce L Tokar" w:date="2018-03-06T08:45:00Z"/>
              <w:b w:val="0"/>
              <w:bCs w:val="0"/>
            </w:rPr>
          </w:pPr>
          <w:del w:id="55" w:author="Joyce L Tokar" w:date="2018-03-06T08:45:00Z">
            <w:r w:rsidRPr="003C44DE">
              <w:delText>6.7 String Termination [CJM]</w:delText>
            </w:r>
            <w:r w:rsidR="0056187F" w:rsidDel="00B8456F">
              <w:rPr>
                <w:webHidden/>
              </w:rPr>
              <w:tab/>
              <w:delText>21</w:delText>
            </w:r>
          </w:del>
        </w:p>
        <w:p w14:paraId="28D00B23" w14:textId="77777777" w:rsidR="0056187F" w:rsidDel="00B8456F" w:rsidRDefault="003C44DE">
          <w:pPr>
            <w:pStyle w:val="TOC2"/>
            <w:rPr>
              <w:del w:id="56" w:author="Joyce L Tokar" w:date="2018-03-06T08:45:00Z"/>
              <w:b w:val="0"/>
              <w:bCs w:val="0"/>
            </w:rPr>
          </w:pPr>
          <w:del w:id="57" w:author="Joyce L Tokar" w:date="2018-03-06T08:45:00Z">
            <w:r w:rsidRPr="003C44DE">
              <w:delText>6.8 Buffer Boundary Violation (Buffer Overflow) [HCB]</w:delText>
            </w:r>
            <w:r w:rsidR="0056187F" w:rsidDel="00B8456F">
              <w:rPr>
                <w:webHidden/>
              </w:rPr>
              <w:tab/>
              <w:delText>21</w:delText>
            </w:r>
          </w:del>
        </w:p>
        <w:p w14:paraId="5048093E" w14:textId="77777777" w:rsidR="0056187F" w:rsidDel="00B8456F" w:rsidRDefault="003C44DE">
          <w:pPr>
            <w:pStyle w:val="TOC2"/>
            <w:rPr>
              <w:del w:id="58" w:author="Joyce L Tokar" w:date="2018-03-06T08:45:00Z"/>
              <w:b w:val="0"/>
              <w:bCs w:val="0"/>
            </w:rPr>
          </w:pPr>
          <w:del w:id="59" w:author="Joyce L Tokar" w:date="2018-03-06T08:45:00Z">
            <w:r w:rsidRPr="003C44DE">
              <w:delText>6.9 Unchecked Array Indexing [XYZ]</w:delText>
            </w:r>
            <w:r w:rsidR="0056187F" w:rsidDel="00B8456F">
              <w:rPr>
                <w:webHidden/>
              </w:rPr>
              <w:tab/>
              <w:delText>21</w:delText>
            </w:r>
          </w:del>
        </w:p>
        <w:p w14:paraId="76976CF5" w14:textId="77777777" w:rsidR="0056187F" w:rsidDel="00B8456F" w:rsidRDefault="003C44DE">
          <w:pPr>
            <w:pStyle w:val="TOC3"/>
            <w:rPr>
              <w:del w:id="60" w:author="Joyce L Tokar" w:date="2018-03-06T08:45:00Z"/>
              <w:b w:val="0"/>
              <w:bCs w:val="0"/>
            </w:rPr>
          </w:pPr>
          <w:del w:id="61" w:author="Joyce L Tokar" w:date="2018-03-06T08:45:00Z">
            <w:r w:rsidRPr="003C44DE">
              <w:delText>6.9.1 Applicability to language</w:delText>
            </w:r>
            <w:r w:rsidR="0056187F" w:rsidDel="00B8456F">
              <w:rPr>
                <w:webHidden/>
              </w:rPr>
              <w:tab/>
              <w:delText>21</w:delText>
            </w:r>
          </w:del>
        </w:p>
        <w:p w14:paraId="2A3BE040" w14:textId="77777777" w:rsidR="0056187F" w:rsidDel="00B8456F" w:rsidRDefault="003C44DE">
          <w:pPr>
            <w:pStyle w:val="TOC3"/>
            <w:rPr>
              <w:del w:id="62" w:author="Joyce L Tokar" w:date="2018-03-06T08:45:00Z"/>
              <w:b w:val="0"/>
              <w:bCs w:val="0"/>
            </w:rPr>
          </w:pPr>
          <w:del w:id="63" w:author="Joyce L Tokar" w:date="2018-03-06T08:45:00Z">
            <w:r w:rsidRPr="003C44DE">
              <w:delText>6.9.2 Guidance to language users</w:delText>
            </w:r>
            <w:r w:rsidR="0056187F" w:rsidDel="00B8456F">
              <w:rPr>
                <w:webHidden/>
              </w:rPr>
              <w:tab/>
              <w:delText>21</w:delText>
            </w:r>
          </w:del>
        </w:p>
        <w:p w14:paraId="5616CACB" w14:textId="77777777" w:rsidR="0056187F" w:rsidDel="00B8456F" w:rsidRDefault="003C44DE">
          <w:pPr>
            <w:pStyle w:val="TOC2"/>
            <w:rPr>
              <w:del w:id="64" w:author="Joyce L Tokar" w:date="2018-03-06T08:45:00Z"/>
              <w:b w:val="0"/>
              <w:bCs w:val="0"/>
            </w:rPr>
          </w:pPr>
          <w:del w:id="65" w:author="Joyce L Tokar" w:date="2018-03-06T08:45:00Z">
            <w:r w:rsidRPr="003C44DE">
              <w:delText>6.10 Unchecked Array Copying [XYW]</w:delText>
            </w:r>
            <w:r w:rsidR="0056187F" w:rsidDel="00B8456F">
              <w:rPr>
                <w:webHidden/>
              </w:rPr>
              <w:tab/>
              <w:delText>22</w:delText>
            </w:r>
          </w:del>
        </w:p>
        <w:p w14:paraId="436EBBE4" w14:textId="77777777" w:rsidR="0056187F" w:rsidDel="00B8456F" w:rsidRDefault="003C44DE">
          <w:pPr>
            <w:pStyle w:val="TOC2"/>
            <w:rPr>
              <w:del w:id="66" w:author="Joyce L Tokar" w:date="2018-03-06T08:45:00Z"/>
              <w:b w:val="0"/>
              <w:bCs w:val="0"/>
            </w:rPr>
          </w:pPr>
          <w:del w:id="67" w:author="Joyce L Tokar" w:date="2018-03-06T08:45:00Z">
            <w:r w:rsidRPr="003C44DE">
              <w:delText>6.11 Pointer Type Conversions [HFC]</w:delText>
            </w:r>
            <w:r w:rsidR="0056187F" w:rsidDel="00B8456F">
              <w:rPr>
                <w:webHidden/>
              </w:rPr>
              <w:tab/>
              <w:delText>22</w:delText>
            </w:r>
          </w:del>
        </w:p>
        <w:p w14:paraId="0A2AF41F" w14:textId="77777777" w:rsidR="0056187F" w:rsidDel="00B8456F" w:rsidRDefault="003C44DE">
          <w:pPr>
            <w:pStyle w:val="TOC3"/>
            <w:rPr>
              <w:del w:id="68" w:author="Joyce L Tokar" w:date="2018-03-06T08:45:00Z"/>
              <w:b w:val="0"/>
              <w:bCs w:val="0"/>
            </w:rPr>
          </w:pPr>
          <w:del w:id="69" w:author="Joyce L Tokar" w:date="2018-03-06T08:45:00Z">
            <w:r w:rsidRPr="003C44DE">
              <w:delText>6.11.1 Applicability to language</w:delText>
            </w:r>
            <w:r w:rsidR="0056187F" w:rsidDel="00B8456F">
              <w:rPr>
                <w:webHidden/>
              </w:rPr>
              <w:tab/>
              <w:delText>22</w:delText>
            </w:r>
          </w:del>
        </w:p>
        <w:p w14:paraId="2CE3F805" w14:textId="77777777" w:rsidR="0056187F" w:rsidDel="00B8456F" w:rsidRDefault="003C44DE">
          <w:pPr>
            <w:pStyle w:val="TOC3"/>
            <w:rPr>
              <w:del w:id="70" w:author="Joyce L Tokar" w:date="2018-03-06T08:45:00Z"/>
              <w:b w:val="0"/>
              <w:bCs w:val="0"/>
            </w:rPr>
          </w:pPr>
          <w:del w:id="71" w:author="Joyce L Tokar" w:date="2018-03-06T08:45:00Z">
            <w:r w:rsidRPr="003C44DE">
              <w:delText>6.11.2 Guidance to language users</w:delText>
            </w:r>
            <w:r w:rsidR="0056187F" w:rsidDel="00B8456F">
              <w:rPr>
                <w:webHidden/>
              </w:rPr>
              <w:tab/>
              <w:delText>22</w:delText>
            </w:r>
          </w:del>
        </w:p>
        <w:p w14:paraId="40AE987B" w14:textId="77777777" w:rsidR="0056187F" w:rsidDel="00B8456F" w:rsidRDefault="003C44DE">
          <w:pPr>
            <w:pStyle w:val="TOC2"/>
            <w:rPr>
              <w:del w:id="72" w:author="Joyce L Tokar" w:date="2018-03-06T08:45:00Z"/>
              <w:b w:val="0"/>
              <w:bCs w:val="0"/>
            </w:rPr>
          </w:pPr>
          <w:del w:id="73" w:author="Joyce L Tokar" w:date="2018-03-06T08:45:00Z">
            <w:r w:rsidRPr="003C44DE">
              <w:delText>6.12 Pointer Arithmetic [RVG]</w:delText>
            </w:r>
            <w:r w:rsidR="0056187F" w:rsidDel="00B8456F">
              <w:rPr>
                <w:webHidden/>
              </w:rPr>
              <w:tab/>
              <w:delText>22</w:delText>
            </w:r>
          </w:del>
        </w:p>
        <w:p w14:paraId="051C7729" w14:textId="77777777" w:rsidR="0056187F" w:rsidDel="00B8456F" w:rsidRDefault="003C44DE">
          <w:pPr>
            <w:pStyle w:val="TOC2"/>
            <w:rPr>
              <w:del w:id="74" w:author="Joyce L Tokar" w:date="2018-03-06T08:45:00Z"/>
              <w:b w:val="0"/>
              <w:bCs w:val="0"/>
            </w:rPr>
          </w:pPr>
          <w:del w:id="75" w:author="Joyce L Tokar" w:date="2018-03-06T08:45:00Z">
            <w:r w:rsidRPr="003C44DE">
              <w:delText>6.13 Null Pointer Dereference [XYH]</w:delText>
            </w:r>
            <w:r w:rsidR="0056187F" w:rsidDel="00B8456F">
              <w:rPr>
                <w:webHidden/>
              </w:rPr>
              <w:tab/>
              <w:delText>22</w:delText>
            </w:r>
          </w:del>
        </w:p>
        <w:p w14:paraId="30141685" w14:textId="77777777" w:rsidR="0056187F" w:rsidDel="00B8456F" w:rsidRDefault="003C44DE">
          <w:pPr>
            <w:pStyle w:val="TOC3"/>
            <w:rPr>
              <w:del w:id="76" w:author="Joyce L Tokar" w:date="2018-03-06T08:45:00Z"/>
              <w:b w:val="0"/>
              <w:bCs w:val="0"/>
            </w:rPr>
          </w:pPr>
          <w:del w:id="77" w:author="Joyce L Tokar" w:date="2018-03-06T08:45:00Z">
            <w:r w:rsidRPr="003C44DE">
              <w:delText>6.13.1 Applicability to the language</w:delText>
            </w:r>
            <w:r w:rsidR="0056187F" w:rsidDel="00B8456F">
              <w:rPr>
                <w:webHidden/>
              </w:rPr>
              <w:tab/>
              <w:delText>22</w:delText>
            </w:r>
          </w:del>
        </w:p>
        <w:p w14:paraId="0DB0AFC1" w14:textId="77777777" w:rsidR="0056187F" w:rsidDel="00B8456F" w:rsidRDefault="003C44DE">
          <w:pPr>
            <w:pStyle w:val="TOC3"/>
            <w:rPr>
              <w:del w:id="78" w:author="Joyce L Tokar" w:date="2018-03-06T08:45:00Z"/>
              <w:b w:val="0"/>
              <w:bCs w:val="0"/>
            </w:rPr>
          </w:pPr>
          <w:del w:id="79" w:author="Joyce L Tokar" w:date="2018-03-06T08:45:00Z">
            <w:r w:rsidRPr="003C44DE">
              <w:delText>6.13.2 Guidance to language users</w:delText>
            </w:r>
            <w:r w:rsidR="0056187F" w:rsidDel="00B8456F">
              <w:rPr>
                <w:webHidden/>
              </w:rPr>
              <w:tab/>
              <w:delText>22</w:delText>
            </w:r>
          </w:del>
        </w:p>
        <w:p w14:paraId="4E5344DF" w14:textId="77777777" w:rsidR="0056187F" w:rsidDel="00B8456F" w:rsidRDefault="003C44DE">
          <w:pPr>
            <w:pStyle w:val="TOC2"/>
            <w:rPr>
              <w:del w:id="80" w:author="Joyce L Tokar" w:date="2018-03-06T08:45:00Z"/>
              <w:b w:val="0"/>
              <w:bCs w:val="0"/>
            </w:rPr>
          </w:pPr>
          <w:del w:id="81" w:author="Joyce L Tokar" w:date="2018-03-06T08:45:00Z">
            <w:r w:rsidRPr="003C44DE">
              <w:delText>6.14 Dangling Reference to Heap [XYK]</w:delText>
            </w:r>
            <w:r w:rsidR="0056187F" w:rsidDel="00B8456F">
              <w:rPr>
                <w:webHidden/>
              </w:rPr>
              <w:tab/>
              <w:delText>23</w:delText>
            </w:r>
          </w:del>
        </w:p>
        <w:p w14:paraId="6B85FCF8" w14:textId="77777777" w:rsidR="0056187F" w:rsidDel="00B8456F" w:rsidRDefault="003C44DE">
          <w:pPr>
            <w:pStyle w:val="TOC3"/>
            <w:rPr>
              <w:del w:id="82" w:author="Joyce L Tokar" w:date="2018-03-06T08:45:00Z"/>
              <w:b w:val="0"/>
              <w:bCs w:val="0"/>
            </w:rPr>
          </w:pPr>
          <w:del w:id="83" w:author="Joyce L Tokar" w:date="2018-03-06T08:45:00Z">
            <w:r w:rsidRPr="003C44DE">
              <w:delText>6.14.1 Applicability to language</w:delText>
            </w:r>
            <w:r w:rsidR="0056187F" w:rsidDel="00B8456F">
              <w:rPr>
                <w:webHidden/>
              </w:rPr>
              <w:tab/>
              <w:delText>23</w:delText>
            </w:r>
          </w:del>
        </w:p>
        <w:p w14:paraId="0E46ADC2" w14:textId="77777777" w:rsidR="0056187F" w:rsidDel="00B8456F" w:rsidRDefault="003C44DE">
          <w:pPr>
            <w:pStyle w:val="TOC3"/>
            <w:rPr>
              <w:del w:id="84" w:author="Joyce L Tokar" w:date="2018-03-06T08:45:00Z"/>
              <w:b w:val="0"/>
              <w:bCs w:val="0"/>
            </w:rPr>
          </w:pPr>
          <w:del w:id="85" w:author="Joyce L Tokar" w:date="2018-03-06T08:45:00Z">
            <w:r w:rsidRPr="003C44DE">
              <w:delText>6.14.2 Guidance to language users</w:delText>
            </w:r>
            <w:r w:rsidR="0056187F" w:rsidDel="00B8456F">
              <w:rPr>
                <w:webHidden/>
              </w:rPr>
              <w:tab/>
              <w:delText>23</w:delText>
            </w:r>
          </w:del>
        </w:p>
        <w:p w14:paraId="4884A219" w14:textId="77777777" w:rsidR="0056187F" w:rsidDel="00B8456F" w:rsidRDefault="003C44DE">
          <w:pPr>
            <w:pStyle w:val="TOC2"/>
            <w:rPr>
              <w:del w:id="86" w:author="Joyce L Tokar" w:date="2018-03-06T08:45:00Z"/>
              <w:b w:val="0"/>
              <w:bCs w:val="0"/>
            </w:rPr>
          </w:pPr>
          <w:del w:id="87" w:author="Joyce L Tokar" w:date="2018-03-06T08:45:00Z">
            <w:r w:rsidRPr="003C44DE">
              <w:delText>6.15 Arithmetic Wrap-around Error [FIF]</w:delText>
            </w:r>
            <w:r w:rsidR="0056187F" w:rsidDel="00B8456F">
              <w:rPr>
                <w:webHidden/>
              </w:rPr>
              <w:tab/>
              <w:delText>23</w:delText>
            </w:r>
          </w:del>
        </w:p>
        <w:p w14:paraId="234B82E2" w14:textId="77777777" w:rsidR="0056187F" w:rsidDel="00B8456F" w:rsidRDefault="003C44DE">
          <w:pPr>
            <w:pStyle w:val="TOC2"/>
            <w:rPr>
              <w:del w:id="88" w:author="Joyce L Tokar" w:date="2018-03-06T08:45:00Z"/>
              <w:b w:val="0"/>
              <w:bCs w:val="0"/>
            </w:rPr>
          </w:pPr>
          <w:del w:id="89" w:author="Joyce L Tokar" w:date="2018-03-06T08:45:00Z">
            <w:r w:rsidRPr="003C44DE">
              <w:delText>6.16 Using Shift Operations for Multiplication and Division [PIK]</w:delText>
            </w:r>
            <w:r w:rsidR="0056187F" w:rsidDel="00B8456F">
              <w:rPr>
                <w:webHidden/>
              </w:rPr>
              <w:tab/>
              <w:delText>23</w:delText>
            </w:r>
          </w:del>
        </w:p>
        <w:p w14:paraId="22E8DDDD" w14:textId="77777777" w:rsidR="0056187F" w:rsidDel="00B8456F" w:rsidRDefault="003C44DE">
          <w:pPr>
            <w:pStyle w:val="TOC2"/>
            <w:rPr>
              <w:del w:id="90" w:author="Joyce L Tokar" w:date="2018-03-06T08:45:00Z"/>
              <w:b w:val="0"/>
              <w:bCs w:val="0"/>
            </w:rPr>
          </w:pPr>
          <w:del w:id="91" w:author="Joyce L Tokar" w:date="2018-03-06T08:45:00Z">
            <w:r w:rsidRPr="003C44DE">
              <w:delText>6.17 Choice of Clear Names [NAI]</w:delText>
            </w:r>
            <w:r w:rsidR="0056187F" w:rsidDel="00B8456F">
              <w:rPr>
                <w:webHidden/>
              </w:rPr>
              <w:tab/>
              <w:delText>23</w:delText>
            </w:r>
          </w:del>
        </w:p>
        <w:p w14:paraId="5A941EE1" w14:textId="77777777" w:rsidR="0056187F" w:rsidDel="00B8456F" w:rsidRDefault="003C44DE">
          <w:pPr>
            <w:pStyle w:val="TOC3"/>
            <w:rPr>
              <w:del w:id="92" w:author="Joyce L Tokar" w:date="2018-03-06T08:45:00Z"/>
              <w:b w:val="0"/>
              <w:bCs w:val="0"/>
            </w:rPr>
          </w:pPr>
          <w:del w:id="93" w:author="Joyce L Tokar" w:date="2018-03-06T08:45:00Z">
            <w:r w:rsidRPr="003C44DE">
              <w:delText>6.17.1 Applicability to language</w:delText>
            </w:r>
            <w:r w:rsidR="0056187F" w:rsidDel="00B8456F">
              <w:rPr>
                <w:webHidden/>
              </w:rPr>
              <w:tab/>
              <w:delText>23</w:delText>
            </w:r>
          </w:del>
        </w:p>
        <w:p w14:paraId="7F719565" w14:textId="77777777" w:rsidR="0056187F" w:rsidDel="00B8456F" w:rsidRDefault="003C44DE">
          <w:pPr>
            <w:pStyle w:val="TOC3"/>
            <w:rPr>
              <w:del w:id="94" w:author="Joyce L Tokar" w:date="2018-03-06T08:45:00Z"/>
              <w:b w:val="0"/>
              <w:bCs w:val="0"/>
            </w:rPr>
          </w:pPr>
          <w:del w:id="95" w:author="Joyce L Tokar" w:date="2018-03-06T08:45:00Z">
            <w:r w:rsidRPr="003C44DE">
              <w:delText>6.17.2 Guidance to language users</w:delText>
            </w:r>
            <w:r w:rsidR="0056187F" w:rsidDel="00B8456F">
              <w:rPr>
                <w:webHidden/>
              </w:rPr>
              <w:tab/>
              <w:delText>24</w:delText>
            </w:r>
          </w:del>
        </w:p>
        <w:p w14:paraId="437D46F7" w14:textId="77777777" w:rsidR="0056187F" w:rsidDel="00B8456F" w:rsidRDefault="003C44DE">
          <w:pPr>
            <w:pStyle w:val="TOC2"/>
            <w:rPr>
              <w:del w:id="96" w:author="Joyce L Tokar" w:date="2018-03-06T08:45:00Z"/>
              <w:b w:val="0"/>
              <w:bCs w:val="0"/>
            </w:rPr>
          </w:pPr>
          <w:del w:id="97" w:author="Joyce L Tokar" w:date="2018-03-06T08:45:00Z">
            <w:r w:rsidRPr="003C44DE">
              <w:delText>6.18 Dead store [WXQ]</w:delText>
            </w:r>
            <w:r w:rsidR="0056187F" w:rsidDel="00B8456F">
              <w:rPr>
                <w:webHidden/>
              </w:rPr>
              <w:tab/>
              <w:delText>24</w:delText>
            </w:r>
          </w:del>
        </w:p>
        <w:p w14:paraId="38185490" w14:textId="77777777" w:rsidR="0056187F" w:rsidDel="00B8456F" w:rsidRDefault="003C44DE">
          <w:pPr>
            <w:pStyle w:val="TOC3"/>
            <w:rPr>
              <w:del w:id="98" w:author="Joyce L Tokar" w:date="2018-03-06T08:45:00Z"/>
              <w:b w:val="0"/>
              <w:bCs w:val="0"/>
            </w:rPr>
          </w:pPr>
          <w:del w:id="99" w:author="Joyce L Tokar" w:date="2018-03-06T08:45:00Z">
            <w:r w:rsidRPr="003C44DE">
              <w:delText>6.18.1 Applicability to language</w:delText>
            </w:r>
            <w:r w:rsidR="0056187F" w:rsidDel="00B8456F">
              <w:rPr>
                <w:webHidden/>
              </w:rPr>
              <w:tab/>
              <w:delText>24</w:delText>
            </w:r>
          </w:del>
        </w:p>
        <w:p w14:paraId="1870E232" w14:textId="77777777" w:rsidR="0056187F" w:rsidDel="00B8456F" w:rsidRDefault="003C44DE">
          <w:pPr>
            <w:pStyle w:val="TOC3"/>
            <w:rPr>
              <w:del w:id="100" w:author="Joyce L Tokar" w:date="2018-03-06T08:45:00Z"/>
              <w:b w:val="0"/>
              <w:bCs w:val="0"/>
            </w:rPr>
          </w:pPr>
          <w:del w:id="101" w:author="Joyce L Tokar" w:date="2018-03-06T08:45:00Z">
            <w:r w:rsidRPr="003C44DE">
              <w:delText>6.18.2 Guidance to Language Users</w:delText>
            </w:r>
            <w:r w:rsidR="0056187F" w:rsidDel="00B8456F">
              <w:rPr>
                <w:webHidden/>
              </w:rPr>
              <w:tab/>
              <w:delText>24</w:delText>
            </w:r>
          </w:del>
        </w:p>
        <w:p w14:paraId="3DA24F63" w14:textId="77777777" w:rsidR="0056187F" w:rsidDel="00B8456F" w:rsidRDefault="003C44DE">
          <w:pPr>
            <w:pStyle w:val="TOC2"/>
            <w:rPr>
              <w:del w:id="102" w:author="Joyce L Tokar" w:date="2018-03-06T08:45:00Z"/>
              <w:b w:val="0"/>
              <w:bCs w:val="0"/>
            </w:rPr>
          </w:pPr>
          <w:del w:id="103" w:author="Joyce L Tokar" w:date="2018-03-06T08:45:00Z">
            <w:r w:rsidRPr="003C44DE">
              <w:delText>6.19 Unused Variable [YZS]</w:delText>
            </w:r>
            <w:r w:rsidR="0056187F" w:rsidDel="00B8456F">
              <w:rPr>
                <w:webHidden/>
              </w:rPr>
              <w:tab/>
              <w:delText>25</w:delText>
            </w:r>
          </w:del>
        </w:p>
        <w:p w14:paraId="16CC5DC9" w14:textId="77777777" w:rsidR="0056187F" w:rsidDel="00B8456F" w:rsidRDefault="003C44DE">
          <w:pPr>
            <w:pStyle w:val="TOC3"/>
            <w:rPr>
              <w:del w:id="104" w:author="Joyce L Tokar" w:date="2018-03-06T08:45:00Z"/>
              <w:b w:val="0"/>
              <w:bCs w:val="0"/>
            </w:rPr>
          </w:pPr>
          <w:del w:id="105" w:author="Joyce L Tokar" w:date="2018-03-06T08:45:00Z">
            <w:r w:rsidRPr="003C44DE">
              <w:delText>6.19.1 Applicability to language</w:delText>
            </w:r>
            <w:r w:rsidR="0056187F" w:rsidDel="00B8456F">
              <w:rPr>
                <w:webHidden/>
              </w:rPr>
              <w:tab/>
              <w:delText>25</w:delText>
            </w:r>
          </w:del>
        </w:p>
        <w:p w14:paraId="3936B32C" w14:textId="77777777" w:rsidR="0056187F" w:rsidDel="00B8456F" w:rsidRDefault="003C44DE">
          <w:pPr>
            <w:pStyle w:val="TOC3"/>
            <w:rPr>
              <w:del w:id="106" w:author="Joyce L Tokar" w:date="2018-03-06T08:45:00Z"/>
              <w:b w:val="0"/>
              <w:bCs w:val="0"/>
            </w:rPr>
          </w:pPr>
          <w:del w:id="107" w:author="Joyce L Tokar" w:date="2018-03-06T08:45:00Z">
            <w:r w:rsidRPr="003C44DE">
              <w:delText>6.19.2 Guidance to language users</w:delText>
            </w:r>
            <w:r w:rsidR="0056187F" w:rsidDel="00B8456F">
              <w:rPr>
                <w:webHidden/>
              </w:rPr>
              <w:tab/>
              <w:delText>25</w:delText>
            </w:r>
          </w:del>
        </w:p>
        <w:p w14:paraId="02847FF2" w14:textId="77777777" w:rsidR="0056187F" w:rsidDel="00B8456F" w:rsidRDefault="003C44DE">
          <w:pPr>
            <w:pStyle w:val="TOC2"/>
            <w:rPr>
              <w:del w:id="108" w:author="Joyce L Tokar" w:date="2018-03-06T08:45:00Z"/>
              <w:b w:val="0"/>
              <w:bCs w:val="0"/>
            </w:rPr>
          </w:pPr>
          <w:del w:id="109" w:author="Joyce L Tokar" w:date="2018-03-06T08:45:00Z">
            <w:r w:rsidRPr="003C44DE">
              <w:delText>6.20 Identifier Name Reuse [YOW]</w:delText>
            </w:r>
            <w:r w:rsidR="0056187F" w:rsidDel="00B8456F">
              <w:rPr>
                <w:webHidden/>
              </w:rPr>
              <w:tab/>
              <w:delText>25</w:delText>
            </w:r>
          </w:del>
        </w:p>
        <w:p w14:paraId="302D1C0A" w14:textId="77777777" w:rsidR="0056187F" w:rsidDel="00B8456F" w:rsidRDefault="003C44DE">
          <w:pPr>
            <w:pStyle w:val="TOC3"/>
            <w:rPr>
              <w:del w:id="110" w:author="Joyce L Tokar" w:date="2018-03-06T08:45:00Z"/>
              <w:b w:val="0"/>
              <w:bCs w:val="0"/>
            </w:rPr>
          </w:pPr>
          <w:del w:id="111" w:author="Joyce L Tokar" w:date="2018-03-06T08:45:00Z">
            <w:r w:rsidRPr="003C44DE">
              <w:delText>6.20.1 Applicability to language</w:delText>
            </w:r>
            <w:r w:rsidR="0056187F" w:rsidDel="00B8456F">
              <w:rPr>
                <w:webHidden/>
              </w:rPr>
              <w:tab/>
              <w:delText>25</w:delText>
            </w:r>
          </w:del>
        </w:p>
        <w:p w14:paraId="4D997D28" w14:textId="77777777" w:rsidR="0056187F" w:rsidDel="00B8456F" w:rsidRDefault="003C44DE">
          <w:pPr>
            <w:pStyle w:val="TOC3"/>
            <w:rPr>
              <w:del w:id="112" w:author="Joyce L Tokar" w:date="2018-03-06T08:45:00Z"/>
              <w:b w:val="0"/>
              <w:bCs w:val="0"/>
            </w:rPr>
          </w:pPr>
          <w:del w:id="113" w:author="Joyce L Tokar" w:date="2018-03-06T08:45:00Z">
            <w:r w:rsidRPr="003C44DE">
              <w:delText>6.20.2 Guidance to language users</w:delText>
            </w:r>
            <w:r w:rsidR="0056187F" w:rsidDel="00B8456F">
              <w:rPr>
                <w:webHidden/>
              </w:rPr>
              <w:tab/>
              <w:delText>25</w:delText>
            </w:r>
          </w:del>
        </w:p>
        <w:p w14:paraId="146349FD" w14:textId="77777777" w:rsidR="0056187F" w:rsidDel="00B8456F" w:rsidRDefault="003C44DE">
          <w:pPr>
            <w:pStyle w:val="TOC2"/>
            <w:rPr>
              <w:del w:id="114" w:author="Joyce L Tokar" w:date="2018-03-06T08:45:00Z"/>
              <w:b w:val="0"/>
              <w:bCs w:val="0"/>
            </w:rPr>
          </w:pPr>
          <w:del w:id="115" w:author="Joyce L Tokar" w:date="2018-03-06T08:45:00Z">
            <w:r w:rsidRPr="003C44DE">
              <w:delText>6.21 Namespace Issues [BJL]</w:delText>
            </w:r>
            <w:r w:rsidR="0056187F" w:rsidDel="00B8456F">
              <w:rPr>
                <w:webHidden/>
              </w:rPr>
              <w:tab/>
              <w:delText>25</w:delText>
            </w:r>
          </w:del>
        </w:p>
        <w:p w14:paraId="401A3C50" w14:textId="77777777" w:rsidR="0056187F" w:rsidDel="00B8456F" w:rsidRDefault="003C44DE">
          <w:pPr>
            <w:pStyle w:val="TOC2"/>
            <w:rPr>
              <w:del w:id="116" w:author="Joyce L Tokar" w:date="2018-03-06T08:45:00Z"/>
              <w:b w:val="0"/>
              <w:bCs w:val="0"/>
            </w:rPr>
          </w:pPr>
          <w:del w:id="117" w:author="Joyce L Tokar" w:date="2018-03-06T08:45:00Z">
            <w:r w:rsidRPr="003C44DE">
              <w:delText>6.22 Initialization of Variables [LAV]</w:delText>
            </w:r>
            <w:r w:rsidR="0056187F" w:rsidDel="00B8456F">
              <w:rPr>
                <w:webHidden/>
              </w:rPr>
              <w:tab/>
              <w:delText>25</w:delText>
            </w:r>
          </w:del>
        </w:p>
        <w:p w14:paraId="498894E4" w14:textId="77777777" w:rsidR="0056187F" w:rsidDel="00B8456F" w:rsidRDefault="003C44DE">
          <w:pPr>
            <w:pStyle w:val="TOC3"/>
            <w:rPr>
              <w:del w:id="118" w:author="Joyce L Tokar" w:date="2018-03-06T08:45:00Z"/>
              <w:b w:val="0"/>
              <w:bCs w:val="0"/>
            </w:rPr>
          </w:pPr>
          <w:del w:id="119" w:author="Joyce L Tokar" w:date="2018-03-06T08:45:00Z">
            <w:r w:rsidRPr="003C44DE">
              <w:delText>6.22.1 Applicability to language</w:delText>
            </w:r>
            <w:r w:rsidR="0056187F" w:rsidDel="00B8456F">
              <w:rPr>
                <w:webHidden/>
              </w:rPr>
              <w:tab/>
              <w:delText>25</w:delText>
            </w:r>
          </w:del>
        </w:p>
        <w:p w14:paraId="17C4C1C7" w14:textId="77777777" w:rsidR="0056187F" w:rsidDel="00B8456F" w:rsidRDefault="003C44DE">
          <w:pPr>
            <w:pStyle w:val="TOC3"/>
            <w:rPr>
              <w:del w:id="120" w:author="Joyce L Tokar" w:date="2018-03-06T08:45:00Z"/>
              <w:b w:val="0"/>
              <w:bCs w:val="0"/>
            </w:rPr>
          </w:pPr>
          <w:del w:id="121" w:author="Joyce L Tokar" w:date="2018-03-06T08:45:00Z">
            <w:r w:rsidRPr="003C44DE">
              <w:delText>6.22.2 Guidance to language users</w:delText>
            </w:r>
            <w:r w:rsidR="0056187F" w:rsidDel="00B8456F">
              <w:rPr>
                <w:webHidden/>
              </w:rPr>
              <w:tab/>
              <w:delText>26</w:delText>
            </w:r>
          </w:del>
        </w:p>
        <w:p w14:paraId="724AA5B0" w14:textId="77777777" w:rsidR="0056187F" w:rsidDel="00B8456F" w:rsidRDefault="003C44DE">
          <w:pPr>
            <w:pStyle w:val="TOC2"/>
            <w:rPr>
              <w:del w:id="122" w:author="Joyce L Tokar" w:date="2018-03-06T08:45:00Z"/>
              <w:b w:val="0"/>
              <w:bCs w:val="0"/>
            </w:rPr>
          </w:pPr>
          <w:del w:id="123" w:author="Joyce L Tokar" w:date="2018-03-06T08:45:00Z">
            <w:r w:rsidRPr="003C44DE">
              <w:delText>6.23 Operator Precedence/Order of Evaluation [JCW]</w:delText>
            </w:r>
            <w:r w:rsidR="0056187F" w:rsidDel="00B8456F">
              <w:rPr>
                <w:webHidden/>
              </w:rPr>
              <w:tab/>
              <w:delText>26</w:delText>
            </w:r>
          </w:del>
        </w:p>
        <w:p w14:paraId="34C34C32" w14:textId="77777777" w:rsidR="0056187F" w:rsidDel="00B8456F" w:rsidRDefault="003C44DE">
          <w:pPr>
            <w:pStyle w:val="TOC3"/>
            <w:rPr>
              <w:del w:id="124" w:author="Joyce L Tokar" w:date="2018-03-06T08:45:00Z"/>
              <w:b w:val="0"/>
              <w:bCs w:val="0"/>
            </w:rPr>
          </w:pPr>
          <w:del w:id="125" w:author="Joyce L Tokar" w:date="2018-03-06T08:45:00Z">
            <w:r w:rsidRPr="003C44DE">
              <w:delText>6.23.1 Applicability to language</w:delText>
            </w:r>
            <w:r w:rsidR="0056187F" w:rsidDel="00B8456F">
              <w:rPr>
                <w:webHidden/>
              </w:rPr>
              <w:tab/>
              <w:delText>26</w:delText>
            </w:r>
          </w:del>
        </w:p>
        <w:p w14:paraId="434EEC5C" w14:textId="77777777" w:rsidR="0056187F" w:rsidDel="00B8456F" w:rsidRDefault="003C44DE">
          <w:pPr>
            <w:pStyle w:val="TOC3"/>
            <w:rPr>
              <w:del w:id="126" w:author="Joyce L Tokar" w:date="2018-03-06T08:45:00Z"/>
              <w:b w:val="0"/>
              <w:bCs w:val="0"/>
            </w:rPr>
          </w:pPr>
          <w:del w:id="127" w:author="Joyce L Tokar" w:date="2018-03-06T08:45:00Z">
            <w:r w:rsidRPr="003C44DE">
              <w:delText>6.23.2 Guidance to language users</w:delText>
            </w:r>
            <w:r w:rsidR="0056187F" w:rsidDel="00B8456F">
              <w:rPr>
                <w:webHidden/>
              </w:rPr>
              <w:tab/>
              <w:delText>27</w:delText>
            </w:r>
          </w:del>
        </w:p>
        <w:p w14:paraId="45CE693A" w14:textId="77777777" w:rsidR="0056187F" w:rsidDel="00B8456F" w:rsidRDefault="003C44DE">
          <w:pPr>
            <w:pStyle w:val="TOC2"/>
            <w:rPr>
              <w:del w:id="128" w:author="Joyce L Tokar" w:date="2018-03-06T08:45:00Z"/>
              <w:b w:val="0"/>
              <w:bCs w:val="0"/>
            </w:rPr>
          </w:pPr>
          <w:del w:id="129" w:author="Joyce L Tokar" w:date="2018-03-06T08:45:00Z">
            <w:r w:rsidRPr="003C44DE">
              <w:delText>6.24 Side-effects and Order of Evaluation [SAM]</w:delText>
            </w:r>
            <w:r w:rsidR="0056187F" w:rsidDel="00B8456F">
              <w:rPr>
                <w:webHidden/>
              </w:rPr>
              <w:tab/>
              <w:delText>27</w:delText>
            </w:r>
          </w:del>
        </w:p>
        <w:p w14:paraId="1AA7ADD0" w14:textId="77777777" w:rsidR="0056187F" w:rsidDel="00B8456F" w:rsidRDefault="003C44DE">
          <w:pPr>
            <w:pStyle w:val="TOC3"/>
            <w:rPr>
              <w:del w:id="130" w:author="Joyce L Tokar" w:date="2018-03-06T08:45:00Z"/>
              <w:b w:val="0"/>
              <w:bCs w:val="0"/>
            </w:rPr>
          </w:pPr>
          <w:del w:id="131" w:author="Joyce L Tokar" w:date="2018-03-06T08:45:00Z">
            <w:r w:rsidRPr="003C44DE">
              <w:delText>6.24.1 Applicability to language</w:delText>
            </w:r>
            <w:r w:rsidR="0056187F" w:rsidDel="00B8456F">
              <w:rPr>
                <w:webHidden/>
              </w:rPr>
              <w:tab/>
              <w:delText>27</w:delText>
            </w:r>
          </w:del>
        </w:p>
        <w:p w14:paraId="2DC3D2F0" w14:textId="77777777" w:rsidR="0056187F" w:rsidDel="00B8456F" w:rsidRDefault="003C44DE">
          <w:pPr>
            <w:pStyle w:val="TOC3"/>
            <w:rPr>
              <w:del w:id="132" w:author="Joyce L Tokar" w:date="2018-03-06T08:45:00Z"/>
              <w:b w:val="0"/>
              <w:bCs w:val="0"/>
            </w:rPr>
          </w:pPr>
          <w:del w:id="133" w:author="Joyce L Tokar" w:date="2018-03-06T08:45:00Z">
            <w:r w:rsidRPr="003C44DE">
              <w:delText>6.24.2 Guidance to language users</w:delText>
            </w:r>
            <w:r w:rsidR="0056187F" w:rsidDel="00B8456F">
              <w:rPr>
                <w:webHidden/>
              </w:rPr>
              <w:tab/>
              <w:delText>27</w:delText>
            </w:r>
          </w:del>
        </w:p>
        <w:p w14:paraId="4C801AE0" w14:textId="77777777" w:rsidR="0056187F" w:rsidDel="00B8456F" w:rsidRDefault="003C44DE">
          <w:pPr>
            <w:pStyle w:val="TOC2"/>
            <w:rPr>
              <w:del w:id="134" w:author="Joyce L Tokar" w:date="2018-03-06T08:45:00Z"/>
              <w:b w:val="0"/>
              <w:bCs w:val="0"/>
            </w:rPr>
          </w:pPr>
          <w:del w:id="135" w:author="Joyce L Tokar" w:date="2018-03-06T08:45:00Z">
            <w:r w:rsidRPr="003C44DE">
              <w:delText>6.25 Likely Incorrect Expression [KOA]</w:delText>
            </w:r>
            <w:r w:rsidR="0056187F" w:rsidDel="00B8456F">
              <w:rPr>
                <w:webHidden/>
              </w:rPr>
              <w:tab/>
              <w:delText>27</w:delText>
            </w:r>
          </w:del>
        </w:p>
        <w:p w14:paraId="6993ED79" w14:textId="77777777" w:rsidR="0056187F" w:rsidDel="00B8456F" w:rsidRDefault="003C44DE">
          <w:pPr>
            <w:pStyle w:val="TOC3"/>
            <w:rPr>
              <w:del w:id="136" w:author="Joyce L Tokar" w:date="2018-03-06T08:45:00Z"/>
              <w:b w:val="0"/>
              <w:bCs w:val="0"/>
            </w:rPr>
          </w:pPr>
          <w:del w:id="137" w:author="Joyce L Tokar" w:date="2018-03-06T08:45:00Z">
            <w:r w:rsidRPr="003C44DE">
              <w:delText>6.25.1 Applicability to language</w:delText>
            </w:r>
            <w:r w:rsidR="0056187F" w:rsidDel="00B8456F">
              <w:rPr>
                <w:webHidden/>
              </w:rPr>
              <w:tab/>
              <w:delText>27</w:delText>
            </w:r>
          </w:del>
        </w:p>
        <w:p w14:paraId="6B0A1C96" w14:textId="77777777" w:rsidR="0056187F" w:rsidDel="00B8456F" w:rsidRDefault="003C44DE">
          <w:pPr>
            <w:pStyle w:val="TOC3"/>
            <w:rPr>
              <w:del w:id="138" w:author="Joyce L Tokar" w:date="2018-03-06T08:45:00Z"/>
              <w:b w:val="0"/>
              <w:bCs w:val="0"/>
            </w:rPr>
          </w:pPr>
          <w:del w:id="139" w:author="Joyce L Tokar" w:date="2018-03-06T08:45:00Z">
            <w:r w:rsidRPr="003C44DE">
              <w:delText>6.25.2 Guidance to language users</w:delText>
            </w:r>
            <w:r w:rsidR="0056187F" w:rsidDel="00B8456F">
              <w:rPr>
                <w:webHidden/>
              </w:rPr>
              <w:tab/>
              <w:delText>28</w:delText>
            </w:r>
          </w:del>
        </w:p>
        <w:p w14:paraId="7DF79A54" w14:textId="77777777" w:rsidR="0056187F" w:rsidDel="00B8456F" w:rsidRDefault="003C44DE">
          <w:pPr>
            <w:pStyle w:val="TOC2"/>
            <w:rPr>
              <w:del w:id="140" w:author="Joyce L Tokar" w:date="2018-03-06T08:45:00Z"/>
              <w:b w:val="0"/>
              <w:bCs w:val="0"/>
            </w:rPr>
          </w:pPr>
          <w:del w:id="141" w:author="Joyce L Tokar" w:date="2018-03-06T08:45:00Z">
            <w:r w:rsidRPr="003C44DE">
              <w:delText>6.26 Dead and Deactivated Code [XYQ]</w:delText>
            </w:r>
            <w:r w:rsidR="0056187F" w:rsidDel="00B8456F">
              <w:rPr>
                <w:webHidden/>
              </w:rPr>
              <w:tab/>
              <w:delText>28</w:delText>
            </w:r>
          </w:del>
        </w:p>
        <w:p w14:paraId="1EE881D4" w14:textId="77777777" w:rsidR="0056187F" w:rsidDel="00B8456F" w:rsidRDefault="003C44DE">
          <w:pPr>
            <w:pStyle w:val="TOC3"/>
            <w:rPr>
              <w:del w:id="142" w:author="Joyce L Tokar" w:date="2018-03-06T08:45:00Z"/>
              <w:b w:val="0"/>
              <w:bCs w:val="0"/>
            </w:rPr>
          </w:pPr>
          <w:del w:id="143" w:author="Joyce L Tokar" w:date="2018-03-06T08:45:00Z">
            <w:r w:rsidRPr="003C44DE">
              <w:delText>6.26.1 Applicability to language</w:delText>
            </w:r>
            <w:r w:rsidR="0056187F" w:rsidDel="00B8456F">
              <w:rPr>
                <w:webHidden/>
              </w:rPr>
              <w:tab/>
              <w:delText>28</w:delText>
            </w:r>
          </w:del>
        </w:p>
        <w:p w14:paraId="58C9587D" w14:textId="77777777" w:rsidR="0056187F" w:rsidDel="00B8456F" w:rsidRDefault="003C44DE">
          <w:pPr>
            <w:pStyle w:val="TOC3"/>
            <w:rPr>
              <w:del w:id="144" w:author="Joyce L Tokar" w:date="2018-03-06T08:45:00Z"/>
              <w:b w:val="0"/>
              <w:bCs w:val="0"/>
            </w:rPr>
          </w:pPr>
          <w:del w:id="145" w:author="Joyce L Tokar" w:date="2018-03-06T08:45:00Z">
            <w:r w:rsidRPr="003C44DE">
              <w:delText>6.26.2 Guidance to language users</w:delText>
            </w:r>
            <w:r w:rsidR="0056187F" w:rsidDel="00B8456F">
              <w:rPr>
                <w:webHidden/>
              </w:rPr>
              <w:tab/>
              <w:delText>28</w:delText>
            </w:r>
          </w:del>
        </w:p>
        <w:p w14:paraId="3F548F46" w14:textId="77777777" w:rsidR="0056187F" w:rsidDel="00B8456F" w:rsidRDefault="003C44DE">
          <w:pPr>
            <w:pStyle w:val="TOC2"/>
            <w:rPr>
              <w:del w:id="146" w:author="Joyce L Tokar" w:date="2018-03-06T08:45:00Z"/>
              <w:b w:val="0"/>
              <w:bCs w:val="0"/>
            </w:rPr>
          </w:pPr>
          <w:del w:id="147" w:author="Joyce L Tokar" w:date="2018-03-06T08:45:00Z">
            <w:r w:rsidRPr="003C44DE">
              <w:delText>6.27 Switch Statements and Static Analysis [CLL]</w:delText>
            </w:r>
            <w:r w:rsidR="0056187F" w:rsidDel="00B8456F">
              <w:rPr>
                <w:webHidden/>
              </w:rPr>
              <w:tab/>
              <w:delText>29</w:delText>
            </w:r>
          </w:del>
        </w:p>
        <w:p w14:paraId="2A093E6F" w14:textId="77777777" w:rsidR="0056187F" w:rsidDel="00B8456F" w:rsidRDefault="003C44DE">
          <w:pPr>
            <w:pStyle w:val="TOC3"/>
            <w:rPr>
              <w:del w:id="148" w:author="Joyce L Tokar" w:date="2018-03-06T08:45:00Z"/>
              <w:b w:val="0"/>
              <w:bCs w:val="0"/>
            </w:rPr>
          </w:pPr>
          <w:del w:id="149" w:author="Joyce L Tokar" w:date="2018-03-06T08:45:00Z">
            <w:r w:rsidRPr="003C44DE">
              <w:delText>6.27.1 Applicability to language</w:delText>
            </w:r>
            <w:r w:rsidR="0056187F" w:rsidDel="00B8456F">
              <w:rPr>
                <w:webHidden/>
              </w:rPr>
              <w:tab/>
              <w:delText>29</w:delText>
            </w:r>
          </w:del>
        </w:p>
        <w:p w14:paraId="3FACDF2C" w14:textId="77777777" w:rsidR="0056187F" w:rsidDel="00B8456F" w:rsidRDefault="003C44DE">
          <w:pPr>
            <w:pStyle w:val="TOC3"/>
            <w:rPr>
              <w:del w:id="150" w:author="Joyce L Tokar" w:date="2018-03-06T08:45:00Z"/>
              <w:b w:val="0"/>
              <w:bCs w:val="0"/>
            </w:rPr>
          </w:pPr>
          <w:del w:id="151" w:author="Joyce L Tokar" w:date="2018-03-06T08:45:00Z">
            <w:r w:rsidRPr="003C44DE">
              <w:delText>6.27.2 Guidance to language users</w:delText>
            </w:r>
            <w:r w:rsidR="0056187F" w:rsidDel="00B8456F">
              <w:rPr>
                <w:webHidden/>
              </w:rPr>
              <w:tab/>
              <w:delText>29</w:delText>
            </w:r>
          </w:del>
        </w:p>
        <w:p w14:paraId="65FA7353" w14:textId="77777777" w:rsidR="0056187F" w:rsidDel="00B8456F" w:rsidRDefault="003C44DE">
          <w:pPr>
            <w:pStyle w:val="TOC2"/>
            <w:rPr>
              <w:del w:id="152" w:author="Joyce L Tokar" w:date="2018-03-06T08:45:00Z"/>
              <w:b w:val="0"/>
              <w:bCs w:val="0"/>
            </w:rPr>
          </w:pPr>
          <w:del w:id="153" w:author="Joyce L Tokar" w:date="2018-03-06T08:45:00Z">
            <w:r w:rsidRPr="003C44DE">
              <w:delText>6.28 Demarcation of Control Flow [EOJ]</w:delText>
            </w:r>
            <w:r w:rsidR="0056187F" w:rsidDel="00B8456F">
              <w:rPr>
                <w:webHidden/>
              </w:rPr>
              <w:tab/>
              <w:delText>29</w:delText>
            </w:r>
          </w:del>
        </w:p>
        <w:p w14:paraId="542716E9" w14:textId="77777777" w:rsidR="0056187F" w:rsidDel="00B8456F" w:rsidRDefault="003C44DE">
          <w:pPr>
            <w:pStyle w:val="TOC2"/>
            <w:rPr>
              <w:del w:id="154" w:author="Joyce L Tokar" w:date="2018-03-06T08:45:00Z"/>
              <w:b w:val="0"/>
              <w:bCs w:val="0"/>
            </w:rPr>
          </w:pPr>
          <w:del w:id="155" w:author="Joyce L Tokar" w:date="2018-03-06T08:45:00Z">
            <w:r w:rsidRPr="003C44DE">
              <w:delText>6.29 Loop Control Variables [TEX]</w:delText>
            </w:r>
            <w:r w:rsidR="0056187F" w:rsidDel="00B8456F">
              <w:rPr>
                <w:webHidden/>
              </w:rPr>
              <w:tab/>
              <w:delText>29</w:delText>
            </w:r>
          </w:del>
        </w:p>
        <w:p w14:paraId="7AA6C7BA" w14:textId="77777777" w:rsidR="0056187F" w:rsidDel="00B8456F" w:rsidRDefault="003C44DE">
          <w:pPr>
            <w:pStyle w:val="TOC2"/>
            <w:rPr>
              <w:del w:id="156" w:author="Joyce L Tokar" w:date="2018-03-06T08:45:00Z"/>
              <w:b w:val="0"/>
              <w:bCs w:val="0"/>
            </w:rPr>
          </w:pPr>
          <w:del w:id="157" w:author="Joyce L Tokar" w:date="2018-03-06T08:45:00Z">
            <w:r w:rsidRPr="003C44DE">
              <w:delText>6.30 Off-by-one Error [XZH]</w:delText>
            </w:r>
            <w:r w:rsidR="0056187F" w:rsidDel="00B8456F">
              <w:rPr>
                <w:webHidden/>
              </w:rPr>
              <w:tab/>
              <w:delText>30</w:delText>
            </w:r>
          </w:del>
        </w:p>
        <w:p w14:paraId="6B4917AA" w14:textId="77777777" w:rsidR="0056187F" w:rsidDel="00B8456F" w:rsidRDefault="003C44DE">
          <w:pPr>
            <w:pStyle w:val="TOC3"/>
            <w:rPr>
              <w:del w:id="158" w:author="Joyce L Tokar" w:date="2018-03-06T08:45:00Z"/>
              <w:b w:val="0"/>
              <w:bCs w:val="0"/>
            </w:rPr>
          </w:pPr>
          <w:del w:id="159" w:author="Joyce L Tokar" w:date="2018-03-06T08:45:00Z">
            <w:r w:rsidRPr="003C44DE">
              <w:delText>6.30.1 Applicability to language</w:delText>
            </w:r>
            <w:r w:rsidR="0056187F" w:rsidDel="00B8456F">
              <w:rPr>
                <w:webHidden/>
              </w:rPr>
              <w:tab/>
              <w:delText>30</w:delText>
            </w:r>
          </w:del>
        </w:p>
        <w:p w14:paraId="6E1DC094" w14:textId="77777777" w:rsidR="0056187F" w:rsidDel="00B8456F" w:rsidRDefault="003C44DE">
          <w:pPr>
            <w:pStyle w:val="TOC3"/>
            <w:rPr>
              <w:del w:id="160" w:author="Joyce L Tokar" w:date="2018-03-06T08:45:00Z"/>
              <w:b w:val="0"/>
              <w:bCs w:val="0"/>
            </w:rPr>
          </w:pPr>
          <w:del w:id="161" w:author="Joyce L Tokar" w:date="2018-03-06T08:45:00Z">
            <w:r w:rsidRPr="003C44DE">
              <w:delText>6.30.2 Guidance to language users</w:delText>
            </w:r>
            <w:r w:rsidR="0056187F" w:rsidDel="00B8456F">
              <w:rPr>
                <w:webHidden/>
              </w:rPr>
              <w:tab/>
              <w:delText>30</w:delText>
            </w:r>
          </w:del>
        </w:p>
        <w:p w14:paraId="0671D64B" w14:textId="77777777" w:rsidR="0056187F" w:rsidDel="00B8456F" w:rsidRDefault="003C44DE">
          <w:pPr>
            <w:pStyle w:val="TOC2"/>
            <w:rPr>
              <w:del w:id="162" w:author="Joyce L Tokar" w:date="2018-03-06T08:45:00Z"/>
              <w:b w:val="0"/>
              <w:bCs w:val="0"/>
            </w:rPr>
          </w:pPr>
          <w:del w:id="163" w:author="Joyce L Tokar" w:date="2018-03-06T08:45:00Z">
            <w:r w:rsidRPr="003C44DE">
              <w:delText>6.31 Structured Programming [EWD]</w:delText>
            </w:r>
            <w:r w:rsidR="0056187F" w:rsidDel="00B8456F">
              <w:rPr>
                <w:webHidden/>
              </w:rPr>
              <w:tab/>
              <w:delText>30</w:delText>
            </w:r>
          </w:del>
        </w:p>
        <w:p w14:paraId="5836BDB5" w14:textId="77777777" w:rsidR="0056187F" w:rsidDel="00B8456F" w:rsidRDefault="003C44DE">
          <w:pPr>
            <w:pStyle w:val="TOC3"/>
            <w:rPr>
              <w:del w:id="164" w:author="Joyce L Tokar" w:date="2018-03-06T08:45:00Z"/>
              <w:b w:val="0"/>
              <w:bCs w:val="0"/>
            </w:rPr>
          </w:pPr>
          <w:del w:id="165" w:author="Joyce L Tokar" w:date="2018-03-06T08:45:00Z">
            <w:r w:rsidRPr="003C44DE">
              <w:delText>6.31.1 Applicability to language</w:delText>
            </w:r>
            <w:r w:rsidR="0056187F" w:rsidDel="00B8456F">
              <w:rPr>
                <w:webHidden/>
              </w:rPr>
              <w:tab/>
              <w:delText>30</w:delText>
            </w:r>
          </w:del>
        </w:p>
        <w:p w14:paraId="4718A703" w14:textId="77777777" w:rsidR="0056187F" w:rsidDel="00B8456F" w:rsidRDefault="003C44DE">
          <w:pPr>
            <w:pStyle w:val="TOC3"/>
            <w:rPr>
              <w:del w:id="166" w:author="Joyce L Tokar" w:date="2018-03-06T08:45:00Z"/>
              <w:b w:val="0"/>
              <w:bCs w:val="0"/>
            </w:rPr>
          </w:pPr>
          <w:del w:id="167" w:author="Joyce L Tokar" w:date="2018-03-06T08:45:00Z">
            <w:r w:rsidRPr="003C44DE">
              <w:delText>6.31.2 Guidance to language users</w:delText>
            </w:r>
            <w:r w:rsidR="0056187F" w:rsidDel="00B8456F">
              <w:rPr>
                <w:webHidden/>
              </w:rPr>
              <w:tab/>
              <w:delText>30</w:delText>
            </w:r>
          </w:del>
        </w:p>
        <w:p w14:paraId="17CC0B43" w14:textId="77777777" w:rsidR="0056187F" w:rsidDel="00B8456F" w:rsidRDefault="003C44DE">
          <w:pPr>
            <w:pStyle w:val="TOC2"/>
            <w:rPr>
              <w:del w:id="168" w:author="Joyce L Tokar" w:date="2018-03-06T08:45:00Z"/>
              <w:b w:val="0"/>
              <w:bCs w:val="0"/>
            </w:rPr>
          </w:pPr>
          <w:del w:id="169" w:author="Joyce L Tokar" w:date="2018-03-06T08:45:00Z">
            <w:r w:rsidRPr="003C44DE">
              <w:delText>6.32 Passing Parameters and Return Values [CSJ]</w:delText>
            </w:r>
            <w:r w:rsidR="0056187F" w:rsidDel="00B8456F">
              <w:rPr>
                <w:webHidden/>
              </w:rPr>
              <w:tab/>
              <w:delText>31</w:delText>
            </w:r>
          </w:del>
        </w:p>
        <w:p w14:paraId="09D8D5C5" w14:textId="77777777" w:rsidR="0056187F" w:rsidDel="00B8456F" w:rsidRDefault="003C44DE">
          <w:pPr>
            <w:pStyle w:val="TOC3"/>
            <w:rPr>
              <w:del w:id="170" w:author="Joyce L Tokar" w:date="2018-03-06T08:45:00Z"/>
              <w:b w:val="0"/>
              <w:bCs w:val="0"/>
            </w:rPr>
          </w:pPr>
          <w:del w:id="171" w:author="Joyce L Tokar" w:date="2018-03-06T08:45:00Z">
            <w:r w:rsidRPr="003C44DE">
              <w:delText>6.32.1 Applicability to language</w:delText>
            </w:r>
            <w:r w:rsidR="0056187F" w:rsidDel="00B8456F">
              <w:rPr>
                <w:webHidden/>
              </w:rPr>
              <w:tab/>
              <w:delText>31</w:delText>
            </w:r>
          </w:del>
        </w:p>
        <w:p w14:paraId="5E8DA488" w14:textId="77777777" w:rsidR="0056187F" w:rsidDel="00B8456F" w:rsidRDefault="003C44DE">
          <w:pPr>
            <w:pStyle w:val="TOC3"/>
            <w:rPr>
              <w:del w:id="172" w:author="Joyce L Tokar" w:date="2018-03-06T08:45:00Z"/>
              <w:b w:val="0"/>
              <w:bCs w:val="0"/>
            </w:rPr>
          </w:pPr>
          <w:del w:id="173" w:author="Joyce L Tokar" w:date="2018-03-06T08:45:00Z">
            <w:r w:rsidRPr="003C44DE">
              <w:delText>6.32.2 Guidance to language users</w:delText>
            </w:r>
            <w:r w:rsidR="0056187F" w:rsidDel="00B8456F">
              <w:rPr>
                <w:webHidden/>
              </w:rPr>
              <w:tab/>
              <w:delText>31</w:delText>
            </w:r>
          </w:del>
        </w:p>
        <w:p w14:paraId="7AEDD78F" w14:textId="77777777" w:rsidR="0056187F" w:rsidDel="00B8456F" w:rsidRDefault="003C44DE">
          <w:pPr>
            <w:pStyle w:val="TOC2"/>
            <w:rPr>
              <w:del w:id="174" w:author="Joyce L Tokar" w:date="2018-03-06T08:45:00Z"/>
              <w:b w:val="0"/>
              <w:bCs w:val="0"/>
            </w:rPr>
          </w:pPr>
          <w:del w:id="175" w:author="Joyce L Tokar" w:date="2018-03-06T08:45:00Z">
            <w:r w:rsidRPr="003C44DE">
              <w:delText>6.33 Dangling References to Stack Frames [DCM]</w:delText>
            </w:r>
            <w:r w:rsidR="0056187F" w:rsidDel="00B8456F">
              <w:rPr>
                <w:webHidden/>
              </w:rPr>
              <w:tab/>
              <w:delText>31</w:delText>
            </w:r>
          </w:del>
        </w:p>
        <w:p w14:paraId="11738735" w14:textId="77777777" w:rsidR="0056187F" w:rsidDel="00B8456F" w:rsidRDefault="003C44DE">
          <w:pPr>
            <w:pStyle w:val="TOC3"/>
            <w:rPr>
              <w:del w:id="176" w:author="Joyce L Tokar" w:date="2018-03-06T08:45:00Z"/>
              <w:b w:val="0"/>
              <w:bCs w:val="0"/>
            </w:rPr>
          </w:pPr>
          <w:del w:id="177" w:author="Joyce L Tokar" w:date="2018-03-06T08:45:00Z">
            <w:r w:rsidRPr="003C44DE">
              <w:delText>6.33.1 Applicability to language</w:delText>
            </w:r>
            <w:r w:rsidR="0056187F" w:rsidDel="00B8456F">
              <w:rPr>
                <w:webHidden/>
              </w:rPr>
              <w:tab/>
              <w:delText>31</w:delText>
            </w:r>
          </w:del>
        </w:p>
        <w:p w14:paraId="1816B248" w14:textId="77777777" w:rsidR="0056187F" w:rsidDel="00B8456F" w:rsidRDefault="003C44DE">
          <w:pPr>
            <w:pStyle w:val="TOC3"/>
            <w:rPr>
              <w:del w:id="178" w:author="Joyce L Tokar" w:date="2018-03-06T08:45:00Z"/>
              <w:b w:val="0"/>
              <w:bCs w:val="0"/>
            </w:rPr>
          </w:pPr>
          <w:del w:id="179" w:author="Joyce L Tokar" w:date="2018-03-06T08:45:00Z">
            <w:r w:rsidRPr="003C44DE">
              <w:delText>6.33.2 Guidance to language users</w:delText>
            </w:r>
            <w:r w:rsidR="0056187F" w:rsidDel="00B8456F">
              <w:rPr>
                <w:webHidden/>
              </w:rPr>
              <w:tab/>
              <w:delText>31</w:delText>
            </w:r>
          </w:del>
        </w:p>
        <w:p w14:paraId="39C22636" w14:textId="77777777" w:rsidR="0056187F" w:rsidDel="00B8456F" w:rsidRDefault="003C44DE">
          <w:pPr>
            <w:pStyle w:val="TOC2"/>
            <w:rPr>
              <w:del w:id="180" w:author="Joyce L Tokar" w:date="2018-03-06T08:45:00Z"/>
              <w:b w:val="0"/>
              <w:bCs w:val="0"/>
            </w:rPr>
          </w:pPr>
          <w:del w:id="181" w:author="Joyce L Tokar" w:date="2018-03-06T08:45:00Z">
            <w:r w:rsidRPr="003C44DE">
              <w:delText>6.34 Subprogram Signature Mismatch [OTR]</w:delText>
            </w:r>
            <w:r w:rsidR="0056187F" w:rsidDel="00B8456F">
              <w:rPr>
                <w:webHidden/>
              </w:rPr>
              <w:tab/>
              <w:delText>32</w:delText>
            </w:r>
          </w:del>
        </w:p>
        <w:p w14:paraId="6840A5FA" w14:textId="77777777" w:rsidR="0056187F" w:rsidDel="00B8456F" w:rsidRDefault="003C44DE">
          <w:pPr>
            <w:pStyle w:val="TOC3"/>
            <w:rPr>
              <w:del w:id="182" w:author="Joyce L Tokar" w:date="2018-03-06T08:45:00Z"/>
              <w:b w:val="0"/>
              <w:bCs w:val="0"/>
            </w:rPr>
          </w:pPr>
          <w:del w:id="183" w:author="Joyce L Tokar" w:date="2018-03-06T08:45:00Z">
            <w:r w:rsidRPr="003C44DE">
              <w:delText>6.34.1 Applicability to language</w:delText>
            </w:r>
            <w:r w:rsidR="0056187F" w:rsidDel="00B8456F">
              <w:rPr>
                <w:webHidden/>
              </w:rPr>
              <w:tab/>
              <w:delText>32</w:delText>
            </w:r>
          </w:del>
        </w:p>
        <w:p w14:paraId="132C6926" w14:textId="77777777" w:rsidR="0056187F" w:rsidDel="00B8456F" w:rsidRDefault="003C44DE">
          <w:pPr>
            <w:pStyle w:val="TOC3"/>
            <w:rPr>
              <w:del w:id="184" w:author="Joyce L Tokar" w:date="2018-03-06T08:45:00Z"/>
              <w:b w:val="0"/>
              <w:bCs w:val="0"/>
            </w:rPr>
          </w:pPr>
          <w:del w:id="185" w:author="Joyce L Tokar" w:date="2018-03-06T08:45:00Z">
            <w:r w:rsidRPr="003C44DE">
              <w:delText>6.34.2 Guidance to language users</w:delText>
            </w:r>
            <w:r w:rsidR="0056187F" w:rsidDel="00B8456F">
              <w:rPr>
                <w:webHidden/>
              </w:rPr>
              <w:tab/>
              <w:delText>32</w:delText>
            </w:r>
          </w:del>
        </w:p>
        <w:p w14:paraId="29CA9DEA" w14:textId="77777777" w:rsidR="0056187F" w:rsidDel="00B8456F" w:rsidRDefault="003C44DE">
          <w:pPr>
            <w:pStyle w:val="TOC2"/>
            <w:rPr>
              <w:del w:id="186" w:author="Joyce L Tokar" w:date="2018-03-06T08:45:00Z"/>
              <w:b w:val="0"/>
              <w:bCs w:val="0"/>
            </w:rPr>
          </w:pPr>
          <w:del w:id="187" w:author="Joyce L Tokar" w:date="2018-03-06T08:45:00Z">
            <w:r w:rsidRPr="003C44DE">
              <w:delText>6.35 Recursion [GDL]</w:delText>
            </w:r>
            <w:r w:rsidR="0056187F" w:rsidDel="00B8456F">
              <w:rPr>
                <w:webHidden/>
              </w:rPr>
              <w:tab/>
              <w:delText>32</w:delText>
            </w:r>
          </w:del>
        </w:p>
        <w:p w14:paraId="5D18DBF1" w14:textId="77777777" w:rsidR="0056187F" w:rsidDel="00B8456F" w:rsidRDefault="003C44DE">
          <w:pPr>
            <w:pStyle w:val="TOC3"/>
            <w:rPr>
              <w:del w:id="188" w:author="Joyce L Tokar" w:date="2018-03-06T08:45:00Z"/>
              <w:b w:val="0"/>
              <w:bCs w:val="0"/>
            </w:rPr>
          </w:pPr>
          <w:del w:id="189" w:author="Joyce L Tokar" w:date="2018-03-06T08:45:00Z">
            <w:r w:rsidRPr="003C44DE">
              <w:delText>6.35.1 Applicability to language</w:delText>
            </w:r>
            <w:r w:rsidR="0056187F" w:rsidDel="00B8456F">
              <w:rPr>
                <w:webHidden/>
              </w:rPr>
              <w:tab/>
              <w:delText>32</w:delText>
            </w:r>
          </w:del>
        </w:p>
        <w:p w14:paraId="1DBAA6C3" w14:textId="77777777" w:rsidR="0056187F" w:rsidDel="00B8456F" w:rsidRDefault="003C44DE">
          <w:pPr>
            <w:pStyle w:val="TOC3"/>
            <w:rPr>
              <w:del w:id="190" w:author="Joyce L Tokar" w:date="2018-03-06T08:45:00Z"/>
              <w:b w:val="0"/>
              <w:bCs w:val="0"/>
            </w:rPr>
          </w:pPr>
          <w:del w:id="191" w:author="Joyce L Tokar" w:date="2018-03-06T08:45:00Z">
            <w:r w:rsidRPr="003C44DE">
              <w:delText>6.35.2 Guidance to language users</w:delText>
            </w:r>
            <w:r w:rsidR="0056187F" w:rsidDel="00B8456F">
              <w:rPr>
                <w:webHidden/>
              </w:rPr>
              <w:tab/>
              <w:delText>32</w:delText>
            </w:r>
          </w:del>
        </w:p>
        <w:p w14:paraId="1C9C4422" w14:textId="77777777" w:rsidR="0056187F" w:rsidDel="00B8456F" w:rsidRDefault="003C44DE">
          <w:pPr>
            <w:pStyle w:val="TOC2"/>
            <w:rPr>
              <w:del w:id="192" w:author="Joyce L Tokar" w:date="2018-03-06T08:45:00Z"/>
              <w:b w:val="0"/>
              <w:bCs w:val="0"/>
            </w:rPr>
          </w:pPr>
          <w:del w:id="193" w:author="Joyce L Tokar" w:date="2018-03-06T08:45:00Z">
            <w:r w:rsidRPr="003C44DE">
              <w:delText>6.36 Ignored Error Status and Unhandled Exceptions [OYB]</w:delText>
            </w:r>
            <w:r w:rsidR="0056187F" w:rsidDel="00B8456F">
              <w:rPr>
                <w:webHidden/>
              </w:rPr>
              <w:tab/>
              <w:delText>33</w:delText>
            </w:r>
          </w:del>
        </w:p>
        <w:p w14:paraId="31EE9628" w14:textId="77777777" w:rsidR="0056187F" w:rsidDel="00B8456F" w:rsidRDefault="003C44DE">
          <w:pPr>
            <w:pStyle w:val="TOC3"/>
            <w:rPr>
              <w:del w:id="194" w:author="Joyce L Tokar" w:date="2018-03-06T08:45:00Z"/>
              <w:b w:val="0"/>
              <w:bCs w:val="0"/>
            </w:rPr>
          </w:pPr>
          <w:del w:id="195" w:author="Joyce L Tokar" w:date="2018-03-06T08:45:00Z">
            <w:r w:rsidRPr="003C44DE">
              <w:delText>6.36.1 Applicability to language</w:delText>
            </w:r>
            <w:r w:rsidR="0056187F" w:rsidDel="00B8456F">
              <w:rPr>
                <w:webHidden/>
              </w:rPr>
              <w:tab/>
              <w:delText>33</w:delText>
            </w:r>
          </w:del>
        </w:p>
        <w:p w14:paraId="29035326" w14:textId="77777777" w:rsidR="0056187F" w:rsidDel="00B8456F" w:rsidRDefault="003C44DE">
          <w:pPr>
            <w:pStyle w:val="TOC3"/>
            <w:rPr>
              <w:del w:id="196" w:author="Joyce L Tokar" w:date="2018-03-06T08:45:00Z"/>
              <w:b w:val="0"/>
              <w:bCs w:val="0"/>
            </w:rPr>
          </w:pPr>
          <w:del w:id="197" w:author="Joyce L Tokar" w:date="2018-03-06T08:45:00Z">
            <w:r w:rsidRPr="003C44DE">
              <w:delText>6.36.2 Guidance to language users</w:delText>
            </w:r>
            <w:r w:rsidR="0056187F" w:rsidDel="00B8456F">
              <w:rPr>
                <w:webHidden/>
              </w:rPr>
              <w:tab/>
              <w:delText>33</w:delText>
            </w:r>
          </w:del>
        </w:p>
        <w:p w14:paraId="7F99B1BE" w14:textId="77777777" w:rsidR="0056187F" w:rsidDel="00B8456F" w:rsidRDefault="003C44DE">
          <w:pPr>
            <w:pStyle w:val="TOC2"/>
            <w:rPr>
              <w:del w:id="198" w:author="Joyce L Tokar" w:date="2018-03-06T08:45:00Z"/>
              <w:b w:val="0"/>
              <w:bCs w:val="0"/>
            </w:rPr>
          </w:pPr>
          <w:del w:id="199" w:author="Joyce L Tokar" w:date="2018-03-06T08:45:00Z">
            <w:r w:rsidRPr="003C44DE">
              <w:delText>6.37 Type-breaking Reinterpretation of Data [AMV]</w:delText>
            </w:r>
            <w:r w:rsidR="0056187F" w:rsidDel="00B8456F">
              <w:rPr>
                <w:webHidden/>
              </w:rPr>
              <w:tab/>
              <w:delText>33</w:delText>
            </w:r>
          </w:del>
        </w:p>
        <w:p w14:paraId="4644B72A" w14:textId="77777777" w:rsidR="0056187F" w:rsidDel="00B8456F" w:rsidRDefault="003C44DE">
          <w:pPr>
            <w:pStyle w:val="TOC3"/>
            <w:rPr>
              <w:del w:id="200" w:author="Joyce L Tokar" w:date="2018-03-06T08:45:00Z"/>
              <w:b w:val="0"/>
              <w:bCs w:val="0"/>
            </w:rPr>
          </w:pPr>
          <w:del w:id="201" w:author="Joyce L Tokar" w:date="2018-03-06T08:45:00Z">
            <w:r w:rsidRPr="003C44DE">
              <w:delText>6.37.1 Applicability to language</w:delText>
            </w:r>
            <w:r w:rsidR="0056187F" w:rsidDel="00B8456F">
              <w:rPr>
                <w:webHidden/>
              </w:rPr>
              <w:tab/>
              <w:delText>33</w:delText>
            </w:r>
          </w:del>
        </w:p>
        <w:p w14:paraId="5533AAE3" w14:textId="77777777" w:rsidR="0056187F" w:rsidDel="00B8456F" w:rsidRDefault="003C44DE">
          <w:pPr>
            <w:pStyle w:val="TOC3"/>
            <w:rPr>
              <w:del w:id="202" w:author="Joyce L Tokar" w:date="2018-03-06T08:45:00Z"/>
              <w:b w:val="0"/>
              <w:bCs w:val="0"/>
            </w:rPr>
          </w:pPr>
          <w:del w:id="203" w:author="Joyce L Tokar" w:date="2018-03-06T08:45:00Z">
            <w:r w:rsidRPr="003C44DE">
              <w:delText>6.37.2 Guidance to language users</w:delText>
            </w:r>
            <w:r w:rsidR="0056187F" w:rsidDel="00B8456F">
              <w:rPr>
                <w:webHidden/>
              </w:rPr>
              <w:tab/>
              <w:delText>33</w:delText>
            </w:r>
          </w:del>
        </w:p>
        <w:p w14:paraId="3A2F9E22" w14:textId="77777777" w:rsidR="0056187F" w:rsidDel="00B8456F" w:rsidRDefault="003C44DE">
          <w:pPr>
            <w:pStyle w:val="TOC2"/>
            <w:rPr>
              <w:del w:id="204" w:author="Joyce L Tokar" w:date="2018-03-06T08:45:00Z"/>
              <w:b w:val="0"/>
              <w:bCs w:val="0"/>
            </w:rPr>
          </w:pPr>
          <w:del w:id="205" w:author="Joyce L Tokar" w:date="2018-03-06T08:45:00Z">
            <w:r w:rsidRPr="003C44DE">
              <w:delText>6.38 Deep vs. Shallow Copying [YAN]</w:delText>
            </w:r>
            <w:r w:rsidR="0056187F" w:rsidDel="00B8456F">
              <w:rPr>
                <w:webHidden/>
              </w:rPr>
              <w:tab/>
              <w:delText>34</w:delText>
            </w:r>
          </w:del>
        </w:p>
        <w:p w14:paraId="4FD245C2" w14:textId="77777777" w:rsidR="0056187F" w:rsidDel="00B8456F" w:rsidRDefault="003C44DE">
          <w:pPr>
            <w:pStyle w:val="TOC3"/>
            <w:rPr>
              <w:del w:id="206" w:author="Joyce L Tokar" w:date="2018-03-06T08:45:00Z"/>
              <w:b w:val="0"/>
              <w:bCs w:val="0"/>
            </w:rPr>
          </w:pPr>
          <w:del w:id="207" w:author="Joyce L Tokar" w:date="2018-03-06T08:45:00Z">
            <w:r w:rsidRPr="003C44DE">
              <w:delText>6.38.1 Applicability to language</w:delText>
            </w:r>
            <w:r w:rsidR="0056187F" w:rsidDel="00B8456F">
              <w:rPr>
                <w:webHidden/>
              </w:rPr>
              <w:tab/>
              <w:delText>34</w:delText>
            </w:r>
          </w:del>
        </w:p>
        <w:p w14:paraId="50CB0149" w14:textId="77777777" w:rsidR="0056187F" w:rsidDel="00B8456F" w:rsidRDefault="003C44DE">
          <w:pPr>
            <w:pStyle w:val="TOC3"/>
            <w:rPr>
              <w:del w:id="208" w:author="Joyce L Tokar" w:date="2018-03-06T08:45:00Z"/>
              <w:b w:val="0"/>
              <w:bCs w:val="0"/>
            </w:rPr>
          </w:pPr>
          <w:del w:id="209" w:author="Joyce L Tokar" w:date="2018-03-06T08:45:00Z">
            <w:r w:rsidRPr="003C44DE">
              <w:delText>6.38.2 Guidance to language users</w:delText>
            </w:r>
            <w:r w:rsidR="0056187F" w:rsidDel="00B8456F">
              <w:rPr>
                <w:webHidden/>
              </w:rPr>
              <w:tab/>
              <w:delText>34</w:delText>
            </w:r>
          </w:del>
        </w:p>
        <w:p w14:paraId="16FD373F" w14:textId="77777777" w:rsidR="0056187F" w:rsidDel="00B8456F" w:rsidRDefault="003C44DE">
          <w:pPr>
            <w:pStyle w:val="TOC2"/>
            <w:rPr>
              <w:del w:id="210" w:author="Joyce L Tokar" w:date="2018-03-06T08:45:00Z"/>
              <w:b w:val="0"/>
              <w:bCs w:val="0"/>
            </w:rPr>
          </w:pPr>
          <w:del w:id="211" w:author="Joyce L Tokar" w:date="2018-03-06T08:45:00Z">
            <w:r w:rsidRPr="003C44DE">
              <w:delText>6.39 Memory Leak and Heap Fragmentation  [XYL]</w:delText>
            </w:r>
            <w:r w:rsidR="0056187F" w:rsidDel="00B8456F">
              <w:rPr>
                <w:webHidden/>
              </w:rPr>
              <w:tab/>
              <w:delText>34</w:delText>
            </w:r>
          </w:del>
        </w:p>
        <w:p w14:paraId="0B3D2AAE" w14:textId="77777777" w:rsidR="0056187F" w:rsidDel="00B8456F" w:rsidRDefault="003C44DE">
          <w:pPr>
            <w:pStyle w:val="TOC3"/>
            <w:rPr>
              <w:del w:id="212" w:author="Joyce L Tokar" w:date="2018-03-06T08:45:00Z"/>
              <w:b w:val="0"/>
              <w:bCs w:val="0"/>
            </w:rPr>
          </w:pPr>
          <w:del w:id="213" w:author="Joyce L Tokar" w:date="2018-03-06T08:45:00Z">
            <w:r w:rsidRPr="003C44DE">
              <w:delText>6.39.1 Applicability to language</w:delText>
            </w:r>
            <w:r w:rsidR="0056187F" w:rsidDel="00B8456F">
              <w:rPr>
                <w:webHidden/>
              </w:rPr>
              <w:tab/>
              <w:delText>34</w:delText>
            </w:r>
          </w:del>
        </w:p>
        <w:p w14:paraId="449B10EE" w14:textId="77777777" w:rsidR="0056187F" w:rsidDel="00B8456F" w:rsidRDefault="003C44DE">
          <w:pPr>
            <w:pStyle w:val="TOC3"/>
            <w:rPr>
              <w:del w:id="214" w:author="Joyce L Tokar" w:date="2018-03-06T08:45:00Z"/>
              <w:b w:val="0"/>
              <w:bCs w:val="0"/>
            </w:rPr>
          </w:pPr>
          <w:del w:id="215" w:author="Joyce L Tokar" w:date="2018-03-06T08:45:00Z">
            <w:r w:rsidRPr="003C44DE">
              <w:delText>6.39.2 Guidance to language users</w:delText>
            </w:r>
            <w:r w:rsidR="0056187F" w:rsidDel="00B8456F">
              <w:rPr>
                <w:webHidden/>
              </w:rPr>
              <w:tab/>
              <w:delText>34</w:delText>
            </w:r>
          </w:del>
        </w:p>
        <w:p w14:paraId="0BE54B63" w14:textId="77777777" w:rsidR="0056187F" w:rsidDel="00B8456F" w:rsidRDefault="003C44DE">
          <w:pPr>
            <w:pStyle w:val="TOC2"/>
            <w:rPr>
              <w:del w:id="216" w:author="Joyce L Tokar" w:date="2018-03-06T08:45:00Z"/>
              <w:b w:val="0"/>
              <w:bCs w:val="0"/>
            </w:rPr>
          </w:pPr>
          <w:del w:id="217" w:author="Joyce L Tokar" w:date="2018-03-06T08:45:00Z">
            <w:r w:rsidRPr="003C44DE">
              <w:delText>6.40 Templates and Generics [SYM]</w:delText>
            </w:r>
            <w:r w:rsidR="0056187F" w:rsidDel="00B8456F">
              <w:rPr>
                <w:webHidden/>
              </w:rPr>
              <w:tab/>
              <w:delText>34</w:delText>
            </w:r>
          </w:del>
        </w:p>
        <w:p w14:paraId="7689CF08" w14:textId="77777777" w:rsidR="0056187F" w:rsidDel="00B8456F" w:rsidRDefault="003C44DE">
          <w:pPr>
            <w:pStyle w:val="TOC2"/>
            <w:rPr>
              <w:del w:id="218" w:author="Joyce L Tokar" w:date="2018-03-06T08:45:00Z"/>
              <w:b w:val="0"/>
              <w:bCs w:val="0"/>
            </w:rPr>
          </w:pPr>
          <w:del w:id="219" w:author="Joyce L Tokar" w:date="2018-03-06T08:45:00Z">
            <w:r w:rsidRPr="003C44DE">
              <w:delText>6.41 Inheritance [RIP]</w:delText>
            </w:r>
            <w:r w:rsidR="0056187F" w:rsidDel="00B8456F">
              <w:rPr>
                <w:webHidden/>
              </w:rPr>
              <w:tab/>
              <w:delText>35</w:delText>
            </w:r>
          </w:del>
        </w:p>
        <w:p w14:paraId="1FD85D58" w14:textId="77777777" w:rsidR="0056187F" w:rsidDel="00B8456F" w:rsidRDefault="003C44DE">
          <w:pPr>
            <w:pStyle w:val="TOC3"/>
            <w:rPr>
              <w:del w:id="220" w:author="Joyce L Tokar" w:date="2018-03-06T08:45:00Z"/>
              <w:b w:val="0"/>
              <w:bCs w:val="0"/>
            </w:rPr>
          </w:pPr>
          <w:del w:id="221" w:author="Joyce L Tokar" w:date="2018-03-06T08:45:00Z">
            <w:r w:rsidRPr="003C44DE">
              <w:delText>6.41.1 Applicability to language</w:delText>
            </w:r>
            <w:r w:rsidR="0056187F" w:rsidDel="00B8456F">
              <w:rPr>
                <w:webHidden/>
              </w:rPr>
              <w:tab/>
              <w:delText>35</w:delText>
            </w:r>
          </w:del>
        </w:p>
        <w:p w14:paraId="4A81C120" w14:textId="77777777" w:rsidR="0056187F" w:rsidDel="00B8456F" w:rsidRDefault="003C44DE">
          <w:pPr>
            <w:pStyle w:val="TOC3"/>
            <w:rPr>
              <w:del w:id="222" w:author="Joyce L Tokar" w:date="2018-03-06T08:45:00Z"/>
              <w:b w:val="0"/>
              <w:bCs w:val="0"/>
            </w:rPr>
          </w:pPr>
          <w:del w:id="223" w:author="Joyce L Tokar" w:date="2018-03-06T08:45:00Z">
            <w:r w:rsidRPr="003C44DE">
              <w:delText>6.41.2 Guidance to language users</w:delText>
            </w:r>
            <w:r w:rsidR="0056187F" w:rsidDel="00B8456F">
              <w:rPr>
                <w:webHidden/>
              </w:rPr>
              <w:tab/>
              <w:delText>35</w:delText>
            </w:r>
          </w:del>
        </w:p>
        <w:p w14:paraId="6EDABF64" w14:textId="77777777" w:rsidR="0056187F" w:rsidDel="00B8456F" w:rsidRDefault="003C44DE">
          <w:pPr>
            <w:pStyle w:val="TOC2"/>
            <w:rPr>
              <w:del w:id="224" w:author="Joyce L Tokar" w:date="2018-03-06T08:45:00Z"/>
              <w:b w:val="0"/>
              <w:bCs w:val="0"/>
            </w:rPr>
          </w:pPr>
          <w:del w:id="225" w:author="Joyce L Tokar" w:date="2018-03-06T08:45:00Z">
            <w:r w:rsidRPr="003C44DE">
              <w:delText>6.42 Violations of the Liskov Substitution  Principle or the Contract Model  [BLP]</w:delText>
            </w:r>
            <w:r w:rsidR="0056187F" w:rsidDel="00B8456F">
              <w:rPr>
                <w:webHidden/>
              </w:rPr>
              <w:tab/>
              <w:delText>35</w:delText>
            </w:r>
          </w:del>
        </w:p>
        <w:p w14:paraId="58ED4634" w14:textId="77777777" w:rsidR="0056187F" w:rsidDel="00B8456F" w:rsidRDefault="003C44DE">
          <w:pPr>
            <w:pStyle w:val="TOC3"/>
            <w:rPr>
              <w:del w:id="226" w:author="Joyce L Tokar" w:date="2018-03-06T08:45:00Z"/>
              <w:b w:val="0"/>
              <w:bCs w:val="0"/>
            </w:rPr>
          </w:pPr>
          <w:del w:id="227" w:author="Joyce L Tokar" w:date="2018-03-06T08:45:00Z">
            <w:r w:rsidRPr="003C44DE">
              <w:delText>6.42.1 Applicability to language</w:delText>
            </w:r>
            <w:r w:rsidR="0056187F" w:rsidDel="00B8456F">
              <w:rPr>
                <w:webHidden/>
              </w:rPr>
              <w:tab/>
              <w:delText>35</w:delText>
            </w:r>
          </w:del>
        </w:p>
        <w:p w14:paraId="21AB21DE" w14:textId="77777777" w:rsidR="0056187F" w:rsidDel="00B8456F" w:rsidRDefault="003C44DE">
          <w:pPr>
            <w:pStyle w:val="TOC2"/>
            <w:rPr>
              <w:del w:id="228" w:author="Joyce L Tokar" w:date="2018-03-06T08:45:00Z"/>
              <w:b w:val="0"/>
              <w:bCs w:val="0"/>
            </w:rPr>
          </w:pPr>
          <w:del w:id="229" w:author="Joyce L Tokar" w:date="2018-03-06T08:45:00Z">
            <w:r w:rsidRPr="003C44DE">
              <w:delText>6.42.2 Guidance to Language Users</w:delText>
            </w:r>
            <w:r w:rsidR="0056187F" w:rsidDel="00B8456F">
              <w:rPr>
                <w:webHidden/>
              </w:rPr>
              <w:tab/>
              <w:delText>36</w:delText>
            </w:r>
          </w:del>
        </w:p>
        <w:p w14:paraId="3D3F077B" w14:textId="77777777" w:rsidR="0056187F" w:rsidDel="00B8456F" w:rsidRDefault="003C44DE">
          <w:pPr>
            <w:pStyle w:val="TOC2"/>
            <w:rPr>
              <w:del w:id="230" w:author="Joyce L Tokar" w:date="2018-03-06T08:45:00Z"/>
              <w:b w:val="0"/>
              <w:bCs w:val="0"/>
            </w:rPr>
          </w:pPr>
          <w:del w:id="231" w:author="Joyce L Tokar" w:date="2018-03-06T08:45:00Z">
            <w:r w:rsidRPr="003C44DE">
              <w:delText>6.43 Redispatching [PPH]</w:delText>
            </w:r>
            <w:r w:rsidR="0056187F" w:rsidDel="00B8456F">
              <w:rPr>
                <w:webHidden/>
              </w:rPr>
              <w:tab/>
              <w:delText>36</w:delText>
            </w:r>
          </w:del>
        </w:p>
        <w:p w14:paraId="360EDE9D" w14:textId="77777777" w:rsidR="0056187F" w:rsidDel="00B8456F" w:rsidRDefault="003C44DE">
          <w:pPr>
            <w:pStyle w:val="TOC3"/>
            <w:rPr>
              <w:del w:id="232" w:author="Joyce L Tokar" w:date="2018-03-06T08:45:00Z"/>
              <w:b w:val="0"/>
              <w:bCs w:val="0"/>
            </w:rPr>
          </w:pPr>
          <w:del w:id="233" w:author="Joyce L Tokar" w:date="2018-03-06T08:45:00Z">
            <w:r w:rsidRPr="003C44DE">
              <w:delText>6.43.1 Applicability to language</w:delText>
            </w:r>
            <w:r w:rsidR="0056187F" w:rsidDel="00B8456F">
              <w:rPr>
                <w:webHidden/>
              </w:rPr>
              <w:tab/>
              <w:delText>36</w:delText>
            </w:r>
          </w:del>
        </w:p>
        <w:p w14:paraId="737EFA35" w14:textId="77777777" w:rsidR="0056187F" w:rsidDel="00B8456F" w:rsidRDefault="003C44DE">
          <w:pPr>
            <w:pStyle w:val="TOC2"/>
            <w:rPr>
              <w:del w:id="234" w:author="Joyce L Tokar" w:date="2018-03-06T08:45:00Z"/>
              <w:b w:val="0"/>
              <w:bCs w:val="0"/>
            </w:rPr>
          </w:pPr>
          <w:del w:id="235" w:author="Joyce L Tokar" w:date="2018-03-06T08:45:00Z">
            <w:r w:rsidRPr="003C44DE">
              <w:delText>6.43.2 Guidance to Language Users</w:delText>
            </w:r>
            <w:r w:rsidR="0056187F" w:rsidDel="00B8456F">
              <w:rPr>
                <w:webHidden/>
              </w:rPr>
              <w:tab/>
              <w:delText>36</w:delText>
            </w:r>
          </w:del>
        </w:p>
        <w:p w14:paraId="6951C6E7" w14:textId="77777777" w:rsidR="0056187F" w:rsidDel="00B8456F" w:rsidRDefault="003C44DE">
          <w:pPr>
            <w:pStyle w:val="TOC2"/>
            <w:rPr>
              <w:del w:id="236" w:author="Joyce L Tokar" w:date="2018-03-06T08:45:00Z"/>
              <w:b w:val="0"/>
              <w:bCs w:val="0"/>
            </w:rPr>
          </w:pPr>
          <w:del w:id="237" w:author="Joyce L Tokar" w:date="2018-03-06T08:45:00Z">
            <w:r w:rsidRPr="003C44DE">
              <w:delText>6.44 Polymorphic variables [BKK]</w:delText>
            </w:r>
            <w:r w:rsidR="0056187F" w:rsidDel="00B8456F">
              <w:rPr>
                <w:webHidden/>
              </w:rPr>
              <w:tab/>
              <w:delText>36</w:delText>
            </w:r>
          </w:del>
        </w:p>
        <w:p w14:paraId="01486B4E" w14:textId="77777777" w:rsidR="0056187F" w:rsidDel="00B8456F" w:rsidRDefault="003C44DE">
          <w:pPr>
            <w:pStyle w:val="TOC3"/>
            <w:rPr>
              <w:del w:id="238" w:author="Joyce L Tokar" w:date="2018-03-06T08:45:00Z"/>
              <w:b w:val="0"/>
              <w:bCs w:val="0"/>
            </w:rPr>
          </w:pPr>
          <w:del w:id="239" w:author="Joyce L Tokar" w:date="2018-03-06T08:45:00Z">
            <w:r w:rsidRPr="003C44DE">
              <w:delText>6.44.1 Applicability to language</w:delText>
            </w:r>
            <w:r w:rsidR="0056187F" w:rsidDel="00B8456F">
              <w:rPr>
                <w:webHidden/>
              </w:rPr>
              <w:tab/>
              <w:delText>36</w:delText>
            </w:r>
          </w:del>
        </w:p>
        <w:p w14:paraId="52494B94" w14:textId="77777777" w:rsidR="0056187F" w:rsidDel="00B8456F" w:rsidRDefault="003C44DE">
          <w:pPr>
            <w:pStyle w:val="TOC2"/>
            <w:rPr>
              <w:del w:id="240" w:author="Joyce L Tokar" w:date="2018-03-06T08:45:00Z"/>
              <w:b w:val="0"/>
              <w:bCs w:val="0"/>
            </w:rPr>
          </w:pPr>
          <w:del w:id="241" w:author="Joyce L Tokar" w:date="2018-03-06T08:45:00Z">
            <w:r w:rsidRPr="003C44DE">
              <w:delText>6.44.2 Guidance to Language Users</w:delText>
            </w:r>
            <w:r w:rsidR="0056187F" w:rsidDel="00B8456F">
              <w:rPr>
                <w:webHidden/>
              </w:rPr>
              <w:tab/>
              <w:delText>37</w:delText>
            </w:r>
          </w:del>
        </w:p>
        <w:p w14:paraId="60E5481A" w14:textId="77777777" w:rsidR="0056187F" w:rsidDel="00B8456F" w:rsidRDefault="003C44DE">
          <w:pPr>
            <w:pStyle w:val="TOC2"/>
            <w:rPr>
              <w:del w:id="242" w:author="Joyce L Tokar" w:date="2018-03-06T08:45:00Z"/>
              <w:b w:val="0"/>
              <w:bCs w:val="0"/>
            </w:rPr>
          </w:pPr>
          <w:del w:id="243" w:author="Joyce L Tokar" w:date="2018-03-06T08:45:00Z">
            <w:r w:rsidRPr="003C44DE">
              <w:delText>6.45 Extra Intrinsics [LRM]</w:delText>
            </w:r>
            <w:r w:rsidR="0056187F" w:rsidDel="00B8456F">
              <w:rPr>
                <w:webHidden/>
              </w:rPr>
              <w:tab/>
              <w:delText>37</w:delText>
            </w:r>
          </w:del>
        </w:p>
        <w:p w14:paraId="570C02DB" w14:textId="77777777" w:rsidR="0056187F" w:rsidDel="00B8456F" w:rsidRDefault="003C44DE">
          <w:pPr>
            <w:pStyle w:val="TOC2"/>
            <w:rPr>
              <w:del w:id="244" w:author="Joyce L Tokar" w:date="2018-03-06T08:45:00Z"/>
              <w:b w:val="0"/>
              <w:bCs w:val="0"/>
            </w:rPr>
          </w:pPr>
          <w:del w:id="245" w:author="Joyce L Tokar" w:date="2018-03-06T08:45:00Z">
            <w:r w:rsidRPr="003C44DE">
              <w:delText>6.46 Argument Passing to Library Functions [TRJ]</w:delText>
            </w:r>
            <w:r w:rsidR="0056187F" w:rsidDel="00B8456F">
              <w:rPr>
                <w:webHidden/>
              </w:rPr>
              <w:tab/>
              <w:delText>37</w:delText>
            </w:r>
          </w:del>
        </w:p>
        <w:p w14:paraId="02D67D9A" w14:textId="77777777" w:rsidR="0056187F" w:rsidDel="00B8456F" w:rsidRDefault="003C44DE">
          <w:pPr>
            <w:pStyle w:val="TOC3"/>
            <w:rPr>
              <w:del w:id="246" w:author="Joyce L Tokar" w:date="2018-03-06T08:45:00Z"/>
              <w:b w:val="0"/>
              <w:bCs w:val="0"/>
            </w:rPr>
          </w:pPr>
          <w:del w:id="247" w:author="Joyce L Tokar" w:date="2018-03-06T08:45:00Z">
            <w:r w:rsidRPr="003C44DE">
              <w:delText>6.46.1 Applicability to language</w:delText>
            </w:r>
            <w:r w:rsidR="0056187F" w:rsidDel="00B8456F">
              <w:rPr>
                <w:webHidden/>
              </w:rPr>
              <w:tab/>
              <w:delText>37</w:delText>
            </w:r>
          </w:del>
        </w:p>
        <w:p w14:paraId="799D41F3" w14:textId="77777777" w:rsidR="0056187F" w:rsidDel="00B8456F" w:rsidRDefault="003C44DE">
          <w:pPr>
            <w:pStyle w:val="TOC3"/>
            <w:rPr>
              <w:del w:id="248" w:author="Joyce L Tokar" w:date="2018-03-06T08:45:00Z"/>
              <w:b w:val="0"/>
              <w:bCs w:val="0"/>
            </w:rPr>
          </w:pPr>
          <w:del w:id="249" w:author="Joyce L Tokar" w:date="2018-03-06T08:45:00Z">
            <w:r w:rsidRPr="003C44DE">
              <w:delText>6.46.2 Guidance to language users</w:delText>
            </w:r>
            <w:r w:rsidR="0056187F" w:rsidDel="00B8456F">
              <w:rPr>
                <w:webHidden/>
              </w:rPr>
              <w:tab/>
              <w:delText>37</w:delText>
            </w:r>
          </w:del>
        </w:p>
        <w:p w14:paraId="20F812A6" w14:textId="77777777" w:rsidR="0056187F" w:rsidDel="00B8456F" w:rsidRDefault="003C44DE">
          <w:pPr>
            <w:pStyle w:val="TOC2"/>
            <w:rPr>
              <w:del w:id="250" w:author="Joyce L Tokar" w:date="2018-03-06T08:45:00Z"/>
              <w:b w:val="0"/>
              <w:bCs w:val="0"/>
            </w:rPr>
          </w:pPr>
          <w:del w:id="251" w:author="Joyce L Tokar" w:date="2018-03-06T08:45:00Z">
            <w:r w:rsidRPr="003C44DE">
              <w:delText>6.47 Inter-language Calling [DJS]</w:delText>
            </w:r>
            <w:r w:rsidR="0056187F" w:rsidDel="00B8456F">
              <w:rPr>
                <w:webHidden/>
              </w:rPr>
              <w:tab/>
              <w:delText>37</w:delText>
            </w:r>
          </w:del>
        </w:p>
        <w:p w14:paraId="67F02F29" w14:textId="77777777" w:rsidR="0056187F" w:rsidDel="00B8456F" w:rsidRDefault="003C44DE">
          <w:pPr>
            <w:pStyle w:val="TOC3"/>
            <w:rPr>
              <w:del w:id="252" w:author="Joyce L Tokar" w:date="2018-03-06T08:45:00Z"/>
              <w:b w:val="0"/>
              <w:bCs w:val="0"/>
            </w:rPr>
          </w:pPr>
          <w:del w:id="253" w:author="Joyce L Tokar" w:date="2018-03-06T08:45:00Z">
            <w:r w:rsidRPr="003C44DE">
              <w:delText>6.47.1 Applicability to Language</w:delText>
            </w:r>
            <w:r w:rsidR="0056187F" w:rsidDel="00B8456F">
              <w:rPr>
                <w:webHidden/>
              </w:rPr>
              <w:tab/>
              <w:delText>37</w:delText>
            </w:r>
          </w:del>
        </w:p>
        <w:p w14:paraId="044E3554" w14:textId="77777777" w:rsidR="0056187F" w:rsidDel="00B8456F" w:rsidRDefault="003C44DE">
          <w:pPr>
            <w:pStyle w:val="TOC3"/>
            <w:rPr>
              <w:del w:id="254" w:author="Joyce L Tokar" w:date="2018-03-06T08:45:00Z"/>
              <w:b w:val="0"/>
              <w:bCs w:val="0"/>
            </w:rPr>
          </w:pPr>
          <w:del w:id="255" w:author="Joyce L Tokar" w:date="2018-03-06T08:45:00Z">
            <w:r w:rsidRPr="003C44DE">
              <w:delText>6.47.2 Guidance to Language Users</w:delText>
            </w:r>
            <w:r w:rsidR="0056187F" w:rsidDel="00B8456F">
              <w:rPr>
                <w:webHidden/>
              </w:rPr>
              <w:tab/>
              <w:delText>38</w:delText>
            </w:r>
          </w:del>
        </w:p>
        <w:p w14:paraId="47608D8A" w14:textId="77777777" w:rsidR="0056187F" w:rsidDel="00B8456F" w:rsidRDefault="003C44DE">
          <w:pPr>
            <w:pStyle w:val="TOC2"/>
            <w:rPr>
              <w:del w:id="256" w:author="Joyce L Tokar" w:date="2018-03-06T08:45:00Z"/>
              <w:b w:val="0"/>
              <w:bCs w:val="0"/>
            </w:rPr>
          </w:pPr>
          <w:del w:id="257" w:author="Joyce L Tokar" w:date="2018-03-06T08:45:00Z">
            <w:r w:rsidRPr="003C44DE">
              <w:delText>6.48 Dynamically-linked Code and Self-modifying Code [NYY]</w:delText>
            </w:r>
            <w:r w:rsidR="0056187F" w:rsidDel="00B8456F">
              <w:rPr>
                <w:webHidden/>
              </w:rPr>
              <w:tab/>
              <w:delText>38</w:delText>
            </w:r>
          </w:del>
        </w:p>
        <w:p w14:paraId="5E22BF8C" w14:textId="77777777" w:rsidR="0056187F" w:rsidDel="00B8456F" w:rsidRDefault="003C44DE">
          <w:pPr>
            <w:pStyle w:val="TOC2"/>
            <w:rPr>
              <w:del w:id="258" w:author="Joyce L Tokar" w:date="2018-03-06T08:45:00Z"/>
              <w:b w:val="0"/>
              <w:bCs w:val="0"/>
            </w:rPr>
          </w:pPr>
          <w:del w:id="259" w:author="Joyce L Tokar" w:date="2018-03-06T08:45:00Z">
            <w:r w:rsidRPr="003C44DE">
              <w:delText>6.49 Library Signature [NSQ]</w:delText>
            </w:r>
            <w:r w:rsidR="0056187F" w:rsidDel="00B8456F">
              <w:rPr>
                <w:webHidden/>
              </w:rPr>
              <w:tab/>
              <w:delText>38</w:delText>
            </w:r>
          </w:del>
        </w:p>
        <w:p w14:paraId="761B4495" w14:textId="77777777" w:rsidR="0056187F" w:rsidDel="00B8456F" w:rsidRDefault="003C44DE">
          <w:pPr>
            <w:pStyle w:val="TOC3"/>
            <w:rPr>
              <w:del w:id="260" w:author="Joyce L Tokar" w:date="2018-03-06T08:45:00Z"/>
              <w:b w:val="0"/>
              <w:bCs w:val="0"/>
            </w:rPr>
          </w:pPr>
          <w:del w:id="261" w:author="Joyce L Tokar" w:date="2018-03-06T08:45:00Z">
            <w:r w:rsidRPr="003C44DE">
              <w:delText>6.49.1 Applicability to language</w:delText>
            </w:r>
            <w:r w:rsidR="0056187F" w:rsidDel="00B8456F">
              <w:rPr>
                <w:webHidden/>
              </w:rPr>
              <w:tab/>
              <w:delText>38</w:delText>
            </w:r>
          </w:del>
        </w:p>
        <w:p w14:paraId="0F230975" w14:textId="77777777" w:rsidR="0056187F" w:rsidDel="00B8456F" w:rsidRDefault="003C44DE">
          <w:pPr>
            <w:pStyle w:val="TOC3"/>
            <w:rPr>
              <w:del w:id="262" w:author="Joyce L Tokar" w:date="2018-03-06T08:45:00Z"/>
              <w:b w:val="0"/>
              <w:bCs w:val="0"/>
            </w:rPr>
          </w:pPr>
          <w:del w:id="263" w:author="Joyce L Tokar" w:date="2018-03-06T08:45:00Z">
            <w:r w:rsidRPr="003C44DE">
              <w:delText>6.49.2 Guidance to language users</w:delText>
            </w:r>
            <w:r w:rsidR="0056187F" w:rsidDel="00B8456F">
              <w:rPr>
                <w:webHidden/>
              </w:rPr>
              <w:tab/>
              <w:delText>38</w:delText>
            </w:r>
          </w:del>
        </w:p>
        <w:p w14:paraId="4E2E94C3" w14:textId="77777777" w:rsidR="0056187F" w:rsidDel="00B8456F" w:rsidRDefault="003C44DE">
          <w:pPr>
            <w:pStyle w:val="TOC2"/>
            <w:rPr>
              <w:del w:id="264" w:author="Joyce L Tokar" w:date="2018-03-06T08:45:00Z"/>
              <w:b w:val="0"/>
              <w:bCs w:val="0"/>
            </w:rPr>
          </w:pPr>
          <w:del w:id="265" w:author="Joyce L Tokar" w:date="2018-03-06T08:45:00Z">
            <w:r w:rsidRPr="003C44DE">
              <w:delText>6.50 Unanticipated Exceptions from Library Routines [HJW]</w:delText>
            </w:r>
            <w:r w:rsidR="0056187F" w:rsidDel="00B8456F">
              <w:rPr>
                <w:webHidden/>
              </w:rPr>
              <w:tab/>
              <w:delText>38</w:delText>
            </w:r>
          </w:del>
        </w:p>
        <w:p w14:paraId="6C0DCCB6" w14:textId="77777777" w:rsidR="0056187F" w:rsidDel="00B8456F" w:rsidRDefault="003C44DE">
          <w:pPr>
            <w:pStyle w:val="TOC3"/>
            <w:rPr>
              <w:del w:id="266" w:author="Joyce L Tokar" w:date="2018-03-06T08:45:00Z"/>
              <w:b w:val="0"/>
              <w:bCs w:val="0"/>
            </w:rPr>
          </w:pPr>
          <w:del w:id="267" w:author="Joyce L Tokar" w:date="2018-03-06T08:45:00Z">
            <w:r w:rsidRPr="003C44DE">
              <w:delText>6.50.1 Applicability to language</w:delText>
            </w:r>
            <w:r w:rsidR="0056187F" w:rsidDel="00B8456F">
              <w:rPr>
                <w:webHidden/>
              </w:rPr>
              <w:tab/>
              <w:delText>38</w:delText>
            </w:r>
          </w:del>
        </w:p>
        <w:p w14:paraId="68735415" w14:textId="77777777" w:rsidR="0056187F" w:rsidDel="00B8456F" w:rsidRDefault="003C44DE">
          <w:pPr>
            <w:pStyle w:val="TOC3"/>
            <w:rPr>
              <w:del w:id="268" w:author="Joyce L Tokar" w:date="2018-03-06T08:45:00Z"/>
              <w:b w:val="0"/>
              <w:bCs w:val="0"/>
            </w:rPr>
          </w:pPr>
          <w:del w:id="269" w:author="Joyce L Tokar" w:date="2018-03-06T08:45:00Z">
            <w:r w:rsidRPr="003C44DE">
              <w:delText>6.50.2 Guidance to language users</w:delText>
            </w:r>
            <w:r w:rsidR="0056187F" w:rsidDel="00B8456F">
              <w:rPr>
                <w:webHidden/>
              </w:rPr>
              <w:tab/>
              <w:delText>39</w:delText>
            </w:r>
          </w:del>
        </w:p>
        <w:p w14:paraId="2B6D8E1C" w14:textId="77777777" w:rsidR="0056187F" w:rsidDel="00B8456F" w:rsidRDefault="003C44DE">
          <w:pPr>
            <w:pStyle w:val="TOC2"/>
            <w:rPr>
              <w:del w:id="270" w:author="Joyce L Tokar" w:date="2018-03-06T08:45:00Z"/>
              <w:b w:val="0"/>
              <w:bCs w:val="0"/>
            </w:rPr>
          </w:pPr>
          <w:del w:id="271" w:author="Joyce L Tokar" w:date="2018-03-06T08:45:00Z">
            <w:r w:rsidRPr="003C44DE">
              <w:delText>6.51 Pre-Processor Directives [NMP]</w:delText>
            </w:r>
            <w:r w:rsidR="0056187F" w:rsidDel="00B8456F">
              <w:rPr>
                <w:webHidden/>
              </w:rPr>
              <w:tab/>
              <w:delText>39</w:delText>
            </w:r>
          </w:del>
        </w:p>
        <w:p w14:paraId="24F191E7" w14:textId="77777777" w:rsidR="0056187F" w:rsidDel="00B8456F" w:rsidRDefault="003C44DE">
          <w:pPr>
            <w:pStyle w:val="TOC2"/>
            <w:rPr>
              <w:del w:id="272" w:author="Joyce L Tokar" w:date="2018-03-06T08:45:00Z"/>
              <w:b w:val="0"/>
              <w:bCs w:val="0"/>
            </w:rPr>
          </w:pPr>
          <w:del w:id="273" w:author="Joyce L Tokar" w:date="2018-03-06T08:45:00Z">
            <w:r w:rsidRPr="003C44DE">
              <w:delText>6.52 Suppression of Language-defined Run-time Checking [MXB]</w:delText>
            </w:r>
            <w:r w:rsidR="0056187F" w:rsidDel="00B8456F">
              <w:rPr>
                <w:webHidden/>
              </w:rPr>
              <w:tab/>
              <w:delText>39</w:delText>
            </w:r>
          </w:del>
        </w:p>
        <w:p w14:paraId="62771A91" w14:textId="77777777" w:rsidR="0056187F" w:rsidDel="00B8456F" w:rsidRDefault="003C44DE">
          <w:pPr>
            <w:pStyle w:val="TOC3"/>
            <w:rPr>
              <w:del w:id="274" w:author="Joyce L Tokar" w:date="2018-03-06T08:45:00Z"/>
              <w:b w:val="0"/>
              <w:bCs w:val="0"/>
            </w:rPr>
          </w:pPr>
          <w:del w:id="275" w:author="Joyce L Tokar" w:date="2018-03-06T08:45:00Z">
            <w:r w:rsidRPr="003C44DE">
              <w:delText>6.52.1 Applicability to Language</w:delText>
            </w:r>
            <w:r w:rsidR="0056187F" w:rsidDel="00B8456F">
              <w:rPr>
                <w:webHidden/>
              </w:rPr>
              <w:tab/>
              <w:delText>39</w:delText>
            </w:r>
          </w:del>
        </w:p>
        <w:p w14:paraId="0E4309BD" w14:textId="77777777" w:rsidR="0056187F" w:rsidDel="00B8456F" w:rsidRDefault="003C44DE">
          <w:pPr>
            <w:pStyle w:val="TOC3"/>
            <w:rPr>
              <w:del w:id="276" w:author="Joyce L Tokar" w:date="2018-03-06T08:45:00Z"/>
              <w:b w:val="0"/>
              <w:bCs w:val="0"/>
            </w:rPr>
          </w:pPr>
          <w:del w:id="277" w:author="Joyce L Tokar" w:date="2018-03-06T08:45:00Z">
            <w:r w:rsidRPr="003C44DE">
              <w:delText>6.52.2 Guidance to Language Users</w:delText>
            </w:r>
            <w:r w:rsidR="0056187F" w:rsidDel="00B8456F">
              <w:rPr>
                <w:webHidden/>
              </w:rPr>
              <w:tab/>
              <w:delText>39</w:delText>
            </w:r>
          </w:del>
        </w:p>
        <w:p w14:paraId="3CD96211" w14:textId="77777777" w:rsidR="0056187F" w:rsidDel="00B8456F" w:rsidRDefault="003C44DE">
          <w:pPr>
            <w:pStyle w:val="TOC2"/>
            <w:rPr>
              <w:del w:id="278" w:author="Joyce L Tokar" w:date="2018-03-06T08:45:00Z"/>
              <w:b w:val="0"/>
              <w:bCs w:val="0"/>
            </w:rPr>
          </w:pPr>
          <w:del w:id="279" w:author="Joyce L Tokar" w:date="2018-03-06T08:45:00Z">
            <w:r w:rsidRPr="003C44DE">
              <w:delText>6.53 Provision of Inherently Unsafe Operations [SKL]</w:delText>
            </w:r>
            <w:r w:rsidR="0056187F" w:rsidDel="00B8456F">
              <w:rPr>
                <w:webHidden/>
              </w:rPr>
              <w:tab/>
              <w:delText>39</w:delText>
            </w:r>
          </w:del>
        </w:p>
        <w:p w14:paraId="7A93E7CF" w14:textId="77777777" w:rsidR="0056187F" w:rsidDel="00B8456F" w:rsidRDefault="003C44DE">
          <w:pPr>
            <w:pStyle w:val="TOC3"/>
            <w:rPr>
              <w:del w:id="280" w:author="Joyce L Tokar" w:date="2018-03-06T08:45:00Z"/>
              <w:b w:val="0"/>
              <w:bCs w:val="0"/>
            </w:rPr>
          </w:pPr>
          <w:del w:id="281" w:author="Joyce L Tokar" w:date="2018-03-06T08:45:00Z">
            <w:r w:rsidRPr="003C44DE">
              <w:delText>6.53.1 Applicability to Language</w:delText>
            </w:r>
            <w:r w:rsidR="0056187F" w:rsidDel="00B8456F">
              <w:rPr>
                <w:webHidden/>
              </w:rPr>
              <w:tab/>
              <w:delText>39</w:delText>
            </w:r>
          </w:del>
        </w:p>
        <w:p w14:paraId="1730F4E6" w14:textId="77777777" w:rsidR="0056187F" w:rsidDel="00B8456F" w:rsidRDefault="003C44DE">
          <w:pPr>
            <w:pStyle w:val="TOC3"/>
            <w:rPr>
              <w:del w:id="282" w:author="Joyce L Tokar" w:date="2018-03-06T08:45:00Z"/>
              <w:b w:val="0"/>
              <w:bCs w:val="0"/>
            </w:rPr>
          </w:pPr>
          <w:del w:id="283" w:author="Joyce L Tokar" w:date="2018-03-06T08:45:00Z">
            <w:r w:rsidRPr="003C44DE">
              <w:delText>6.53.2 Guidance to language users</w:delText>
            </w:r>
            <w:r w:rsidR="0056187F" w:rsidDel="00B8456F">
              <w:rPr>
                <w:webHidden/>
              </w:rPr>
              <w:tab/>
              <w:delText>39</w:delText>
            </w:r>
          </w:del>
        </w:p>
        <w:p w14:paraId="4C2FE968" w14:textId="77777777" w:rsidR="0056187F" w:rsidDel="00B8456F" w:rsidRDefault="003C44DE">
          <w:pPr>
            <w:pStyle w:val="TOC2"/>
            <w:rPr>
              <w:del w:id="284" w:author="Joyce L Tokar" w:date="2018-03-06T08:45:00Z"/>
              <w:b w:val="0"/>
              <w:bCs w:val="0"/>
            </w:rPr>
          </w:pPr>
          <w:del w:id="285" w:author="Joyce L Tokar" w:date="2018-03-06T08:45:00Z">
            <w:r w:rsidRPr="003C44DE">
              <w:delText>6.54 Obscure Language Features [BRS]</w:delText>
            </w:r>
            <w:r w:rsidR="0056187F" w:rsidDel="00B8456F">
              <w:rPr>
                <w:webHidden/>
              </w:rPr>
              <w:tab/>
              <w:delText>40</w:delText>
            </w:r>
          </w:del>
        </w:p>
        <w:p w14:paraId="651A0A0E" w14:textId="77777777" w:rsidR="0056187F" w:rsidDel="00B8456F" w:rsidRDefault="003C44DE">
          <w:pPr>
            <w:pStyle w:val="TOC3"/>
            <w:rPr>
              <w:del w:id="286" w:author="Joyce L Tokar" w:date="2018-03-06T08:45:00Z"/>
              <w:b w:val="0"/>
              <w:bCs w:val="0"/>
            </w:rPr>
          </w:pPr>
          <w:del w:id="287" w:author="Joyce L Tokar" w:date="2018-03-06T08:45:00Z">
            <w:r w:rsidRPr="003C44DE">
              <w:delText>6.54.1 Applicability to language</w:delText>
            </w:r>
            <w:r w:rsidR="0056187F" w:rsidDel="00B8456F">
              <w:rPr>
                <w:webHidden/>
              </w:rPr>
              <w:tab/>
              <w:delText>40</w:delText>
            </w:r>
          </w:del>
        </w:p>
        <w:p w14:paraId="33009BAB" w14:textId="77777777" w:rsidR="0056187F" w:rsidDel="00B8456F" w:rsidRDefault="003C44DE">
          <w:pPr>
            <w:pStyle w:val="TOC3"/>
            <w:rPr>
              <w:del w:id="288" w:author="Joyce L Tokar" w:date="2018-03-06T08:45:00Z"/>
              <w:b w:val="0"/>
              <w:bCs w:val="0"/>
            </w:rPr>
          </w:pPr>
          <w:del w:id="289" w:author="Joyce L Tokar" w:date="2018-03-06T08:45:00Z">
            <w:r w:rsidRPr="003C44DE">
              <w:delText>6.54.2 Guidance to language users</w:delText>
            </w:r>
            <w:r w:rsidR="0056187F" w:rsidDel="00B8456F">
              <w:rPr>
                <w:webHidden/>
              </w:rPr>
              <w:tab/>
              <w:delText>40</w:delText>
            </w:r>
          </w:del>
        </w:p>
        <w:p w14:paraId="3960CE22" w14:textId="77777777" w:rsidR="0056187F" w:rsidDel="00B8456F" w:rsidRDefault="003C44DE">
          <w:pPr>
            <w:pStyle w:val="TOC2"/>
            <w:rPr>
              <w:del w:id="290" w:author="Joyce L Tokar" w:date="2018-03-06T08:45:00Z"/>
              <w:b w:val="0"/>
              <w:bCs w:val="0"/>
            </w:rPr>
          </w:pPr>
          <w:del w:id="291" w:author="Joyce L Tokar" w:date="2018-03-06T08:45:00Z">
            <w:r w:rsidRPr="003C44DE">
              <w:delText>6.55 Unspecified Behaviour [BQF]</w:delText>
            </w:r>
            <w:r w:rsidR="0056187F" w:rsidDel="00B8456F">
              <w:rPr>
                <w:webHidden/>
              </w:rPr>
              <w:tab/>
              <w:delText>40</w:delText>
            </w:r>
          </w:del>
        </w:p>
        <w:p w14:paraId="51D0AE1D" w14:textId="77777777" w:rsidR="0056187F" w:rsidDel="00B8456F" w:rsidRDefault="003C44DE">
          <w:pPr>
            <w:pStyle w:val="TOC3"/>
            <w:rPr>
              <w:del w:id="292" w:author="Joyce L Tokar" w:date="2018-03-06T08:45:00Z"/>
              <w:b w:val="0"/>
              <w:bCs w:val="0"/>
            </w:rPr>
          </w:pPr>
          <w:del w:id="293" w:author="Joyce L Tokar" w:date="2018-03-06T08:45:00Z">
            <w:r w:rsidRPr="003C44DE">
              <w:delText>6.55.1 Applicability to language</w:delText>
            </w:r>
            <w:r w:rsidR="0056187F" w:rsidDel="00B8456F">
              <w:rPr>
                <w:webHidden/>
              </w:rPr>
              <w:tab/>
              <w:delText>40</w:delText>
            </w:r>
          </w:del>
        </w:p>
        <w:p w14:paraId="4DB47E7A" w14:textId="77777777" w:rsidR="0056187F" w:rsidDel="00B8456F" w:rsidRDefault="003C44DE">
          <w:pPr>
            <w:pStyle w:val="TOC3"/>
            <w:rPr>
              <w:del w:id="294" w:author="Joyce L Tokar" w:date="2018-03-06T08:45:00Z"/>
              <w:b w:val="0"/>
              <w:bCs w:val="0"/>
            </w:rPr>
          </w:pPr>
          <w:del w:id="295" w:author="Joyce L Tokar" w:date="2018-03-06T08:45:00Z">
            <w:r w:rsidRPr="003C44DE">
              <w:delText>6.55.2 Guidance to language users</w:delText>
            </w:r>
            <w:r w:rsidR="0056187F" w:rsidDel="00B8456F">
              <w:rPr>
                <w:webHidden/>
              </w:rPr>
              <w:tab/>
              <w:delText>41</w:delText>
            </w:r>
          </w:del>
        </w:p>
        <w:p w14:paraId="2064F666" w14:textId="77777777" w:rsidR="0056187F" w:rsidDel="00B8456F" w:rsidRDefault="003C44DE">
          <w:pPr>
            <w:pStyle w:val="TOC2"/>
            <w:rPr>
              <w:del w:id="296" w:author="Joyce L Tokar" w:date="2018-03-06T08:45:00Z"/>
              <w:b w:val="0"/>
              <w:bCs w:val="0"/>
            </w:rPr>
          </w:pPr>
          <w:del w:id="297" w:author="Joyce L Tokar" w:date="2018-03-06T08:45:00Z">
            <w:r w:rsidRPr="003C44DE">
              <w:delText>6.56 Undefined Behaviour [EWF]</w:delText>
            </w:r>
            <w:r w:rsidR="0056187F" w:rsidDel="00B8456F">
              <w:rPr>
                <w:webHidden/>
              </w:rPr>
              <w:tab/>
              <w:delText>41</w:delText>
            </w:r>
          </w:del>
        </w:p>
        <w:p w14:paraId="5C4D65FE" w14:textId="77777777" w:rsidR="0056187F" w:rsidDel="00B8456F" w:rsidRDefault="003C44DE">
          <w:pPr>
            <w:pStyle w:val="TOC3"/>
            <w:rPr>
              <w:del w:id="298" w:author="Joyce L Tokar" w:date="2018-03-06T08:45:00Z"/>
              <w:b w:val="0"/>
              <w:bCs w:val="0"/>
            </w:rPr>
          </w:pPr>
          <w:del w:id="299" w:author="Joyce L Tokar" w:date="2018-03-06T08:45:00Z">
            <w:r w:rsidRPr="003C44DE">
              <w:delText>6.56.1 Applicability to language</w:delText>
            </w:r>
            <w:r w:rsidR="0056187F" w:rsidDel="00B8456F">
              <w:rPr>
                <w:webHidden/>
              </w:rPr>
              <w:tab/>
              <w:delText>41</w:delText>
            </w:r>
          </w:del>
        </w:p>
        <w:p w14:paraId="204EB14B" w14:textId="77777777" w:rsidR="0056187F" w:rsidDel="00B8456F" w:rsidRDefault="003C44DE">
          <w:pPr>
            <w:pStyle w:val="TOC3"/>
            <w:rPr>
              <w:del w:id="300" w:author="Joyce L Tokar" w:date="2018-03-06T08:45:00Z"/>
              <w:b w:val="0"/>
              <w:bCs w:val="0"/>
            </w:rPr>
          </w:pPr>
          <w:del w:id="301" w:author="Joyce L Tokar" w:date="2018-03-06T08:45:00Z">
            <w:r w:rsidRPr="003C44DE">
              <w:delText>6.56.2 Guidance to language users</w:delText>
            </w:r>
            <w:r w:rsidR="0056187F" w:rsidDel="00B8456F">
              <w:rPr>
                <w:webHidden/>
              </w:rPr>
              <w:tab/>
              <w:delText>41</w:delText>
            </w:r>
          </w:del>
        </w:p>
        <w:p w14:paraId="05F452EE" w14:textId="77777777" w:rsidR="0056187F" w:rsidDel="00B8456F" w:rsidRDefault="003C44DE">
          <w:pPr>
            <w:pStyle w:val="TOC2"/>
            <w:rPr>
              <w:del w:id="302" w:author="Joyce L Tokar" w:date="2018-03-06T08:45:00Z"/>
              <w:b w:val="0"/>
              <w:bCs w:val="0"/>
            </w:rPr>
          </w:pPr>
          <w:del w:id="303" w:author="Joyce L Tokar" w:date="2018-03-06T08:45:00Z">
            <w:r w:rsidRPr="003C44DE">
              <w:delText>6.57 Implementation-Defined Behaviour [FAB]</w:delText>
            </w:r>
            <w:r w:rsidR="0056187F" w:rsidDel="00B8456F">
              <w:rPr>
                <w:webHidden/>
              </w:rPr>
              <w:tab/>
              <w:delText>42</w:delText>
            </w:r>
          </w:del>
        </w:p>
        <w:p w14:paraId="091E2F49" w14:textId="77777777" w:rsidR="0056187F" w:rsidDel="00B8456F" w:rsidRDefault="003C44DE">
          <w:pPr>
            <w:pStyle w:val="TOC3"/>
            <w:rPr>
              <w:del w:id="304" w:author="Joyce L Tokar" w:date="2018-03-06T08:45:00Z"/>
              <w:b w:val="0"/>
              <w:bCs w:val="0"/>
            </w:rPr>
          </w:pPr>
          <w:del w:id="305" w:author="Joyce L Tokar" w:date="2018-03-06T08:45:00Z">
            <w:r w:rsidRPr="003C44DE">
              <w:delText>6.57.1 Applicability to language</w:delText>
            </w:r>
            <w:r w:rsidR="0056187F" w:rsidDel="00B8456F">
              <w:rPr>
                <w:webHidden/>
              </w:rPr>
              <w:tab/>
              <w:delText>42</w:delText>
            </w:r>
          </w:del>
        </w:p>
        <w:p w14:paraId="6608A72F" w14:textId="77777777" w:rsidR="0056187F" w:rsidDel="00B8456F" w:rsidRDefault="003C44DE">
          <w:pPr>
            <w:pStyle w:val="TOC3"/>
            <w:rPr>
              <w:del w:id="306" w:author="Joyce L Tokar" w:date="2018-03-06T08:45:00Z"/>
              <w:b w:val="0"/>
              <w:bCs w:val="0"/>
            </w:rPr>
          </w:pPr>
          <w:del w:id="307" w:author="Joyce L Tokar" w:date="2018-03-06T08:45:00Z">
            <w:r w:rsidRPr="003C44DE">
              <w:delText>6.57.2 Guidance to language users</w:delText>
            </w:r>
            <w:r w:rsidR="0056187F" w:rsidDel="00B8456F">
              <w:rPr>
                <w:webHidden/>
              </w:rPr>
              <w:tab/>
              <w:delText>43</w:delText>
            </w:r>
          </w:del>
        </w:p>
        <w:p w14:paraId="7502A198" w14:textId="77777777" w:rsidR="0056187F" w:rsidDel="00B8456F" w:rsidRDefault="003C44DE">
          <w:pPr>
            <w:pStyle w:val="TOC2"/>
            <w:rPr>
              <w:del w:id="308" w:author="Joyce L Tokar" w:date="2018-03-06T08:45:00Z"/>
              <w:b w:val="0"/>
              <w:bCs w:val="0"/>
            </w:rPr>
          </w:pPr>
          <w:del w:id="309" w:author="Joyce L Tokar" w:date="2018-03-06T08:45:00Z">
            <w:r w:rsidRPr="003C44DE">
              <w:delText>6.58 Deprecated Language Features [MEM]</w:delText>
            </w:r>
            <w:r w:rsidR="0056187F" w:rsidDel="00B8456F">
              <w:rPr>
                <w:webHidden/>
              </w:rPr>
              <w:tab/>
              <w:delText>43</w:delText>
            </w:r>
          </w:del>
        </w:p>
        <w:p w14:paraId="00FE372A" w14:textId="77777777" w:rsidR="0056187F" w:rsidDel="00B8456F" w:rsidRDefault="003C44DE">
          <w:pPr>
            <w:pStyle w:val="TOC3"/>
            <w:rPr>
              <w:del w:id="310" w:author="Joyce L Tokar" w:date="2018-03-06T08:45:00Z"/>
              <w:b w:val="0"/>
              <w:bCs w:val="0"/>
            </w:rPr>
          </w:pPr>
          <w:del w:id="311" w:author="Joyce L Tokar" w:date="2018-03-06T08:45:00Z">
            <w:r w:rsidRPr="003C44DE">
              <w:delText>6.58.1 Applicability to language</w:delText>
            </w:r>
            <w:r w:rsidR="0056187F" w:rsidDel="00B8456F">
              <w:rPr>
                <w:webHidden/>
              </w:rPr>
              <w:tab/>
              <w:delText>43</w:delText>
            </w:r>
          </w:del>
        </w:p>
        <w:p w14:paraId="3396EBF3" w14:textId="77777777" w:rsidR="0056187F" w:rsidDel="00B8456F" w:rsidRDefault="003C44DE">
          <w:pPr>
            <w:pStyle w:val="TOC3"/>
            <w:rPr>
              <w:del w:id="312" w:author="Joyce L Tokar" w:date="2018-03-06T08:45:00Z"/>
              <w:b w:val="0"/>
              <w:bCs w:val="0"/>
            </w:rPr>
          </w:pPr>
          <w:del w:id="313" w:author="Joyce L Tokar" w:date="2018-03-06T08:45:00Z">
            <w:r w:rsidRPr="003C44DE">
              <w:delText>6.58.2 Guidance to language users</w:delText>
            </w:r>
            <w:r w:rsidR="0056187F" w:rsidDel="00B8456F">
              <w:rPr>
                <w:webHidden/>
              </w:rPr>
              <w:tab/>
              <w:delText>43</w:delText>
            </w:r>
          </w:del>
        </w:p>
        <w:p w14:paraId="3FE68AC4" w14:textId="77777777" w:rsidR="0056187F" w:rsidDel="00B8456F" w:rsidRDefault="003C44DE">
          <w:pPr>
            <w:pStyle w:val="TOC2"/>
            <w:rPr>
              <w:del w:id="314" w:author="Joyce L Tokar" w:date="2018-03-06T08:45:00Z"/>
              <w:b w:val="0"/>
              <w:bCs w:val="0"/>
            </w:rPr>
          </w:pPr>
          <w:del w:id="315" w:author="Joyce L Tokar" w:date="2018-03-06T08:45:00Z">
            <w:r w:rsidRPr="003C44DE">
              <w:delText>6.59 Concurrency – Activation [CGA]</w:delText>
            </w:r>
            <w:r w:rsidR="0056187F" w:rsidDel="00B8456F">
              <w:rPr>
                <w:webHidden/>
              </w:rPr>
              <w:tab/>
              <w:delText>43</w:delText>
            </w:r>
          </w:del>
        </w:p>
        <w:p w14:paraId="0A665D1B" w14:textId="77777777" w:rsidR="0056187F" w:rsidDel="00B8456F" w:rsidRDefault="003C44DE">
          <w:pPr>
            <w:pStyle w:val="TOC2"/>
            <w:rPr>
              <w:del w:id="316" w:author="Joyce L Tokar" w:date="2018-03-06T08:45:00Z"/>
              <w:b w:val="0"/>
              <w:bCs w:val="0"/>
            </w:rPr>
          </w:pPr>
          <w:del w:id="317" w:author="Joyce L Tokar" w:date="2018-03-06T08:45:00Z">
            <w:r w:rsidRPr="003C44DE">
              <w:delText>6.59.1 Applicability to language</w:delText>
            </w:r>
            <w:r w:rsidR="0056187F" w:rsidDel="00B8456F">
              <w:rPr>
                <w:webHidden/>
              </w:rPr>
              <w:tab/>
              <w:delText>43</w:delText>
            </w:r>
          </w:del>
        </w:p>
        <w:p w14:paraId="140E9327" w14:textId="77777777" w:rsidR="0056187F" w:rsidDel="00B8456F" w:rsidRDefault="003C44DE">
          <w:pPr>
            <w:pStyle w:val="TOC3"/>
            <w:rPr>
              <w:del w:id="318" w:author="Joyce L Tokar" w:date="2018-03-06T08:45:00Z"/>
              <w:b w:val="0"/>
              <w:bCs w:val="0"/>
            </w:rPr>
          </w:pPr>
          <w:del w:id="319" w:author="Joyce L Tokar" w:date="2018-03-06T08:45:00Z">
            <w:r w:rsidRPr="003C44DE">
              <w:delText>6.59.2 Guidance to language users</w:delText>
            </w:r>
            <w:r w:rsidR="0056187F" w:rsidDel="00B8456F">
              <w:rPr>
                <w:webHidden/>
              </w:rPr>
              <w:tab/>
              <w:delText>43</w:delText>
            </w:r>
          </w:del>
        </w:p>
        <w:p w14:paraId="0E2FF771" w14:textId="77777777" w:rsidR="0056187F" w:rsidDel="00B8456F" w:rsidRDefault="003C44DE">
          <w:pPr>
            <w:pStyle w:val="TOC2"/>
            <w:rPr>
              <w:del w:id="320" w:author="Joyce L Tokar" w:date="2018-03-06T08:45:00Z"/>
              <w:b w:val="0"/>
              <w:bCs w:val="0"/>
            </w:rPr>
          </w:pPr>
          <w:del w:id="321" w:author="Joyce L Tokar" w:date="2018-03-06T08:45:00Z">
            <w:r w:rsidRPr="003C44DE">
              <w:delText>6.60 Concurrency – Directed termination [CGT]</w:delText>
            </w:r>
            <w:r w:rsidR="0056187F" w:rsidDel="00B8456F">
              <w:rPr>
                <w:webHidden/>
              </w:rPr>
              <w:tab/>
              <w:delText>43</w:delText>
            </w:r>
          </w:del>
        </w:p>
        <w:p w14:paraId="61346D56" w14:textId="77777777" w:rsidR="0056187F" w:rsidDel="00B8456F" w:rsidRDefault="003C44DE">
          <w:pPr>
            <w:pStyle w:val="TOC2"/>
            <w:rPr>
              <w:del w:id="322" w:author="Joyce L Tokar" w:date="2018-03-06T08:45:00Z"/>
              <w:b w:val="0"/>
              <w:bCs w:val="0"/>
            </w:rPr>
          </w:pPr>
          <w:del w:id="323" w:author="Joyce L Tokar" w:date="2018-03-06T08:45:00Z">
            <w:r w:rsidRPr="003C44DE">
              <w:delText>6.60.1 Applicability to language</w:delText>
            </w:r>
            <w:r w:rsidR="0056187F" w:rsidDel="00B8456F">
              <w:rPr>
                <w:webHidden/>
              </w:rPr>
              <w:tab/>
              <w:delText>43</w:delText>
            </w:r>
          </w:del>
        </w:p>
        <w:p w14:paraId="33535A6E" w14:textId="77777777" w:rsidR="0056187F" w:rsidDel="00B8456F" w:rsidRDefault="003C44DE">
          <w:pPr>
            <w:pStyle w:val="TOC3"/>
            <w:rPr>
              <w:del w:id="324" w:author="Joyce L Tokar" w:date="2018-03-06T08:45:00Z"/>
              <w:b w:val="0"/>
              <w:bCs w:val="0"/>
            </w:rPr>
          </w:pPr>
          <w:del w:id="325" w:author="Joyce L Tokar" w:date="2018-03-06T08:45:00Z">
            <w:r w:rsidRPr="003C44DE">
              <w:delText>6.60.2 Guidance to language users</w:delText>
            </w:r>
            <w:r w:rsidR="0056187F" w:rsidDel="00B8456F">
              <w:rPr>
                <w:webHidden/>
              </w:rPr>
              <w:tab/>
              <w:delText>43</w:delText>
            </w:r>
          </w:del>
        </w:p>
        <w:p w14:paraId="1FC0EDCD" w14:textId="77777777" w:rsidR="0056187F" w:rsidDel="00B8456F" w:rsidRDefault="003C44DE">
          <w:pPr>
            <w:pStyle w:val="TOC2"/>
            <w:rPr>
              <w:del w:id="326" w:author="Joyce L Tokar" w:date="2018-03-06T08:45:00Z"/>
              <w:b w:val="0"/>
              <w:bCs w:val="0"/>
            </w:rPr>
          </w:pPr>
          <w:del w:id="327" w:author="Joyce L Tokar" w:date="2018-03-06T08:45:00Z">
            <w:r w:rsidRPr="003C44DE">
              <w:delText>6.61 Concurrent Data Access [CGX]</w:delText>
            </w:r>
            <w:r w:rsidR="0056187F" w:rsidDel="00B8456F">
              <w:rPr>
                <w:webHidden/>
              </w:rPr>
              <w:tab/>
              <w:delText>44</w:delText>
            </w:r>
          </w:del>
        </w:p>
        <w:p w14:paraId="476FA205" w14:textId="77777777" w:rsidR="0056187F" w:rsidDel="00B8456F" w:rsidRDefault="003C44DE">
          <w:pPr>
            <w:pStyle w:val="TOC2"/>
            <w:rPr>
              <w:del w:id="328" w:author="Joyce L Tokar" w:date="2018-03-06T08:45:00Z"/>
              <w:b w:val="0"/>
              <w:bCs w:val="0"/>
            </w:rPr>
          </w:pPr>
          <w:del w:id="329" w:author="Joyce L Tokar" w:date="2018-03-06T08:45:00Z">
            <w:r w:rsidRPr="003C44DE">
              <w:delText>6.61.1 Applicability to language</w:delText>
            </w:r>
            <w:r w:rsidR="0056187F" w:rsidDel="00B8456F">
              <w:rPr>
                <w:webHidden/>
              </w:rPr>
              <w:tab/>
              <w:delText>44</w:delText>
            </w:r>
          </w:del>
        </w:p>
        <w:p w14:paraId="20A77DC6" w14:textId="77777777" w:rsidR="0056187F" w:rsidDel="00B8456F" w:rsidRDefault="003C44DE">
          <w:pPr>
            <w:pStyle w:val="TOC3"/>
            <w:rPr>
              <w:del w:id="330" w:author="Joyce L Tokar" w:date="2018-03-06T08:45:00Z"/>
              <w:b w:val="0"/>
              <w:bCs w:val="0"/>
            </w:rPr>
          </w:pPr>
          <w:del w:id="331" w:author="Joyce L Tokar" w:date="2018-03-06T08:45:00Z">
            <w:r w:rsidRPr="003C44DE">
              <w:delText>6.61.2 Guidance to language users</w:delText>
            </w:r>
            <w:r w:rsidR="0056187F" w:rsidDel="00B8456F">
              <w:rPr>
                <w:webHidden/>
              </w:rPr>
              <w:tab/>
              <w:delText>44</w:delText>
            </w:r>
          </w:del>
        </w:p>
        <w:p w14:paraId="5490D43E" w14:textId="77777777" w:rsidR="0056187F" w:rsidDel="00B8456F" w:rsidRDefault="003C44DE">
          <w:pPr>
            <w:pStyle w:val="TOC3"/>
            <w:rPr>
              <w:del w:id="332" w:author="Joyce L Tokar" w:date="2018-03-06T08:45:00Z"/>
              <w:b w:val="0"/>
              <w:bCs w:val="0"/>
            </w:rPr>
          </w:pPr>
          <w:del w:id="333" w:author="Joyce L Tokar" w:date="2018-03-06T08:45:00Z">
            <w:r w:rsidRPr="003C44DE">
              <w:delText>6.62 Concurrency – Premature Termination [CGS]</w:delText>
            </w:r>
            <w:r w:rsidR="0056187F" w:rsidDel="00B8456F">
              <w:rPr>
                <w:webHidden/>
              </w:rPr>
              <w:tab/>
              <w:delText>44</w:delText>
            </w:r>
          </w:del>
        </w:p>
        <w:p w14:paraId="532B3B05" w14:textId="77777777" w:rsidR="0056187F" w:rsidDel="00B8456F" w:rsidRDefault="003C44DE">
          <w:pPr>
            <w:pStyle w:val="TOC2"/>
            <w:rPr>
              <w:del w:id="334" w:author="Joyce L Tokar" w:date="2018-03-06T08:45:00Z"/>
              <w:b w:val="0"/>
              <w:bCs w:val="0"/>
            </w:rPr>
          </w:pPr>
          <w:del w:id="335" w:author="Joyce L Tokar" w:date="2018-03-06T08:45:00Z">
            <w:r w:rsidRPr="003C44DE">
              <w:delText>6.62.1 Applicability to language</w:delText>
            </w:r>
            <w:r w:rsidR="0056187F" w:rsidDel="00B8456F">
              <w:rPr>
                <w:webHidden/>
              </w:rPr>
              <w:tab/>
              <w:delText>44</w:delText>
            </w:r>
          </w:del>
        </w:p>
        <w:p w14:paraId="3C840941" w14:textId="77777777" w:rsidR="0056187F" w:rsidDel="00B8456F" w:rsidRDefault="003C44DE">
          <w:pPr>
            <w:pStyle w:val="TOC2"/>
            <w:rPr>
              <w:del w:id="336" w:author="Joyce L Tokar" w:date="2018-03-06T08:45:00Z"/>
              <w:b w:val="0"/>
              <w:bCs w:val="0"/>
            </w:rPr>
          </w:pPr>
          <w:del w:id="337" w:author="Joyce L Tokar" w:date="2018-03-06T08:45:00Z">
            <w:r w:rsidRPr="003C44DE">
              <w:delText>6.62.2 Guidance to language users</w:delText>
            </w:r>
            <w:r w:rsidR="0056187F" w:rsidDel="00B8456F">
              <w:rPr>
                <w:webHidden/>
              </w:rPr>
              <w:tab/>
              <w:delText>44</w:delText>
            </w:r>
          </w:del>
        </w:p>
        <w:p w14:paraId="3063E5AB" w14:textId="77777777" w:rsidR="0056187F" w:rsidDel="00B8456F" w:rsidRDefault="003C44DE">
          <w:pPr>
            <w:pStyle w:val="TOC2"/>
            <w:rPr>
              <w:del w:id="338" w:author="Joyce L Tokar" w:date="2018-03-06T08:45:00Z"/>
              <w:b w:val="0"/>
              <w:bCs w:val="0"/>
            </w:rPr>
          </w:pPr>
          <w:del w:id="339" w:author="Joyce L Tokar" w:date="2018-03-06T08:45:00Z">
            <w:r w:rsidRPr="003C44DE">
              <w:delText>6.63 Protocol Lock Errors [CGM]</w:delText>
            </w:r>
            <w:r w:rsidR="0056187F" w:rsidDel="00B8456F">
              <w:rPr>
                <w:webHidden/>
              </w:rPr>
              <w:tab/>
              <w:delText>44</w:delText>
            </w:r>
          </w:del>
        </w:p>
        <w:p w14:paraId="036EAFE9" w14:textId="77777777" w:rsidR="0056187F" w:rsidDel="00B8456F" w:rsidRDefault="003C44DE">
          <w:pPr>
            <w:pStyle w:val="TOC2"/>
            <w:rPr>
              <w:del w:id="340" w:author="Joyce L Tokar" w:date="2018-03-06T08:45:00Z"/>
              <w:b w:val="0"/>
              <w:bCs w:val="0"/>
            </w:rPr>
          </w:pPr>
          <w:del w:id="341" w:author="Joyce L Tokar" w:date="2018-03-06T08:45:00Z">
            <w:r w:rsidRPr="003C44DE">
              <w:delText>6.63.1 Applicability to language</w:delText>
            </w:r>
            <w:r w:rsidR="0056187F" w:rsidDel="00B8456F">
              <w:rPr>
                <w:webHidden/>
              </w:rPr>
              <w:tab/>
              <w:delText>44</w:delText>
            </w:r>
          </w:del>
        </w:p>
        <w:p w14:paraId="485F2881" w14:textId="77777777" w:rsidR="0056187F" w:rsidDel="00B8456F" w:rsidRDefault="003C44DE">
          <w:pPr>
            <w:pStyle w:val="TOC3"/>
            <w:rPr>
              <w:del w:id="342" w:author="Joyce L Tokar" w:date="2018-03-06T08:45:00Z"/>
              <w:b w:val="0"/>
              <w:bCs w:val="0"/>
            </w:rPr>
          </w:pPr>
          <w:del w:id="343" w:author="Joyce L Tokar" w:date="2018-03-06T08:45:00Z">
            <w:r w:rsidRPr="003C44DE">
              <w:delText>6.63.2 Guidance to language users</w:delText>
            </w:r>
            <w:r w:rsidR="0056187F" w:rsidDel="00B8456F">
              <w:rPr>
                <w:webHidden/>
              </w:rPr>
              <w:tab/>
              <w:delText>45</w:delText>
            </w:r>
          </w:del>
        </w:p>
        <w:p w14:paraId="05A1B2CF" w14:textId="77777777" w:rsidR="0056187F" w:rsidDel="00B8456F" w:rsidRDefault="003C44DE">
          <w:pPr>
            <w:pStyle w:val="TOC2"/>
            <w:rPr>
              <w:del w:id="344" w:author="Joyce L Tokar" w:date="2018-03-06T08:45:00Z"/>
              <w:b w:val="0"/>
              <w:bCs w:val="0"/>
            </w:rPr>
          </w:pPr>
          <w:del w:id="345" w:author="Joyce L Tokar" w:date="2018-03-06T08:45:00Z">
            <w:r w:rsidRPr="003C44DE">
              <w:delText>6.64 Reliance on External Format String  [SHL]</w:delText>
            </w:r>
            <w:r w:rsidR="0056187F" w:rsidDel="00B8456F">
              <w:rPr>
                <w:webHidden/>
              </w:rPr>
              <w:tab/>
              <w:delText>45</w:delText>
            </w:r>
          </w:del>
        </w:p>
        <w:p w14:paraId="27556FCA" w14:textId="77777777" w:rsidR="0056187F" w:rsidDel="00B8456F" w:rsidRDefault="003C44DE">
          <w:pPr>
            <w:pStyle w:val="TOC2"/>
            <w:rPr>
              <w:del w:id="346" w:author="Joyce L Tokar" w:date="2018-03-06T08:45:00Z"/>
              <w:b w:val="0"/>
              <w:bCs w:val="0"/>
            </w:rPr>
          </w:pPr>
          <w:del w:id="347" w:author="Joyce L Tokar" w:date="2018-03-06T08:45:00Z">
            <w:r w:rsidRPr="003C44DE">
              <w:delText>7 Language specific vulnerabilities for Ada</w:delText>
            </w:r>
            <w:r w:rsidR="0056187F" w:rsidDel="00B8456F">
              <w:rPr>
                <w:webHidden/>
              </w:rPr>
              <w:tab/>
              <w:delText>45</w:delText>
            </w:r>
          </w:del>
        </w:p>
        <w:p w14:paraId="13AE61E4" w14:textId="77777777" w:rsidR="0056187F" w:rsidDel="00B8456F" w:rsidRDefault="003C44DE">
          <w:pPr>
            <w:pStyle w:val="TOC2"/>
            <w:rPr>
              <w:del w:id="348" w:author="Joyce L Tokar" w:date="2018-03-06T08:45:00Z"/>
              <w:b w:val="0"/>
              <w:bCs w:val="0"/>
            </w:rPr>
          </w:pPr>
          <w:del w:id="349" w:author="Joyce L Tokar" w:date="2018-03-06T08:45:00Z">
            <w:r w:rsidRPr="003C44DE">
              <w:delText>8 Implications for standardization</w:delText>
            </w:r>
            <w:r w:rsidR="0056187F" w:rsidDel="00B8456F">
              <w:rPr>
                <w:webHidden/>
              </w:rPr>
              <w:tab/>
              <w:delText>45</w:delText>
            </w:r>
          </w:del>
        </w:p>
        <w:p w14:paraId="23EE2293" w14:textId="77777777" w:rsidR="0056187F" w:rsidDel="00B8456F" w:rsidRDefault="003C44DE">
          <w:pPr>
            <w:pStyle w:val="TOC1"/>
            <w:rPr>
              <w:del w:id="350" w:author="Joyce L Tokar" w:date="2018-03-06T08:45:00Z"/>
              <w:b w:val="0"/>
              <w:bCs w:val="0"/>
            </w:rPr>
          </w:pPr>
          <w:del w:id="351" w:author="Joyce L Tokar" w:date="2018-03-06T08:45:00Z">
            <w:r w:rsidRPr="003C44DE">
              <w:delText>Bibliography</w:delText>
            </w:r>
            <w:r w:rsidR="0056187F" w:rsidDel="00B8456F">
              <w:rPr>
                <w:webHidden/>
              </w:rPr>
              <w:tab/>
              <w:delText>47</w:delText>
            </w:r>
          </w:del>
        </w:p>
        <w:p w14:paraId="01B12478" w14:textId="77777777" w:rsidR="0056187F" w:rsidDel="00B8456F" w:rsidRDefault="003C44DE">
          <w:pPr>
            <w:pStyle w:val="TOC1"/>
            <w:rPr>
              <w:del w:id="352" w:author="Joyce L Tokar" w:date="2018-03-06T08:45:00Z"/>
              <w:b w:val="0"/>
              <w:bCs w:val="0"/>
            </w:rPr>
          </w:pPr>
          <w:del w:id="353" w:author="Joyce L Tokar" w:date="2018-03-06T08:45:00Z">
            <w:r w:rsidRPr="003C44DE">
              <w:delText>Index</w:delText>
            </w:r>
            <w:r w:rsidR="0056187F" w:rsidDel="00B8456F">
              <w:rPr>
                <w:webHidden/>
              </w:rPr>
              <w:tab/>
              <w:delText>49</w:delText>
            </w:r>
          </w:del>
        </w:p>
        <w:p w14:paraId="03D0B284" w14:textId="77777777" w:rsidR="00A14AE2" w:rsidRDefault="003C44DE">
          <w:r>
            <w:fldChar w:fldCharType="end"/>
          </w:r>
        </w:p>
      </w:sdtContent>
    </w:sdt>
    <w:p w14:paraId="785D17CB" w14:textId="77777777" w:rsidR="00A32382" w:rsidRDefault="00A32382">
      <w:pPr>
        <w:rPr>
          <w:noProof/>
        </w:rPr>
      </w:pPr>
    </w:p>
    <w:p w14:paraId="2666AD2A" w14:textId="77777777" w:rsidR="00A32382" w:rsidRDefault="00A32382">
      <w:r>
        <w:rPr>
          <w:noProof/>
        </w:rPr>
        <w:lastRenderedPageBreak/>
        <w:br w:type="page"/>
      </w:r>
    </w:p>
    <w:p w14:paraId="4C0DFA80" w14:textId="77777777" w:rsidR="00A32382" w:rsidRDefault="00A32382" w:rsidP="00AB6756">
      <w:pPr>
        <w:pStyle w:val="Heading1"/>
      </w:pPr>
      <w:bookmarkStart w:id="354" w:name="_Toc443470358"/>
      <w:bookmarkStart w:id="355" w:name="_Toc450303208"/>
      <w:bookmarkStart w:id="356" w:name="_Toc358896355"/>
      <w:bookmarkStart w:id="357" w:name="_Toc508618945"/>
      <w:r>
        <w:lastRenderedPageBreak/>
        <w:t>Foreword</w:t>
      </w:r>
      <w:bookmarkEnd w:id="354"/>
      <w:bookmarkEnd w:id="355"/>
      <w:bookmarkEnd w:id="356"/>
      <w:bookmarkEnd w:id="357"/>
    </w:p>
    <w:p w14:paraId="4F4FDCF6" w14:textId="77777777" w:rsidR="002C78C4" w:rsidRDefault="002C78C4" w:rsidP="002C78C4">
      <w:r>
        <w:t xml:space="preserve">ISO (the International Organization for Standardization) and IEC (the International </w:t>
      </w:r>
      <w:proofErr w:type="spellStart"/>
      <w:r>
        <w:t>Electrotechnical</w:t>
      </w:r>
      <w:proofErr w:type="spellEnd"/>
      <w: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45DCA8C0" w14:textId="77777777" w:rsidR="002C78C4" w:rsidRDefault="002C78C4" w:rsidP="002C78C4">
      <w:r>
        <w:t>International Standards are drafted in accordance with the rules given in the ISO/IEC Directives, Part 2.</w:t>
      </w:r>
    </w:p>
    <w:p w14:paraId="3D42B05B"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42746E65" w14:textId="7777777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14:paraId="07BC02A5"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52BE2146" w14:textId="77777777"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630F5025" w14:textId="77777777" w:rsidR="00A32382" w:rsidRPr="00BD083E" w:rsidRDefault="00A32382" w:rsidP="00A32382">
      <w:bookmarkStart w:id="358" w:name="_Toc443470359"/>
      <w:bookmarkStart w:id="359" w:name="_Toc450303209"/>
      <w:r w:rsidRPr="00BD083E">
        <w:br w:type="page"/>
      </w:r>
    </w:p>
    <w:p w14:paraId="5D8293DA" w14:textId="77777777" w:rsidR="00A32382" w:rsidRDefault="00A32382" w:rsidP="00A32382">
      <w:pPr>
        <w:pStyle w:val="Heading1"/>
      </w:pPr>
      <w:bookmarkStart w:id="360" w:name="_Toc358896356"/>
      <w:bookmarkStart w:id="361" w:name="_Toc508618946"/>
      <w:r>
        <w:lastRenderedPageBreak/>
        <w:t>Introduction</w:t>
      </w:r>
      <w:bookmarkEnd w:id="358"/>
      <w:bookmarkEnd w:id="359"/>
      <w:bookmarkEnd w:id="360"/>
      <w:bookmarkEnd w:id="361"/>
    </w:p>
    <w:p w14:paraId="756EE80F" w14:textId="77777777" w:rsidR="006F77D6" w:rsidRDefault="00A32382" w:rsidP="00A55FB9">
      <w:pPr>
        <w:pStyle w:val="zzHelp"/>
        <w:ind w:right="263"/>
        <w:rPr>
          <w:color w:val="auto"/>
        </w:rPr>
      </w:pPr>
      <w:r w:rsidRPr="00B21E5A" w:rsidDel="009C104D">
        <w:rPr>
          <w:color w:val="auto"/>
        </w:rPr>
        <w:t xml:space="preserve">This </w:t>
      </w:r>
      <w:r w:rsidRPr="006B1DA0" w:rsidDel="009C104D">
        <w:rPr>
          <w:color w:val="auto"/>
        </w:rPr>
        <w:t>Technical Report</w:t>
      </w:r>
      <w:r w:rsidRPr="00B21E5A" w:rsidDel="009C104D">
        <w:rPr>
          <w:color w:val="auto"/>
        </w:rPr>
        <w:t xml:space="preserve"> provide</w:t>
      </w:r>
      <w:r w:rsidR="006F77D6">
        <w:rPr>
          <w:color w:val="auto"/>
        </w:rPr>
        <w:t>s</w:t>
      </w:r>
      <w:r w:rsidRPr="00B21E5A" w:rsidDel="009C104D">
        <w:rPr>
          <w:color w:val="auto"/>
        </w:rPr>
        <w:t xml:space="preserve"> guidance </w:t>
      </w:r>
      <w:r w:rsidR="006F77D6">
        <w:rPr>
          <w:color w:val="auto"/>
        </w:rPr>
        <w:t xml:space="preserve">for the programming language Ada </w:t>
      </w:r>
      <w:r w:rsidRPr="00B21E5A" w:rsidDel="009C104D">
        <w:rPr>
          <w:color w:val="auto"/>
        </w:rPr>
        <w:t xml:space="preserve">so that application developers </w:t>
      </w:r>
      <w:r w:rsidR="006F77D6">
        <w:rPr>
          <w:color w:val="auto"/>
        </w:rPr>
        <w:t xml:space="preserve">considering Ada or using Ada </w:t>
      </w:r>
      <w:r w:rsidRPr="00B21E5A" w:rsidDel="009C104D">
        <w:rPr>
          <w:color w:val="auto"/>
        </w:rPr>
        <w:t xml:space="preserve">will be better able to avoid the programming constructs that lead to vulnerabilities in software written in </w:t>
      </w:r>
      <w:r w:rsidR="00A23B77">
        <w:rPr>
          <w:color w:val="auto"/>
        </w:rPr>
        <w:t xml:space="preserve">the </w:t>
      </w:r>
      <w:r w:rsidR="005643BF">
        <w:rPr>
          <w:color w:val="auto"/>
        </w:rPr>
        <w:t xml:space="preserve">Ada </w:t>
      </w:r>
      <w:r w:rsidR="005643BF" w:rsidRPr="00B21E5A" w:rsidDel="009C104D">
        <w:rPr>
          <w:color w:val="auto"/>
        </w:rPr>
        <w:t>language</w:t>
      </w:r>
      <w:r w:rsidRPr="00B21E5A" w:rsidDel="00AC54D3">
        <w:rPr>
          <w:color w:val="auto"/>
        </w:rPr>
        <w:t xml:space="preserve"> </w:t>
      </w:r>
      <w:r w:rsidRPr="00B21E5A" w:rsidDel="009C104D">
        <w:rPr>
          <w:color w:val="auto"/>
        </w:rPr>
        <w:t>and their attendant consequences.  This guidance can also be used by developers to select source code evaluation tools that can discover and eliminate some constructs that could lead to vulnerabilities in their software</w:t>
      </w:r>
      <w:r w:rsidR="006F77D6">
        <w:rPr>
          <w:color w:val="auto"/>
        </w:rPr>
        <w:t>.</w:t>
      </w:r>
      <w:r w:rsidR="00A23B77">
        <w:rPr>
          <w:color w:val="auto"/>
        </w:rPr>
        <w:t xml:space="preserve"> This </w:t>
      </w:r>
      <w:r w:rsidR="006B1DA0">
        <w:rPr>
          <w:color w:val="auto"/>
        </w:rPr>
        <w:t>T</w:t>
      </w:r>
      <w:r w:rsidR="00A23B77" w:rsidRPr="006B1DA0">
        <w:rPr>
          <w:color w:val="auto"/>
        </w:rPr>
        <w:t xml:space="preserve">echnical </w:t>
      </w:r>
      <w:r w:rsidR="006B1DA0">
        <w:rPr>
          <w:color w:val="auto"/>
        </w:rPr>
        <w:t>R</w:t>
      </w:r>
      <w:r w:rsidR="005643BF" w:rsidRPr="006B1DA0">
        <w:rPr>
          <w:color w:val="auto"/>
        </w:rPr>
        <w:t>eport</w:t>
      </w:r>
      <w:r w:rsidR="005643BF">
        <w:rPr>
          <w:color w:val="auto"/>
        </w:rPr>
        <w:t xml:space="preserve"> </w:t>
      </w:r>
      <w:r w:rsidR="00A23B77">
        <w:rPr>
          <w:color w:val="auto"/>
        </w:rPr>
        <w:t xml:space="preserve">can also be used in comparison with companion </w:t>
      </w:r>
      <w:r w:rsidR="00A23B77" w:rsidRPr="006B1DA0">
        <w:rPr>
          <w:color w:val="auto"/>
        </w:rPr>
        <w:t>technical reports</w:t>
      </w:r>
      <w:r w:rsidR="00A23B77">
        <w:rPr>
          <w:color w:val="auto"/>
        </w:rPr>
        <w:t xml:space="preserve"> and with the </w:t>
      </w:r>
      <w:r w:rsidR="00A23B77" w:rsidRPr="006B1DA0">
        <w:rPr>
          <w:color w:val="auto"/>
        </w:rPr>
        <w:t>language-independent report</w:t>
      </w:r>
      <w:r w:rsidR="00A23B77">
        <w:rPr>
          <w:color w:val="auto"/>
        </w:rPr>
        <w:t xml:space="preserve">, </w:t>
      </w:r>
      <w:r w:rsidR="00473FD5">
        <w:rPr>
          <w:color w:val="auto"/>
        </w:rPr>
        <w:t xml:space="preserve">ISO/IEC </w:t>
      </w:r>
      <w:r w:rsidR="00A23B77">
        <w:rPr>
          <w:color w:val="auto"/>
        </w:rPr>
        <w:t xml:space="preserve">TR 24772-1, </w:t>
      </w:r>
      <w:r w:rsidR="00017A66" w:rsidRPr="00017A66">
        <w:rPr>
          <w:i/>
          <w:color w:val="auto"/>
        </w:rPr>
        <w:t>Information Technology – Programming Languages— Guidance to avoiding vulnerabilities in programming languages,</w:t>
      </w:r>
      <w:r w:rsidR="00473FD5">
        <w:rPr>
          <w:i/>
        </w:rPr>
        <w:t xml:space="preserve"> </w:t>
      </w:r>
      <w:r w:rsidR="00A23B77">
        <w:rPr>
          <w:color w:val="auto"/>
        </w:rPr>
        <w:t xml:space="preserve">to select a programming language that provides the appropriate level of confidence that anticipated problems can be avoided. </w:t>
      </w:r>
    </w:p>
    <w:p w14:paraId="3AC98DCC" w14:textId="77777777" w:rsidR="006F77D6" w:rsidRDefault="006F77D6" w:rsidP="00A55FB9">
      <w:pPr>
        <w:pStyle w:val="zzHelp"/>
        <w:ind w:right="263"/>
        <w:rPr>
          <w:color w:val="auto"/>
        </w:rPr>
      </w:pPr>
      <w:r>
        <w:rPr>
          <w:color w:val="auto"/>
        </w:rPr>
        <w:t xml:space="preserve">This </w:t>
      </w:r>
      <w:r w:rsidR="006B1DA0">
        <w:rPr>
          <w:color w:val="auto"/>
        </w:rPr>
        <w:t>T</w:t>
      </w:r>
      <w:r w:rsidRPr="006B1DA0">
        <w:rPr>
          <w:color w:val="auto"/>
        </w:rPr>
        <w:t xml:space="preserve">echnical </w:t>
      </w:r>
      <w:r w:rsidR="006B1DA0">
        <w:rPr>
          <w:color w:val="auto"/>
        </w:rPr>
        <w:t>R</w:t>
      </w:r>
      <w:r w:rsidRPr="006B1DA0">
        <w:rPr>
          <w:color w:val="auto"/>
        </w:rPr>
        <w:t xml:space="preserve">eport </w:t>
      </w:r>
      <w:r>
        <w:rPr>
          <w:color w:val="auto"/>
        </w:rPr>
        <w:t>is intended to be used with TR 24772-1</w:t>
      </w:r>
      <w:r w:rsidR="00A23B77">
        <w:rPr>
          <w:color w:val="auto"/>
        </w:rPr>
        <w:t>,</w:t>
      </w:r>
      <w:r>
        <w:rPr>
          <w:color w:val="auto"/>
        </w:rPr>
        <w:t xml:space="preserve"> which discusses programming language vulnerabilities</w:t>
      </w:r>
      <w:r w:rsidR="00985F07">
        <w:rPr>
          <w:color w:val="auto"/>
        </w:rPr>
        <w:t xml:space="preserve"> in a language independent fashion</w:t>
      </w:r>
      <w:r w:rsidR="00A23B77">
        <w:rPr>
          <w:color w:val="auto"/>
        </w:rPr>
        <w:t>.</w:t>
      </w:r>
    </w:p>
    <w:p w14:paraId="615198CF" w14:textId="77777777" w:rsidR="00694B06" w:rsidRPr="00E139DD" w:rsidRDefault="00694B06" w:rsidP="00A55FB9">
      <w:pPr>
        <w:autoSpaceDE w:val="0"/>
        <w:autoSpaceDN w:val="0"/>
        <w:adjustRightInd w:val="0"/>
        <w:ind w:right="263"/>
      </w:pPr>
      <w:r w:rsidRPr="00E139DD">
        <w:t xml:space="preserve">It should be noted that this </w:t>
      </w:r>
      <w:r w:rsidRPr="006B1DA0">
        <w:t>Technical Repor</w:t>
      </w:r>
      <w:r w:rsidRPr="00E139DD">
        <w:t>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14:paraId="126024E7" w14:textId="77777777" w:rsidR="00A23B77" w:rsidRDefault="00A23B77">
      <w:r>
        <w:br w:type="page"/>
      </w:r>
    </w:p>
    <w:p w14:paraId="0D747462" w14:textId="4C8F3B7F" w:rsidR="00985F07" w:rsidRDefault="0025282A" w:rsidP="00C17FB9">
      <w:pPr>
        <w:pStyle w:val="Heading1"/>
      </w:pPr>
      <w:r w:rsidRPr="0025282A">
        <w:lastRenderedPageBreak/>
        <w:t>Information Technology</w:t>
      </w:r>
      <w:r w:rsidR="00D2010E">
        <w:t xml:space="preserve"> </w:t>
      </w:r>
      <w:r w:rsidRPr="0025282A">
        <w:t>— Programming Languages</w:t>
      </w:r>
      <w:r w:rsidR="00D2010E">
        <w:t xml:space="preserve"> </w:t>
      </w:r>
      <w:r w:rsidRPr="0025282A">
        <w:t xml:space="preserve">— Guidance to </w:t>
      </w:r>
      <w:r w:rsidR="00910E98">
        <w:t>a</w:t>
      </w:r>
      <w:r w:rsidR="00910E98" w:rsidRPr="0025282A">
        <w:t xml:space="preserve">voiding </w:t>
      </w:r>
      <w:r w:rsidR="00910E98">
        <w:t>v</w:t>
      </w:r>
      <w:r w:rsidR="00910E98" w:rsidRPr="0025282A">
        <w:t xml:space="preserve">ulnerabilities </w:t>
      </w:r>
      <w:r w:rsidRPr="0025282A">
        <w:t xml:space="preserve">in </w:t>
      </w:r>
      <w:r w:rsidR="00910E98">
        <w:t>p</w:t>
      </w:r>
      <w:r w:rsidR="00910E98" w:rsidRPr="0025282A">
        <w:t xml:space="preserve">rogramming </w:t>
      </w:r>
      <w:r w:rsidR="00910E98">
        <w:t>l</w:t>
      </w:r>
      <w:r w:rsidR="00910E98" w:rsidRPr="0025282A">
        <w:t xml:space="preserve">anguages </w:t>
      </w:r>
      <w:r w:rsidR="00985F07">
        <w:t xml:space="preserve">– </w:t>
      </w:r>
      <w:r w:rsidR="004A58D5">
        <w:t>Part 2</w:t>
      </w:r>
      <w:r w:rsidR="00C17FB9">
        <w:t>:</w:t>
      </w:r>
      <w:r w:rsidR="004A58D5">
        <w:t xml:space="preserve"> </w:t>
      </w:r>
      <w:r w:rsidR="001E6557">
        <w:t>Vulnerability descriptions for</w:t>
      </w:r>
      <w:r w:rsidR="00985F07">
        <w:t xml:space="preserve"> the programming language Ada </w:t>
      </w:r>
    </w:p>
    <w:p w14:paraId="07EFF5E9" w14:textId="77777777" w:rsidR="004A58D5" w:rsidRPr="00C17FB9" w:rsidRDefault="004A58D5" w:rsidP="00C17FB9"/>
    <w:p w14:paraId="47A18B7F" w14:textId="77777777" w:rsidR="00574981" w:rsidRPr="004A155C" w:rsidRDefault="00160778" w:rsidP="00B35625">
      <w:pPr>
        <w:pStyle w:val="Heading1"/>
      </w:pPr>
      <w:bookmarkStart w:id="362" w:name="_Toc358896357"/>
      <w:bookmarkStart w:id="363" w:name="_Toc508618947"/>
      <w:r w:rsidRPr="00B35625">
        <w:t>1.</w:t>
      </w:r>
      <w:r>
        <w:t xml:space="preserve"> Scope</w:t>
      </w:r>
      <w:bookmarkStart w:id="364" w:name="_Toc443461091"/>
      <w:bookmarkStart w:id="365" w:name="_Toc443470360"/>
      <w:bookmarkStart w:id="366" w:name="_Toc450303210"/>
      <w:bookmarkStart w:id="367" w:name="_Toc192557820"/>
      <w:bookmarkStart w:id="368" w:name="_Toc336348220"/>
      <w:bookmarkEnd w:id="362"/>
      <w:bookmarkEnd w:id="363"/>
    </w:p>
    <w:bookmarkEnd w:id="364"/>
    <w:bookmarkEnd w:id="365"/>
    <w:bookmarkEnd w:id="366"/>
    <w:bookmarkEnd w:id="367"/>
    <w:bookmarkEnd w:id="368"/>
    <w:p w14:paraId="1B71744F" w14:textId="77777777" w:rsidR="00A32382" w:rsidRPr="00574981" w:rsidRDefault="00A32382">
      <w:r w:rsidRPr="00574981">
        <w:t xml:space="preserve">This </w:t>
      </w:r>
      <w:r w:rsidRPr="006B1DA0">
        <w:t>Technical Report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14:paraId="6A87C720" w14:textId="77777777" w:rsidR="00521DD7" w:rsidRPr="00574981" w:rsidRDefault="00521DD7">
      <w:r w:rsidRPr="00574981">
        <w:t xml:space="preserve">Vulnerabilities described </w:t>
      </w:r>
      <w:r w:rsidR="001D0402">
        <w:t>in this technical report document the way that the vulnerability described in the language-independent</w:t>
      </w:r>
      <w:r w:rsidR="00C065B8">
        <w:t xml:space="preserve"> document </w:t>
      </w:r>
      <w:r w:rsidR="001D0402">
        <w:t>T</w:t>
      </w:r>
      <w:r w:rsidR="00E043EB">
        <w:t>R</w:t>
      </w:r>
      <w:r w:rsidR="001D0402">
        <w:t xml:space="preserve"> 24772-1 are manifested in Ada. </w:t>
      </w:r>
    </w:p>
    <w:p w14:paraId="75EEFAF3" w14:textId="77777777" w:rsidR="00AF15F9" w:rsidRPr="008731B5" w:rsidRDefault="00AF15F9" w:rsidP="0057762A">
      <w:pPr>
        <w:pStyle w:val="Heading1"/>
      </w:pPr>
      <w:bookmarkStart w:id="369" w:name="_Toc358896358"/>
      <w:bookmarkStart w:id="370" w:name="_Toc508618948"/>
      <w:bookmarkStart w:id="371" w:name="_Toc443461093"/>
      <w:bookmarkStart w:id="372" w:name="_Toc443470362"/>
      <w:bookmarkStart w:id="373" w:name="_Toc450303212"/>
      <w:bookmarkStart w:id="374" w:name="_Toc192557830"/>
      <w:r w:rsidRPr="008731B5">
        <w:t>2.</w:t>
      </w:r>
      <w:r w:rsidR="00142882">
        <w:t xml:space="preserve"> </w:t>
      </w:r>
      <w:r w:rsidRPr="008731B5">
        <w:t xml:space="preserve">Normative </w:t>
      </w:r>
      <w:r w:rsidRPr="00BC4165">
        <w:t>references</w:t>
      </w:r>
      <w:bookmarkEnd w:id="369"/>
      <w:bookmarkEnd w:id="370"/>
    </w:p>
    <w:p w14:paraId="6C1E44CB" w14:textId="77777777" w:rsidR="00AF15F9" w:rsidRPr="008731B5" w:rsidRDefault="00AF15F9" w:rsidP="00BC4165">
      <w:r w:rsidRPr="008731B5">
        <w:t>The following referenced documents are indispensable for the application of this document.  For dated references, only the edition cited applies.  For undated references, the latest edition of the referenced document (including any amendments) applies.</w:t>
      </w:r>
    </w:p>
    <w:p w14:paraId="60421E26" w14:textId="77777777" w:rsidR="008D58DC" w:rsidRPr="008D58DC" w:rsidRDefault="00AF15F9">
      <w:pPr>
        <w:spacing w:after="0"/>
        <w:rPr>
          <w:i/>
        </w:rPr>
      </w:pPr>
      <w:r w:rsidRPr="008731B5">
        <w:t>ISO</w:t>
      </w:r>
      <w:r w:rsidR="005075C8">
        <w:t xml:space="preserve"> 80000</w:t>
      </w:r>
      <w:r w:rsidR="00A51F0E">
        <w:t>–</w:t>
      </w:r>
      <w:r w:rsidR="005075C8">
        <w:t>2:2009</w:t>
      </w:r>
      <w:r w:rsidRPr="008731B5">
        <w:t xml:space="preserve">, </w:t>
      </w:r>
      <w:r w:rsidRPr="008731B5">
        <w:rPr>
          <w:i/>
        </w:rPr>
        <w:t>Quantities and units</w:t>
      </w:r>
      <w:r w:rsidRPr="008731B5">
        <w:t xml:space="preserve"> — </w:t>
      </w:r>
      <w:r w:rsidRPr="008731B5">
        <w:rPr>
          <w:i/>
        </w:rPr>
        <w:t xml:space="preserve">Part </w:t>
      </w:r>
      <w:r w:rsidR="005075C8">
        <w:rPr>
          <w:i/>
        </w:rPr>
        <w:t>2</w:t>
      </w:r>
      <w:r w:rsidRPr="008731B5">
        <w:rPr>
          <w:i/>
        </w:rPr>
        <w:t xml:space="preserve">: Mathematical signs and symbols </w:t>
      </w:r>
      <w:r w:rsidR="005075C8">
        <w:rPr>
          <w:i/>
        </w:rPr>
        <w:t>to be</w:t>
      </w:r>
      <w:r w:rsidR="005075C8" w:rsidRPr="008731B5">
        <w:rPr>
          <w:i/>
        </w:rPr>
        <w:t xml:space="preserve"> </w:t>
      </w:r>
      <w:r w:rsidRPr="008731B5">
        <w:rPr>
          <w:i/>
        </w:rPr>
        <w:t xml:space="preserve">use in the </w:t>
      </w:r>
      <w:r w:rsidR="00A51F0E">
        <w:rPr>
          <w:i/>
        </w:rPr>
        <w:t>natural</w:t>
      </w:r>
      <w:r w:rsidR="005075C8" w:rsidRPr="008731B5">
        <w:rPr>
          <w:i/>
        </w:rPr>
        <w:t xml:space="preserve"> </w:t>
      </w:r>
      <w:r w:rsidRPr="008731B5">
        <w:rPr>
          <w:i/>
        </w:rPr>
        <w:t>sciences and technology</w:t>
      </w:r>
    </w:p>
    <w:p w14:paraId="638B8220" w14:textId="77777777" w:rsidR="00017A66" w:rsidRDefault="00AF15F9" w:rsidP="00017A66">
      <w:pPr>
        <w:spacing w:after="0"/>
        <w:rPr>
          <w:i/>
        </w:rPr>
      </w:pPr>
      <w:r w:rsidRPr="008731B5">
        <w:t xml:space="preserve">ISO/IEC </w:t>
      </w:r>
      <w:r w:rsidR="005075C8" w:rsidRPr="008731B5">
        <w:t>238</w:t>
      </w:r>
      <w:r w:rsidR="005075C8">
        <w:t>2</w:t>
      </w:r>
      <w:r w:rsidR="00A51F0E">
        <w:t>–</w:t>
      </w:r>
      <w:r w:rsidRPr="008731B5">
        <w:t xml:space="preserve">1:1993, </w:t>
      </w:r>
      <w:r w:rsidR="0025282A" w:rsidRPr="00FA7E2B">
        <w:rPr>
          <w:i/>
        </w:rPr>
        <w:t>Information technology</w:t>
      </w:r>
      <w:r w:rsidR="00017A66" w:rsidRPr="00017A66">
        <w:rPr>
          <w:i/>
        </w:rPr>
        <w:t xml:space="preserve"> — </w:t>
      </w:r>
      <w:r w:rsidR="0025282A" w:rsidRPr="00FA7E2B">
        <w:rPr>
          <w:i/>
        </w:rPr>
        <w:t>Vocabulary</w:t>
      </w:r>
      <w:r w:rsidR="00017A66" w:rsidRPr="00017A66">
        <w:rPr>
          <w:i/>
        </w:rPr>
        <w:t xml:space="preserve"> — </w:t>
      </w:r>
      <w:r w:rsidR="0025282A" w:rsidRPr="00FA7E2B">
        <w:rPr>
          <w:i/>
        </w:rPr>
        <w:t>Part 1: Fundamental terms</w:t>
      </w:r>
    </w:p>
    <w:p w14:paraId="7A0BFC29" w14:textId="77777777" w:rsidR="00017A66" w:rsidRPr="00017A66" w:rsidRDefault="008D58DC" w:rsidP="00017A66">
      <w:pPr>
        <w:spacing w:after="0"/>
      </w:pPr>
      <w:r>
        <w:t xml:space="preserve">ISO/IEC TR 24772-1, </w:t>
      </w:r>
      <w:r w:rsidRPr="005F441A">
        <w:rPr>
          <w:i/>
        </w:rPr>
        <w:t>Information Technology – Programming Languages—</w:t>
      </w:r>
      <w:r>
        <w:rPr>
          <w:i/>
        </w:rPr>
        <w:t xml:space="preserve"> Guidance to avoiding vulnerabilities in programming languages</w:t>
      </w:r>
    </w:p>
    <w:p w14:paraId="38D5985F" w14:textId="77777777" w:rsidR="00CE11E1" w:rsidRPr="006B1DA0" w:rsidRDefault="00CE11E1" w:rsidP="00CE11E1">
      <w:pPr>
        <w:spacing w:after="0"/>
        <w:rPr>
          <w:i/>
        </w:rPr>
      </w:pPr>
      <w:r w:rsidRPr="00694C31">
        <w:t>ISO/IEC 8652:2012</w:t>
      </w:r>
      <w:r w:rsidR="006B1DA0">
        <w:t>,</w:t>
      </w:r>
      <w:r w:rsidRPr="00FA7E2B">
        <w:t xml:space="preserve"> </w:t>
      </w:r>
      <w:r w:rsidR="00017A66" w:rsidRPr="00017A66">
        <w:rPr>
          <w:i/>
        </w:rPr>
        <w:t>Information Technology – Programming Languages—Ada</w:t>
      </w:r>
    </w:p>
    <w:p w14:paraId="75434881" w14:textId="77777777" w:rsidR="00CE11E1" w:rsidRDefault="00BD5A39" w:rsidP="00CE11E1">
      <w:pPr>
        <w:spacing w:after="0"/>
        <w:rPr>
          <w:rFonts w:cs="Arial"/>
          <w:szCs w:val="20"/>
        </w:rPr>
      </w:pPr>
      <w:hyperlink r:id="rId8" w:history="1">
        <w:r w:rsidR="00CE11E1">
          <w:rPr>
            <w:rStyle w:val="Hyperlink"/>
            <w:rFonts w:cs="Arial"/>
            <w:szCs w:val="20"/>
          </w:rPr>
          <w:t>ISO/IEC TR 15942:2000</w:t>
        </w:r>
      </w:hyperlink>
      <w:r w:rsidR="00CE11E1">
        <w:rPr>
          <w:rFonts w:cs="Arial"/>
          <w:szCs w:val="20"/>
        </w:rPr>
        <w:t xml:space="preserve">, </w:t>
      </w:r>
      <w:r w:rsidR="00017A66" w:rsidRPr="00017A66">
        <w:rPr>
          <w:rFonts w:cs="Arial"/>
          <w:i/>
          <w:szCs w:val="20"/>
        </w:rPr>
        <w:t xml:space="preserve">Guidance for the Use of </w:t>
      </w:r>
      <w:r w:rsidR="00500401">
        <w:rPr>
          <w:rFonts w:cs="Arial"/>
          <w:i/>
          <w:szCs w:val="20"/>
        </w:rPr>
        <w:t xml:space="preserve">the </w:t>
      </w:r>
      <w:r w:rsidR="00017A66" w:rsidRPr="00017A66">
        <w:rPr>
          <w:rFonts w:cs="Arial"/>
          <w:i/>
          <w:szCs w:val="20"/>
        </w:rPr>
        <w:t xml:space="preserve">Ada </w:t>
      </w:r>
      <w:r w:rsidR="00500401">
        <w:rPr>
          <w:rFonts w:cs="Arial"/>
          <w:i/>
          <w:szCs w:val="20"/>
        </w:rPr>
        <w:t xml:space="preserve">programming language </w:t>
      </w:r>
      <w:r w:rsidR="00017A66" w:rsidRPr="00017A66">
        <w:rPr>
          <w:rFonts w:cs="Arial"/>
          <w:i/>
          <w:szCs w:val="20"/>
        </w:rPr>
        <w:t xml:space="preserve">in </w:t>
      </w:r>
      <w:r w:rsidR="00500401">
        <w:rPr>
          <w:rFonts w:cs="Arial"/>
          <w:i/>
          <w:szCs w:val="20"/>
        </w:rPr>
        <w:t>h</w:t>
      </w:r>
      <w:r w:rsidR="00017A66" w:rsidRPr="00017A66">
        <w:rPr>
          <w:rFonts w:cs="Arial"/>
          <w:i/>
          <w:szCs w:val="20"/>
        </w:rPr>
        <w:t xml:space="preserve">igh </w:t>
      </w:r>
      <w:r w:rsidR="00500401">
        <w:rPr>
          <w:rFonts w:cs="Arial"/>
          <w:i/>
          <w:szCs w:val="20"/>
        </w:rPr>
        <w:t>i</w:t>
      </w:r>
      <w:r w:rsidR="00017A66" w:rsidRPr="00017A66">
        <w:rPr>
          <w:rFonts w:cs="Arial"/>
          <w:i/>
          <w:szCs w:val="20"/>
        </w:rPr>
        <w:t xml:space="preserve">ntegrity </w:t>
      </w:r>
      <w:r w:rsidR="00500401">
        <w:rPr>
          <w:rFonts w:cs="Arial"/>
          <w:i/>
          <w:szCs w:val="20"/>
        </w:rPr>
        <w:t>s</w:t>
      </w:r>
      <w:r w:rsidR="00017A66" w:rsidRPr="00017A66">
        <w:rPr>
          <w:rFonts w:cs="Arial"/>
          <w:i/>
          <w:szCs w:val="20"/>
        </w:rPr>
        <w:t>ystems</w:t>
      </w:r>
    </w:p>
    <w:p w14:paraId="31416E75" w14:textId="77777777" w:rsidR="00CE11E1" w:rsidRDefault="00BD5A39" w:rsidP="00CE11E1">
      <w:pPr>
        <w:spacing w:after="0"/>
        <w:rPr>
          <w:rFonts w:cs="Arial"/>
          <w:szCs w:val="20"/>
        </w:rPr>
      </w:pPr>
      <w:hyperlink r:id="rId9" w:history="1">
        <w:r w:rsidR="00CE11E1">
          <w:rPr>
            <w:rStyle w:val="Hyperlink"/>
            <w:rFonts w:cs="Arial"/>
            <w:szCs w:val="20"/>
          </w:rPr>
          <w:t>ISO/IEC TR 24718:2005</w:t>
        </w:r>
      </w:hyperlink>
      <w:r w:rsidR="00CE11E1">
        <w:rPr>
          <w:rFonts w:cs="Arial"/>
          <w:szCs w:val="20"/>
        </w:rPr>
        <w:t xml:space="preserve">, </w:t>
      </w:r>
      <w:r w:rsidR="00017A66" w:rsidRPr="00017A66">
        <w:rPr>
          <w:rFonts w:cs="Arial"/>
          <w:i/>
          <w:szCs w:val="20"/>
        </w:rPr>
        <w:t>Guide for the use of the Ada Ravenscar Profile in high integrity systems</w:t>
      </w:r>
    </w:p>
    <w:p w14:paraId="36374011" w14:textId="77777777" w:rsidR="00CE11E1" w:rsidRPr="00044C59" w:rsidRDefault="00BD5A39" w:rsidP="00CE11E1">
      <w:pPr>
        <w:spacing w:after="0"/>
        <w:rPr>
          <w:lang w:val="en-GB"/>
        </w:rPr>
      </w:pPr>
      <w:hyperlink r:id="rId10" w:history="1">
        <w:r w:rsidR="00CE11E1" w:rsidRPr="006B1DA0">
          <w:rPr>
            <w:rStyle w:val="Hyperlink"/>
            <w:lang w:val="en-GB"/>
          </w:rPr>
          <w:t>I</w:t>
        </w:r>
        <w:r w:rsidR="006B1DA0" w:rsidRPr="006B1DA0">
          <w:rPr>
            <w:rStyle w:val="Hyperlink"/>
            <w:lang w:val="en-GB"/>
          </w:rPr>
          <w:t xml:space="preserve">EEE </w:t>
        </w:r>
        <w:r w:rsidR="00CE11E1" w:rsidRPr="006B1DA0">
          <w:rPr>
            <w:rStyle w:val="Hyperlink"/>
            <w:lang w:val="en-GB"/>
          </w:rPr>
          <w:t>754-2008, Binary Floating Point Arithmetic</w:t>
        </w:r>
      </w:hyperlink>
      <w:r w:rsidR="00CE11E1" w:rsidRPr="00262A7C">
        <w:rPr>
          <w:lang w:val="en-GB"/>
        </w:rPr>
        <w:t>, IEEE, 2008</w:t>
      </w:r>
    </w:p>
    <w:p w14:paraId="00A1A38C" w14:textId="77777777" w:rsidR="00473FD5" w:rsidRPr="00473FD5" w:rsidRDefault="00BD5A39" w:rsidP="00CE11E1">
      <w:pPr>
        <w:rPr>
          <w:lang w:val="en-GB"/>
        </w:rPr>
      </w:pPr>
      <w:hyperlink r:id="rId11" w:history="1">
        <w:r w:rsidR="006B1DA0" w:rsidRPr="006B1DA0">
          <w:rPr>
            <w:rStyle w:val="Hyperlink"/>
            <w:lang w:val="en-GB"/>
          </w:rPr>
          <w:t xml:space="preserve">ANSI/IEEE </w:t>
        </w:r>
        <w:r w:rsidR="00CE11E1" w:rsidRPr="006B1DA0">
          <w:rPr>
            <w:rStyle w:val="Hyperlink"/>
            <w:lang w:val="en-GB"/>
          </w:rPr>
          <w:t>854-1987, Radix-Independent Floating-Point Arithmetic</w:t>
        </w:r>
      </w:hyperlink>
      <w:r w:rsidR="00CE11E1" w:rsidRPr="00262A7C">
        <w:rPr>
          <w:lang w:val="en-GB"/>
        </w:rPr>
        <w:t>, IEEE, 1987</w:t>
      </w:r>
    </w:p>
    <w:p w14:paraId="540BDD64" w14:textId="77777777" w:rsidR="00415515" w:rsidRDefault="00D14B18" w:rsidP="00874216">
      <w:pPr>
        <w:pStyle w:val="Heading1"/>
      </w:pPr>
      <w:bookmarkStart w:id="375" w:name="_Toc358896359"/>
      <w:bookmarkStart w:id="376" w:name="_Toc508618949"/>
      <w:bookmarkStart w:id="377" w:name="_Toc443461094"/>
      <w:bookmarkStart w:id="378" w:name="_Toc443470363"/>
      <w:bookmarkStart w:id="379" w:name="_Toc450303213"/>
      <w:bookmarkStart w:id="380" w:name="_Toc192557831"/>
      <w:bookmarkEnd w:id="371"/>
      <w:bookmarkEnd w:id="372"/>
      <w:bookmarkEnd w:id="373"/>
      <w:bookmarkEnd w:id="374"/>
      <w:r>
        <w:t>3</w:t>
      </w:r>
      <w:r w:rsidR="00874216">
        <w:t>.</w:t>
      </w:r>
      <w:r w:rsidR="00142882">
        <w:t xml:space="preserve"> </w:t>
      </w:r>
      <w:r w:rsidR="00A32382" w:rsidRPr="00D14B18">
        <w:t>Terms</w:t>
      </w:r>
      <w:r w:rsidRPr="00D14B18">
        <w:t xml:space="preserve"> and </w:t>
      </w:r>
      <w:r w:rsidR="00A32382" w:rsidRPr="00D14B18">
        <w:t>definitions</w:t>
      </w:r>
      <w:r w:rsidR="003C44DE">
        <w:fldChar w:fldCharType="begin"/>
      </w:r>
      <w:r w:rsidR="00BA0DB5">
        <w:instrText xml:space="preserve"> XE "</w:instrText>
      </w:r>
      <w:r w:rsidR="00BA0DB5" w:rsidRPr="00591666">
        <w:instrText>Terms and definitions</w:instrText>
      </w:r>
      <w:r w:rsidR="00BA0DB5">
        <w:instrText xml:space="preserve">" </w:instrText>
      </w:r>
      <w:r w:rsidR="003C44DE">
        <w:fldChar w:fldCharType="end"/>
      </w:r>
      <w:r w:rsidRPr="00D14B18">
        <w:t>, symbols and conventions</w:t>
      </w:r>
      <w:bookmarkEnd w:id="375"/>
      <w:bookmarkEnd w:id="376"/>
      <w:r w:rsidR="003C44DE">
        <w:fldChar w:fldCharType="begin"/>
      </w:r>
      <w:r w:rsidR="00080388">
        <w:instrText xml:space="preserve"> XE "</w:instrText>
      </w:r>
      <w:r w:rsidR="00080388" w:rsidRPr="00F60572">
        <w:instrText>S</w:instrText>
      </w:r>
      <w:r w:rsidR="00EB0723">
        <w:instrText>ymbols and conventions</w:instrText>
      </w:r>
      <w:r w:rsidR="00080388">
        <w:instrText xml:space="preserve">" </w:instrText>
      </w:r>
      <w:r w:rsidR="003C44DE">
        <w:fldChar w:fldCharType="end"/>
      </w:r>
    </w:p>
    <w:p w14:paraId="6639339F" w14:textId="77777777" w:rsidR="00443478" w:rsidRDefault="00A32382">
      <w:pPr>
        <w:pStyle w:val="Heading2"/>
      </w:pPr>
      <w:bookmarkStart w:id="381" w:name="_Toc358896360"/>
      <w:bookmarkStart w:id="382" w:name="_Toc508618950"/>
      <w:r w:rsidRPr="008731B5">
        <w:t>3</w:t>
      </w:r>
      <w:r w:rsidR="003C59B1">
        <w:t>.1</w:t>
      </w:r>
      <w:r w:rsidR="00142882">
        <w:t xml:space="preserve"> </w:t>
      </w:r>
      <w:r w:rsidRPr="008731B5">
        <w:t>Terms</w:t>
      </w:r>
      <w:r w:rsidR="00D14B18">
        <w:t xml:space="preserve"> and </w:t>
      </w:r>
      <w:r w:rsidRPr="008731B5">
        <w:t>definitions</w:t>
      </w:r>
      <w:bookmarkEnd w:id="377"/>
      <w:bookmarkEnd w:id="378"/>
      <w:bookmarkEnd w:id="379"/>
      <w:bookmarkEnd w:id="380"/>
      <w:bookmarkEnd w:id="381"/>
      <w:bookmarkEnd w:id="382"/>
      <w:r w:rsidR="003C44DE">
        <w:fldChar w:fldCharType="begin"/>
      </w:r>
      <w:r w:rsidR="00BA0DB5">
        <w:instrText xml:space="preserve"> XE "</w:instrText>
      </w:r>
      <w:r w:rsidR="00BA0DB5" w:rsidRPr="00591666">
        <w:instrText>Terms and definitions</w:instrText>
      </w:r>
      <w:r w:rsidR="00BA0DB5">
        <w:instrText xml:space="preserve">" </w:instrText>
      </w:r>
      <w:r w:rsidR="003C44DE">
        <w:fldChar w:fldCharType="end"/>
      </w:r>
    </w:p>
    <w:p w14:paraId="3B7E4E74" w14:textId="77777777" w:rsidR="00A32382" w:rsidRDefault="00A32382">
      <w:r>
        <w:t xml:space="preserve">For the purposes of this document, </w:t>
      </w:r>
      <w:r w:rsidRPr="002D2FA3">
        <w:t xml:space="preserve">the terms and definitions </w:t>
      </w:r>
      <w:r w:rsidR="00AF205F">
        <w:t>given in ISO/IEC 2382–1</w:t>
      </w:r>
      <w:r w:rsidR="00985F07">
        <w:t>, in TR 24772-1</w:t>
      </w:r>
      <w:r w:rsidR="00C065B8">
        <w:t>,</w:t>
      </w:r>
      <w:r w:rsidR="00AF205F">
        <w:t xml:space="preserve"> and the following </w:t>
      </w:r>
      <w:r w:rsidRPr="002D2FA3">
        <w:t>apply.</w:t>
      </w:r>
      <w:r w:rsidR="000D01FB">
        <w:t xml:space="preserve">  Other terms are defined where they appear in </w:t>
      </w:r>
      <w:r w:rsidR="000D01FB" w:rsidRPr="000D01FB">
        <w:rPr>
          <w:i/>
        </w:rPr>
        <w:t>italic</w:t>
      </w:r>
      <w:r w:rsidR="000D01FB">
        <w:t xml:space="preserve"> type.</w:t>
      </w:r>
    </w:p>
    <w:p w14:paraId="77947CFF" w14:textId="77777777" w:rsidR="00A23B77" w:rsidRDefault="00A23B77" w:rsidP="00A23B77">
      <w:r w:rsidRPr="00A84B6F">
        <w:rPr>
          <w:u w:val="single"/>
        </w:rPr>
        <w:t xml:space="preserve">Abnormal </w:t>
      </w:r>
      <w:r w:rsidR="00824CB4">
        <w:rPr>
          <w:u w:val="single"/>
        </w:rPr>
        <w:t>r</w:t>
      </w:r>
      <w:r w:rsidRPr="00A84B6F">
        <w:rPr>
          <w:u w:val="single"/>
        </w:rPr>
        <w:t>epresentatio</w:t>
      </w:r>
      <w:r w:rsidR="003C44DE">
        <w:rPr>
          <w:u w:val="single"/>
        </w:rPr>
        <w:fldChar w:fldCharType="begin"/>
      </w:r>
      <w:r w:rsidR="00BF1C51">
        <w:instrText xml:space="preserve"> XE "</w:instrText>
      </w:r>
      <w:r w:rsidR="00017A66" w:rsidRPr="00017A66">
        <w:instrText>Abnormal representation</w:instrText>
      </w:r>
      <w:r w:rsidR="00BF1C51">
        <w:instrText xml:space="preserve">" </w:instrText>
      </w:r>
      <w:r w:rsidR="003C44DE">
        <w:rPr>
          <w:u w:val="single"/>
        </w:rPr>
        <w:fldChar w:fldCharType="end"/>
      </w:r>
      <w:r w:rsidRPr="00A84B6F">
        <w:rPr>
          <w:u w:val="single"/>
        </w:rPr>
        <w:t>n</w:t>
      </w:r>
      <w:r w:rsidRPr="00526FFF">
        <w:t xml:space="preserve">: </w:t>
      </w:r>
      <w:r>
        <w:t>A</w:t>
      </w:r>
      <w:r w:rsidRPr="00526FFF">
        <w:t xml:space="preserve"> representation of an object </w:t>
      </w:r>
      <w:r>
        <w:t xml:space="preserve">that </w:t>
      </w:r>
      <w:r w:rsidRPr="00526FFF">
        <w:t>is</w:t>
      </w:r>
      <w:r>
        <w:t xml:space="preserve"> incomplete or that does not represe</w:t>
      </w:r>
      <w:r w:rsidRPr="00526FFF">
        <w:t>n</w:t>
      </w:r>
      <w:r>
        <w:t xml:space="preserve">t </w:t>
      </w:r>
      <w:r w:rsidRPr="00526FFF">
        <w:t>any valid value of the object’s subtype.</w:t>
      </w:r>
    </w:p>
    <w:p w14:paraId="168C4012" w14:textId="77777777" w:rsidR="00A23B77" w:rsidRDefault="00A23B77" w:rsidP="00A23B77">
      <w:pPr>
        <w:rPr>
          <w:kern w:val="32"/>
        </w:rPr>
      </w:pPr>
      <w:r>
        <w:rPr>
          <w:kern w:val="32"/>
          <w:u w:val="single"/>
        </w:rPr>
        <w:t>Access</w:t>
      </w:r>
      <w:r w:rsidR="001E7E4E">
        <w:rPr>
          <w:kern w:val="32"/>
          <w:u w:val="single"/>
        </w:rPr>
        <w:t>-to-</w:t>
      </w:r>
      <w:r>
        <w:rPr>
          <w:kern w:val="32"/>
          <w:u w:val="single"/>
        </w:rPr>
        <w:t>object</w:t>
      </w:r>
      <w:r w:rsidR="003C44DE">
        <w:rPr>
          <w:kern w:val="32"/>
          <w:u w:val="single"/>
        </w:rPr>
        <w:fldChar w:fldCharType="begin"/>
      </w:r>
      <w:r w:rsidR="000B3E97">
        <w:instrText xml:space="preserve"> XE "</w:instrText>
      </w:r>
      <w:r w:rsidR="00017A66" w:rsidRPr="00017A66">
        <w:rPr>
          <w:kern w:val="32"/>
        </w:rPr>
        <w:instrText>Access object</w:instrText>
      </w:r>
      <w:r w:rsidR="000B3E97">
        <w:instrText xml:space="preserve">" </w:instrText>
      </w:r>
      <w:r w:rsidR="003C44DE">
        <w:rPr>
          <w:kern w:val="32"/>
          <w:u w:val="single"/>
        </w:rPr>
        <w:fldChar w:fldCharType="end"/>
      </w:r>
      <w:r>
        <w:rPr>
          <w:kern w:val="32"/>
        </w:rPr>
        <w:t xml:space="preserve">:  </w:t>
      </w:r>
      <w:r w:rsidR="001E7E4E">
        <w:rPr>
          <w:kern w:val="32"/>
        </w:rPr>
        <w:t>A pointer to a</w:t>
      </w:r>
      <w:r>
        <w:rPr>
          <w:kern w:val="32"/>
        </w:rPr>
        <w:t>n object.</w:t>
      </w:r>
    </w:p>
    <w:p w14:paraId="1D82A8B7" w14:textId="77777777" w:rsidR="00A23B77" w:rsidRDefault="00A23B77" w:rsidP="00A23B77">
      <w:pPr>
        <w:rPr>
          <w:kern w:val="32"/>
        </w:rPr>
      </w:pPr>
      <w:r w:rsidRPr="00A32A6C">
        <w:rPr>
          <w:kern w:val="32"/>
          <w:u w:val="single"/>
        </w:rPr>
        <w:t>Access-to-</w:t>
      </w:r>
      <w:r w:rsidR="00824CB4">
        <w:rPr>
          <w:kern w:val="32"/>
          <w:u w:val="single"/>
        </w:rPr>
        <w:t>s</w:t>
      </w:r>
      <w:r w:rsidRPr="00A32A6C">
        <w:rPr>
          <w:kern w:val="32"/>
          <w:u w:val="single"/>
        </w:rPr>
        <w:t>ubprogra</w:t>
      </w:r>
      <w:r w:rsidR="003C44DE">
        <w:rPr>
          <w:kern w:val="32"/>
          <w:u w:val="single"/>
        </w:rPr>
        <w:fldChar w:fldCharType="begin"/>
      </w:r>
      <w:r w:rsidR="000B3E97">
        <w:instrText xml:space="preserve"> XE "</w:instrText>
      </w:r>
      <w:r w:rsidR="00017A66" w:rsidRPr="00017A66">
        <w:rPr>
          <w:kern w:val="32"/>
        </w:rPr>
        <w:instrText>Access-to-subprogram</w:instrText>
      </w:r>
      <w:r w:rsidR="000B3E97">
        <w:instrText xml:space="preserve">" </w:instrText>
      </w:r>
      <w:r w:rsidR="003C44DE">
        <w:rPr>
          <w:kern w:val="32"/>
          <w:u w:val="single"/>
        </w:rPr>
        <w:fldChar w:fldCharType="end"/>
      </w:r>
      <w:r w:rsidRPr="00A32A6C">
        <w:rPr>
          <w:kern w:val="32"/>
          <w:u w:val="single"/>
        </w:rPr>
        <w:t>m</w:t>
      </w:r>
      <w:r w:rsidRPr="0098437C">
        <w:rPr>
          <w:kern w:val="32"/>
        </w:rPr>
        <w:t>:</w:t>
      </w:r>
      <w:r>
        <w:rPr>
          <w:kern w:val="32"/>
        </w:rPr>
        <w:t xml:space="preserve">  </w:t>
      </w:r>
      <w:r>
        <w:t xml:space="preserve">A pointer to a subprogram (function or procedure). </w:t>
      </w:r>
    </w:p>
    <w:p w14:paraId="388F3478" w14:textId="77777777" w:rsidR="00A23B77" w:rsidRDefault="00A23B77" w:rsidP="00A23B77">
      <w:pPr>
        <w:rPr>
          <w:kern w:val="32"/>
        </w:rPr>
      </w:pPr>
      <w:r>
        <w:rPr>
          <w:kern w:val="32"/>
          <w:u w:val="single"/>
        </w:rPr>
        <w:lastRenderedPageBreak/>
        <w:t>Access type</w:t>
      </w:r>
      <w:r w:rsidR="003C44DE">
        <w:rPr>
          <w:kern w:val="32"/>
          <w:u w:val="single"/>
        </w:rPr>
        <w:fldChar w:fldCharType="begin"/>
      </w:r>
      <w:r w:rsidR="000B3E97">
        <w:instrText xml:space="preserve"> XE "</w:instrText>
      </w:r>
      <w:r w:rsidR="00017A66" w:rsidRPr="00017A66">
        <w:rPr>
          <w:kern w:val="32"/>
        </w:rPr>
        <w:instrText>Access type</w:instrText>
      </w:r>
      <w:r w:rsidR="000B3E97">
        <w:instrText xml:space="preserve">" </w:instrText>
      </w:r>
      <w:r w:rsidR="003C44DE">
        <w:rPr>
          <w:kern w:val="32"/>
          <w:u w:val="single"/>
        </w:rPr>
        <w:fldChar w:fldCharType="end"/>
      </w:r>
      <w:r w:rsidRPr="00A32A6C">
        <w:rPr>
          <w:kern w:val="32"/>
        </w:rPr>
        <w:t xml:space="preserve">: </w:t>
      </w:r>
      <w:r>
        <w:rPr>
          <w:kern w:val="32"/>
        </w:rPr>
        <w:t xml:space="preserve"> The t</w:t>
      </w:r>
      <w:r w:rsidRPr="00A32A6C">
        <w:rPr>
          <w:kern w:val="32"/>
        </w:rPr>
        <w:t>ype for objects that designate (point to) objects</w:t>
      </w:r>
      <w:r w:rsidR="001E7E4E">
        <w:rPr>
          <w:kern w:val="32"/>
        </w:rPr>
        <w:t xml:space="preserve"> or subprograms</w:t>
      </w:r>
      <w:r w:rsidR="00001619">
        <w:rPr>
          <w:kern w:val="32"/>
        </w:rPr>
        <w:t>; often called a pointer type in other languages</w:t>
      </w:r>
      <w:r w:rsidRPr="00A32A6C">
        <w:rPr>
          <w:kern w:val="32"/>
        </w:rPr>
        <w:t xml:space="preserve">. </w:t>
      </w:r>
    </w:p>
    <w:p w14:paraId="68DCBE13" w14:textId="77777777" w:rsidR="00BB6D96" w:rsidRDefault="00BB6D96" w:rsidP="00BB6D96">
      <w:pPr>
        <w:rPr>
          <w:kern w:val="32"/>
        </w:rPr>
      </w:pPr>
      <w:r w:rsidRPr="00A32A6C">
        <w:rPr>
          <w:kern w:val="32"/>
          <w:u w:val="single"/>
        </w:rPr>
        <w:t>Access value</w:t>
      </w:r>
      <w:r w:rsidR="003C44DE">
        <w:rPr>
          <w:kern w:val="32"/>
          <w:u w:val="single"/>
        </w:rPr>
        <w:fldChar w:fldCharType="begin"/>
      </w:r>
      <w:r w:rsidR="000B3E97">
        <w:instrText xml:space="preserve"> XE "</w:instrText>
      </w:r>
      <w:r w:rsidR="00017A66" w:rsidRPr="00017A66">
        <w:rPr>
          <w:kern w:val="32"/>
        </w:rPr>
        <w:instrText>Access value</w:instrText>
      </w:r>
      <w:r w:rsidR="000B3E97">
        <w:instrText xml:space="preserve">" </w:instrText>
      </w:r>
      <w:r w:rsidR="003C44DE">
        <w:rPr>
          <w:kern w:val="32"/>
          <w:u w:val="single"/>
        </w:rPr>
        <w:fldChar w:fldCharType="end"/>
      </w:r>
      <w:r>
        <w:rPr>
          <w:kern w:val="32"/>
        </w:rPr>
        <w:t xml:space="preserve">:  A value of an access type </w:t>
      </w:r>
      <w:r w:rsidRPr="00A32A6C">
        <w:rPr>
          <w:kern w:val="32"/>
        </w:rPr>
        <w:t>that is either null or designates another object</w:t>
      </w:r>
      <w:r w:rsidR="00001619">
        <w:rPr>
          <w:kern w:val="32"/>
        </w:rPr>
        <w:t xml:space="preserve"> or subprogram</w:t>
      </w:r>
      <w:r w:rsidRPr="00A32A6C">
        <w:rPr>
          <w:kern w:val="32"/>
        </w:rPr>
        <w:t>.</w:t>
      </w:r>
    </w:p>
    <w:p w14:paraId="7774E0FA" w14:textId="77777777" w:rsidR="00BB6D96" w:rsidRDefault="00BB6D96" w:rsidP="00BB6D96">
      <w:r w:rsidRPr="00F86E84">
        <w:rPr>
          <w:u w:val="single"/>
        </w:rPr>
        <w:t>Allocator</w:t>
      </w:r>
      <w:r w:rsidR="003C44DE">
        <w:rPr>
          <w:u w:val="single"/>
        </w:rPr>
        <w:fldChar w:fldCharType="begin"/>
      </w:r>
      <w:r w:rsidR="000B3E97">
        <w:instrText xml:space="preserve"> XE "</w:instrText>
      </w:r>
      <w:r w:rsidR="00017A66" w:rsidRPr="00017A66">
        <w:instrText>Allocator</w:instrText>
      </w:r>
      <w:r w:rsidR="000B3E97">
        <w:instrText xml:space="preserve">" </w:instrText>
      </w:r>
      <w:r w:rsidR="003C44DE">
        <w:rPr>
          <w:u w:val="single"/>
        </w:rPr>
        <w:fldChar w:fldCharType="end"/>
      </w:r>
      <w:r>
        <w:t>: A construct that allocates storage from the heap or from a storage pool</w:t>
      </w:r>
      <w:r w:rsidR="003C44DE">
        <w:rPr>
          <w:u w:val="single"/>
        </w:rPr>
        <w:fldChar w:fldCharType="begin"/>
      </w:r>
      <w:r w:rsidR="00397A60">
        <w:instrText xml:space="preserve"> XE "</w:instrText>
      </w:r>
      <w:r w:rsidR="00E12E52">
        <w:instrText>Storage p</w:instrText>
      </w:r>
      <w:r w:rsidR="00397A60" w:rsidRPr="00CC1C63">
        <w:instrText>ool</w:instrText>
      </w:r>
      <w:r w:rsidR="00397A60">
        <w:instrText xml:space="preserve">" </w:instrText>
      </w:r>
      <w:r w:rsidR="003C44DE">
        <w:rPr>
          <w:u w:val="single"/>
        </w:rPr>
        <w:fldChar w:fldCharType="end"/>
      </w:r>
      <w:r>
        <w:t>.</w:t>
      </w:r>
    </w:p>
    <w:p w14:paraId="59E7BD3F" w14:textId="77777777" w:rsidR="0015333A" w:rsidRPr="00FA7E2B" w:rsidRDefault="0015333A" w:rsidP="00BB6D96">
      <w:r>
        <w:rPr>
          <w:u w:val="single"/>
        </w:rPr>
        <w:t>Aspect specification</w:t>
      </w:r>
      <w:r w:rsidR="003C44DE">
        <w:rPr>
          <w:u w:val="single"/>
        </w:rPr>
        <w:fldChar w:fldCharType="begin"/>
      </w:r>
      <w:r w:rsidR="000B3E97">
        <w:instrText xml:space="preserve"> XE "</w:instrText>
      </w:r>
      <w:r w:rsidR="00017A66" w:rsidRPr="00017A66">
        <w:instrText>Aspect specification</w:instrText>
      </w:r>
      <w:r w:rsidR="000B3E97">
        <w:instrText xml:space="preserve">" </w:instrText>
      </w:r>
      <w:r w:rsidR="003C44DE">
        <w:rPr>
          <w:u w:val="single"/>
        </w:rPr>
        <w:fldChar w:fldCharType="end"/>
      </w:r>
      <w:r>
        <w:t xml:space="preserve">: </w:t>
      </w:r>
      <w:r w:rsidR="00A7579D">
        <w:t xml:space="preserve">The </w:t>
      </w:r>
      <w:r w:rsidR="0011343B">
        <w:t xml:space="preserve">mechanism </w:t>
      </w:r>
      <w:r w:rsidR="00A7579D">
        <w:t xml:space="preserve">used to specify assertions about the </w:t>
      </w:r>
      <w:proofErr w:type="spellStart"/>
      <w:r w:rsidR="00A7579D">
        <w:t>behaviour</w:t>
      </w:r>
      <w:proofErr w:type="spellEnd"/>
      <w:r w:rsidR="00A7579D">
        <w:t xml:space="preserve"> of subprograms, types and objects as well as </w:t>
      </w:r>
      <w:r w:rsidR="00B259EE">
        <w:t>operational and representational attributes of various kinds of entities.</w:t>
      </w:r>
    </w:p>
    <w:p w14:paraId="2A53FF6B" w14:textId="77777777" w:rsidR="00BB6D96" w:rsidRPr="00BB6D96" w:rsidRDefault="00BB6D96" w:rsidP="00BB6D96">
      <w:pPr>
        <w:rPr>
          <w:u w:val="single"/>
        </w:rPr>
      </w:pPr>
      <w:r>
        <w:rPr>
          <w:u w:val="single"/>
        </w:rPr>
        <w:t>Atomic</w:t>
      </w:r>
      <w:r w:rsidR="003C44DE">
        <w:rPr>
          <w:u w:val="single"/>
        </w:rPr>
        <w:fldChar w:fldCharType="begin"/>
      </w:r>
      <w:r w:rsidR="000B3E97">
        <w:instrText xml:space="preserve"> XE "</w:instrText>
      </w:r>
      <w:r w:rsidR="00017A66" w:rsidRPr="00017A66">
        <w:instrText>Atomic</w:instrText>
      </w:r>
      <w:r w:rsidR="000B3E97">
        <w:instrText xml:space="preserve">" </w:instrText>
      </w:r>
      <w:r w:rsidR="003C44DE">
        <w:rPr>
          <w:u w:val="single"/>
        </w:rPr>
        <w:fldChar w:fldCharType="end"/>
      </w:r>
      <w:r w:rsidR="00017A66" w:rsidRPr="00017A66">
        <w:t xml:space="preserve">: </w:t>
      </w:r>
      <w:r w:rsidR="00FA7E2B">
        <w:t>A</w:t>
      </w:r>
      <w:r w:rsidR="00017A66" w:rsidRPr="00017A66">
        <w:t xml:space="preserve"> characteristic of an object</w:t>
      </w:r>
      <w:r w:rsidR="00694C31">
        <w:t xml:space="preserve"> </w:t>
      </w:r>
      <w:r w:rsidR="00017A66" w:rsidRPr="00017A66">
        <w:t>that guarantees that</w:t>
      </w:r>
      <w:r>
        <w:rPr>
          <w:u w:val="single"/>
        </w:rPr>
        <w:t xml:space="preserve"> </w:t>
      </w:r>
      <w:r>
        <w:t>every access to an object is an indivisible access to the entity in memory instead of possibly partial, repeated manipulation of a local or register copy</w:t>
      </w:r>
      <w:r w:rsidR="00824CB4">
        <w:t>.</w:t>
      </w:r>
    </w:p>
    <w:p w14:paraId="737A6411" w14:textId="77777777" w:rsidR="00BF0824" w:rsidRPr="00804BB2" w:rsidRDefault="00BF0824" w:rsidP="00BF0824">
      <w:r w:rsidRPr="00804BB2">
        <w:rPr>
          <w:u w:val="single"/>
        </w:rPr>
        <w:t>Attribute</w:t>
      </w:r>
      <w:r w:rsidR="003C44DE">
        <w:rPr>
          <w:u w:val="single"/>
        </w:rPr>
        <w:fldChar w:fldCharType="begin"/>
      </w:r>
      <w:r w:rsidR="000B3E97">
        <w:instrText xml:space="preserve"> XE "</w:instrText>
      </w:r>
      <w:r w:rsidR="00017A66" w:rsidRPr="00017A66">
        <w:instrText>Attribute</w:instrText>
      </w:r>
      <w:r w:rsidR="000B3E97">
        <w:instrText xml:space="preserve">" </w:instrText>
      </w:r>
      <w:r w:rsidR="003C44DE">
        <w:rPr>
          <w:u w:val="single"/>
        </w:rPr>
        <w:fldChar w:fldCharType="end"/>
      </w:r>
      <w:r w:rsidRPr="00804BB2">
        <w:t>: A characteristic of a declaration that can be queried by special syntax to return a value corresponding to the requested attribute.</w:t>
      </w:r>
    </w:p>
    <w:p w14:paraId="395DC2DB" w14:textId="77777777" w:rsidR="00BF0824" w:rsidRDefault="00BF0824" w:rsidP="00BF0824">
      <w:r>
        <w:rPr>
          <w:u w:val="single"/>
        </w:rPr>
        <w:t xml:space="preserve">Bit </w:t>
      </w:r>
      <w:r w:rsidR="00824CB4">
        <w:rPr>
          <w:u w:val="single"/>
        </w:rPr>
        <w:t>o</w:t>
      </w:r>
      <w:r>
        <w:rPr>
          <w:u w:val="single"/>
        </w:rPr>
        <w:t>rderin</w:t>
      </w:r>
      <w:r w:rsidR="003C44DE">
        <w:rPr>
          <w:u w:val="single"/>
        </w:rPr>
        <w:fldChar w:fldCharType="begin"/>
      </w:r>
      <w:r w:rsidR="000B3E97">
        <w:instrText xml:space="preserve"> XE "</w:instrText>
      </w:r>
      <w:r w:rsidR="00017A66" w:rsidRPr="00017A66">
        <w:instrText>Bit ordering</w:instrText>
      </w:r>
      <w:r w:rsidR="000B3E97">
        <w:instrText xml:space="preserve">" </w:instrText>
      </w:r>
      <w:r w:rsidR="003C44DE">
        <w:rPr>
          <w:u w:val="single"/>
        </w:rPr>
        <w:fldChar w:fldCharType="end"/>
      </w:r>
      <w:r>
        <w:rPr>
          <w:u w:val="single"/>
        </w:rPr>
        <w:t>g</w:t>
      </w:r>
      <w:r>
        <w:t xml:space="preserve">: An implementation defined value that is either </w:t>
      </w:r>
      <w:proofErr w:type="spellStart"/>
      <w:r w:rsidRPr="006E2D53">
        <w:rPr>
          <w:rFonts w:ascii="Times New Roman" w:hAnsi="Times New Roman"/>
          <w:i/>
        </w:rPr>
        <w:t>High_Order_First</w:t>
      </w:r>
      <w:proofErr w:type="spellEnd"/>
      <w:r>
        <w:t xml:space="preserve"> or </w:t>
      </w:r>
      <w:proofErr w:type="spellStart"/>
      <w:r w:rsidRPr="006E2D53">
        <w:rPr>
          <w:rFonts w:ascii="Times New Roman" w:hAnsi="Times New Roman"/>
          <w:i/>
        </w:rPr>
        <w:t>Low_Order_First</w:t>
      </w:r>
      <w:proofErr w:type="spellEnd"/>
      <w:r>
        <w:rPr>
          <w:rFonts w:ascii="Times New Roman" w:hAnsi="Times New Roman"/>
        </w:rPr>
        <w:t xml:space="preserve"> that permits the specification or query of the way that bits are represented in memory within a single memory unit.</w:t>
      </w:r>
    </w:p>
    <w:p w14:paraId="5D092DF0" w14:textId="77777777" w:rsidR="00BF0824" w:rsidRDefault="00BF0824" w:rsidP="00BF0824">
      <w:r>
        <w:rPr>
          <w:kern w:val="32"/>
          <w:u w:val="single"/>
        </w:rPr>
        <w:t>Bounded Error</w:t>
      </w:r>
      <w:r w:rsidR="003C44DE">
        <w:rPr>
          <w:kern w:val="32"/>
          <w:u w:val="single"/>
        </w:rPr>
        <w:fldChar w:fldCharType="begin"/>
      </w:r>
      <w:r w:rsidR="000B3E97">
        <w:instrText xml:space="preserve"> XE "</w:instrText>
      </w:r>
      <w:r w:rsidR="00017A66" w:rsidRPr="00017A66">
        <w:rPr>
          <w:kern w:val="32"/>
        </w:rPr>
        <w:instrText>Bounded Error</w:instrText>
      </w:r>
      <w:r w:rsidR="000B3E97">
        <w:instrText xml:space="preserve">" </w:instrText>
      </w:r>
      <w:r w:rsidR="003C44DE">
        <w:rPr>
          <w:kern w:val="32"/>
          <w:u w:val="single"/>
        </w:rPr>
        <w:fldChar w:fldCharType="end"/>
      </w:r>
      <w:r w:rsidRPr="00A32A6C">
        <w:rPr>
          <w:kern w:val="32"/>
        </w:rPr>
        <w:t>:</w:t>
      </w:r>
      <w:r>
        <w:rPr>
          <w:kern w:val="32"/>
        </w:rPr>
        <w:t xml:space="preserve">  An e</w:t>
      </w:r>
      <w:r>
        <w:t>rror that need not be detected either prior to or during run time, but if not detected falls within a bounded range of possible effects.</w:t>
      </w:r>
    </w:p>
    <w:p w14:paraId="44343CFC" w14:textId="77777777" w:rsidR="00BF0824" w:rsidRDefault="00BF0824" w:rsidP="00BF0824">
      <w:r>
        <w:rPr>
          <w:u w:val="single"/>
        </w:rPr>
        <w:t>Case s</w:t>
      </w:r>
      <w:r w:rsidRPr="00A96DDE">
        <w:rPr>
          <w:u w:val="single"/>
        </w:rPr>
        <w:t>tatement</w:t>
      </w:r>
      <w:r w:rsidR="003C44DE">
        <w:rPr>
          <w:u w:val="single"/>
        </w:rPr>
        <w:fldChar w:fldCharType="begin"/>
      </w:r>
      <w:r w:rsidR="00080388">
        <w:instrText xml:space="preserve"> XE "</w:instrText>
      </w:r>
      <w:r w:rsidR="00017A66" w:rsidRPr="00017A66">
        <w:instrText>Case statement</w:instrText>
      </w:r>
      <w:r w:rsidR="00080388">
        <w:instrText xml:space="preserve">" </w:instrText>
      </w:r>
      <w:r w:rsidR="003C44DE">
        <w:rPr>
          <w:u w:val="single"/>
        </w:rPr>
        <w:fldChar w:fldCharType="end"/>
      </w:r>
      <w:r>
        <w:t xml:space="preserve">:  A statement that provides multiple paths of execution dependent upon the value of the </w:t>
      </w:r>
      <w:r w:rsidR="00DC1D0C">
        <w:t xml:space="preserve">selecting </w:t>
      </w:r>
      <w:r>
        <w:t xml:space="preserve">expression, but which will have only one of </w:t>
      </w:r>
      <w:r w:rsidR="00FA7E2B">
        <w:t xml:space="preserve">the </w:t>
      </w:r>
      <w:r>
        <w:t xml:space="preserve">alternative sequences selected. </w:t>
      </w:r>
    </w:p>
    <w:p w14:paraId="23145F7F" w14:textId="77777777" w:rsidR="00BB6D96" w:rsidRDefault="00BF0824" w:rsidP="00BF0824">
      <w:pPr>
        <w:rPr>
          <w:u w:val="single"/>
        </w:rPr>
      </w:pPr>
      <w:r w:rsidRPr="00CE6FD9">
        <w:rPr>
          <w:u w:val="single"/>
        </w:rPr>
        <w:t>Case expression</w:t>
      </w:r>
      <w:r w:rsidR="003C44DE">
        <w:rPr>
          <w:u w:val="single"/>
        </w:rPr>
        <w:fldChar w:fldCharType="begin"/>
      </w:r>
      <w:r w:rsidR="000B3E97">
        <w:instrText xml:space="preserve"> XE "</w:instrText>
      </w:r>
      <w:r w:rsidR="00017A66" w:rsidRPr="00017A66">
        <w:instrText>Case expression</w:instrText>
      </w:r>
      <w:r w:rsidR="000B3E97">
        <w:instrText xml:space="preserve">" </w:instrText>
      </w:r>
      <w:r w:rsidR="003C44DE">
        <w:rPr>
          <w:u w:val="single"/>
        </w:rPr>
        <w:fldChar w:fldCharType="end"/>
      </w:r>
      <w:r>
        <w:t xml:space="preserve">:  The </w:t>
      </w:r>
      <w:r w:rsidR="00824CB4">
        <w:t xml:space="preserve">expression that </w:t>
      </w:r>
      <w:r w:rsidR="00DC1D0C">
        <w:t>provides multiple paths of execution dependent upon the value of the selecting expression, but which will have only one of the alternative dependent expressions evaluated</w:t>
      </w:r>
      <w:r w:rsidR="00824CB4">
        <w:t xml:space="preserve">. </w:t>
      </w:r>
    </w:p>
    <w:p w14:paraId="5FA05DB5" w14:textId="77777777" w:rsidR="00BF0824" w:rsidRDefault="00BF0824" w:rsidP="00BF0824">
      <w:r w:rsidRPr="00CE6FD9">
        <w:rPr>
          <w:u w:val="single"/>
        </w:rPr>
        <w:t>Case choices</w:t>
      </w:r>
      <w:r w:rsidR="003C44DE">
        <w:rPr>
          <w:u w:val="single"/>
        </w:rPr>
        <w:fldChar w:fldCharType="begin"/>
      </w:r>
      <w:r w:rsidR="000B3E97">
        <w:instrText xml:space="preserve"> XE "</w:instrText>
      </w:r>
      <w:r w:rsidR="00017A66" w:rsidRPr="00017A66">
        <w:instrText>Case choices</w:instrText>
      </w:r>
      <w:r w:rsidR="000B3E97">
        <w:instrText xml:space="preserve">" </w:instrText>
      </w:r>
      <w:r w:rsidR="003C44DE">
        <w:rPr>
          <w:u w:val="single"/>
        </w:rPr>
        <w:fldChar w:fldCharType="end"/>
      </w:r>
      <w:r>
        <w:t xml:space="preserve">:  The </w:t>
      </w:r>
      <w:r w:rsidR="00FA7E2B">
        <w:t>alternative</w:t>
      </w:r>
      <w:r>
        <w:t xml:space="preserve">s </w:t>
      </w:r>
      <w:r w:rsidR="00FA7E2B">
        <w:t>defined in the</w:t>
      </w:r>
      <w:r>
        <w:t xml:space="preserve"> case statement </w:t>
      </w:r>
      <w:r w:rsidR="00DC1D0C">
        <w:t xml:space="preserve">or case expression </w:t>
      </w:r>
      <w:r w:rsidR="00FA7E2B">
        <w:t xml:space="preserve">which </w:t>
      </w:r>
      <w:r>
        <w:t xml:space="preserve">must be of the same type as the type of the </w:t>
      </w:r>
      <w:r w:rsidR="00DC1D0C">
        <w:t xml:space="preserve">selecting </w:t>
      </w:r>
      <w:r>
        <w:t>expression in the case statement</w:t>
      </w:r>
      <w:r w:rsidR="00DC1D0C">
        <w:t xml:space="preserve"> or case expression</w:t>
      </w:r>
      <w:r w:rsidR="00FA7E2B">
        <w:t>, and a</w:t>
      </w:r>
      <w:r>
        <w:t xml:space="preserve">ll possible values of the </w:t>
      </w:r>
      <w:r w:rsidR="00AE2534">
        <w:t>selecting expression</w:t>
      </w:r>
      <w:r>
        <w:t xml:space="preserve"> must be covered by the case choices.</w:t>
      </w:r>
    </w:p>
    <w:p w14:paraId="2637C90A" w14:textId="77777777" w:rsidR="00BF0824" w:rsidRDefault="00BF0824" w:rsidP="00BF0824">
      <w:r>
        <w:rPr>
          <w:u w:val="single"/>
        </w:rPr>
        <w:t>Compilation u</w:t>
      </w:r>
      <w:r w:rsidRPr="00E27C1C">
        <w:rPr>
          <w:u w:val="single"/>
        </w:rPr>
        <w:t>nit</w:t>
      </w:r>
      <w:r w:rsidR="003C44DE">
        <w:rPr>
          <w:u w:val="single"/>
        </w:rPr>
        <w:fldChar w:fldCharType="begin"/>
      </w:r>
      <w:r w:rsidR="000B3E97">
        <w:instrText xml:space="preserve"> XE "</w:instrText>
      </w:r>
      <w:r w:rsidR="00017A66" w:rsidRPr="00017A66">
        <w:instrText>Compilation unit</w:instrText>
      </w:r>
      <w:r w:rsidR="000B3E97">
        <w:instrText xml:space="preserve">" </w:instrText>
      </w:r>
      <w:r w:rsidR="003C44DE">
        <w:rPr>
          <w:u w:val="single"/>
        </w:rPr>
        <w:fldChar w:fldCharType="end"/>
      </w:r>
      <w:r>
        <w:t>:  The smallest Ada syntactic construct that may be submitted to the compiler, usually held in a single compilation file.</w:t>
      </w:r>
    </w:p>
    <w:p w14:paraId="452847C5" w14:textId="77777777" w:rsidR="00BF0824" w:rsidRPr="00A928A9" w:rsidRDefault="00BF0824" w:rsidP="00BF0824">
      <w:pPr>
        <w:rPr>
          <w:szCs w:val="20"/>
        </w:rPr>
      </w:pPr>
      <w:r>
        <w:rPr>
          <w:u w:val="single"/>
        </w:rPr>
        <w:t>Configuration pragma</w:t>
      </w:r>
      <w:r w:rsidR="003C44DE">
        <w:rPr>
          <w:u w:val="single"/>
        </w:rPr>
        <w:fldChar w:fldCharType="begin"/>
      </w:r>
      <w:r w:rsidR="000B3E97">
        <w:instrText xml:space="preserve"> XE "</w:instrText>
      </w:r>
      <w:proofErr w:type="spellStart"/>
      <w:r w:rsidR="000B3E97" w:rsidRPr="00583605">
        <w:instrText>Pragma:Configuration</w:instrText>
      </w:r>
      <w:proofErr w:type="spellEnd"/>
      <w:r w:rsidR="000B3E97" w:rsidRPr="00583605">
        <w:instrText xml:space="preserve"> pragma</w:instrText>
      </w:r>
      <w:r w:rsidR="000B3E97">
        <w:instrText xml:space="preserve">" </w:instrText>
      </w:r>
      <w:r w:rsidR="003C44DE">
        <w:rPr>
          <w:u w:val="single"/>
        </w:rPr>
        <w:fldChar w:fldCharType="end"/>
      </w:r>
      <w:r w:rsidR="003C44DE">
        <w:rPr>
          <w:u w:val="single"/>
        </w:rPr>
        <w:fldChar w:fldCharType="begin"/>
      </w:r>
      <w:r w:rsidR="000B3E97">
        <w:instrText xml:space="preserve"> XE "</w:instrText>
      </w:r>
      <w:r w:rsidR="00017A66" w:rsidRPr="00017A66">
        <w:instrText>Configuration pragma</w:instrText>
      </w:r>
      <w:r w:rsidR="000B3E97">
        <w:instrText xml:space="preserve">" </w:instrText>
      </w:r>
      <w:r w:rsidR="003C44DE">
        <w:rPr>
          <w:u w:val="single"/>
        </w:rPr>
        <w:fldChar w:fldCharType="end"/>
      </w:r>
      <w:r>
        <w:t xml:space="preserve">:  A directive to the compiler that is used to select </w:t>
      </w:r>
      <w:r w:rsidRPr="00A928A9">
        <w:rPr>
          <w:szCs w:val="20"/>
        </w:rPr>
        <w:t>partition-wide or system-wide option</w:t>
      </w:r>
      <w:r>
        <w:rPr>
          <w:szCs w:val="20"/>
        </w:rPr>
        <w:t xml:space="preserve">s and that </w:t>
      </w:r>
      <w:r w:rsidRPr="00A928A9">
        <w:rPr>
          <w:szCs w:val="20"/>
        </w:rPr>
        <w:t xml:space="preserve">applies to all </w:t>
      </w:r>
      <w:r>
        <w:rPr>
          <w:szCs w:val="20"/>
        </w:rPr>
        <w:t xml:space="preserve">compilation </w:t>
      </w:r>
      <w:r w:rsidRPr="00A928A9">
        <w:rPr>
          <w:szCs w:val="20"/>
        </w:rPr>
        <w:t>units appearing in the compilation</w:t>
      </w:r>
      <w:r>
        <w:rPr>
          <w:szCs w:val="20"/>
        </w:rPr>
        <w:t xml:space="preserve"> or </w:t>
      </w:r>
      <w:r w:rsidRPr="00A928A9">
        <w:rPr>
          <w:szCs w:val="20"/>
        </w:rPr>
        <w:t xml:space="preserve">all future </w:t>
      </w:r>
      <w:r>
        <w:rPr>
          <w:szCs w:val="20"/>
        </w:rPr>
        <w:t xml:space="preserve">compilation </w:t>
      </w:r>
      <w:r w:rsidRPr="00A928A9">
        <w:rPr>
          <w:szCs w:val="20"/>
        </w:rPr>
        <w:t>units compiled into the same environment</w:t>
      </w:r>
      <w:r>
        <w:rPr>
          <w:szCs w:val="20"/>
        </w:rPr>
        <w:t>.</w:t>
      </w:r>
    </w:p>
    <w:p w14:paraId="355620D1" w14:textId="77777777" w:rsidR="00A113F4" w:rsidRDefault="00BF0824">
      <w:r w:rsidRPr="00A32A6C">
        <w:rPr>
          <w:rFonts w:cs="Arial"/>
          <w:kern w:val="32"/>
          <w:szCs w:val="20"/>
          <w:u w:val="single"/>
        </w:rPr>
        <w:t>Controlled type</w:t>
      </w:r>
      <w:r w:rsidR="003C44DE">
        <w:rPr>
          <w:rFonts w:cs="Arial"/>
          <w:kern w:val="32"/>
          <w:szCs w:val="20"/>
          <w:u w:val="single"/>
        </w:rPr>
        <w:fldChar w:fldCharType="begin"/>
      </w:r>
      <w:r w:rsidR="00CC1C63">
        <w:instrText xml:space="preserve"> XE "</w:instrText>
      </w:r>
      <w:r w:rsidR="00017A66" w:rsidRPr="00017A66">
        <w:rPr>
          <w:rFonts w:cs="Arial"/>
          <w:kern w:val="32"/>
          <w:szCs w:val="20"/>
        </w:rPr>
        <w:instrText>Controlled type</w:instrText>
      </w:r>
      <w:r w:rsidR="00CC1C63">
        <w:instrText xml:space="preserve">" </w:instrText>
      </w:r>
      <w:r w:rsidR="003C44DE">
        <w:rPr>
          <w:rFonts w:cs="Arial"/>
          <w:kern w:val="32"/>
          <w:szCs w:val="20"/>
          <w:u w:val="single"/>
        </w:rPr>
        <w:fldChar w:fldCharType="end"/>
      </w:r>
      <w:r>
        <w:rPr>
          <w:rFonts w:cs="Arial"/>
          <w:kern w:val="32"/>
          <w:szCs w:val="20"/>
        </w:rPr>
        <w:t xml:space="preserve">:  A type descended from the language-defined type </w:t>
      </w:r>
      <w:r w:rsidRPr="00EB69BE">
        <w:rPr>
          <w:rFonts w:ascii="Times New Roman" w:hAnsi="Times New Roman" w:cs="Arial"/>
          <w:kern w:val="32"/>
          <w:szCs w:val="20"/>
        </w:rPr>
        <w:t>Controlled</w:t>
      </w:r>
      <w:r>
        <w:rPr>
          <w:rFonts w:cs="Arial"/>
          <w:kern w:val="32"/>
          <w:szCs w:val="20"/>
        </w:rPr>
        <w:t xml:space="preserve"> or </w:t>
      </w:r>
      <w:proofErr w:type="spellStart"/>
      <w:r w:rsidRPr="00EB69BE">
        <w:rPr>
          <w:rFonts w:ascii="Times New Roman" w:hAnsi="Times New Roman" w:cs="Arial"/>
          <w:kern w:val="32"/>
          <w:szCs w:val="20"/>
        </w:rPr>
        <w:t>Limited_Controlled</w:t>
      </w:r>
      <w:proofErr w:type="spellEnd"/>
      <w:r>
        <w:t xml:space="preserve"> which is a specialized type in Ada where an implementer can tightly control the initialization, assignment, and finalization of objects of the type.</w:t>
      </w:r>
      <w:r w:rsidR="00824CB4">
        <w:rPr>
          <w:u w:val="single"/>
        </w:rPr>
        <w:t xml:space="preserve"> </w:t>
      </w:r>
    </w:p>
    <w:p w14:paraId="4435BA02" w14:textId="77777777" w:rsidR="00A113F4" w:rsidRDefault="00A113F4" w:rsidP="00A113F4">
      <w:r w:rsidRPr="00011AA3">
        <w:rPr>
          <w:u w:val="single"/>
        </w:rPr>
        <w:t>Dead store</w:t>
      </w:r>
      <w:r w:rsidR="003C44DE" w:rsidRPr="00017A66">
        <w:fldChar w:fldCharType="begin"/>
      </w:r>
      <w:r w:rsidR="002A55F1" w:rsidRPr="00CC1C63">
        <w:instrText xml:space="preserve"> XE "</w:instrText>
      </w:r>
      <w:r w:rsidR="00017A66" w:rsidRPr="00017A66">
        <w:instrText>Dead store</w:instrText>
      </w:r>
      <w:r w:rsidR="002A55F1" w:rsidRPr="00CC1C63">
        <w:instrText xml:space="preserve">" </w:instrText>
      </w:r>
      <w:r w:rsidR="003C44DE" w:rsidRPr="00017A66">
        <w:fldChar w:fldCharType="end"/>
      </w:r>
      <w:r w:rsidRPr="00011AA3">
        <w:t>: An assignment to a variable that is not used in subsequent instructions</w:t>
      </w:r>
      <w:r w:rsidR="00687C8F">
        <w:t>.</w:t>
      </w:r>
      <w:r>
        <w:t xml:space="preserve"> </w:t>
      </w:r>
    </w:p>
    <w:p w14:paraId="5C2DAE86" w14:textId="77777777" w:rsidR="00A113F4" w:rsidRDefault="00A113F4" w:rsidP="00A113F4">
      <w:r w:rsidRPr="00776EC4">
        <w:rPr>
          <w:u w:val="single"/>
        </w:rPr>
        <w:t>Default expression</w:t>
      </w:r>
      <w:r w:rsidR="003C44DE">
        <w:rPr>
          <w:u w:val="single"/>
        </w:rPr>
        <w:fldChar w:fldCharType="begin"/>
      </w:r>
      <w:r w:rsidR="002A55F1">
        <w:instrText xml:space="preserve"> XE "</w:instrText>
      </w:r>
      <w:r w:rsidR="00017A66" w:rsidRPr="00017A66">
        <w:instrText>Default expression</w:instrText>
      </w:r>
      <w:r w:rsidR="002A55F1">
        <w:instrText xml:space="preserve">" </w:instrText>
      </w:r>
      <w:r w:rsidR="003C44DE">
        <w:rPr>
          <w:u w:val="single"/>
        </w:rPr>
        <w:fldChar w:fldCharType="end"/>
      </w:r>
      <w:r>
        <w:t xml:space="preserve">: </w:t>
      </w:r>
      <w:r w:rsidR="00473FD5">
        <w:t>An</w:t>
      </w:r>
      <w:r>
        <w:t xml:space="preserve"> expression of the formal object type that </w:t>
      </w:r>
      <w:r w:rsidR="00824CB4">
        <w:t>is</w:t>
      </w:r>
      <w:r>
        <w:t xml:space="preserve"> used to initialize the formal object if an actual object is not provided.</w:t>
      </w:r>
    </w:p>
    <w:p w14:paraId="5F8D35AD" w14:textId="77777777" w:rsidR="00A113F4" w:rsidRDefault="00A113F4" w:rsidP="00A113F4">
      <w:r>
        <w:rPr>
          <w:u w:val="single"/>
        </w:rPr>
        <w:lastRenderedPageBreak/>
        <w:t>Discrete type</w:t>
      </w:r>
      <w:r w:rsidR="003C44DE">
        <w:rPr>
          <w:u w:val="single"/>
        </w:rPr>
        <w:fldChar w:fldCharType="begin"/>
      </w:r>
      <w:r w:rsidR="002A55F1">
        <w:instrText xml:space="preserve"> XE "</w:instrText>
      </w:r>
      <w:r w:rsidR="00017A66" w:rsidRPr="00017A66">
        <w:instrText>Discrete type</w:instrText>
      </w:r>
      <w:r w:rsidR="002A55F1">
        <w:instrText xml:space="preserve">" </w:instrText>
      </w:r>
      <w:r w:rsidR="003C44DE">
        <w:rPr>
          <w:u w:val="single"/>
        </w:rPr>
        <w:fldChar w:fldCharType="end"/>
      </w:r>
      <w:r>
        <w:t>:  An integer type or an enumeration type.</w:t>
      </w:r>
    </w:p>
    <w:p w14:paraId="4751165F" w14:textId="77777777" w:rsidR="00BB6D96" w:rsidRDefault="00A113F4" w:rsidP="00A113F4">
      <w:pPr>
        <w:rPr>
          <w:u w:val="single"/>
        </w:rPr>
      </w:pPr>
      <w:r w:rsidRPr="00AD18E4">
        <w:rPr>
          <w:u w:val="single"/>
        </w:rPr>
        <w:t>Discriminant</w:t>
      </w:r>
      <w:r w:rsidR="003C44DE">
        <w:rPr>
          <w:u w:val="single"/>
        </w:rPr>
        <w:fldChar w:fldCharType="begin"/>
      </w:r>
      <w:r w:rsidR="002A55F1">
        <w:instrText xml:space="preserve"> XE "</w:instrText>
      </w:r>
      <w:r w:rsidR="00017A66" w:rsidRPr="00017A66">
        <w:instrText>Discriminant</w:instrText>
      </w:r>
      <w:r w:rsidR="002A55F1">
        <w:instrText xml:space="preserve">" </w:instrText>
      </w:r>
      <w:r w:rsidR="003C44DE">
        <w:rPr>
          <w:u w:val="single"/>
        </w:rPr>
        <w:fldChar w:fldCharType="end"/>
      </w:r>
      <w:r>
        <w:t>:  A parameter for a composite type that is used at elaboration of each object of the type to configure the object.</w:t>
      </w:r>
    </w:p>
    <w:p w14:paraId="0CD42344" w14:textId="77777777" w:rsidR="00A113F4" w:rsidRDefault="00A113F4" w:rsidP="00A113F4">
      <w:r>
        <w:rPr>
          <w:u w:val="single"/>
        </w:rPr>
        <w:t>Endianness</w:t>
      </w:r>
      <w:r w:rsidR="003C44DE">
        <w:rPr>
          <w:u w:val="single"/>
        </w:rPr>
        <w:fldChar w:fldCharType="begin"/>
      </w:r>
      <w:r w:rsidR="002A55F1">
        <w:instrText xml:space="preserve"> XE "</w:instrText>
      </w:r>
      <w:r w:rsidR="00017A66" w:rsidRPr="00017A66">
        <w:instrText>Endianness</w:instrText>
      </w:r>
      <w:r w:rsidR="002A55F1">
        <w:instrText xml:space="preserve">" </w:instrText>
      </w:r>
      <w:r w:rsidR="003C44DE">
        <w:rPr>
          <w:u w:val="single"/>
        </w:rPr>
        <w:fldChar w:fldCharType="end"/>
      </w:r>
      <w:r>
        <w:t xml:space="preserve">: </w:t>
      </w:r>
      <w:r w:rsidR="00AE2534">
        <w:t xml:space="preserve">Byte </w:t>
      </w:r>
      <w:r>
        <w:t>orderin</w:t>
      </w:r>
      <w:r w:rsidR="003C44DE">
        <w:fldChar w:fldCharType="begin"/>
      </w:r>
      <w:r w:rsidR="002A55F1">
        <w:instrText xml:space="preserve"> XE "</w:instrText>
      </w:r>
      <w:r w:rsidR="00017A66" w:rsidRPr="00017A66">
        <w:instrText>Bit ordering</w:instrText>
      </w:r>
      <w:r w:rsidR="002A55F1">
        <w:instrText xml:space="preserve">" </w:instrText>
      </w:r>
      <w:r w:rsidR="003C44DE">
        <w:fldChar w:fldCharType="end"/>
      </w:r>
      <w:r>
        <w:t>g.</w:t>
      </w:r>
    </w:p>
    <w:p w14:paraId="415998A2" w14:textId="77777777" w:rsidR="00A113F4" w:rsidRDefault="00A113F4" w:rsidP="00A113F4">
      <w:r>
        <w:rPr>
          <w:u w:val="single"/>
        </w:rPr>
        <w:t>Enumeration Representation Clause</w:t>
      </w:r>
      <w:r w:rsidR="003C44DE">
        <w:rPr>
          <w:u w:val="single"/>
        </w:rPr>
        <w:fldChar w:fldCharType="begin"/>
      </w:r>
      <w:r w:rsidR="002A55F1">
        <w:instrText xml:space="preserve"> XE "</w:instrText>
      </w:r>
      <w:r w:rsidR="00017A66" w:rsidRPr="00017A66">
        <w:instrText>Enumeration Representation Clause</w:instrText>
      </w:r>
      <w:r w:rsidR="002A55F1">
        <w:instrText xml:space="preserve">" </w:instrText>
      </w:r>
      <w:r w:rsidR="003C44DE">
        <w:rPr>
          <w:u w:val="single"/>
        </w:rPr>
        <w:fldChar w:fldCharType="end"/>
      </w:r>
      <w:r>
        <w:t xml:space="preserve">: </w:t>
      </w:r>
      <w:r w:rsidR="00FA7E2B">
        <w:t>A</w:t>
      </w:r>
      <w:r>
        <w:t xml:space="preserve"> clause used to specify the internal codes for enumeration literals.</w:t>
      </w:r>
    </w:p>
    <w:p w14:paraId="254149C8" w14:textId="77777777" w:rsidR="00BB6D96" w:rsidRPr="00687C8F" w:rsidRDefault="00A113F4" w:rsidP="00BB6D96">
      <w:pPr>
        <w:rPr>
          <w:rFonts w:cstheme="minorHAnsi"/>
          <w:u w:val="single"/>
        </w:rPr>
      </w:pPr>
      <w:r>
        <w:rPr>
          <w:rFonts w:cs="Arial"/>
          <w:szCs w:val="20"/>
          <w:u w:val="single"/>
        </w:rPr>
        <w:t xml:space="preserve">Enumeration </w:t>
      </w:r>
      <w:r w:rsidR="00824CB4">
        <w:rPr>
          <w:rFonts w:cs="Arial"/>
          <w:szCs w:val="20"/>
          <w:u w:val="single"/>
        </w:rPr>
        <w:t>t</w:t>
      </w:r>
      <w:r>
        <w:rPr>
          <w:rFonts w:cs="Arial"/>
          <w:szCs w:val="20"/>
          <w:u w:val="single"/>
        </w:rPr>
        <w:t>yp</w:t>
      </w:r>
      <w:r w:rsidR="003C44DE">
        <w:rPr>
          <w:rFonts w:cs="Arial"/>
          <w:szCs w:val="20"/>
          <w:u w:val="single"/>
        </w:rPr>
        <w:fldChar w:fldCharType="begin"/>
      </w:r>
      <w:r w:rsidR="002A55F1">
        <w:instrText xml:space="preserve"> XE "</w:instrText>
      </w:r>
      <w:r w:rsidR="00017A66" w:rsidRPr="00017A66">
        <w:rPr>
          <w:rFonts w:cs="Arial"/>
          <w:szCs w:val="20"/>
        </w:rPr>
        <w:instrText>Enumeration type</w:instrText>
      </w:r>
      <w:r w:rsidR="002A55F1">
        <w:instrText xml:space="preserve">" </w:instrText>
      </w:r>
      <w:r w:rsidR="003C44DE">
        <w:rPr>
          <w:rFonts w:cs="Arial"/>
          <w:szCs w:val="20"/>
          <w:u w:val="single"/>
        </w:rPr>
        <w:fldChar w:fldCharType="end"/>
      </w:r>
      <w:r>
        <w:rPr>
          <w:rFonts w:cs="Arial"/>
          <w:szCs w:val="20"/>
          <w:u w:val="single"/>
        </w:rPr>
        <w:t>e</w:t>
      </w:r>
      <w:r>
        <w:rPr>
          <w:rFonts w:cs="Arial"/>
          <w:szCs w:val="20"/>
        </w:rPr>
        <w:t xml:space="preserve">: A discrete type defined by an enumeration of its values, which may be named by identifiers or character literals, including the types </w:t>
      </w:r>
      <w:r>
        <w:rPr>
          <w:rFonts w:ascii="Times New Roman" w:hAnsi="Times New Roman"/>
          <w:szCs w:val="20"/>
        </w:rPr>
        <w:t>Character</w:t>
      </w:r>
      <w:r>
        <w:rPr>
          <w:rFonts w:cs="Arial"/>
          <w:szCs w:val="20"/>
        </w:rPr>
        <w:t xml:space="preserve"> and </w:t>
      </w:r>
      <w:r>
        <w:rPr>
          <w:rFonts w:ascii="Times New Roman" w:hAnsi="Times New Roman"/>
          <w:szCs w:val="20"/>
        </w:rPr>
        <w:t>Boolean</w:t>
      </w:r>
      <w:r w:rsidR="00687C8F">
        <w:rPr>
          <w:rFonts w:cstheme="minorHAnsi"/>
          <w:szCs w:val="20"/>
        </w:rPr>
        <w:t>.</w:t>
      </w:r>
    </w:p>
    <w:p w14:paraId="54B849B5" w14:textId="77777777" w:rsidR="007A04E6" w:rsidRDefault="007A04E6" w:rsidP="007A04E6">
      <w:pPr>
        <w:rPr>
          <w:kern w:val="32"/>
        </w:rPr>
      </w:pPr>
      <w:r>
        <w:rPr>
          <w:kern w:val="32"/>
          <w:u w:val="single"/>
        </w:rPr>
        <w:t>Erroneous execution</w:t>
      </w:r>
      <w:r w:rsidR="003C44DE">
        <w:rPr>
          <w:kern w:val="32"/>
          <w:u w:val="single"/>
        </w:rPr>
        <w:fldChar w:fldCharType="begin"/>
      </w:r>
      <w:r w:rsidR="002A55F1">
        <w:instrText xml:space="preserve"> XE "</w:instrText>
      </w:r>
      <w:r w:rsidR="00017A66" w:rsidRPr="00017A66">
        <w:rPr>
          <w:kern w:val="32"/>
        </w:rPr>
        <w:instrText>Erroneous execution</w:instrText>
      </w:r>
      <w:r w:rsidR="002A55F1">
        <w:instrText xml:space="preserve">" </w:instrText>
      </w:r>
      <w:r w:rsidR="003C44DE">
        <w:rPr>
          <w:kern w:val="32"/>
          <w:u w:val="single"/>
        </w:rPr>
        <w:fldChar w:fldCharType="end"/>
      </w:r>
      <w:r>
        <w:rPr>
          <w:kern w:val="32"/>
        </w:rPr>
        <w:t>:  T</w:t>
      </w:r>
      <w:r w:rsidRPr="00A32A6C">
        <w:rPr>
          <w:kern w:val="32"/>
        </w:rPr>
        <w:t xml:space="preserve">he unpredictable result arising from an error that is </w:t>
      </w:r>
      <w:r w:rsidRPr="00C10D3B">
        <w:rPr>
          <w:kern w:val="32"/>
        </w:rPr>
        <w:t xml:space="preserve">not </w:t>
      </w:r>
      <w:r w:rsidRPr="00A32A6C">
        <w:rPr>
          <w:kern w:val="32"/>
        </w:rPr>
        <w:t xml:space="preserve">bounded by the language, but that, like a </w:t>
      </w:r>
      <w:r w:rsidRPr="00C10D3B">
        <w:rPr>
          <w:kern w:val="32"/>
        </w:rPr>
        <w:t>bounded error</w:t>
      </w:r>
      <w:r w:rsidRPr="00C10D3B">
        <w:t>,</w:t>
      </w:r>
      <w:r>
        <w:t xml:space="preserve"> need not be detected by the implementation either prior to or during run time.</w:t>
      </w:r>
    </w:p>
    <w:p w14:paraId="3CF08C9B" w14:textId="77777777" w:rsidR="007A04E6" w:rsidRDefault="007A04E6" w:rsidP="007A04E6">
      <w:r w:rsidRPr="00B33CD1">
        <w:rPr>
          <w:u w:val="single"/>
        </w:rPr>
        <w:t>Exception</w:t>
      </w:r>
      <w:r w:rsidR="003C44DE">
        <w:rPr>
          <w:u w:val="single"/>
        </w:rPr>
        <w:fldChar w:fldCharType="begin"/>
      </w:r>
      <w:r w:rsidR="002A55F1">
        <w:instrText xml:space="preserve"> XE "</w:instrText>
      </w:r>
      <w:r w:rsidR="00017A66" w:rsidRPr="00017A66">
        <w:instrText>Exception</w:instrText>
      </w:r>
      <w:r w:rsidR="002A55F1">
        <w:instrText xml:space="preserve">" </w:instrText>
      </w:r>
      <w:r w:rsidR="003C44DE">
        <w:rPr>
          <w:u w:val="single"/>
        </w:rPr>
        <w:fldChar w:fldCharType="end"/>
      </w:r>
      <w:r>
        <w:t>:  A mechanism to detect an exceptional situation and to initiate processing dedicated to recover from the excepti</w:t>
      </w:r>
      <w:r w:rsidR="00824CB4">
        <w:t>o</w:t>
      </w:r>
      <w:r>
        <w:t>nal situation</w:t>
      </w:r>
      <w:r w:rsidR="00FA7E2B">
        <w:t>; e</w:t>
      </w:r>
      <w:r w:rsidR="00824CB4">
        <w:t>xceptions are raised explicitly by user code or implicitly by language-defined checks.</w:t>
      </w:r>
    </w:p>
    <w:p w14:paraId="734EE6B4" w14:textId="77777777" w:rsidR="00F0619E" w:rsidRDefault="00F0619E" w:rsidP="00F0619E">
      <w:pPr>
        <w:rPr>
          <w:rFonts w:cs="Arial"/>
          <w:szCs w:val="20"/>
        </w:rPr>
      </w:pPr>
      <w:r>
        <w:rPr>
          <w:u w:val="single"/>
        </w:rPr>
        <w:t>Expanded name</w:t>
      </w:r>
      <w:r w:rsidR="003C44DE">
        <w:rPr>
          <w:u w:val="single"/>
        </w:rPr>
        <w:fldChar w:fldCharType="begin"/>
      </w:r>
      <w:r w:rsidR="002A55F1">
        <w:instrText xml:space="preserve"> XE "</w:instrText>
      </w:r>
      <w:r w:rsidR="00017A66" w:rsidRPr="00017A66">
        <w:instrText>Expanded name</w:instrText>
      </w:r>
      <w:r w:rsidR="002A55F1">
        <w:instrText xml:space="preserve">" </w:instrText>
      </w:r>
      <w:r w:rsidR="003C44DE">
        <w:rPr>
          <w:u w:val="single"/>
        </w:rPr>
        <w:fldChar w:fldCharType="end"/>
      </w:r>
      <w:r>
        <w:t>:  A mechanism to disambiguate th</w:t>
      </w:r>
      <w:r w:rsidR="00FA7E2B">
        <w:t xml:space="preserve">e </w:t>
      </w:r>
      <w:r>
        <w:t xml:space="preserve">name of an entity </w:t>
      </w:r>
      <w:r w:rsidR="00017A66" w:rsidRPr="00017A66">
        <w:rPr>
          <w:rFonts w:ascii="Times New Roman" w:hAnsi="Times New Roman" w:cs="Times New Roman"/>
        </w:rPr>
        <w:t>E</w:t>
      </w:r>
      <w:r>
        <w:t xml:space="preserve"> within a </w:t>
      </w:r>
      <w:r w:rsidR="00017A66" w:rsidRPr="00017A66">
        <w:rPr>
          <w:rFonts w:ascii="Times New Roman" w:hAnsi="Times New Roman" w:cs="Times New Roman"/>
          <w:b/>
        </w:rPr>
        <w:t>package</w:t>
      </w:r>
      <w:r w:rsidR="00017A66" w:rsidRPr="00017A66">
        <w:rPr>
          <w:rFonts w:ascii="Times New Roman" w:hAnsi="Times New Roman" w:cs="Times New Roman"/>
        </w:rPr>
        <w:t xml:space="preserve"> </w:t>
      </w:r>
      <w:r w:rsidR="00687C8F">
        <w:rPr>
          <w:rFonts w:ascii="Times New Roman" w:hAnsi="Times New Roman" w:cs="Times New Roman"/>
        </w:rPr>
        <w:t xml:space="preserve">(or any other named enclosing entity) </w:t>
      </w:r>
      <w:r w:rsidR="00017A66" w:rsidRPr="00017A66">
        <w:rPr>
          <w:rFonts w:ascii="Times New Roman" w:hAnsi="Times New Roman" w:cs="Times New Roman"/>
        </w:rPr>
        <w:t>P</w:t>
      </w:r>
      <w:r>
        <w:t xml:space="preserve"> by permitting the alternate name </w:t>
      </w:r>
      <w:r w:rsidR="00017A66" w:rsidRPr="00017A66">
        <w:rPr>
          <w:rFonts w:ascii="Times New Roman" w:hAnsi="Times New Roman" w:cs="Times New Roman"/>
        </w:rPr>
        <w:t>P.E</w:t>
      </w:r>
      <w:r>
        <w:t xml:space="preserve"> instead of the simple name </w:t>
      </w:r>
      <w:r w:rsidR="00017A66" w:rsidRPr="00017A66">
        <w:rPr>
          <w:rFonts w:ascii="Times New Roman" w:hAnsi="Times New Roman" w:cs="Times New Roman"/>
        </w:rPr>
        <w:t>E</w:t>
      </w:r>
      <w:r>
        <w:t xml:space="preserve">. </w:t>
      </w:r>
    </w:p>
    <w:p w14:paraId="34F583C6" w14:textId="77777777" w:rsidR="00F0619E" w:rsidRPr="00044C59" w:rsidRDefault="00F0619E" w:rsidP="00F0619E">
      <w:pPr>
        <w:rPr>
          <w:lang w:val="en-GB"/>
        </w:rPr>
      </w:pPr>
      <w:r w:rsidRPr="00262A7C">
        <w:rPr>
          <w:u w:val="single"/>
          <w:lang w:val="en-GB"/>
        </w:rPr>
        <w:t>Fixed-point types</w:t>
      </w:r>
      <w:r w:rsidR="003C44DE">
        <w:rPr>
          <w:u w:val="single"/>
          <w:lang w:val="en-GB"/>
        </w:rPr>
        <w:fldChar w:fldCharType="begin"/>
      </w:r>
      <w:r w:rsidR="002A55F1">
        <w:instrText xml:space="preserve"> XE "</w:instrText>
      </w:r>
      <w:r w:rsidR="00017A66" w:rsidRPr="00017A66">
        <w:rPr>
          <w:lang w:val="en-GB"/>
        </w:rPr>
        <w:instrText>Fixed-point types</w:instrText>
      </w:r>
      <w:r w:rsidR="002A55F1">
        <w:instrText xml:space="preserve">" </w:instrText>
      </w:r>
      <w:r w:rsidR="003C44DE">
        <w:rPr>
          <w:u w:val="single"/>
          <w:lang w:val="en-GB"/>
        </w:rPr>
        <w:fldChar w:fldCharType="end"/>
      </w:r>
      <w:r w:rsidRPr="00262A7C">
        <w:rPr>
          <w:lang w:val="en-GB"/>
        </w:rPr>
        <w:t>: Real-valued types with a specified error bound (called the 'delta' of the type) that provide arithmetic operations carried out with fixed precision (rather than the relative precision of floating-point types).</w:t>
      </w:r>
    </w:p>
    <w:p w14:paraId="49CD0A7C" w14:textId="77777777" w:rsidR="00F0619E" w:rsidRDefault="00F0619E" w:rsidP="00F0619E">
      <w:pPr>
        <w:rPr>
          <w:rFonts w:cs="Arial"/>
          <w:kern w:val="32"/>
          <w:szCs w:val="20"/>
        </w:rPr>
      </w:pPr>
      <w:r w:rsidRPr="003F1C5E">
        <w:rPr>
          <w:rFonts w:cs="Arial"/>
          <w:kern w:val="32"/>
          <w:szCs w:val="20"/>
          <w:u w:val="single"/>
        </w:rPr>
        <w:t>Generic</w:t>
      </w:r>
      <w:r w:rsidRPr="00D3259A">
        <w:rPr>
          <w:rFonts w:cs="Arial"/>
          <w:kern w:val="32"/>
          <w:szCs w:val="20"/>
          <w:u w:val="single"/>
        </w:rPr>
        <w:t xml:space="preserve"> formal subprogram</w:t>
      </w:r>
      <w:r w:rsidR="003C44DE">
        <w:rPr>
          <w:rFonts w:cs="Arial"/>
          <w:kern w:val="32"/>
          <w:szCs w:val="20"/>
          <w:u w:val="single"/>
        </w:rPr>
        <w:fldChar w:fldCharType="begin"/>
      </w:r>
      <w:r w:rsidR="002A55F1">
        <w:instrText xml:space="preserve"> XE "</w:instrText>
      </w:r>
      <w:r w:rsidR="00017A66" w:rsidRPr="00017A66">
        <w:rPr>
          <w:rFonts w:cs="Arial"/>
          <w:kern w:val="32"/>
          <w:szCs w:val="20"/>
        </w:rPr>
        <w:instrText>Generic formal subprogram</w:instrText>
      </w:r>
      <w:r w:rsidR="002A55F1">
        <w:instrText xml:space="preserve">" </w:instrText>
      </w:r>
      <w:r w:rsidR="003C44DE">
        <w:rPr>
          <w:rFonts w:cs="Arial"/>
          <w:kern w:val="32"/>
          <w:szCs w:val="20"/>
          <w:u w:val="single"/>
        </w:rPr>
        <w:fldChar w:fldCharType="end"/>
      </w:r>
      <w:r>
        <w:rPr>
          <w:rFonts w:cs="Arial"/>
          <w:kern w:val="32"/>
          <w:szCs w:val="20"/>
        </w:rPr>
        <w:t xml:space="preserve">: A </w:t>
      </w:r>
      <w:r w:rsidRPr="00A32A6C">
        <w:rPr>
          <w:rFonts w:cs="Arial"/>
          <w:kern w:val="32"/>
          <w:szCs w:val="20"/>
        </w:rPr>
        <w:t>parameter to a generic package used to specify a subprogram or operator.</w:t>
      </w:r>
    </w:p>
    <w:p w14:paraId="5A1822CB" w14:textId="77777777" w:rsidR="00BB6D96" w:rsidRDefault="00F0619E" w:rsidP="00F0619E">
      <w:pPr>
        <w:rPr>
          <w:u w:val="single"/>
        </w:rPr>
      </w:pPr>
      <w:r>
        <w:rPr>
          <w:u w:val="single"/>
        </w:rPr>
        <w:t>Hiding</w:t>
      </w:r>
      <w:r w:rsidR="003C44DE">
        <w:rPr>
          <w:u w:val="single"/>
        </w:rPr>
        <w:fldChar w:fldCharType="begin"/>
      </w:r>
      <w:r w:rsidR="002A55F1">
        <w:instrText xml:space="preserve"> XE "</w:instrText>
      </w:r>
      <w:r w:rsidR="00017A66" w:rsidRPr="00017A66">
        <w:instrText>Hiding</w:instrText>
      </w:r>
      <w:r w:rsidR="002A55F1">
        <w:instrText xml:space="preserve">" </w:instrText>
      </w:r>
      <w:r w:rsidR="003C44DE">
        <w:rPr>
          <w:u w:val="single"/>
        </w:rPr>
        <w:fldChar w:fldCharType="end"/>
      </w:r>
      <w:r>
        <w:t xml:space="preserve">: The process where a declaration can be </w:t>
      </w:r>
      <w:r>
        <w:rPr>
          <w:i/>
        </w:rPr>
        <w:t>hidden</w:t>
      </w:r>
      <w:r>
        <w:t>, either from direct visibility, or from all visibility, within certain parts of its scope.</w:t>
      </w:r>
    </w:p>
    <w:p w14:paraId="6AFBA73A" w14:textId="77777777" w:rsidR="00F0619E" w:rsidRDefault="00F0619E" w:rsidP="00F0619E">
      <w:r>
        <w:rPr>
          <w:u w:val="single"/>
        </w:rPr>
        <w:t>Homograph</w:t>
      </w:r>
      <w:r w:rsidR="003C44DE">
        <w:rPr>
          <w:u w:val="single"/>
        </w:rPr>
        <w:fldChar w:fldCharType="begin"/>
      </w:r>
      <w:r w:rsidR="002A55F1">
        <w:instrText xml:space="preserve"> XE "</w:instrText>
      </w:r>
      <w:r w:rsidR="00017A66" w:rsidRPr="00017A66">
        <w:instrText>Homograph</w:instrText>
      </w:r>
      <w:r w:rsidR="002A55F1">
        <w:instrText xml:space="preserve">" </w:instrText>
      </w:r>
      <w:r w:rsidR="003C44DE">
        <w:rPr>
          <w:u w:val="single"/>
        </w:rPr>
        <w:fldChar w:fldCharType="end"/>
      </w:r>
      <w:r>
        <w:t>: A property of two declarations such that they have the same name, and do not overload each other according to the rules of the language.</w:t>
      </w:r>
    </w:p>
    <w:p w14:paraId="534B41F9" w14:textId="77777777" w:rsidR="00F0619E" w:rsidRDefault="00F0619E" w:rsidP="00F0619E">
      <w:pPr>
        <w:rPr>
          <w:rFonts w:cs="Arial"/>
          <w:szCs w:val="20"/>
        </w:rPr>
      </w:pPr>
      <w:r w:rsidRPr="00DB1B0C">
        <w:rPr>
          <w:rFonts w:cs="Arial"/>
          <w:szCs w:val="20"/>
          <w:u w:val="single"/>
        </w:rPr>
        <w:t>Identifier</w:t>
      </w:r>
      <w:r w:rsidR="003C44DE">
        <w:rPr>
          <w:rFonts w:cs="Arial"/>
          <w:szCs w:val="20"/>
          <w:u w:val="single"/>
        </w:rPr>
        <w:fldChar w:fldCharType="begin"/>
      </w:r>
      <w:r w:rsidR="00BA0DB5">
        <w:instrText xml:space="preserve"> XE "</w:instrText>
      </w:r>
      <w:r w:rsidR="00017A66" w:rsidRPr="00017A66">
        <w:rPr>
          <w:rFonts w:cs="Arial"/>
          <w:szCs w:val="20"/>
        </w:rPr>
        <w:instrText>Identifier</w:instrText>
      </w:r>
      <w:r w:rsidR="00BA0DB5">
        <w:instrText xml:space="preserve">" </w:instrText>
      </w:r>
      <w:r w:rsidR="003C44DE">
        <w:rPr>
          <w:rFonts w:cs="Arial"/>
          <w:szCs w:val="20"/>
          <w:u w:val="single"/>
        </w:rPr>
        <w:fldChar w:fldCharType="end"/>
      </w:r>
      <w:r>
        <w:rPr>
          <w:rFonts w:cs="Arial"/>
          <w:szCs w:val="20"/>
        </w:rPr>
        <w:t xml:space="preserve">: </w:t>
      </w:r>
      <w:r w:rsidR="00687C8F">
        <w:rPr>
          <w:rFonts w:cs="Arial"/>
          <w:szCs w:val="20"/>
        </w:rPr>
        <w:t>The simplest form of a</w:t>
      </w:r>
      <w:r w:rsidR="00DC24DF">
        <w:rPr>
          <w:rFonts w:cs="Arial"/>
          <w:szCs w:val="20"/>
        </w:rPr>
        <w:t xml:space="preserve"> name.</w:t>
      </w:r>
    </w:p>
    <w:p w14:paraId="092EC880" w14:textId="77777777" w:rsidR="00F0619E" w:rsidRPr="00937CF3" w:rsidRDefault="00F0619E" w:rsidP="00F0619E">
      <w:pPr>
        <w:jc w:val="both"/>
        <w:rPr>
          <w:rFonts w:cs="Arial"/>
          <w:kern w:val="32"/>
          <w:szCs w:val="20"/>
          <w:u w:val="single"/>
        </w:rPr>
      </w:pPr>
      <w:r w:rsidRPr="00937CF3">
        <w:rPr>
          <w:rFonts w:cs="Arial"/>
          <w:szCs w:val="20"/>
          <w:u w:val="single"/>
        </w:rPr>
        <w:t xml:space="preserve">Idempotent </w:t>
      </w:r>
      <w:proofErr w:type="spellStart"/>
      <w:r w:rsidRPr="00937CF3">
        <w:rPr>
          <w:rFonts w:cs="Arial"/>
          <w:szCs w:val="20"/>
          <w:u w:val="single"/>
        </w:rPr>
        <w:t>behavio</w:t>
      </w:r>
      <w:r>
        <w:rPr>
          <w:rFonts w:cs="Arial"/>
          <w:szCs w:val="20"/>
          <w:u w:val="single"/>
        </w:rPr>
        <w:t>u</w:t>
      </w:r>
      <w:r w:rsidRPr="00937CF3">
        <w:rPr>
          <w:rFonts w:cs="Arial"/>
          <w:szCs w:val="20"/>
          <w:u w:val="single"/>
        </w:rPr>
        <w:t>r</w:t>
      </w:r>
      <w:proofErr w:type="spellEnd"/>
      <w:r w:rsidR="003C44DE">
        <w:rPr>
          <w:rFonts w:cs="Arial"/>
          <w:szCs w:val="20"/>
          <w:u w:val="single"/>
        </w:rPr>
        <w:fldChar w:fldCharType="begin"/>
      </w:r>
      <w:r w:rsidR="002A55F1">
        <w:instrText xml:space="preserve"> XE "</w:instrText>
      </w:r>
      <w:r w:rsidR="00017A66" w:rsidRPr="00017A66">
        <w:rPr>
          <w:rFonts w:cs="Arial"/>
          <w:szCs w:val="20"/>
        </w:rPr>
        <w:instrText xml:space="preserve">Idempotent </w:instrText>
      </w:r>
      <w:proofErr w:type="spellStart"/>
      <w:r w:rsidR="00017A66" w:rsidRPr="00017A66">
        <w:rPr>
          <w:rFonts w:cs="Arial"/>
          <w:szCs w:val="20"/>
        </w:rPr>
        <w:instrText>behaviour</w:instrText>
      </w:r>
      <w:proofErr w:type="spellEnd"/>
      <w:r w:rsidR="002A55F1">
        <w:instrText xml:space="preserve">" </w:instrText>
      </w:r>
      <w:r w:rsidR="003C44DE">
        <w:rPr>
          <w:rFonts w:cs="Arial"/>
          <w:szCs w:val="20"/>
          <w:u w:val="single"/>
        </w:rPr>
        <w:fldChar w:fldCharType="end"/>
      </w:r>
      <w:r w:rsidRPr="00AF2629">
        <w:rPr>
          <w:rFonts w:cs="Arial"/>
          <w:szCs w:val="20"/>
        </w:rPr>
        <w:t>:</w:t>
      </w:r>
      <w:r w:rsidRPr="00937CF3">
        <w:rPr>
          <w:rFonts w:cs="Arial"/>
          <w:szCs w:val="20"/>
        </w:rPr>
        <w:t xml:space="preserve"> </w:t>
      </w:r>
      <w:r>
        <w:rPr>
          <w:rFonts w:cs="Arial"/>
          <w:szCs w:val="20"/>
        </w:rPr>
        <w:t xml:space="preserve"> The property of an operation that has the same effect whether applied just once or multiple times. </w:t>
      </w:r>
    </w:p>
    <w:p w14:paraId="62CE7E36" w14:textId="77777777" w:rsidR="007A04E6" w:rsidRDefault="00F0619E" w:rsidP="00BB6D96">
      <w:r>
        <w:rPr>
          <w:rFonts w:cs="Arial"/>
          <w:kern w:val="32"/>
          <w:szCs w:val="20"/>
          <w:u w:val="single"/>
        </w:rPr>
        <w:t>Implementation defined</w:t>
      </w:r>
      <w:r w:rsidR="003C44DE">
        <w:rPr>
          <w:rFonts w:cs="Arial"/>
          <w:kern w:val="32"/>
          <w:szCs w:val="20"/>
          <w:u w:val="single"/>
        </w:rPr>
        <w:fldChar w:fldCharType="begin"/>
      </w:r>
      <w:r w:rsidR="002A55F1">
        <w:instrText xml:space="preserve"> XE "</w:instrText>
      </w:r>
      <w:r w:rsidR="00017A66" w:rsidRPr="00017A66">
        <w:rPr>
          <w:rFonts w:cs="Arial"/>
          <w:kern w:val="32"/>
          <w:szCs w:val="20"/>
        </w:rPr>
        <w:instrText>Implementation defined</w:instrText>
      </w:r>
      <w:r w:rsidR="002A55F1">
        <w:instrText xml:space="preserve">" </w:instrText>
      </w:r>
      <w:r w:rsidR="003C44DE">
        <w:rPr>
          <w:rFonts w:cs="Arial"/>
          <w:kern w:val="32"/>
          <w:szCs w:val="20"/>
          <w:u w:val="single"/>
        </w:rPr>
        <w:fldChar w:fldCharType="end"/>
      </w:r>
      <w:r>
        <w:rPr>
          <w:rFonts w:cs="Arial"/>
          <w:kern w:val="32"/>
          <w:szCs w:val="20"/>
        </w:rPr>
        <w:t xml:space="preserve">: </w:t>
      </w:r>
      <w:r>
        <w:t>A set of possible effects of a construct where the implementation may choose to implement any effect in the set of effects.</w:t>
      </w:r>
    </w:p>
    <w:p w14:paraId="26CCC1CC" w14:textId="77777777" w:rsidR="00F0619E" w:rsidRDefault="00D679F0" w:rsidP="00BB6D96">
      <w:r w:rsidRPr="00262A7C">
        <w:rPr>
          <w:u w:val="single"/>
          <w:lang w:val="en-GB"/>
        </w:rPr>
        <w:t>Modular type</w:t>
      </w:r>
      <w:r w:rsidR="003C44DE">
        <w:rPr>
          <w:u w:val="single"/>
          <w:lang w:val="en-GB"/>
        </w:rPr>
        <w:fldChar w:fldCharType="begin"/>
      </w:r>
      <w:r w:rsidR="002A55F1">
        <w:instrText xml:space="preserve"> XE "</w:instrText>
      </w:r>
      <w:r w:rsidR="00017A66" w:rsidRPr="00017A66">
        <w:rPr>
          <w:lang w:val="en-GB"/>
        </w:rPr>
        <w:instrText>Modular type</w:instrText>
      </w:r>
      <w:r w:rsidR="002A55F1">
        <w:instrText xml:space="preserve">" </w:instrText>
      </w:r>
      <w:r w:rsidR="003C44DE">
        <w:rPr>
          <w:u w:val="single"/>
          <w:lang w:val="en-GB"/>
        </w:rPr>
        <w:fldChar w:fldCharType="end"/>
      </w:r>
      <w:r w:rsidRPr="00262A7C">
        <w:rPr>
          <w:lang w:val="en-GB"/>
        </w:rPr>
        <w:t xml:space="preserve">:  </w:t>
      </w:r>
      <w:r w:rsidRPr="00265A08">
        <w:t xml:space="preserve">An integer type with values in the </w:t>
      </w:r>
      <w:r w:rsidRPr="00265A08">
        <w:rPr>
          <w:rFonts w:ascii="Times New Roman" w:hAnsi="Times New Roman"/>
          <w:b/>
          <w:bCs/>
        </w:rPr>
        <w:t>range</w:t>
      </w:r>
      <w:r w:rsidRPr="00265A08">
        <w:rPr>
          <w:rFonts w:ascii="Times New Roman" w:hAnsi="Times New Roman"/>
        </w:rPr>
        <w:t xml:space="preserve"> </w:t>
      </w:r>
      <w:proofErr w:type="gramStart"/>
      <w:r w:rsidRPr="00265A08">
        <w:rPr>
          <w:rFonts w:ascii="Times New Roman" w:hAnsi="Times New Roman"/>
        </w:rPr>
        <w:t>0.</w:t>
      </w:r>
      <w:r w:rsidR="00E45A71">
        <w:rPr>
          <w:rFonts w:ascii="Times New Roman" w:hAnsi="Times New Roman"/>
        </w:rPr>
        <w:t>.</w:t>
      </w:r>
      <w:proofErr w:type="gramEnd"/>
      <w:r w:rsidRPr="00265A08">
        <w:rPr>
          <w:rFonts w:ascii="Times New Roman" w:hAnsi="Times New Roman"/>
        </w:rPr>
        <w:t xml:space="preserve"> modulus </w:t>
      </w:r>
      <w:r>
        <w:rPr>
          <w:rFonts w:ascii="Times New Roman" w:hAnsi="Times New Roman"/>
        </w:rPr>
        <w:t>–</w:t>
      </w:r>
      <w:r w:rsidRPr="00265A08">
        <w:rPr>
          <w:rFonts w:ascii="Times New Roman" w:hAnsi="Times New Roman"/>
        </w:rPr>
        <w:t xml:space="preserve"> 1</w:t>
      </w:r>
      <w:r>
        <w:rPr>
          <w:rFonts w:ascii="Times New Roman" w:hAnsi="Times New Roman"/>
        </w:rPr>
        <w:t xml:space="preserve"> with </w:t>
      </w:r>
      <w:r w:rsidRPr="00265A08">
        <w:t>wrap-around semantics for arithmetic operations, bit-wise "and" and "or" operations, and</w:t>
      </w:r>
      <w:r w:rsidR="00A762F5">
        <w:t>, for modular types defined in package Interfaces,</w:t>
      </w:r>
      <w:r w:rsidRPr="00265A08">
        <w:t xml:space="preserve"> arithmetic and logical shift operations.</w:t>
      </w:r>
    </w:p>
    <w:p w14:paraId="18338355" w14:textId="1A510A04" w:rsidR="00D679F0" w:rsidRDefault="00D679F0" w:rsidP="00D679F0">
      <w:r>
        <w:rPr>
          <w:u w:val="single"/>
        </w:rPr>
        <w:t xml:space="preserve">Obsolescent </w:t>
      </w:r>
      <w:r w:rsidR="00DC24DF">
        <w:rPr>
          <w:u w:val="single"/>
        </w:rPr>
        <w:t>f</w:t>
      </w:r>
      <w:r>
        <w:rPr>
          <w:u w:val="single"/>
        </w:rPr>
        <w:t>eature</w:t>
      </w:r>
      <w:r w:rsidR="003C44DE">
        <w:rPr>
          <w:u w:val="single"/>
        </w:rPr>
        <w:fldChar w:fldCharType="begin"/>
      </w:r>
      <w:r w:rsidR="002A55F1">
        <w:instrText xml:space="preserve"> XE "</w:instrText>
      </w:r>
      <w:r w:rsidR="00017A66" w:rsidRPr="00017A66">
        <w:instrText>Obsolescent features</w:instrText>
      </w:r>
      <w:r w:rsidR="002A55F1">
        <w:instrText xml:space="preserve">" </w:instrText>
      </w:r>
      <w:r w:rsidR="003C44DE">
        <w:rPr>
          <w:u w:val="single"/>
        </w:rPr>
        <w:fldChar w:fldCharType="end"/>
      </w:r>
      <w:r>
        <w:rPr>
          <w:u w:val="single"/>
        </w:rPr>
        <w:t>s</w:t>
      </w:r>
      <w:r>
        <w:t xml:space="preserve">: Language features that have been declared to be obsolescent or deprecated and documented in Annex J of </w:t>
      </w:r>
      <w:r w:rsidR="00491CBF">
        <w:t>ISO/IEC 8652</w:t>
      </w:r>
      <w:r>
        <w:t>.</w:t>
      </w:r>
    </w:p>
    <w:p w14:paraId="0B420DA7" w14:textId="77777777" w:rsidR="00D679F0" w:rsidRDefault="00D679F0" w:rsidP="00D679F0">
      <w:r>
        <w:rPr>
          <w:u w:val="single"/>
        </w:rPr>
        <w:lastRenderedPageBreak/>
        <w:t>Operational and Representation Attributes</w:t>
      </w:r>
      <w:r w:rsidR="003C44DE">
        <w:rPr>
          <w:u w:val="single"/>
        </w:rPr>
        <w:fldChar w:fldCharType="begin"/>
      </w:r>
      <w:r w:rsidR="002A55F1">
        <w:instrText xml:space="preserve"> XE "</w:instrText>
      </w:r>
      <w:r w:rsidR="00017A66" w:rsidRPr="00017A66">
        <w:instrText>Operational and Representation Attributes</w:instrText>
      </w:r>
      <w:r w:rsidR="002A55F1">
        <w:instrText xml:space="preserve">" </w:instrText>
      </w:r>
      <w:r w:rsidR="003C44DE">
        <w:rPr>
          <w:u w:val="single"/>
        </w:rPr>
        <w:fldChar w:fldCharType="end"/>
      </w:r>
      <w:r>
        <w:t xml:space="preserve">: The values of certain implementation-dependent </w:t>
      </w:r>
      <w:r w:rsidR="00E84374">
        <w:t>characteristics obtained</w:t>
      </w:r>
      <w:r>
        <w:t xml:space="preserve"> by querying the applicable attributes and possibly specified by the user. </w:t>
      </w:r>
    </w:p>
    <w:p w14:paraId="001274DF" w14:textId="77777777" w:rsidR="001D2B31" w:rsidRPr="00392E16" w:rsidRDefault="001D2B31" w:rsidP="001D2B31">
      <w:r w:rsidRPr="007E1F26">
        <w:rPr>
          <w:u w:val="single"/>
        </w:rPr>
        <w:t xml:space="preserve">Overriding </w:t>
      </w:r>
      <w:r w:rsidR="00DC24DF">
        <w:rPr>
          <w:u w:val="single"/>
        </w:rPr>
        <w:t>i</w:t>
      </w:r>
      <w:r w:rsidRPr="007E1F26">
        <w:rPr>
          <w:u w:val="single"/>
        </w:rPr>
        <w:t>ndicator</w:t>
      </w:r>
      <w:r w:rsidR="003C44DE">
        <w:rPr>
          <w:u w:val="single"/>
        </w:rPr>
        <w:fldChar w:fldCharType="begin"/>
      </w:r>
      <w:r w:rsidR="002A55F1">
        <w:instrText xml:space="preserve"> XE "</w:instrText>
      </w:r>
      <w:r w:rsidR="00017A66" w:rsidRPr="00017A66">
        <w:instrText>Overriding indicators</w:instrText>
      </w:r>
      <w:r w:rsidR="002A55F1">
        <w:instrText xml:space="preserve">" </w:instrText>
      </w:r>
      <w:r w:rsidR="003C44DE">
        <w:rPr>
          <w:u w:val="single"/>
        </w:rPr>
        <w:fldChar w:fldCharType="end"/>
      </w:r>
      <w:r w:rsidRPr="007E1F26">
        <w:rPr>
          <w:u w:val="single"/>
        </w:rPr>
        <w:t>s</w:t>
      </w:r>
      <w:r>
        <w:t xml:space="preserve">: </w:t>
      </w:r>
      <w:r w:rsidR="00E84374">
        <w:t>An i</w:t>
      </w:r>
      <w:r>
        <w:t>ndicator that specifies the intent that an operation does or does not override ancestor operations by the same name, and used by the compiler to verify that the operation does (or does not) override an ancestor operation.</w:t>
      </w:r>
    </w:p>
    <w:p w14:paraId="5F1A4123" w14:textId="77777777" w:rsidR="001D2B31" w:rsidRPr="00834474" w:rsidRDefault="001D2B31" w:rsidP="001D2B31">
      <w:r>
        <w:rPr>
          <w:u w:val="single"/>
        </w:rPr>
        <w:t>Partition</w:t>
      </w:r>
      <w:r w:rsidR="003C44DE">
        <w:rPr>
          <w:u w:val="single"/>
        </w:rPr>
        <w:fldChar w:fldCharType="begin"/>
      </w:r>
      <w:r w:rsidR="002A55F1">
        <w:instrText xml:space="preserve"> XE "</w:instrText>
      </w:r>
      <w:r w:rsidR="00017A66" w:rsidRPr="00017A66">
        <w:instrText>Partition</w:instrText>
      </w:r>
      <w:r w:rsidR="002A55F1">
        <w:instrText xml:space="preserve">" </w:instrText>
      </w:r>
      <w:r w:rsidR="003C44DE">
        <w:rPr>
          <w:u w:val="single"/>
        </w:rPr>
        <w:fldChar w:fldCharType="end"/>
      </w:r>
      <w:r>
        <w:t xml:space="preserve">:  </w:t>
      </w:r>
      <w:r w:rsidRPr="00F43611">
        <w:t>A part of a program</w:t>
      </w:r>
      <w:r>
        <w:t xml:space="preserve"> that </w:t>
      </w:r>
      <w:r w:rsidRPr="00F43611">
        <w:t>consists of a set of library units</w:t>
      </w:r>
      <w:r>
        <w:t xml:space="preserve"> such that e</w:t>
      </w:r>
      <w:r w:rsidRPr="00F43611">
        <w:t xml:space="preserve">ach partition may </w:t>
      </w:r>
      <w:r>
        <w:t>execute</w:t>
      </w:r>
      <w:r w:rsidRPr="00F43611">
        <w:t xml:space="preserve"> in a separate address space, possibly on a separate computer</w:t>
      </w:r>
      <w:r>
        <w:t xml:space="preserve">, and </w:t>
      </w:r>
      <w:r w:rsidR="00AE2534">
        <w:t xml:space="preserve">can </w:t>
      </w:r>
      <w:r>
        <w:t>execute concurrently with and communicate with other partitions</w:t>
      </w:r>
      <w:r w:rsidRPr="00F43611">
        <w:t>.</w:t>
      </w:r>
    </w:p>
    <w:p w14:paraId="0D41C96A" w14:textId="77777777" w:rsidR="001D2B31" w:rsidRDefault="001D2B31" w:rsidP="001D2B31">
      <w:pPr>
        <w:rPr>
          <w:rFonts w:cs="Arial"/>
          <w:kern w:val="32"/>
          <w:szCs w:val="20"/>
        </w:rPr>
      </w:pPr>
      <w:r w:rsidRPr="00A32A6C">
        <w:rPr>
          <w:rFonts w:cs="Arial"/>
          <w:kern w:val="32"/>
          <w:szCs w:val="20"/>
          <w:u w:val="single"/>
        </w:rPr>
        <w:t>Pointer</w:t>
      </w:r>
      <w:r w:rsidR="003C44DE">
        <w:rPr>
          <w:rFonts w:cs="Arial"/>
          <w:kern w:val="32"/>
          <w:szCs w:val="20"/>
          <w:u w:val="single"/>
        </w:rPr>
        <w:fldChar w:fldCharType="begin"/>
      </w:r>
      <w:r w:rsidR="00BA0DB5">
        <w:instrText xml:space="preserve"> XE "</w:instrText>
      </w:r>
      <w:r w:rsidR="00017A66" w:rsidRPr="00017A66">
        <w:rPr>
          <w:rFonts w:cs="Arial"/>
          <w:kern w:val="32"/>
          <w:szCs w:val="20"/>
        </w:rPr>
        <w:instrText>Pointer</w:instrText>
      </w:r>
      <w:r w:rsidR="00BA0DB5">
        <w:instrText xml:space="preserve">" </w:instrText>
      </w:r>
      <w:r w:rsidR="003C44DE">
        <w:rPr>
          <w:rFonts w:cs="Arial"/>
          <w:kern w:val="32"/>
          <w:szCs w:val="20"/>
          <w:u w:val="single"/>
        </w:rPr>
        <w:fldChar w:fldCharType="end"/>
      </w:r>
      <w:r>
        <w:rPr>
          <w:rFonts w:cs="Arial"/>
          <w:kern w:val="32"/>
          <w:szCs w:val="20"/>
        </w:rPr>
        <w:t xml:space="preserve">:  </w:t>
      </w:r>
      <w:r w:rsidR="00001619">
        <w:rPr>
          <w:rFonts w:cs="Arial"/>
          <w:kern w:val="32"/>
          <w:szCs w:val="20"/>
        </w:rPr>
        <w:t>An access object or access value.</w:t>
      </w:r>
    </w:p>
    <w:p w14:paraId="2FD8A5A0" w14:textId="77777777" w:rsidR="001D2B31" w:rsidRDefault="001D2B31" w:rsidP="001D2B31">
      <w:pPr>
        <w:rPr>
          <w:rFonts w:cs="Arial"/>
          <w:kern w:val="32"/>
          <w:szCs w:val="20"/>
        </w:rPr>
      </w:pPr>
      <w:r>
        <w:rPr>
          <w:rFonts w:cs="Arial"/>
          <w:kern w:val="32"/>
          <w:szCs w:val="20"/>
          <w:u w:val="single"/>
        </w:rPr>
        <w:t>Pragma</w:t>
      </w:r>
      <w:r w:rsidR="003C44DE">
        <w:rPr>
          <w:rFonts w:cs="Arial"/>
          <w:kern w:val="32"/>
          <w:szCs w:val="20"/>
          <w:u w:val="single"/>
        </w:rPr>
        <w:fldChar w:fldCharType="begin"/>
      </w:r>
      <w:r w:rsidR="00986C8B">
        <w:instrText xml:space="preserve"> XE "</w:instrText>
      </w:r>
      <w:r w:rsidR="00017A66" w:rsidRPr="00017A66">
        <w:rPr>
          <w:rFonts w:cs="Arial"/>
          <w:kern w:val="32"/>
          <w:szCs w:val="20"/>
        </w:rPr>
        <w:instrText>Pragma</w:instrText>
      </w:r>
      <w:r w:rsidR="00986C8B">
        <w:instrText xml:space="preserve">" </w:instrText>
      </w:r>
      <w:r w:rsidR="003C44DE">
        <w:rPr>
          <w:rFonts w:cs="Arial"/>
          <w:kern w:val="32"/>
          <w:szCs w:val="20"/>
          <w:u w:val="single"/>
        </w:rPr>
        <w:fldChar w:fldCharType="end"/>
      </w:r>
      <w:r>
        <w:rPr>
          <w:rFonts w:cs="Arial"/>
          <w:kern w:val="32"/>
          <w:szCs w:val="20"/>
        </w:rPr>
        <w:t>:  A directive to the compiler.</w:t>
      </w:r>
    </w:p>
    <w:p w14:paraId="2556B4DB" w14:textId="77777777" w:rsidR="001D2B31" w:rsidRPr="00044C59" w:rsidRDefault="001D2B31" w:rsidP="001D2B31">
      <w:pPr>
        <w:rPr>
          <w:lang w:val="en-GB"/>
        </w:rPr>
      </w:pPr>
      <w:r w:rsidRPr="00262A7C">
        <w:rPr>
          <w:u w:val="single"/>
          <w:lang w:val="en-GB"/>
        </w:rPr>
        <w:t>Range check</w:t>
      </w:r>
      <w:r w:rsidR="003C44DE">
        <w:rPr>
          <w:u w:val="single"/>
          <w:lang w:val="en-GB"/>
        </w:rPr>
        <w:fldChar w:fldCharType="begin"/>
      </w:r>
      <w:r w:rsidR="00986C8B">
        <w:instrText xml:space="preserve"> XE "</w:instrText>
      </w:r>
      <w:r w:rsidR="00017A66" w:rsidRPr="00017A66">
        <w:rPr>
          <w:lang w:val="en-GB"/>
        </w:rPr>
        <w:instrText>Range check</w:instrText>
      </w:r>
      <w:r w:rsidR="00986C8B">
        <w:instrText xml:space="preserve">" </w:instrText>
      </w:r>
      <w:r w:rsidR="003C44DE">
        <w:rPr>
          <w:u w:val="single"/>
          <w:lang w:val="en-GB"/>
        </w:rPr>
        <w:fldChar w:fldCharType="end"/>
      </w:r>
      <w:r w:rsidRPr="00262A7C">
        <w:rPr>
          <w:lang w:val="en-GB"/>
        </w:rPr>
        <w:t>: A run-time check that ensures the result of an operation is contained within the range of allowable values for a given type or subtype, such as the check done on the operand of a type</w:t>
      </w:r>
      <w:r w:rsidR="00DC24DF">
        <w:rPr>
          <w:lang w:val="en-GB"/>
        </w:rPr>
        <w:t xml:space="preserve"> </w:t>
      </w:r>
      <w:r w:rsidRPr="00262A7C">
        <w:rPr>
          <w:lang w:val="en-GB"/>
        </w:rPr>
        <w:t>conversion</w:t>
      </w:r>
      <w:r w:rsidR="003C44DE">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3C44DE">
        <w:rPr>
          <w:rFonts w:cs="Arial"/>
          <w:szCs w:val="20"/>
          <w:u w:val="single"/>
        </w:rPr>
        <w:fldChar w:fldCharType="end"/>
      </w:r>
      <w:r w:rsidRPr="00262A7C">
        <w:rPr>
          <w:lang w:val="en-GB"/>
        </w:rPr>
        <w:t>.</w:t>
      </w:r>
    </w:p>
    <w:p w14:paraId="0A650536" w14:textId="77777777" w:rsidR="001D2B31" w:rsidRDefault="001D2B31" w:rsidP="001D2B31">
      <w:r>
        <w:rPr>
          <w:u w:val="single"/>
        </w:rPr>
        <w:t>Record Representation Clauses</w:t>
      </w:r>
      <w:r w:rsidR="003C44DE">
        <w:rPr>
          <w:u w:val="single"/>
        </w:rPr>
        <w:fldChar w:fldCharType="begin"/>
      </w:r>
      <w:r w:rsidR="00986C8B">
        <w:instrText xml:space="preserve"> XE "</w:instrText>
      </w:r>
      <w:r w:rsidR="00017A66" w:rsidRPr="00017A66">
        <w:instrText>Record Representation Clauses</w:instrText>
      </w:r>
      <w:r w:rsidR="00986C8B">
        <w:instrText xml:space="preserve">" </w:instrText>
      </w:r>
      <w:r w:rsidR="003C44DE">
        <w:rPr>
          <w:u w:val="single"/>
        </w:rPr>
        <w:fldChar w:fldCharType="end"/>
      </w:r>
      <w:r>
        <w:t>: a mechanism to specify the layout of components within records, that is, their order, position, and size.</w:t>
      </w:r>
    </w:p>
    <w:p w14:paraId="60859F50" w14:textId="77777777" w:rsidR="001D2B31" w:rsidRDefault="001D2B31" w:rsidP="001D2B31">
      <w:r w:rsidRPr="00804BB2">
        <w:rPr>
          <w:u w:val="single"/>
        </w:rPr>
        <w:t xml:space="preserve">Scalar </w:t>
      </w:r>
      <w:r w:rsidR="00DC24DF">
        <w:rPr>
          <w:u w:val="single"/>
        </w:rPr>
        <w:t>t</w:t>
      </w:r>
      <w:r w:rsidRPr="00804BB2">
        <w:rPr>
          <w:u w:val="single"/>
        </w:rPr>
        <w:t>yp</w:t>
      </w:r>
      <w:r w:rsidR="003C44DE">
        <w:rPr>
          <w:u w:val="single"/>
        </w:rPr>
        <w:fldChar w:fldCharType="begin"/>
      </w:r>
      <w:r w:rsidR="00986C8B">
        <w:instrText xml:space="preserve"> XE "</w:instrText>
      </w:r>
      <w:r w:rsidR="00017A66" w:rsidRPr="00017A66">
        <w:instrText>Scalar type</w:instrText>
      </w:r>
      <w:r w:rsidR="00986C8B">
        <w:instrText xml:space="preserve">" </w:instrText>
      </w:r>
      <w:r w:rsidR="003C44DE">
        <w:rPr>
          <w:u w:val="single"/>
        </w:rPr>
        <w:fldChar w:fldCharType="end"/>
      </w:r>
      <w:r w:rsidRPr="00804BB2">
        <w:rPr>
          <w:u w:val="single"/>
        </w:rPr>
        <w:t>e</w:t>
      </w:r>
      <w:r w:rsidRPr="00804BB2">
        <w:t xml:space="preserve">: A </w:t>
      </w:r>
      <w:r>
        <w:t xml:space="preserve">set of types that includes </w:t>
      </w:r>
      <w:r w:rsidRPr="00804BB2">
        <w:t>enumeration types, integer types, and real types.</w:t>
      </w:r>
    </w:p>
    <w:p w14:paraId="013DB0D5" w14:textId="77777777" w:rsidR="00DC1D0C" w:rsidRPr="00DC1D0C" w:rsidRDefault="00DC1D0C" w:rsidP="001D2B31">
      <w:r>
        <w:rPr>
          <w:u w:val="single"/>
        </w:rPr>
        <w:t>Selecting expression</w:t>
      </w:r>
      <w:r>
        <w:t>: The expression that determines which choice is taken in executing the case statement or evaluating the case expression; it is of discrete type.</w:t>
      </w:r>
    </w:p>
    <w:p w14:paraId="36B59D04" w14:textId="77777777" w:rsidR="001D2B31" w:rsidRPr="00044C59" w:rsidRDefault="001D2B31" w:rsidP="001D2B31">
      <w:pPr>
        <w:rPr>
          <w:lang w:val="en-GB"/>
        </w:rPr>
      </w:pPr>
      <w:r w:rsidRPr="00262A7C">
        <w:rPr>
          <w:u w:val="single"/>
          <w:lang w:val="en-GB"/>
        </w:rPr>
        <w:t>Static expressions</w:t>
      </w:r>
      <w:r w:rsidR="003C44DE">
        <w:rPr>
          <w:u w:val="single"/>
          <w:lang w:val="en-GB"/>
        </w:rPr>
        <w:fldChar w:fldCharType="begin"/>
      </w:r>
      <w:r w:rsidR="00986C8B">
        <w:instrText xml:space="preserve"> XE "</w:instrText>
      </w:r>
      <w:r w:rsidR="00017A66" w:rsidRPr="00017A66">
        <w:rPr>
          <w:lang w:val="en-GB"/>
        </w:rPr>
        <w:instrText>Static expressions</w:instrText>
      </w:r>
      <w:r w:rsidR="00986C8B">
        <w:instrText xml:space="preserve">" </w:instrText>
      </w:r>
      <w:r w:rsidR="003C44DE">
        <w:rPr>
          <w:u w:val="single"/>
          <w:lang w:val="en-GB"/>
        </w:rPr>
        <w:fldChar w:fldCharType="end"/>
      </w:r>
      <w:r w:rsidRPr="00262A7C">
        <w:rPr>
          <w:lang w:val="en-GB"/>
        </w:rPr>
        <w:t>: Expressions with statically known operands that are computed with exact precision by the compiler.</w:t>
      </w:r>
    </w:p>
    <w:p w14:paraId="705580C9" w14:textId="77777777" w:rsidR="001D2B31" w:rsidRDefault="001D2B31" w:rsidP="001D2B31">
      <w:r>
        <w:rPr>
          <w:u w:val="single"/>
        </w:rPr>
        <w:t>Storage Place Attributes</w:t>
      </w:r>
      <w:r w:rsidR="003C44DE">
        <w:rPr>
          <w:u w:val="single"/>
        </w:rPr>
        <w:fldChar w:fldCharType="begin"/>
      </w:r>
      <w:r w:rsidR="00986C8B">
        <w:instrText xml:space="preserve"> XE "</w:instrText>
      </w:r>
      <w:r w:rsidR="00017A66" w:rsidRPr="00017A66">
        <w:instrText>Storage Place Attributes</w:instrText>
      </w:r>
      <w:r w:rsidR="00986C8B">
        <w:instrText xml:space="preserve">" </w:instrText>
      </w:r>
      <w:r w:rsidR="003C44DE">
        <w:rPr>
          <w:u w:val="single"/>
        </w:rPr>
        <w:fldChar w:fldCharType="end"/>
      </w:r>
      <w:r>
        <w:t xml:space="preserve">: for a component of a record, the attributes (integer) </w:t>
      </w:r>
      <w:r w:rsidRPr="0099560D">
        <w:rPr>
          <w:rFonts w:ascii="Times New Roman" w:hAnsi="Times New Roman"/>
        </w:rPr>
        <w:t>Position</w:t>
      </w:r>
      <w:r>
        <w:t xml:space="preserve">, </w:t>
      </w:r>
      <w:proofErr w:type="spellStart"/>
      <w:r w:rsidRPr="0099560D">
        <w:rPr>
          <w:rFonts w:ascii="Times New Roman" w:hAnsi="Times New Roman"/>
        </w:rPr>
        <w:t>First_Bit</w:t>
      </w:r>
      <w:proofErr w:type="spellEnd"/>
      <w:r>
        <w:t xml:space="preserve"> and </w:t>
      </w:r>
      <w:proofErr w:type="spellStart"/>
      <w:r w:rsidRPr="0099560D">
        <w:rPr>
          <w:rFonts w:ascii="Times New Roman" w:hAnsi="Times New Roman"/>
        </w:rPr>
        <w:t>Last_</w:t>
      </w:r>
      <w:proofErr w:type="gramStart"/>
      <w:r w:rsidRPr="0099560D">
        <w:rPr>
          <w:rFonts w:ascii="Times New Roman" w:hAnsi="Times New Roman"/>
        </w:rPr>
        <w:t>Bit</w:t>
      </w:r>
      <w:proofErr w:type="spellEnd"/>
      <w:r>
        <w:t xml:space="preserve">  used</w:t>
      </w:r>
      <w:proofErr w:type="gramEnd"/>
      <w:r>
        <w:t xml:space="preserve"> to specify the component position and size within the record.</w:t>
      </w:r>
    </w:p>
    <w:p w14:paraId="1B3A9EA0" w14:textId="77777777" w:rsidR="0097194A" w:rsidRDefault="0097194A" w:rsidP="0097194A">
      <w:pPr>
        <w:rPr>
          <w:u w:val="single"/>
        </w:rPr>
      </w:pPr>
      <w:r w:rsidRPr="00F86E84">
        <w:rPr>
          <w:u w:val="single"/>
        </w:rPr>
        <w:t xml:space="preserve">Storage </w:t>
      </w:r>
      <w:r w:rsidR="00E12E52">
        <w:rPr>
          <w:u w:val="single"/>
        </w:rPr>
        <w:t>p</w:t>
      </w:r>
      <w:r w:rsidRPr="00F86E84">
        <w:rPr>
          <w:u w:val="single"/>
        </w:rPr>
        <w:t>ool</w:t>
      </w:r>
      <w:r w:rsidR="003C44DE">
        <w:rPr>
          <w:u w:val="single"/>
        </w:rPr>
        <w:fldChar w:fldCharType="begin"/>
      </w:r>
      <w:r w:rsidR="00E12E52">
        <w:instrText xml:space="preserve"> XE "Storage p</w:instrText>
      </w:r>
      <w:r w:rsidR="00E12E52" w:rsidRPr="00CC1C63">
        <w:instrText>ool</w:instrText>
      </w:r>
      <w:r w:rsidR="00E12E52">
        <w:instrText xml:space="preserve">" </w:instrText>
      </w:r>
      <w:r w:rsidR="003C44DE">
        <w:rPr>
          <w:u w:val="single"/>
        </w:rPr>
        <w:fldChar w:fldCharType="end"/>
      </w:r>
      <w:r>
        <w:t xml:space="preserve">: A named location in an Ada program where all of the objects of a single access type will be allocated. </w:t>
      </w:r>
    </w:p>
    <w:p w14:paraId="32E4207D" w14:textId="77777777" w:rsidR="0097194A" w:rsidRPr="0097194A" w:rsidRDefault="0097194A" w:rsidP="001D2B31">
      <w:r>
        <w:rPr>
          <w:u w:val="single"/>
        </w:rPr>
        <w:t xml:space="preserve">Storage </w:t>
      </w:r>
      <w:proofErr w:type="spellStart"/>
      <w:r>
        <w:rPr>
          <w:u w:val="single"/>
        </w:rPr>
        <w:t>subpool</w:t>
      </w:r>
      <w:proofErr w:type="spellEnd"/>
      <w:r w:rsidR="003C44DE">
        <w:rPr>
          <w:u w:val="single"/>
        </w:rPr>
        <w:fldChar w:fldCharType="begin"/>
      </w:r>
      <w:r w:rsidR="00E12E52">
        <w:instrText xml:space="preserve"> XE "</w:instrText>
      </w:r>
      <w:r w:rsidR="00E12E52" w:rsidRPr="00CC1C63">
        <w:instrText xml:space="preserve">Storage </w:instrText>
      </w:r>
      <w:proofErr w:type="spellStart"/>
      <w:r w:rsidR="00E12E52">
        <w:instrText>s</w:instrText>
      </w:r>
      <w:r w:rsidR="00E12E52" w:rsidRPr="00CC1C63">
        <w:instrText>ubpool</w:instrText>
      </w:r>
      <w:proofErr w:type="spellEnd"/>
      <w:r w:rsidR="00E12E52">
        <w:instrText xml:space="preserve">" </w:instrText>
      </w:r>
      <w:r w:rsidR="003C44DE">
        <w:rPr>
          <w:u w:val="single"/>
        </w:rPr>
        <w:fldChar w:fldCharType="end"/>
      </w:r>
      <w:r w:rsidR="0074657C">
        <w:t xml:space="preserve">: </w:t>
      </w:r>
      <w:r w:rsidR="00017A66" w:rsidRPr="00017A66">
        <w:t xml:space="preserve">A </w:t>
      </w:r>
      <w:r w:rsidR="00A56F54">
        <w:t>separately reclaimable</w:t>
      </w:r>
      <w:r w:rsidR="00017A66" w:rsidRPr="00017A66">
        <w:t xml:space="preserve"> </w:t>
      </w:r>
      <w:r w:rsidR="0011343B">
        <w:t>sub</w:t>
      </w:r>
      <w:r w:rsidR="00017A66" w:rsidRPr="00017A66">
        <w:t>division of a storage pool</w:t>
      </w:r>
      <w:r w:rsidR="003C44DE">
        <w:rPr>
          <w:u w:val="single"/>
        </w:rPr>
        <w:fldChar w:fldCharType="begin"/>
      </w:r>
      <w:r w:rsidR="00E12E52">
        <w:instrText xml:space="preserve"> XE "Storage p</w:instrText>
      </w:r>
      <w:r w:rsidR="00E12E52" w:rsidRPr="00CC1C63">
        <w:instrText>ool</w:instrText>
      </w:r>
      <w:r w:rsidR="00E12E52">
        <w:instrText xml:space="preserve">" </w:instrText>
      </w:r>
      <w:r w:rsidR="003C44DE">
        <w:rPr>
          <w:u w:val="single"/>
        </w:rPr>
        <w:fldChar w:fldCharType="end"/>
      </w:r>
      <w:r w:rsidR="00A56F54">
        <w:t xml:space="preserve"> that is identified by a </w:t>
      </w:r>
      <w:proofErr w:type="spellStart"/>
      <w:proofErr w:type="gramStart"/>
      <w:r w:rsidR="00A56F54">
        <w:t>subpool</w:t>
      </w:r>
      <w:proofErr w:type="spellEnd"/>
      <w:r w:rsidR="00A56F54">
        <w:t xml:space="preserve">  handle</w:t>
      </w:r>
      <w:proofErr w:type="gramEnd"/>
      <w:r w:rsidR="00017A66" w:rsidRPr="00017A66">
        <w:t>.</w:t>
      </w:r>
    </w:p>
    <w:p w14:paraId="74BF365F" w14:textId="77777777" w:rsidR="001D2B31" w:rsidRPr="00044C59" w:rsidRDefault="001D2B31" w:rsidP="001D2B31">
      <w:pPr>
        <w:rPr>
          <w:lang w:val="en-GB"/>
        </w:rPr>
      </w:pPr>
      <w:r w:rsidRPr="00262A7C">
        <w:rPr>
          <w:u w:val="single"/>
          <w:lang w:val="en-GB"/>
        </w:rPr>
        <w:t>Subtype declaration</w:t>
      </w:r>
      <w:r w:rsidR="003C44DE">
        <w:rPr>
          <w:u w:val="single"/>
          <w:lang w:val="en-GB"/>
        </w:rPr>
        <w:fldChar w:fldCharType="begin"/>
      </w:r>
      <w:r w:rsidR="00986C8B">
        <w:instrText xml:space="preserve"> XE "</w:instrText>
      </w:r>
      <w:r w:rsidR="00017A66" w:rsidRPr="00017A66">
        <w:rPr>
          <w:lang w:val="en-GB"/>
        </w:rPr>
        <w:instrText>Subtype declaration</w:instrText>
      </w:r>
      <w:r w:rsidR="00986C8B">
        <w:instrText xml:space="preserve">" </w:instrText>
      </w:r>
      <w:r w:rsidR="003C44DE">
        <w:rPr>
          <w:u w:val="single"/>
          <w:lang w:val="en-GB"/>
        </w:rPr>
        <w:fldChar w:fldCharType="end"/>
      </w:r>
      <w:r w:rsidRPr="00262A7C">
        <w:rPr>
          <w:lang w:val="en-GB"/>
        </w:rPr>
        <w:t>:  A construct that allows programmers to declare a named entity that defines a possibly restricted subset of values of an existing type or subtype, typically by imposing a constraint, such as specifying a smaller range of values.</w:t>
      </w:r>
    </w:p>
    <w:p w14:paraId="6695C7FB" w14:textId="77777777" w:rsidR="001D2B31" w:rsidRDefault="001D2B31" w:rsidP="001D2B31">
      <w:r w:rsidRPr="00262A7C">
        <w:rPr>
          <w:u w:val="single"/>
          <w:lang w:val="en-GB"/>
        </w:rPr>
        <w:t>Task</w:t>
      </w:r>
      <w:r w:rsidR="003C44DE">
        <w:rPr>
          <w:u w:val="single"/>
          <w:lang w:val="en-GB"/>
        </w:rPr>
        <w:fldChar w:fldCharType="begin"/>
      </w:r>
      <w:r w:rsidR="00986C8B">
        <w:instrText xml:space="preserve"> XE "</w:instrText>
      </w:r>
      <w:r w:rsidR="00017A66" w:rsidRPr="00017A66">
        <w:rPr>
          <w:lang w:val="en-GB"/>
        </w:rPr>
        <w:instrText>Task</w:instrText>
      </w:r>
      <w:r w:rsidR="00986C8B">
        <w:instrText xml:space="preserve">" </w:instrText>
      </w:r>
      <w:r w:rsidR="003C44DE">
        <w:rPr>
          <w:u w:val="single"/>
          <w:lang w:val="en-GB"/>
        </w:rPr>
        <w:fldChar w:fldCharType="end"/>
      </w:r>
      <w:r w:rsidRPr="00262A7C">
        <w:rPr>
          <w:lang w:val="en-GB"/>
        </w:rPr>
        <w:t>:  A</w:t>
      </w:r>
      <w:r>
        <w:t xml:space="preserve"> separate thread of control that proceeds independently and concurrently between the points where it </w:t>
      </w:r>
      <w:r w:rsidRPr="00834474">
        <w:rPr>
          <w:iCs/>
        </w:rPr>
        <w:t>interacts</w:t>
      </w:r>
      <w:r w:rsidRPr="00834474">
        <w:t xml:space="preserve"> </w:t>
      </w:r>
      <w:r>
        <w:t>with other tasks</w:t>
      </w:r>
      <w:r w:rsidR="0097194A">
        <w:t xml:space="preserve"> from the same</w:t>
      </w:r>
      <w:r>
        <w:t xml:space="preserve"> program.</w:t>
      </w:r>
    </w:p>
    <w:p w14:paraId="1B25D090" w14:textId="77777777" w:rsidR="00BB6D96" w:rsidRPr="0009389C" w:rsidRDefault="00017A66" w:rsidP="00BB6D96">
      <w:r w:rsidRPr="00017A66">
        <w:rPr>
          <w:u w:val="single"/>
        </w:rPr>
        <w:t>Unused variabl</w:t>
      </w:r>
      <w:r w:rsidR="00986C8B">
        <w:rPr>
          <w:u w:val="single"/>
        </w:rPr>
        <w:t>e</w:t>
      </w:r>
      <w:r w:rsidR="003C44DE">
        <w:rPr>
          <w:u w:val="single"/>
        </w:rPr>
        <w:fldChar w:fldCharType="begin"/>
      </w:r>
      <w:r w:rsidR="00986C8B">
        <w:instrText xml:space="preserve"> XE "</w:instrText>
      </w:r>
      <w:r w:rsidRPr="00017A66">
        <w:instrText>Unused variable</w:instrText>
      </w:r>
      <w:r w:rsidR="00986C8B">
        <w:instrText xml:space="preserve">" </w:instrText>
      </w:r>
      <w:r w:rsidR="003C44DE">
        <w:rPr>
          <w:u w:val="single"/>
        </w:rPr>
        <w:fldChar w:fldCharType="end"/>
      </w:r>
      <w:r w:rsidR="00A113F4">
        <w:t xml:space="preserve">: </w:t>
      </w:r>
      <w:r w:rsidR="00A113F4" w:rsidRPr="00011AA3">
        <w:t xml:space="preserve"> </w:t>
      </w:r>
      <w:r w:rsidR="00A113F4">
        <w:t xml:space="preserve">A </w:t>
      </w:r>
      <w:r w:rsidR="00A113F4" w:rsidRPr="00011AA3">
        <w:t>variable that is declared but neither read nor written to in the</w:t>
      </w:r>
      <w:r w:rsidR="00A113F4">
        <w:t xml:space="preserve"> program</w:t>
      </w:r>
      <w:r w:rsidR="00AE2534">
        <w:t>.</w:t>
      </w:r>
    </w:p>
    <w:p w14:paraId="14BED8C4" w14:textId="77777777" w:rsidR="00AF5F77" w:rsidRDefault="00BB6D96" w:rsidP="00AF5F77">
      <w:r>
        <w:rPr>
          <w:u w:val="single"/>
        </w:rPr>
        <w:t>Volatile</w:t>
      </w:r>
      <w:r w:rsidR="003C44DE">
        <w:rPr>
          <w:u w:val="single"/>
        </w:rPr>
        <w:fldChar w:fldCharType="begin"/>
      </w:r>
      <w:r w:rsidR="009E1287">
        <w:instrText xml:space="preserve"> XE "</w:instrText>
      </w:r>
      <w:r w:rsidR="00017A66" w:rsidRPr="00017A66">
        <w:instrText>Volatile</w:instrText>
      </w:r>
      <w:r w:rsidR="009E1287">
        <w:instrText xml:space="preserve">" </w:instrText>
      </w:r>
      <w:r w:rsidR="003C44DE">
        <w:rPr>
          <w:u w:val="single"/>
        </w:rPr>
        <w:fldChar w:fldCharType="end"/>
      </w:r>
      <w:r>
        <w:t xml:space="preserve">: </w:t>
      </w:r>
      <w:r w:rsidR="00AF5F77">
        <w:t xml:space="preserve">A characteristic of an object that guarantees that </w:t>
      </w:r>
      <w:r w:rsidR="00C22710">
        <w:t xml:space="preserve">updates </w:t>
      </w:r>
      <w:r w:rsidR="00AF5F77">
        <w:t>to the object are always seen in the same order by all tasks; all atomic</w:t>
      </w:r>
      <w:r w:rsidR="003C44DE">
        <w:rPr>
          <w:u w:val="single"/>
        </w:rPr>
        <w:fldChar w:fldCharType="begin"/>
      </w:r>
      <w:r w:rsidR="00BF1C51">
        <w:instrText xml:space="preserve"> XE "</w:instrText>
      </w:r>
      <w:r w:rsidR="00017A66" w:rsidRPr="00017A66">
        <w:instrText>Atomic</w:instrText>
      </w:r>
      <w:r w:rsidR="00BF1C51">
        <w:instrText xml:space="preserve">" </w:instrText>
      </w:r>
      <w:r w:rsidR="003C44DE">
        <w:rPr>
          <w:u w:val="single"/>
        </w:rPr>
        <w:fldChar w:fldCharType="end"/>
      </w:r>
      <w:r w:rsidR="00AF5F77">
        <w:t xml:space="preserve"> objects are volatile.</w:t>
      </w:r>
    </w:p>
    <w:p w14:paraId="788E905F" w14:textId="77777777" w:rsidR="00017A66" w:rsidRDefault="00B50B51" w:rsidP="00017A66">
      <w:pPr>
        <w:pStyle w:val="Heading1"/>
      </w:pPr>
      <w:bookmarkStart w:id="383" w:name="_4_Language_concepts"/>
      <w:bookmarkStart w:id="384" w:name="_Ref336413302"/>
      <w:bookmarkStart w:id="385" w:name="_Ref336413340"/>
      <w:bookmarkStart w:id="386" w:name="_Ref336413373"/>
      <w:bookmarkStart w:id="387" w:name="_Ref336413480"/>
      <w:bookmarkStart w:id="388" w:name="_Ref336413504"/>
      <w:bookmarkStart w:id="389" w:name="_Ref336413544"/>
      <w:bookmarkStart w:id="390" w:name="_Ref336413835"/>
      <w:bookmarkStart w:id="391" w:name="_Ref336413845"/>
      <w:bookmarkStart w:id="392" w:name="_Ref336414000"/>
      <w:bookmarkStart w:id="393" w:name="_Ref336414024"/>
      <w:bookmarkStart w:id="394" w:name="_Ref336414050"/>
      <w:bookmarkStart w:id="395" w:name="_Ref336414084"/>
      <w:bookmarkStart w:id="396" w:name="_Ref336422881"/>
      <w:bookmarkStart w:id="397" w:name="_Toc358896485"/>
      <w:bookmarkStart w:id="398" w:name="_Toc508618951"/>
      <w:bookmarkEnd w:id="383"/>
      <w:r>
        <w:lastRenderedPageBreak/>
        <w:t>4</w:t>
      </w:r>
      <w:r w:rsidR="00074057">
        <w:t xml:space="preserve"> </w:t>
      </w:r>
      <w:r w:rsidR="00C91E8E">
        <w:t>Language c</w:t>
      </w:r>
      <w:r w:rsidR="004C770C">
        <w:t>oncepts</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003C44DE">
        <w:fldChar w:fldCharType="begin"/>
      </w:r>
      <w:r w:rsidR="00BA0DB5">
        <w:instrText xml:space="preserve"> XE "</w:instrText>
      </w:r>
      <w:r w:rsidR="00BA0DB5" w:rsidRPr="00B80C20">
        <w:instrText>Language concepts</w:instrText>
      </w:r>
      <w:r w:rsidR="00BA0DB5">
        <w:instrText xml:space="preserve">" </w:instrText>
      </w:r>
      <w:r w:rsidR="003C44DE">
        <w:fldChar w:fldCharType="end"/>
      </w:r>
      <w:r w:rsidR="003914AC">
        <w:t xml:space="preserve">   </w:t>
      </w:r>
    </w:p>
    <w:p w14:paraId="10457D0F" w14:textId="77777777" w:rsidR="004C770C" w:rsidRDefault="00017A66" w:rsidP="004C770C">
      <w:pPr>
        <w:rPr>
          <w:rFonts w:cs="Arial"/>
          <w:szCs w:val="20"/>
        </w:rPr>
      </w:pPr>
      <w:r w:rsidRPr="00017A66">
        <w:rPr>
          <w:rFonts w:cs="Arial"/>
          <w:szCs w:val="20"/>
          <w:u w:val="single"/>
        </w:rPr>
        <w:t xml:space="preserve">Enumeration </w:t>
      </w:r>
      <w:r w:rsidR="00DC24DF">
        <w:rPr>
          <w:rFonts w:cs="Arial"/>
          <w:szCs w:val="20"/>
          <w:u w:val="single"/>
        </w:rPr>
        <w:t>t</w:t>
      </w:r>
      <w:r w:rsidRPr="00017A66">
        <w:rPr>
          <w:rFonts w:cs="Arial"/>
          <w:szCs w:val="20"/>
          <w:u w:val="single"/>
        </w:rPr>
        <w:t>yp</w:t>
      </w:r>
      <w:r w:rsidR="003C44DE">
        <w:rPr>
          <w:rFonts w:cs="Arial"/>
          <w:szCs w:val="20"/>
          <w:u w:val="single"/>
        </w:rPr>
        <w:fldChar w:fldCharType="begin"/>
      </w:r>
      <w:r w:rsidR="002A55F1">
        <w:instrText xml:space="preserve"> XE "</w:instrText>
      </w:r>
      <w:r w:rsidR="002A55F1" w:rsidRPr="001C422F">
        <w:rPr>
          <w:rFonts w:cs="Arial"/>
          <w:szCs w:val="20"/>
          <w:u w:val="single"/>
        </w:rPr>
        <w:instrText>Enumeration t</w:instrText>
      </w:r>
      <w:r w:rsidR="00EB0723">
        <w:rPr>
          <w:rFonts w:cs="Arial"/>
          <w:szCs w:val="20"/>
          <w:u w:val="single"/>
        </w:rPr>
        <w:instrText>ype</w:instrText>
      </w:r>
      <w:r w:rsidR="002A55F1">
        <w:instrText xml:space="preserve">" </w:instrText>
      </w:r>
      <w:r w:rsidR="003C44DE">
        <w:rPr>
          <w:rFonts w:cs="Arial"/>
          <w:szCs w:val="20"/>
          <w:u w:val="single"/>
        </w:rPr>
        <w:fldChar w:fldCharType="end"/>
      </w:r>
      <w:r w:rsidRPr="00017A66">
        <w:rPr>
          <w:rFonts w:cs="Arial"/>
          <w:szCs w:val="20"/>
          <w:u w:val="single"/>
        </w:rPr>
        <w:t>e</w:t>
      </w:r>
      <w:r w:rsidR="00A113F4">
        <w:rPr>
          <w:rFonts w:cs="Arial"/>
          <w:szCs w:val="20"/>
        </w:rPr>
        <w:t xml:space="preserve">: </w:t>
      </w:r>
      <w:r w:rsidR="004C770C">
        <w:rPr>
          <w:rFonts w:cs="Arial"/>
          <w:kern w:val="32"/>
          <w:szCs w:val="20"/>
        </w:rPr>
        <w:t xml:space="preserve">The defining identifiers and defining character literals of an enumeration type must be distinct. </w:t>
      </w:r>
      <w:r w:rsidR="004C770C">
        <w:rPr>
          <w:rFonts w:cs="Arial"/>
          <w:szCs w:val="20"/>
        </w:rPr>
        <w:t>T</w:t>
      </w:r>
      <w:r w:rsidR="004C770C">
        <w:rPr>
          <w:rFonts w:cs="Arial"/>
          <w:color w:val="000000"/>
          <w:szCs w:val="20"/>
        </w:rPr>
        <w:t>he predefined order relations between values of the enumeration type follow the order of corresponding position numbers.</w:t>
      </w:r>
    </w:p>
    <w:p w14:paraId="54DB5555" w14:textId="77777777" w:rsidR="004C770C" w:rsidRPr="00604980" w:rsidRDefault="00017A66" w:rsidP="007A04E6">
      <w:r w:rsidRPr="00017A66">
        <w:rPr>
          <w:u w:val="single"/>
        </w:rPr>
        <w:t>Exception</w:t>
      </w:r>
      <w:r w:rsidR="003C44DE">
        <w:rPr>
          <w:u w:val="single"/>
        </w:rPr>
        <w:fldChar w:fldCharType="begin"/>
      </w:r>
      <w:r w:rsidR="002A55F1">
        <w:instrText xml:space="preserve"> XE "</w:instrText>
      </w:r>
      <w:r w:rsidRPr="00017A66">
        <w:instrText>Exception</w:instrText>
      </w:r>
      <w:r w:rsidR="002A55F1">
        <w:instrText xml:space="preserve">" </w:instrText>
      </w:r>
      <w:r w:rsidR="003C44DE">
        <w:rPr>
          <w:u w:val="single"/>
        </w:rPr>
        <w:fldChar w:fldCharType="end"/>
      </w:r>
      <w:r w:rsidR="007A04E6">
        <w:t>:</w:t>
      </w:r>
      <w:r w:rsidR="004C770C">
        <w:t xml:space="preserve"> There is a set of predefined exceptions in Ada in </w:t>
      </w:r>
      <w:r w:rsidR="004C770C" w:rsidRPr="00B33CD1">
        <w:rPr>
          <w:rFonts w:ascii="Times New Roman" w:hAnsi="Times New Roman"/>
          <w:b/>
          <w:bCs/>
        </w:rPr>
        <w:t>package</w:t>
      </w:r>
      <w:r w:rsidR="004C770C" w:rsidRPr="00B33CD1">
        <w:rPr>
          <w:rFonts w:ascii="Times New Roman" w:hAnsi="Times New Roman"/>
        </w:rPr>
        <w:t xml:space="preserve"> </w:t>
      </w:r>
      <w:r w:rsidR="004C770C" w:rsidRPr="003E2DEF">
        <w:rPr>
          <w:rFonts w:ascii="Times New Roman" w:hAnsi="Times New Roman"/>
        </w:rPr>
        <w:t xml:space="preserve">Standard: </w:t>
      </w:r>
      <w:proofErr w:type="spellStart"/>
      <w:r w:rsidR="004C770C" w:rsidRPr="003E2DEF">
        <w:rPr>
          <w:rFonts w:ascii="Times New Roman" w:hAnsi="Times New Roman"/>
        </w:rPr>
        <w:t>Constraint_Error</w:t>
      </w:r>
      <w:proofErr w:type="spellEnd"/>
      <w:r w:rsidR="003C44DE">
        <w:rPr>
          <w:rFonts w:ascii="Times New Roman" w:hAnsi="Times New Roman"/>
        </w:rPr>
        <w:fldChar w:fldCharType="begin"/>
      </w:r>
      <w:r w:rsidR="00986C8B">
        <w:instrText xml:space="preserve"> XE "</w:instrText>
      </w:r>
      <w:proofErr w:type="spellStart"/>
      <w:r w:rsidR="00986C8B" w:rsidRPr="00A12B18">
        <w:rPr>
          <w:rFonts w:ascii="Times New Roman" w:hAnsi="Times New Roman"/>
        </w:rPr>
        <w:instrText>Exception:</w:instrText>
      </w:r>
      <w:r w:rsidR="00986C8B" w:rsidRPr="00A12B18">
        <w:instrText>Constraint_Error</w:instrText>
      </w:r>
      <w:proofErr w:type="spellEnd"/>
      <w:r w:rsidR="00986C8B">
        <w:instrText xml:space="preserve">" </w:instrText>
      </w:r>
      <w:r w:rsidR="003C44DE">
        <w:rPr>
          <w:rFonts w:ascii="Times New Roman" w:hAnsi="Times New Roman"/>
        </w:rPr>
        <w:fldChar w:fldCharType="end"/>
      </w:r>
      <w:r w:rsidR="004C770C" w:rsidRPr="003E2DEF">
        <w:rPr>
          <w:rFonts w:ascii="Times New Roman" w:hAnsi="Times New Roman"/>
        </w:rPr>
        <w:t xml:space="preserve">, </w:t>
      </w:r>
      <w:proofErr w:type="spellStart"/>
      <w:r w:rsidR="004C770C" w:rsidRPr="003E2DEF">
        <w:rPr>
          <w:rFonts w:ascii="Times New Roman" w:hAnsi="Times New Roman"/>
        </w:rPr>
        <w:t>Program_Error</w:t>
      </w:r>
      <w:proofErr w:type="spellEnd"/>
      <w:r w:rsidR="003C44DE">
        <w:rPr>
          <w:rFonts w:ascii="Times New Roman" w:hAnsi="Times New Roman"/>
        </w:rPr>
        <w:fldChar w:fldCharType="begin"/>
      </w:r>
      <w:r w:rsidR="00986C8B">
        <w:instrText xml:space="preserve"> XE "</w:instrText>
      </w:r>
      <w:proofErr w:type="spellStart"/>
      <w:r w:rsidR="00986C8B" w:rsidRPr="00753F84">
        <w:rPr>
          <w:rFonts w:ascii="Times New Roman" w:hAnsi="Times New Roman"/>
        </w:rPr>
        <w:instrText>Exception:</w:instrText>
      </w:r>
      <w:r w:rsidR="00986C8B" w:rsidRPr="00753F84">
        <w:instrText>Program_Error</w:instrText>
      </w:r>
      <w:proofErr w:type="spellEnd"/>
      <w:r w:rsidR="00986C8B">
        <w:instrText xml:space="preserve">" </w:instrText>
      </w:r>
      <w:r w:rsidR="003C44DE">
        <w:rPr>
          <w:rFonts w:ascii="Times New Roman" w:hAnsi="Times New Roman"/>
        </w:rPr>
        <w:fldChar w:fldCharType="end"/>
      </w:r>
      <w:r w:rsidR="004C770C" w:rsidRPr="003E2DEF">
        <w:rPr>
          <w:rFonts w:ascii="Times New Roman" w:hAnsi="Times New Roman"/>
        </w:rPr>
        <w:t xml:space="preserve">, </w:t>
      </w:r>
      <w:proofErr w:type="spellStart"/>
      <w:r w:rsidR="004C770C" w:rsidRPr="003E2DEF">
        <w:rPr>
          <w:rFonts w:ascii="Times New Roman" w:hAnsi="Times New Roman"/>
        </w:rPr>
        <w:t>Storage_Error</w:t>
      </w:r>
      <w:proofErr w:type="spellEnd"/>
      <w:r w:rsidR="003C44DE">
        <w:rPr>
          <w:rFonts w:ascii="Times New Roman" w:hAnsi="Times New Roman"/>
        </w:rPr>
        <w:fldChar w:fldCharType="begin"/>
      </w:r>
      <w:r w:rsidR="00986C8B">
        <w:instrText xml:space="preserve"> XE "</w:instrText>
      </w:r>
      <w:proofErr w:type="spellStart"/>
      <w:r w:rsidR="00986C8B" w:rsidRPr="00196BD7">
        <w:rPr>
          <w:rFonts w:ascii="Times New Roman" w:hAnsi="Times New Roman"/>
        </w:rPr>
        <w:instrText>Exception:</w:instrText>
      </w:r>
      <w:r w:rsidR="00986C8B" w:rsidRPr="00196BD7">
        <w:instrText>Storage_Error</w:instrText>
      </w:r>
      <w:proofErr w:type="spellEnd"/>
      <w:r w:rsidR="00986C8B">
        <w:instrText xml:space="preserve">" </w:instrText>
      </w:r>
      <w:r w:rsidR="003C44DE">
        <w:rPr>
          <w:rFonts w:ascii="Times New Roman" w:hAnsi="Times New Roman"/>
        </w:rPr>
        <w:fldChar w:fldCharType="end"/>
      </w:r>
      <w:r w:rsidR="004C770C" w:rsidRPr="003E2DEF">
        <w:rPr>
          <w:rFonts w:ascii="Times New Roman" w:hAnsi="Times New Roman"/>
        </w:rPr>
        <w:t xml:space="preserve">, </w:t>
      </w:r>
      <w:r w:rsidR="004C770C" w:rsidRPr="003E2DEF">
        <w:t>and</w:t>
      </w:r>
      <w:r w:rsidR="004C770C" w:rsidRPr="003E2DEF">
        <w:rPr>
          <w:rFonts w:ascii="Times New Roman" w:hAnsi="Times New Roman"/>
        </w:rPr>
        <w:t xml:space="preserve"> </w:t>
      </w:r>
      <w:proofErr w:type="spellStart"/>
      <w:r w:rsidR="004C770C" w:rsidRPr="003E2DEF">
        <w:rPr>
          <w:rFonts w:ascii="Times New Roman" w:hAnsi="Times New Roman"/>
        </w:rPr>
        <w:t>Tasking_Error</w:t>
      </w:r>
      <w:proofErr w:type="spellEnd"/>
      <w:r w:rsidR="003C44DE">
        <w:rPr>
          <w:rFonts w:ascii="Times New Roman" w:hAnsi="Times New Roman"/>
        </w:rPr>
        <w:fldChar w:fldCharType="begin"/>
      </w:r>
      <w:r w:rsidR="00986C8B">
        <w:instrText xml:space="preserve"> XE "</w:instrText>
      </w:r>
      <w:proofErr w:type="spellStart"/>
      <w:r w:rsidR="00986C8B" w:rsidRPr="00516E77">
        <w:rPr>
          <w:rFonts w:ascii="Times New Roman" w:hAnsi="Times New Roman"/>
        </w:rPr>
        <w:instrText>Exception:</w:instrText>
      </w:r>
      <w:r w:rsidR="00986C8B" w:rsidRPr="00516E77">
        <w:instrText>Tasking_Error</w:instrText>
      </w:r>
      <w:proofErr w:type="spellEnd"/>
      <w:r w:rsidR="00986C8B">
        <w:instrText xml:space="preserve">" </w:instrText>
      </w:r>
      <w:r w:rsidR="003C44DE">
        <w:rPr>
          <w:rFonts w:ascii="Times New Roman" w:hAnsi="Times New Roman"/>
        </w:rPr>
        <w:fldChar w:fldCharType="end"/>
      </w:r>
      <w:r w:rsidR="004C770C">
        <w:t xml:space="preserve">; one of them is raised when </w:t>
      </w:r>
      <w:r w:rsidR="00AE2534">
        <w:t xml:space="preserve">certain </w:t>
      </w:r>
      <w:r w:rsidR="004C770C">
        <w:t>language-defined check</w:t>
      </w:r>
      <w:r w:rsidR="00AE2534">
        <w:t>s</w:t>
      </w:r>
      <w:r w:rsidR="004C770C">
        <w:t xml:space="preserve"> fail.</w:t>
      </w:r>
      <w:r w:rsidR="00DC24DF">
        <w:t xml:space="preserve"> User code can </w:t>
      </w:r>
      <w:r w:rsidR="00AE2534">
        <w:t xml:space="preserve">define and </w:t>
      </w:r>
      <w:r w:rsidR="00DC24DF">
        <w:t>raise exceptions explicitly.</w:t>
      </w:r>
      <w:r w:rsidR="004C770C">
        <w:t> </w:t>
      </w:r>
    </w:p>
    <w:p w14:paraId="7D657026" w14:textId="77777777" w:rsidR="004C770C" w:rsidRDefault="00017A66" w:rsidP="004C770C">
      <w:r w:rsidRPr="00017A66">
        <w:rPr>
          <w:u w:val="single"/>
        </w:rPr>
        <w:t>Hiding</w:t>
      </w:r>
      <w:r w:rsidR="003C44DE">
        <w:rPr>
          <w:u w:val="single"/>
        </w:rPr>
        <w:fldChar w:fldCharType="begin"/>
      </w:r>
      <w:r w:rsidR="002A55F1">
        <w:instrText xml:space="preserve"> XE "</w:instrText>
      </w:r>
      <w:r w:rsidRPr="00017A66">
        <w:instrText>Hiding</w:instrText>
      </w:r>
      <w:r w:rsidR="002A55F1">
        <w:instrText xml:space="preserve">" </w:instrText>
      </w:r>
      <w:r w:rsidR="003C44DE">
        <w:rPr>
          <w:u w:val="single"/>
        </w:rPr>
        <w:fldChar w:fldCharType="end"/>
      </w:r>
      <w:r w:rsidR="00F0619E">
        <w:t xml:space="preserve">: </w:t>
      </w:r>
      <w:r w:rsidR="004C770C">
        <w:t xml:space="preserve">Where </w:t>
      </w:r>
      <w:r w:rsidR="004C770C">
        <w:rPr>
          <w:i/>
        </w:rPr>
        <w:t>hidden from all visibility</w:t>
      </w:r>
      <w:r w:rsidR="003C44DE">
        <w:rPr>
          <w:i/>
        </w:rPr>
        <w:fldChar w:fldCharType="begin"/>
      </w:r>
      <w:r w:rsidR="00986C8B">
        <w:instrText xml:space="preserve"> XE "</w:instrText>
      </w:r>
      <w:r w:rsidR="00986C8B" w:rsidRPr="00A43FF9">
        <w:instrText>Hiding:hidden from all visibility</w:instrText>
      </w:r>
      <w:r w:rsidR="00986C8B">
        <w:instrText xml:space="preserve">" </w:instrText>
      </w:r>
      <w:r w:rsidR="003C44DE">
        <w:rPr>
          <w:i/>
        </w:rPr>
        <w:fldChar w:fldCharType="end"/>
      </w:r>
      <w:r w:rsidR="004C770C">
        <w:t xml:space="preserve">, </w:t>
      </w:r>
      <w:r w:rsidR="002D5D60">
        <w:t xml:space="preserve">a declaration </w:t>
      </w:r>
      <w:r w:rsidR="004C770C">
        <w:t xml:space="preserve">is not visible at all (neither using a </w:t>
      </w:r>
      <w:proofErr w:type="spellStart"/>
      <w:r w:rsidR="004C770C">
        <w:rPr>
          <w:rFonts w:ascii="Times New Roman" w:hAnsi="Times New Roman"/>
        </w:rPr>
        <w:t>direct_name</w:t>
      </w:r>
      <w:proofErr w:type="spellEnd"/>
      <w:r w:rsidR="004C770C">
        <w:t xml:space="preserve"> nor a </w:t>
      </w:r>
      <w:proofErr w:type="spellStart"/>
      <w:r w:rsidR="004C770C">
        <w:rPr>
          <w:rFonts w:ascii="Times New Roman" w:hAnsi="Times New Roman"/>
        </w:rPr>
        <w:t>selector_name</w:t>
      </w:r>
      <w:proofErr w:type="spellEnd"/>
      <w:r w:rsidR="004C770C">
        <w:t xml:space="preserve">). Where </w:t>
      </w:r>
      <w:r w:rsidR="004C770C">
        <w:rPr>
          <w:i/>
        </w:rPr>
        <w:t>hidden from direct visibility</w:t>
      </w:r>
      <w:r w:rsidR="003C44DE">
        <w:rPr>
          <w:i/>
        </w:rPr>
        <w:fldChar w:fldCharType="begin"/>
      </w:r>
      <w:r w:rsidR="00E7056B">
        <w:instrText xml:space="preserve"> XE "</w:instrText>
      </w:r>
      <w:r w:rsidR="00E7056B" w:rsidRPr="00A95349">
        <w:instrText>Hiding:hidden from direct visibility</w:instrText>
      </w:r>
      <w:r w:rsidR="00E7056B">
        <w:instrText xml:space="preserve">" </w:instrText>
      </w:r>
      <w:r w:rsidR="003C44DE">
        <w:rPr>
          <w:i/>
        </w:rPr>
        <w:fldChar w:fldCharType="end"/>
      </w:r>
      <w:r w:rsidR="004C770C">
        <w:t xml:space="preserve">, only direct visibility is lost; visibility using </w:t>
      </w:r>
      <w:r w:rsidR="004C770C" w:rsidRPr="00687C8F">
        <w:rPr>
          <w:rFonts w:cstheme="minorHAnsi"/>
        </w:rPr>
        <w:t>a</w:t>
      </w:r>
      <w:r w:rsidR="00687C8F" w:rsidRPr="00687C8F">
        <w:rPr>
          <w:rFonts w:cstheme="minorHAnsi"/>
        </w:rPr>
        <w:t>n</w:t>
      </w:r>
      <w:r w:rsidR="004C770C" w:rsidRPr="00687C8F">
        <w:rPr>
          <w:rFonts w:cstheme="minorHAnsi"/>
        </w:rPr>
        <w:t xml:space="preserve"> </w:t>
      </w:r>
      <w:r w:rsidR="00687C8F" w:rsidRPr="00687C8F">
        <w:rPr>
          <w:rFonts w:cstheme="minorHAnsi"/>
        </w:rPr>
        <w:t>expanded name</w:t>
      </w:r>
      <w:r w:rsidR="004C770C">
        <w:t xml:space="preserve"> is still possible.</w:t>
      </w:r>
    </w:p>
    <w:p w14:paraId="378C4C94" w14:textId="77777777" w:rsidR="004C770C" w:rsidRDefault="00F0619E" w:rsidP="004C770C">
      <w:pPr>
        <w:jc w:val="both"/>
      </w:pPr>
      <w:r>
        <w:rPr>
          <w:rFonts w:cs="Arial"/>
          <w:kern w:val="32"/>
          <w:szCs w:val="20"/>
          <w:u w:val="single"/>
        </w:rPr>
        <w:t>Implementation define</w:t>
      </w:r>
      <w:r w:rsidR="002D5D60">
        <w:rPr>
          <w:rFonts w:cs="Arial"/>
          <w:kern w:val="32"/>
          <w:szCs w:val="20"/>
          <w:u w:val="single"/>
        </w:rPr>
        <w:t>d</w:t>
      </w:r>
      <w:r w:rsidR="003C44DE">
        <w:rPr>
          <w:rFonts w:cs="Arial"/>
          <w:kern w:val="32"/>
          <w:szCs w:val="20"/>
          <w:u w:val="single"/>
        </w:rPr>
        <w:fldChar w:fldCharType="begin"/>
      </w:r>
      <w:r w:rsidR="002A55F1">
        <w:instrText xml:space="preserve"> XE "</w:instrText>
      </w:r>
      <w:r w:rsidR="00017A66" w:rsidRPr="00017A66">
        <w:rPr>
          <w:rFonts w:cs="Arial"/>
          <w:kern w:val="32"/>
          <w:szCs w:val="20"/>
        </w:rPr>
        <w:instrText>Implementation defined</w:instrText>
      </w:r>
      <w:r w:rsidR="002A55F1">
        <w:instrText xml:space="preserve">" </w:instrText>
      </w:r>
      <w:r w:rsidR="003C44DE">
        <w:rPr>
          <w:rFonts w:cs="Arial"/>
          <w:kern w:val="32"/>
          <w:szCs w:val="20"/>
          <w:u w:val="single"/>
        </w:rPr>
        <w:fldChar w:fldCharType="end"/>
      </w:r>
      <w:r>
        <w:rPr>
          <w:rFonts w:cs="Arial"/>
          <w:kern w:val="32"/>
          <w:szCs w:val="20"/>
          <w:u w:val="single"/>
        </w:rPr>
        <w:t xml:space="preserve">: </w:t>
      </w:r>
      <w:r w:rsidR="004C770C">
        <w:t xml:space="preserve">Implementations are required to document their </w:t>
      </w:r>
      <w:proofErr w:type="spellStart"/>
      <w:r w:rsidR="004C770C">
        <w:t>behaviour</w:t>
      </w:r>
      <w:proofErr w:type="spellEnd"/>
      <w:r w:rsidR="004C770C">
        <w:t xml:space="preserve"> in implementation-defined situations. </w:t>
      </w:r>
    </w:p>
    <w:p w14:paraId="1C629D77" w14:textId="77777777" w:rsidR="004C770C" w:rsidRDefault="006C39D9" w:rsidP="004C770C">
      <w:pPr>
        <w:rPr>
          <w:rFonts w:cs="Arial"/>
          <w:szCs w:val="20"/>
        </w:rPr>
      </w:pPr>
      <w:r>
        <w:rPr>
          <w:rFonts w:cs="Arial"/>
          <w:szCs w:val="20"/>
          <w:u w:val="single"/>
        </w:rPr>
        <w:t xml:space="preserve">Type </w:t>
      </w:r>
      <w:r w:rsidR="00DC24DF">
        <w:rPr>
          <w:rFonts w:cs="Arial"/>
          <w:szCs w:val="20"/>
          <w:u w:val="single"/>
        </w:rPr>
        <w:t>c</w:t>
      </w:r>
      <w:r w:rsidR="004C770C" w:rsidRPr="00AF2E1E">
        <w:rPr>
          <w:rFonts w:cs="Arial"/>
          <w:szCs w:val="20"/>
          <w:u w:val="single"/>
        </w:rPr>
        <w:t>onversion</w:t>
      </w:r>
      <w:r>
        <w:rPr>
          <w:rFonts w:cs="Arial"/>
          <w:szCs w:val="20"/>
          <w:u w:val="single"/>
        </w:rPr>
        <w:t>s</w:t>
      </w:r>
      <w:r w:rsidR="003C44DE">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3C44DE">
        <w:rPr>
          <w:rFonts w:cs="Arial"/>
          <w:szCs w:val="20"/>
          <w:u w:val="single"/>
        </w:rPr>
        <w:fldChar w:fldCharType="end"/>
      </w:r>
      <w:r w:rsidR="004C770C">
        <w:rPr>
          <w:rFonts w:cs="Arial"/>
          <w:szCs w:val="20"/>
        </w:rPr>
        <w:t xml:space="preserve">: </w:t>
      </w:r>
    </w:p>
    <w:p w14:paraId="0E3F8D97" w14:textId="77777777" w:rsidR="004C770C" w:rsidRDefault="004C770C" w:rsidP="004C770C">
      <w:pPr>
        <w:ind w:left="720"/>
        <w:rPr>
          <w:rFonts w:cs="Arial"/>
          <w:szCs w:val="20"/>
        </w:rPr>
      </w:pPr>
      <w:r>
        <w:rPr>
          <w:rFonts w:cs="Arial"/>
          <w:szCs w:val="20"/>
        </w:rPr>
        <w:t xml:space="preserve">Ada uses a strong type system based on name equivalence rules. It distinguishes types, which embody statically checkable equivalence rules, and subtypes, which associate dynamic properties with types, </w:t>
      </w:r>
      <w:r w:rsidR="00883191">
        <w:rPr>
          <w:rFonts w:cs="Arial"/>
          <w:szCs w:val="20"/>
        </w:rPr>
        <w:t>for example</w:t>
      </w:r>
      <w:r>
        <w:rPr>
          <w:rFonts w:cs="Arial"/>
          <w:szCs w:val="20"/>
        </w:rPr>
        <w:t xml:space="preserve">, index ranges for array subtypes or value ranges for numeric subtypes. Subtypes are not types and their values are implicitly convertible to all other subtypes of the same type. All subtype and </w:t>
      </w:r>
      <w:r w:rsidR="00915EE8">
        <w:rPr>
          <w:rFonts w:cs="Arial"/>
          <w:szCs w:val="20"/>
        </w:rPr>
        <w:t>type-</w:t>
      </w:r>
      <w:r>
        <w:rPr>
          <w:rFonts w:cs="Arial"/>
          <w:szCs w:val="20"/>
        </w:rPr>
        <w:t xml:space="preserve">conversions ensure by static or dynamic checks that the converted value is within the value range of the target type or subtype. If a static check fails, then the program is rejected by the compiler. If a dynamic check fails, then an exception </w:t>
      </w:r>
      <w:proofErr w:type="spellStart"/>
      <w:r>
        <w:rPr>
          <w:rFonts w:ascii="Times New Roman" w:hAnsi="Times New Roman"/>
          <w:szCs w:val="20"/>
        </w:rPr>
        <w:t>Constraint_Error</w:t>
      </w:r>
      <w:proofErr w:type="spellEnd"/>
      <w:r w:rsidR="003C44DE">
        <w:rPr>
          <w:rFonts w:ascii="Times New Roman" w:hAnsi="Times New Roman"/>
          <w:szCs w:val="20"/>
        </w:rPr>
        <w:fldChar w:fldCharType="begin"/>
      </w:r>
      <w:r w:rsidR="00986C8B">
        <w:instrText xml:space="preserve"> XE "</w:instrText>
      </w:r>
      <w:proofErr w:type="spellStart"/>
      <w:r w:rsidR="00986C8B" w:rsidRPr="00A12B18">
        <w:rPr>
          <w:rFonts w:ascii="Times New Roman" w:hAnsi="Times New Roman"/>
        </w:rPr>
        <w:instrText>Exception:</w:instrText>
      </w:r>
      <w:r w:rsidR="00986C8B" w:rsidRPr="00A12B18">
        <w:instrText>Constraint_Error</w:instrText>
      </w:r>
      <w:proofErr w:type="spellEnd"/>
      <w:r w:rsidR="00986C8B">
        <w:instrText xml:space="preserve">" </w:instrText>
      </w:r>
      <w:r w:rsidR="003C44DE">
        <w:rPr>
          <w:rFonts w:ascii="Times New Roman" w:hAnsi="Times New Roman"/>
          <w:szCs w:val="20"/>
        </w:rPr>
        <w:fldChar w:fldCharType="end"/>
      </w:r>
      <w:r>
        <w:rPr>
          <w:rFonts w:cs="Arial"/>
          <w:szCs w:val="20"/>
        </w:rPr>
        <w:t xml:space="preserve"> is raised. </w:t>
      </w:r>
    </w:p>
    <w:p w14:paraId="3727858A" w14:textId="77777777" w:rsidR="004C770C" w:rsidRDefault="004C770C" w:rsidP="004C770C">
      <w:pPr>
        <w:ind w:left="720"/>
        <w:rPr>
          <w:rFonts w:cs="Arial"/>
          <w:szCs w:val="20"/>
        </w:rPr>
      </w:pPr>
      <w:r>
        <w:rPr>
          <w:rFonts w:cs="Arial"/>
          <w:szCs w:val="20"/>
        </w:rPr>
        <w:t>To effect a transition of a value from one type to another, three kinds of conversions can be applied in Ada:</w:t>
      </w:r>
    </w:p>
    <w:p w14:paraId="023AD501" w14:textId="77777777" w:rsidR="004C770C" w:rsidRDefault="004C770C" w:rsidP="004C770C">
      <w:pPr>
        <w:ind w:left="1440"/>
        <w:rPr>
          <w:rFonts w:cs="Arial"/>
          <w:szCs w:val="20"/>
        </w:rPr>
      </w:pPr>
      <w:r>
        <w:rPr>
          <w:rFonts w:cs="Arial"/>
          <w:szCs w:val="20"/>
        </w:rPr>
        <w:t xml:space="preserve">a) </w:t>
      </w:r>
      <w:r>
        <w:rPr>
          <w:rFonts w:cs="Arial"/>
          <w:szCs w:val="20"/>
          <w:u w:val="single"/>
        </w:rPr>
        <w:t>Implicit conversions</w:t>
      </w:r>
      <w:r w:rsidR="003C44DE">
        <w:rPr>
          <w:rFonts w:cs="Arial"/>
          <w:szCs w:val="20"/>
          <w:u w:val="single"/>
        </w:rPr>
        <w:fldChar w:fldCharType="begin"/>
      </w:r>
      <w:r w:rsidR="00E7056B">
        <w:instrText xml:space="preserve"> XE "</w:instrText>
      </w:r>
      <w:r w:rsidR="00017A66" w:rsidRPr="00017A66">
        <w:rPr>
          <w:rFonts w:cs="Arial"/>
          <w:szCs w:val="20"/>
        </w:rPr>
        <w:instrText>Implicit conversions</w:instrText>
      </w:r>
      <w:r w:rsidR="00E7056B">
        <w:instrText xml:space="preserve">" </w:instrText>
      </w:r>
      <w:r w:rsidR="003C44DE">
        <w:rPr>
          <w:rFonts w:cs="Arial"/>
          <w:szCs w:val="20"/>
          <w:u w:val="single"/>
        </w:rPr>
        <w:fldChar w:fldCharType="end"/>
      </w:r>
      <w:r>
        <w:rPr>
          <w:rFonts w:cs="Arial"/>
          <w:szCs w:val="20"/>
        </w:rPr>
        <w:t>: there are few situations in Ada that allow for implicit conversions. An example is the assignment of a value of a type to a polymorphic variable</w:t>
      </w:r>
      <w:r w:rsidR="003C44DE">
        <w:rPr>
          <w:rFonts w:cs="Arial"/>
          <w:szCs w:val="20"/>
        </w:rPr>
        <w:fldChar w:fldCharType="begin"/>
      </w:r>
      <w:r w:rsidR="00E7056B">
        <w:instrText xml:space="preserve"> XE "</w:instrText>
      </w:r>
      <w:r w:rsidR="00CC1C63">
        <w:rPr>
          <w:rFonts w:cs="Arial"/>
          <w:szCs w:val="20"/>
        </w:rPr>
        <w:instrText>P</w:instrText>
      </w:r>
      <w:r w:rsidR="00EB0723">
        <w:rPr>
          <w:rFonts w:cs="Arial"/>
          <w:szCs w:val="20"/>
        </w:rPr>
        <w:instrText xml:space="preserve">olymorphic </w:instrText>
      </w:r>
      <w:r w:rsidR="00CC1C63">
        <w:rPr>
          <w:rFonts w:cs="Arial"/>
          <w:szCs w:val="20"/>
        </w:rPr>
        <w:instrText>V</w:instrText>
      </w:r>
      <w:r w:rsidR="00EB0723">
        <w:rPr>
          <w:rFonts w:cs="Arial"/>
          <w:szCs w:val="20"/>
        </w:rPr>
        <w:instrText>ariable</w:instrText>
      </w:r>
      <w:r w:rsidR="00E7056B">
        <w:instrText xml:space="preserve">" </w:instrText>
      </w:r>
      <w:r w:rsidR="003C44DE">
        <w:rPr>
          <w:rFonts w:cs="Arial"/>
          <w:szCs w:val="20"/>
        </w:rPr>
        <w:fldChar w:fldCharType="end"/>
      </w:r>
      <w:r>
        <w:rPr>
          <w:rFonts w:cs="Arial"/>
          <w:szCs w:val="20"/>
        </w:rPr>
        <w:t xml:space="preserve"> of an encompassing class. In all cases where implicit conversions are permitted, neither static nor dynamic type safety or application type semantics (see below) are endangered by the conversion.</w:t>
      </w:r>
    </w:p>
    <w:p w14:paraId="260A40FC" w14:textId="77777777" w:rsidR="004C770C" w:rsidRDefault="004C770C" w:rsidP="004C770C">
      <w:pPr>
        <w:ind w:left="1440"/>
        <w:rPr>
          <w:rFonts w:cs="Arial"/>
          <w:szCs w:val="20"/>
        </w:rPr>
      </w:pPr>
      <w:r>
        <w:rPr>
          <w:rFonts w:cs="Arial"/>
          <w:szCs w:val="20"/>
        </w:rPr>
        <w:t xml:space="preserve">b) </w:t>
      </w:r>
      <w:r>
        <w:rPr>
          <w:rFonts w:cs="Arial"/>
          <w:szCs w:val="20"/>
          <w:u w:val="single"/>
        </w:rPr>
        <w:t>Explicit conversions</w:t>
      </w:r>
      <w:r w:rsidR="003C44DE">
        <w:rPr>
          <w:rFonts w:cs="Arial"/>
          <w:szCs w:val="20"/>
          <w:u w:val="single"/>
        </w:rPr>
        <w:fldChar w:fldCharType="begin"/>
      </w:r>
      <w:r w:rsidR="00E7056B">
        <w:instrText xml:space="preserve"> XE "</w:instrText>
      </w:r>
      <w:r w:rsidR="00017A66" w:rsidRPr="00017A66">
        <w:rPr>
          <w:rFonts w:cs="Arial"/>
          <w:szCs w:val="20"/>
        </w:rPr>
        <w:instrText>Explicit conversions</w:instrText>
      </w:r>
      <w:r w:rsidR="00E7056B">
        <w:instrText xml:space="preserve">" </w:instrText>
      </w:r>
      <w:r w:rsidR="003C44DE">
        <w:rPr>
          <w:rFonts w:cs="Arial"/>
          <w:szCs w:val="20"/>
          <w:u w:val="single"/>
        </w:rPr>
        <w:fldChar w:fldCharType="end"/>
      </w:r>
      <w:r>
        <w:rPr>
          <w:rFonts w:cs="Arial"/>
          <w:szCs w:val="20"/>
        </w:rPr>
        <w:t>: various explicit conversions between related types are allowed in Ada. All such conversions ensure by static or dynamic rules that the converted value is a valid value of the target type. Violations of subtype properties cause an exception</w:t>
      </w:r>
      <w:r w:rsidR="003C44DE">
        <w:rPr>
          <w:rFonts w:cs="Arial"/>
          <w:szCs w:val="20"/>
        </w:rPr>
        <w:fldChar w:fldCharType="begin"/>
      </w:r>
      <w:r w:rsidR="00BF1C51">
        <w:instrText xml:space="preserve"> XE "</w:instrText>
      </w:r>
      <w:r w:rsidR="00BF1C51" w:rsidRPr="00361616">
        <w:rPr>
          <w:rFonts w:cs="Arial"/>
        </w:rPr>
        <w:instrText>Exception</w:instrText>
      </w:r>
      <w:r w:rsidR="00BF1C51">
        <w:instrText xml:space="preserve">" </w:instrText>
      </w:r>
      <w:r w:rsidR="003C44DE">
        <w:rPr>
          <w:rFonts w:cs="Arial"/>
          <w:szCs w:val="20"/>
        </w:rPr>
        <w:fldChar w:fldCharType="end"/>
      </w:r>
      <w:r>
        <w:rPr>
          <w:rFonts w:cs="Arial"/>
          <w:szCs w:val="20"/>
        </w:rPr>
        <w:t xml:space="preserve"> to be raised by the conversion.</w:t>
      </w:r>
    </w:p>
    <w:p w14:paraId="726BD12C" w14:textId="156E4639" w:rsidR="004C770C" w:rsidRDefault="004C770C" w:rsidP="004C770C">
      <w:pPr>
        <w:ind w:left="1440"/>
        <w:rPr>
          <w:rFonts w:cs="Arial"/>
          <w:szCs w:val="20"/>
        </w:rPr>
      </w:pPr>
      <w:r>
        <w:rPr>
          <w:rFonts w:cs="Arial"/>
          <w:szCs w:val="20"/>
        </w:rPr>
        <w:t xml:space="preserve">c) </w:t>
      </w:r>
      <w:r>
        <w:rPr>
          <w:rFonts w:cs="Arial"/>
          <w:szCs w:val="20"/>
          <w:u w:val="single"/>
        </w:rPr>
        <w:t>Unchecked conversions</w:t>
      </w:r>
      <w:r w:rsidR="003C44DE">
        <w:rPr>
          <w:rFonts w:cs="Arial"/>
          <w:szCs w:val="20"/>
          <w:u w:val="single"/>
        </w:rPr>
        <w:fldChar w:fldCharType="begin"/>
      </w:r>
      <w:r w:rsidR="00E7056B">
        <w:instrText xml:space="preserve"> XE "</w:instrText>
      </w:r>
      <w:r w:rsidR="00017A66" w:rsidRPr="00017A66">
        <w:rPr>
          <w:rFonts w:cs="Arial"/>
          <w:szCs w:val="20"/>
        </w:rPr>
        <w:instrText>Unchecked conversions</w:instrText>
      </w:r>
      <w:r w:rsidR="00E7056B">
        <w:instrText xml:space="preserve">" </w:instrText>
      </w:r>
      <w:r w:rsidR="003C44DE">
        <w:rPr>
          <w:rFonts w:cs="Arial"/>
          <w:szCs w:val="20"/>
          <w:u w:val="single"/>
        </w:rPr>
        <w:fldChar w:fldCharType="end"/>
      </w:r>
      <w:r>
        <w:rPr>
          <w:rFonts w:cs="Arial"/>
          <w:szCs w:val="20"/>
        </w:rPr>
        <w:t xml:space="preserve">: Conversions that are obtained by instantiating the generic subprogram </w:t>
      </w:r>
      <w:proofErr w:type="spellStart"/>
      <w:r w:rsidRPr="002A3719">
        <w:rPr>
          <w:rFonts w:ascii="Times New Roman" w:hAnsi="Times New Roman"/>
          <w:szCs w:val="20"/>
        </w:rPr>
        <w:t>Unchecked_Conversion</w:t>
      </w:r>
      <w:proofErr w:type="spellEnd"/>
      <w:r w:rsidR="003C44DE">
        <w:rPr>
          <w:rFonts w:ascii="Times New Roman" w:hAnsi="Times New Roman"/>
          <w:szCs w:val="20"/>
        </w:rPr>
        <w:fldChar w:fldCharType="begin"/>
      </w:r>
      <w:r w:rsidR="00E7056B">
        <w:instrText xml:space="preserve"> XE "</w:instrText>
      </w:r>
      <w:proofErr w:type="spellStart"/>
      <w:r w:rsidR="00017A66" w:rsidRPr="00017A66">
        <w:rPr>
          <w:rFonts w:cstheme="minorHAnsi"/>
          <w:szCs w:val="20"/>
        </w:rPr>
        <w:instrText>Unchecked_Conversion</w:instrText>
      </w:r>
      <w:proofErr w:type="spellEnd"/>
      <w:r w:rsidR="00E7056B">
        <w:instrText xml:space="preserve">" </w:instrText>
      </w:r>
      <w:r w:rsidR="003C44DE">
        <w:rPr>
          <w:rFonts w:ascii="Times New Roman" w:hAnsi="Times New Roman"/>
          <w:szCs w:val="20"/>
        </w:rPr>
        <w:fldChar w:fldCharType="end"/>
      </w:r>
      <w:r>
        <w:rPr>
          <w:rFonts w:cs="Arial"/>
          <w:szCs w:val="20"/>
        </w:rPr>
        <w:t xml:space="preserve"> are unsafe and enable all vulnerabilities mentioned in </w:t>
      </w:r>
      <w:proofErr w:type="spellStart"/>
      <w:r w:rsidR="009C600D">
        <w:rPr>
          <w:rFonts w:cs="Arial"/>
          <w:szCs w:val="20"/>
        </w:rPr>
        <w:t>s</w:t>
      </w:r>
      <w:r w:rsidR="00A0425E">
        <w:rPr>
          <w:rFonts w:cs="Arial"/>
          <w:szCs w:val="20"/>
        </w:rPr>
        <w:t>ubclause</w:t>
      </w:r>
      <w:proofErr w:type="spellEnd"/>
      <w:r>
        <w:rPr>
          <w:rFonts w:cs="Arial"/>
          <w:szCs w:val="20"/>
        </w:rPr>
        <w:t xml:space="preserve"> 6.3 as the result of a breach in a strong type system. </w:t>
      </w:r>
      <w:proofErr w:type="spellStart"/>
      <w:r>
        <w:rPr>
          <w:rFonts w:ascii="Times New Roman" w:hAnsi="Times New Roman"/>
          <w:szCs w:val="20"/>
        </w:rPr>
        <w:t>Unchecked_Conversion</w:t>
      </w:r>
      <w:proofErr w:type="spellEnd"/>
      <w:r w:rsidR="003C44DE">
        <w:rPr>
          <w:rFonts w:ascii="Times New Roman" w:hAnsi="Times New Roman"/>
          <w:szCs w:val="20"/>
        </w:rPr>
        <w:fldChar w:fldCharType="begin"/>
      </w:r>
      <w:r w:rsidR="00E7056B">
        <w:instrText xml:space="preserve"> XE "</w:instrText>
      </w:r>
      <w:proofErr w:type="spellStart"/>
      <w:r w:rsidR="00017A66" w:rsidRPr="00017A66">
        <w:rPr>
          <w:rFonts w:cstheme="minorHAnsi"/>
          <w:szCs w:val="20"/>
        </w:rPr>
        <w:instrText>Unchecked_Conversion</w:instrText>
      </w:r>
      <w:proofErr w:type="spellEnd"/>
      <w:r w:rsidR="00E7056B">
        <w:instrText xml:space="preserve">" </w:instrText>
      </w:r>
      <w:r w:rsidR="003C44DE">
        <w:rPr>
          <w:rFonts w:ascii="Times New Roman" w:hAnsi="Times New Roman"/>
          <w:szCs w:val="20"/>
        </w:rPr>
        <w:fldChar w:fldCharType="end"/>
      </w:r>
      <w:r>
        <w:rPr>
          <w:rFonts w:cs="Arial"/>
          <w:szCs w:val="20"/>
        </w:rPr>
        <w:t xml:space="preserve"> is occasionally needed to interface with type-less data structures, </w:t>
      </w:r>
      <w:r w:rsidR="00883191">
        <w:rPr>
          <w:rFonts w:cs="Arial"/>
          <w:szCs w:val="20"/>
        </w:rPr>
        <w:t>for example</w:t>
      </w:r>
      <w:r>
        <w:rPr>
          <w:rFonts w:cs="Arial"/>
          <w:szCs w:val="20"/>
        </w:rPr>
        <w:t>, hardware registers.</w:t>
      </w:r>
    </w:p>
    <w:p w14:paraId="2D447CB9" w14:textId="77777777" w:rsidR="004C770C" w:rsidRDefault="004C770C" w:rsidP="004C770C">
      <w:pPr>
        <w:ind w:left="720"/>
        <w:rPr>
          <w:rFonts w:cs="Arial"/>
          <w:szCs w:val="20"/>
        </w:rPr>
      </w:pPr>
      <w:r>
        <w:rPr>
          <w:rFonts w:cs="Arial"/>
          <w:szCs w:val="20"/>
        </w:rPr>
        <w:lastRenderedPageBreak/>
        <w:t xml:space="preserve">A guiding principle in Ada is that, with the exception of using instances of </w:t>
      </w:r>
      <w:proofErr w:type="spellStart"/>
      <w:r>
        <w:rPr>
          <w:rFonts w:ascii="Times New Roman" w:hAnsi="Times New Roman"/>
          <w:szCs w:val="20"/>
        </w:rPr>
        <w:t>Unchecked_Conversion</w:t>
      </w:r>
      <w:proofErr w:type="spellEnd"/>
      <w:r w:rsidR="003C44DE">
        <w:rPr>
          <w:rFonts w:ascii="Times New Roman" w:hAnsi="Times New Roman"/>
          <w:szCs w:val="20"/>
        </w:rPr>
        <w:fldChar w:fldCharType="begin"/>
      </w:r>
      <w:r w:rsidR="00E7056B">
        <w:instrText xml:space="preserve"> XE "</w:instrText>
      </w:r>
      <w:proofErr w:type="spellStart"/>
      <w:r w:rsidR="00017A66" w:rsidRPr="00017A66">
        <w:rPr>
          <w:rFonts w:cstheme="minorHAnsi"/>
          <w:szCs w:val="20"/>
        </w:rPr>
        <w:instrText>Unchecked_Conversion</w:instrText>
      </w:r>
      <w:proofErr w:type="spellEnd"/>
      <w:r w:rsidR="00E7056B">
        <w:instrText xml:space="preserve">" </w:instrText>
      </w:r>
      <w:r w:rsidR="003C44DE">
        <w:rPr>
          <w:rFonts w:ascii="Times New Roman" w:hAnsi="Times New Roman"/>
          <w:szCs w:val="20"/>
        </w:rPr>
        <w:fldChar w:fldCharType="end"/>
      </w:r>
      <w:r>
        <w:rPr>
          <w:rFonts w:cs="Arial"/>
          <w:szCs w:val="20"/>
        </w:rPr>
        <w:t xml:space="preserve">, no undefined semantics can arise from conversions and the converted value is a valid value of the target type. </w:t>
      </w:r>
    </w:p>
    <w:p w14:paraId="377182E0" w14:textId="77777777" w:rsidR="004C770C" w:rsidRDefault="00D679F0" w:rsidP="004C770C">
      <w:r>
        <w:rPr>
          <w:u w:val="single"/>
        </w:rPr>
        <w:t>Operational and Representation Attributes</w:t>
      </w:r>
      <w:r w:rsidR="003C44DE">
        <w:rPr>
          <w:u w:val="single"/>
        </w:rPr>
        <w:fldChar w:fldCharType="begin"/>
      </w:r>
      <w:r w:rsidR="002A55F1">
        <w:instrText xml:space="preserve"> XE "</w:instrText>
      </w:r>
      <w:r w:rsidR="00017A66" w:rsidRPr="00017A66">
        <w:instrText>Operational and Representation Attributes</w:instrText>
      </w:r>
      <w:r w:rsidR="002A55F1">
        <w:instrText xml:space="preserve">" </w:instrText>
      </w:r>
      <w:r w:rsidR="003C44DE">
        <w:rPr>
          <w:u w:val="single"/>
        </w:rPr>
        <w:fldChar w:fldCharType="end"/>
      </w:r>
      <w:r>
        <w:t xml:space="preserve">:  </w:t>
      </w:r>
      <w:r w:rsidR="004C770C">
        <w:t>Some attributes can be specified by the user; for example:</w:t>
      </w:r>
    </w:p>
    <w:p w14:paraId="18B691A9" w14:textId="77777777" w:rsidR="004C770C" w:rsidRDefault="004C770C" w:rsidP="004C770C">
      <w:pPr>
        <w:numPr>
          <w:ilvl w:val="0"/>
          <w:numId w:val="296"/>
        </w:numPr>
        <w:spacing w:after="0" w:line="240" w:lineRule="auto"/>
      </w:pPr>
      <w:proofErr w:type="spellStart"/>
      <w:r>
        <w:rPr>
          <w:rFonts w:ascii="Times New Roman" w:hAnsi="Times New Roman"/>
        </w:rPr>
        <w:t>X'Alignment</w:t>
      </w:r>
      <w:proofErr w:type="spellEnd"/>
      <w:r w:rsidR="003C44DE">
        <w:rPr>
          <w:rFonts w:ascii="Times New Roman" w:hAnsi="Times New Roman"/>
        </w:rPr>
        <w:fldChar w:fldCharType="begin"/>
      </w:r>
      <w:r w:rsidR="00E7056B">
        <w:instrText xml:space="preserve"> XE "</w:instrText>
      </w:r>
      <w:proofErr w:type="spellStart"/>
      <w:r w:rsidR="00E7056B" w:rsidRPr="00617AFA">
        <w:rPr>
          <w:rFonts w:ascii="Times New Roman" w:hAnsi="Times New Roman"/>
        </w:rPr>
        <w:instrText>Attribute:</w:instrText>
      </w:r>
      <w:r w:rsidR="00E7056B" w:rsidRPr="00617AFA">
        <w:instrText>'Alignment</w:instrText>
      </w:r>
      <w:proofErr w:type="spellEnd"/>
      <w:r w:rsidR="00E7056B">
        <w:instrText xml:space="preserve">" </w:instrText>
      </w:r>
      <w:r w:rsidR="003C44DE">
        <w:rPr>
          <w:rFonts w:ascii="Times New Roman" w:hAnsi="Times New Roman"/>
        </w:rPr>
        <w:fldChar w:fldCharType="end"/>
      </w:r>
      <w:r>
        <w:t>: allows the alignment of objects on a storage unit boundary at an integral multiple of a specified value.</w:t>
      </w:r>
    </w:p>
    <w:p w14:paraId="2EFEC268" w14:textId="77777777" w:rsidR="004C770C" w:rsidRDefault="004C770C" w:rsidP="004C770C">
      <w:pPr>
        <w:numPr>
          <w:ilvl w:val="0"/>
          <w:numId w:val="296"/>
        </w:numPr>
        <w:spacing w:after="0" w:line="240" w:lineRule="auto"/>
      </w:pPr>
      <w:proofErr w:type="spellStart"/>
      <w:r>
        <w:rPr>
          <w:rFonts w:ascii="Times New Roman" w:hAnsi="Times New Roman"/>
        </w:rPr>
        <w:t>X'Size</w:t>
      </w:r>
      <w:proofErr w:type="spellEnd"/>
      <w:r w:rsidR="003C44DE">
        <w:rPr>
          <w:rFonts w:ascii="Times New Roman" w:hAnsi="Times New Roman"/>
        </w:rPr>
        <w:fldChar w:fldCharType="begin"/>
      </w:r>
      <w:r w:rsidR="00E7056B">
        <w:instrText xml:space="preserve"> XE "</w:instrText>
      </w:r>
      <w:proofErr w:type="spellStart"/>
      <w:r w:rsidR="00E7056B" w:rsidRPr="00C04C7F">
        <w:rPr>
          <w:rFonts w:ascii="Times New Roman" w:hAnsi="Times New Roman"/>
        </w:rPr>
        <w:instrText>Attribute:</w:instrText>
      </w:r>
      <w:r w:rsidR="00E7056B" w:rsidRPr="00C04C7F">
        <w:instrText>'Size</w:instrText>
      </w:r>
      <w:proofErr w:type="spellEnd"/>
      <w:r w:rsidR="00E7056B">
        <w:instrText xml:space="preserve">" </w:instrText>
      </w:r>
      <w:r w:rsidR="003C44DE">
        <w:rPr>
          <w:rFonts w:ascii="Times New Roman" w:hAnsi="Times New Roman"/>
        </w:rPr>
        <w:fldChar w:fldCharType="end"/>
      </w:r>
      <w:r>
        <w:t xml:space="preserve">: denotes the size in bits of the representation of the object. </w:t>
      </w:r>
    </w:p>
    <w:p w14:paraId="7E74EA97" w14:textId="77777777" w:rsidR="004C770C" w:rsidRDefault="004C770C" w:rsidP="004C770C">
      <w:pPr>
        <w:numPr>
          <w:ilvl w:val="0"/>
          <w:numId w:val="296"/>
        </w:numPr>
        <w:spacing w:after="240" w:line="240" w:lineRule="auto"/>
      </w:pPr>
      <w:proofErr w:type="spellStart"/>
      <w:r>
        <w:rPr>
          <w:rFonts w:ascii="Times New Roman" w:hAnsi="Times New Roman"/>
        </w:rPr>
        <w:t>X'Component_Size</w:t>
      </w:r>
      <w:proofErr w:type="spellEnd"/>
      <w:r w:rsidR="003C44DE">
        <w:rPr>
          <w:rFonts w:ascii="Times New Roman" w:hAnsi="Times New Roman"/>
        </w:rPr>
        <w:fldChar w:fldCharType="begin"/>
      </w:r>
      <w:r w:rsidR="00E7056B">
        <w:instrText xml:space="preserve"> XE "</w:instrText>
      </w:r>
      <w:r w:rsidR="00E7056B" w:rsidRPr="00CF6EB7">
        <w:rPr>
          <w:rFonts w:ascii="Times New Roman" w:hAnsi="Times New Roman"/>
        </w:rPr>
        <w:instrText>Attribute:</w:instrText>
      </w:r>
      <w:r w:rsidR="00E7056B" w:rsidRPr="00CF6EB7">
        <w:instrText>'</w:instrText>
      </w:r>
      <w:proofErr w:type="spellStart"/>
      <w:r w:rsidR="00E7056B" w:rsidRPr="00CF6EB7">
        <w:instrText>Component_Size</w:instrText>
      </w:r>
      <w:proofErr w:type="spellEnd"/>
      <w:r w:rsidR="00E7056B">
        <w:instrText xml:space="preserve">" </w:instrText>
      </w:r>
      <w:r w:rsidR="003C44DE">
        <w:rPr>
          <w:rFonts w:ascii="Times New Roman" w:hAnsi="Times New Roman"/>
        </w:rPr>
        <w:fldChar w:fldCharType="end"/>
      </w:r>
      <w:r>
        <w:t xml:space="preserve">: denotes the size in bits of components of the array type </w:t>
      </w:r>
      <w:r w:rsidRPr="00F26340">
        <w:rPr>
          <w:rFonts w:ascii="Times New Roman" w:hAnsi="Times New Roman" w:cs="Times New Roman"/>
        </w:rPr>
        <w:t>X</w:t>
      </w:r>
      <w:r>
        <w:t xml:space="preserve">. </w:t>
      </w:r>
    </w:p>
    <w:p w14:paraId="6658A8C0" w14:textId="77777777" w:rsidR="006C39D9" w:rsidRDefault="00F26340" w:rsidP="004C770C">
      <w:pPr>
        <w:rPr>
          <w:u w:val="single"/>
        </w:rPr>
      </w:pPr>
      <w:r>
        <w:rPr>
          <w:u w:val="single"/>
        </w:rPr>
        <w:t>Pragmatic compiler directives</w:t>
      </w:r>
    </w:p>
    <w:p w14:paraId="724EBE5D" w14:textId="77777777" w:rsidR="004C770C"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Atomic</w:t>
      </w:r>
      <w:r w:rsidR="003C44DE">
        <w:rPr>
          <w:rFonts w:ascii="Times New Roman" w:hAnsi="Times New Roman" w:cs="Times New Roman"/>
          <w:kern w:val="32"/>
          <w:szCs w:val="20"/>
          <w:u w:val="single"/>
        </w:rPr>
        <w:fldChar w:fldCharType="begin"/>
      </w:r>
      <w:r w:rsidR="00E7056B">
        <w:instrText xml:space="preserve"> XE "</w:instrText>
      </w:r>
      <w:proofErr w:type="spellStart"/>
      <w:r w:rsidRPr="00017A66">
        <w:rPr>
          <w:rFonts w:ascii="Times New Roman" w:hAnsi="Times New Roman" w:cs="Times New Roman"/>
        </w:rPr>
        <w:instrText>Pragma:</w:instrText>
      </w:r>
      <w:r w:rsidR="00C904B6" w:rsidRPr="004E056A">
        <w:instrText>p</w:instrText>
      </w:r>
      <w:r w:rsidR="00EB0723">
        <w:instrText>ragma</w:instrText>
      </w:r>
      <w:proofErr w:type="spellEnd"/>
      <w:r w:rsidR="00EB0723">
        <w:instrText xml:space="preserve"> Atomic</w:instrText>
      </w:r>
      <w:r w:rsidR="00E7056B">
        <w:instrText xml:space="preserve">" </w:instrText>
      </w:r>
      <w:r w:rsidR="003C44DE">
        <w:rPr>
          <w:rFonts w:ascii="Times New Roman" w:hAnsi="Times New Roman" w:cs="Times New Roman"/>
          <w:kern w:val="32"/>
          <w:szCs w:val="20"/>
          <w:u w:val="single"/>
        </w:rPr>
        <w:fldChar w:fldCharType="end"/>
      </w:r>
      <w:r w:rsidR="004C770C" w:rsidRPr="00AF6C62">
        <w:rPr>
          <w:rFonts w:cs="Arial"/>
          <w:kern w:val="32"/>
          <w:szCs w:val="20"/>
        </w:rPr>
        <w:t>:</w:t>
      </w:r>
      <w:r w:rsidR="004C770C">
        <w:rPr>
          <w:rFonts w:cs="Arial"/>
          <w:kern w:val="32"/>
          <w:szCs w:val="20"/>
        </w:rPr>
        <w:t xml:space="preserve">  Specifies that all reads and updates of an object are indivisible. </w:t>
      </w:r>
    </w:p>
    <w:p w14:paraId="51E9F636"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Atomic</w:t>
      </w:r>
      <w:r w:rsidR="004E056A">
        <w:rPr>
          <w:rFonts w:ascii="Times New Roman" w:hAnsi="Times New Roman" w:cs="Times New Roman"/>
          <w:kern w:val="32"/>
          <w:szCs w:val="20"/>
          <w:u w:val="single"/>
        </w:rPr>
        <w:t xml:space="preserve"> </w:t>
      </w:r>
      <w:r w:rsidRPr="00017A66">
        <w:rPr>
          <w:rFonts w:ascii="Times New Roman" w:hAnsi="Times New Roman" w:cs="Times New Roman"/>
          <w:kern w:val="32"/>
          <w:szCs w:val="20"/>
          <w:u w:val="single"/>
        </w:rPr>
        <w:t>Components</w:t>
      </w:r>
      <w:r w:rsidR="003C44DE">
        <w:rPr>
          <w:rFonts w:ascii="Times New Roman" w:hAnsi="Times New Roman" w:cs="Times New Roman"/>
          <w:kern w:val="32"/>
          <w:szCs w:val="20"/>
          <w:u w:val="single"/>
        </w:rPr>
        <w:fldChar w:fldCharType="begin"/>
      </w:r>
      <w:r w:rsidR="00E7056B">
        <w:instrText xml:space="preserve"> XE "</w:instrText>
      </w:r>
      <w:r w:rsidRPr="00017A66">
        <w:rPr>
          <w:rFonts w:ascii="Times New Roman" w:hAnsi="Times New Roman" w:cs="Times New Roman"/>
          <w:kern w:val="32"/>
        </w:rPr>
        <w:instrText>Pragma:</w:instrText>
      </w:r>
      <w:r w:rsidR="00C904B6" w:rsidRPr="004E056A">
        <w:instrText>p</w:instrText>
      </w:r>
      <w:r w:rsidR="00EB0723">
        <w:instrText>ragma Atomic_Components</w:instrText>
      </w:r>
      <w:r w:rsidR="00E7056B">
        <w:instrText xml:space="preserve">" </w:instrText>
      </w:r>
      <w:r w:rsidR="003C44DE">
        <w:rPr>
          <w:rFonts w:ascii="Times New Roman" w:hAnsi="Times New Roman" w:cs="Times New Roman"/>
          <w:kern w:val="32"/>
          <w:szCs w:val="20"/>
          <w:u w:val="single"/>
        </w:rPr>
        <w:fldChar w:fldCharType="end"/>
      </w:r>
      <w:r w:rsidR="004C770C">
        <w:rPr>
          <w:rFonts w:cs="Arial"/>
          <w:kern w:val="32"/>
          <w:szCs w:val="20"/>
        </w:rPr>
        <w:t>:  Specifies that all reads and updates of an element of an array are indivisible.</w:t>
      </w:r>
    </w:p>
    <w:p w14:paraId="17975C59"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Convention</w:t>
      </w:r>
      <w:r w:rsidR="003C44DE">
        <w:rPr>
          <w:rFonts w:ascii="Times New Roman" w:hAnsi="Times New Roman" w:cs="Times New Roman"/>
          <w:u w:val="single"/>
        </w:rPr>
        <w:fldChar w:fldCharType="begin"/>
      </w:r>
      <w:r w:rsidR="00E7056B">
        <w:instrText xml:space="preserve"> XE "</w:instrText>
      </w:r>
      <w:proofErr w:type="spellStart"/>
      <w:r w:rsidR="00E7056B" w:rsidRPr="00C355B9">
        <w:rPr>
          <w:rFonts w:ascii="Times New Roman" w:hAnsi="Times New Roman" w:cs="Times New Roman"/>
          <w:u w:val="single"/>
        </w:rPr>
        <w:instrText>Pragma:</w:instrText>
      </w:r>
      <w:r w:rsidR="00C904B6">
        <w:instrText>p</w:instrText>
      </w:r>
      <w:r w:rsidR="00E7056B" w:rsidRPr="00C355B9">
        <w:instrText>ragma</w:instrText>
      </w:r>
      <w:proofErr w:type="spellEnd"/>
      <w:r w:rsidR="00E7056B" w:rsidRPr="00C355B9">
        <w:instrText xml:space="preserve"> Convention</w:instrText>
      </w:r>
      <w:r w:rsidR="00E7056B">
        <w:instrText xml:space="preserve">" </w:instrText>
      </w:r>
      <w:r w:rsidR="003C44DE">
        <w:rPr>
          <w:rFonts w:ascii="Times New Roman" w:hAnsi="Times New Roman" w:cs="Times New Roman"/>
          <w:u w:val="single"/>
        </w:rPr>
        <w:fldChar w:fldCharType="end"/>
      </w:r>
      <w:r w:rsidR="004C770C">
        <w:t xml:space="preserve">:  Specifies that an Ada entity should use the conventions of another language. </w:t>
      </w:r>
    </w:p>
    <w:p w14:paraId="24BE76EF" w14:textId="77777777" w:rsidR="004C770C" w:rsidRPr="00D8094A"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proofErr w:type="spellStart"/>
      <w:r w:rsidRPr="00017A66">
        <w:rPr>
          <w:rFonts w:ascii="Times New Roman" w:hAnsi="Times New Roman" w:cs="Times New Roman"/>
          <w:kern w:val="32"/>
          <w:szCs w:val="20"/>
          <w:u w:val="single"/>
        </w:rPr>
        <w:t>Detect_Blocking</w:t>
      </w:r>
      <w:proofErr w:type="spellEnd"/>
      <w:r w:rsidR="003C44DE">
        <w:rPr>
          <w:rFonts w:ascii="Times New Roman" w:hAnsi="Times New Roman" w:cs="Times New Roman"/>
          <w:kern w:val="32"/>
          <w:szCs w:val="20"/>
          <w:u w:val="single"/>
        </w:rPr>
        <w:fldChar w:fldCharType="begin"/>
      </w:r>
      <w:r w:rsidR="001A043B">
        <w:instrText xml:space="preserve"> XE "</w:instrText>
      </w:r>
      <w:proofErr w:type="spellStart"/>
      <w:r w:rsidR="001A043B" w:rsidRPr="00717FE7">
        <w:rPr>
          <w:rFonts w:ascii="Times New Roman" w:hAnsi="Times New Roman" w:cs="Times New Roman"/>
          <w:kern w:val="32"/>
          <w:u w:val="single"/>
        </w:rPr>
        <w:instrText>Pragma:</w:instrText>
      </w:r>
      <w:r w:rsidR="00C904B6">
        <w:instrText>p</w:instrText>
      </w:r>
      <w:r w:rsidR="001A043B" w:rsidRPr="00717FE7">
        <w:instrText>ragma</w:instrText>
      </w:r>
      <w:proofErr w:type="spellEnd"/>
      <w:r w:rsidR="001A043B" w:rsidRPr="00717FE7">
        <w:instrText xml:space="preserve"> </w:instrText>
      </w:r>
      <w:proofErr w:type="spellStart"/>
      <w:r w:rsidR="001A043B" w:rsidRPr="00717FE7">
        <w:instrText>Detect_Blocking</w:instrText>
      </w:r>
      <w:proofErr w:type="spellEnd"/>
      <w:r w:rsidR="001A043B">
        <w:instrText xml:space="preserve">" </w:instrText>
      </w:r>
      <w:r w:rsidR="003C44DE">
        <w:rPr>
          <w:rFonts w:ascii="Times New Roman" w:hAnsi="Times New Roman" w:cs="Times New Roman"/>
          <w:kern w:val="32"/>
          <w:szCs w:val="20"/>
          <w:u w:val="single"/>
        </w:rPr>
        <w:fldChar w:fldCharType="end"/>
      </w:r>
      <w:r w:rsidR="004C770C">
        <w:rPr>
          <w:rFonts w:cs="Arial"/>
          <w:kern w:val="32"/>
          <w:szCs w:val="20"/>
        </w:rPr>
        <w:t xml:space="preserve">:  A configuration pragma that specifies that all </w:t>
      </w:r>
      <w:r w:rsidR="004C770C">
        <w:t xml:space="preserve">potentially blocking operations within a protected operation shall be detected, resulting in the </w:t>
      </w:r>
      <w:proofErr w:type="spellStart"/>
      <w:r w:rsidR="004C770C" w:rsidRPr="00D8094A">
        <w:rPr>
          <w:rFonts w:ascii="Times New Roman" w:hAnsi="Times New Roman"/>
        </w:rPr>
        <w:t>Program_Error</w:t>
      </w:r>
      <w:proofErr w:type="spellEnd"/>
      <w:r w:rsidR="003C44DE">
        <w:rPr>
          <w:rFonts w:ascii="Times New Roman" w:hAnsi="Times New Roman"/>
        </w:rPr>
        <w:fldChar w:fldCharType="begin"/>
      </w:r>
      <w:r w:rsidR="00986C8B">
        <w:instrText xml:space="preserve"> XE "</w:instrText>
      </w:r>
      <w:proofErr w:type="spellStart"/>
      <w:r w:rsidR="00986C8B" w:rsidRPr="00753F84">
        <w:rPr>
          <w:rFonts w:ascii="Times New Roman" w:hAnsi="Times New Roman"/>
        </w:rPr>
        <w:instrText>Exception:</w:instrText>
      </w:r>
      <w:r w:rsidR="00986C8B" w:rsidRPr="00753F84">
        <w:instrText>Program_Error</w:instrText>
      </w:r>
      <w:proofErr w:type="spellEnd"/>
      <w:r w:rsidR="00986C8B">
        <w:instrText xml:space="preserve">" </w:instrText>
      </w:r>
      <w:r w:rsidR="003C44DE">
        <w:rPr>
          <w:rFonts w:ascii="Times New Roman" w:hAnsi="Times New Roman"/>
        </w:rPr>
        <w:fldChar w:fldCharType="end"/>
      </w:r>
      <w:r w:rsidR="004C770C">
        <w:t xml:space="preserve"> exception being raised.</w:t>
      </w:r>
    </w:p>
    <w:p w14:paraId="39E575EF" w14:textId="77777777" w:rsidR="004C770C"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proofErr w:type="spellStart"/>
      <w:r w:rsidRPr="00017A66">
        <w:rPr>
          <w:rFonts w:ascii="Times New Roman" w:hAnsi="Times New Roman" w:cs="Times New Roman"/>
          <w:kern w:val="32"/>
          <w:szCs w:val="20"/>
          <w:u w:val="single"/>
        </w:rPr>
        <w:t>Discard_Names</w:t>
      </w:r>
      <w:proofErr w:type="spellEnd"/>
      <w:r w:rsidR="003C44DE">
        <w:rPr>
          <w:rFonts w:ascii="Times New Roman" w:hAnsi="Times New Roman" w:cs="Times New Roman"/>
          <w:kern w:val="32"/>
          <w:szCs w:val="20"/>
          <w:u w:val="single"/>
        </w:rPr>
        <w:fldChar w:fldCharType="begin"/>
      </w:r>
      <w:r w:rsidR="001A043B">
        <w:instrText xml:space="preserve"> XE "</w:instrText>
      </w:r>
      <w:proofErr w:type="spellStart"/>
      <w:r w:rsidR="001A043B" w:rsidRPr="00026AB9">
        <w:rPr>
          <w:rFonts w:ascii="Times New Roman" w:hAnsi="Times New Roman" w:cs="Times New Roman"/>
          <w:kern w:val="32"/>
          <w:u w:val="single"/>
        </w:rPr>
        <w:instrText>Pragma:</w:instrText>
      </w:r>
      <w:r w:rsidR="00C904B6">
        <w:instrText>p</w:instrText>
      </w:r>
      <w:r w:rsidR="001A043B" w:rsidRPr="00026AB9">
        <w:instrText>ragma</w:instrText>
      </w:r>
      <w:proofErr w:type="spellEnd"/>
      <w:r w:rsidR="001A043B" w:rsidRPr="00026AB9">
        <w:instrText xml:space="preserve"> </w:instrText>
      </w:r>
      <w:proofErr w:type="spellStart"/>
      <w:r w:rsidR="001A043B" w:rsidRPr="00026AB9">
        <w:instrText>Discard_Names</w:instrText>
      </w:r>
      <w:proofErr w:type="spellEnd"/>
      <w:r w:rsidR="001A043B">
        <w:instrText xml:space="preserve">" </w:instrText>
      </w:r>
      <w:r w:rsidR="003C44DE">
        <w:rPr>
          <w:rFonts w:ascii="Times New Roman" w:hAnsi="Times New Roman" w:cs="Times New Roman"/>
          <w:kern w:val="32"/>
          <w:szCs w:val="20"/>
          <w:u w:val="single"/>
        </w:rPr>
        <w:fldChar w:fldCharType="end"/>
      </w:r>
      <w:r w:rsidR="004C770C">
        <w:rPr>
          <w:rFonts w:cs="Arial"/>
          <w:kern w:val="32"/>
          <w:szCs w:val="20"/>
        </w:rPr>
        <w:t xml:space="preserve">:  Specifies that </w:t>
      </w:r>
      <w:r w:rsidR="004C770C">
        <w:t>storage used at run-time for the names of certain entities</w:t>
      </w:r>
      <w:r w:rsidR="00DC24DF">
        <w:t>, particularly exceptions</w:t>
      </w:r>
      <w:r w:rsidR="003C44DE">
        <w:fldChar w:fldCharType="begin"/>
      </w:r>
      <w:r w:rsidR="004E056A">
        <w:instrText xml:space="preserve"> XE "</w:instrText>
      </w:r>
      <w:r w:rsidR="004E056A" w:rsidRPr="001475FF">
        <w:instrText>Exception</w:instrText>
      </w:r>
      <w:r w:rsidR="004E056A">
        <w:instrText xml:space="preserve">" </w:instrText>
      </w:r>
      <w:r w:rsidR="003C44DE">
        <w:fldChar w:fldCharType="end"/>
      </w:r>
      <w:r w:rsidR="00DC24DF">
        <w:t xml:space="preserve"> and enumeration literals,</w:t>
      </w:r>
      <w:r w:rsidR="004C770C">
        <w:t xml:space="preserve"> may be reduced.</w:t>
      </w:r>
    </w:p>
    <w:p w14:paraId="32EA13C3"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Export</w:t>
      </w:r>
      <w:r w:rsidR="003C44DE">
        <w:rPr>
          <w:rFonts w:ascii="Times New Roman" w:hAnsi="Times New Roman" w:cs="Times New Roman"/>
          <w:u w:val="single"/>
        </w:rPr>
        <w:fldChar w:fldCharType="begin"/>
      </w:r>
      <w:r w:rsidR="001A043B">
        <w:instrText xml:space="preserve"> XE "</w:instrText>
      </w:r>
      <w:proofErr w:type="spellStart"/>
      <w:r w:rsidRPr="00017A66">
        <w:rPr>
          <w:rFonts w:ascii="Times New Roman" w:hAnsi="Times New Roman" w:cs="Times New Roman"/>
        </w:rPr>
        <w:instrText>Pragma:</w:instrText>
      </w:r>
      <w:r w:rsidR="00C904B6" w:rsidRPr="004E056A">
        <w:instrText>p</w:instrText>
      </w:r>
      <w:r w:rsidR="00EB0723">
        <w:instrText>ragma</w:instrText>
      </w:r>
      <w:proofErr w:type="spellEnd"/>
      <w:r w:rsidR="00EB0723">
        <w:instrText xml:space="preserve"> Export</w:instrText>
      </w:r>
      <w:r w:rsidR="001A043B">
        <w:instrText xml:space="preserve">" </w:instrText>
      </w:r>
      <w:r w:rsidR="003C44DE">
        <w:rPr>
          <w:rFonts w:ascii="Times New Roman" w:hAnsi="Times New Roman" w:cs="Times New Roman"/>
          <w:u w:val="single"/>
        </w:rPr>
        <w:fldChar w:fldCharType="end"/>
      </w:r>
      <w:r w:rsidR="004C770C">
        <w:t>:  Specifies an Ada entity to be accessed by a foreign language, thus allowing an Ada subprogram to be called from a foreign language, or an Ada object to be accessed from a foreign language.</w:t>
      </w:r>
    </w:p>
    <w:p w14:paraId="5904F3AF"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Import</w:t>
      </w:r>
      <w:r w:rsidR="003C44DE">
        <w:rPr>
          <w:rFonts w:ascii="Times New Roman" w:hAnsi="Times New Roman" w:cs="Times New Roman"/>
          <w:u w:val="single"/>
        </w:rPr>
        <w:fldChar w:fldCharType="begin"/>
      </w:r>
      <w:r w:rsidR="00F720AD">
        <w:instrText xml:space="preserve"> XE "</w:instrText>
      </w:r>
      <w:proofErr w:type="spellStart"/>
      <w:r w:rsidRPr="00017A66">
        <w:rPr>
          <w:rFonts w:ascii="Times New Roman" w:hAnsi="Times New Roman" w:cs="Times New Roman"/>
        </w:rPr>
        <w:instrText>Pragma:</w:instrText>
      </w:r>
      <w:r w:rsidR="00C904B6" w:rsidRPr="004E056A">
        <w:instrText>p</w:instrText>
      </w:r>
      <w:r w:rsidR="00EB0723">
        <w:instrText>ragma</w:instrText>
      </w:r>
      <w:proofErr w:type="spellEnd"/>
      <w:r w:rsidR="00EB0723">
        <w:instrText xml:space="preserve"> Import</w:instrText>
      </w:r>
      <w:r w:rsidR="00F720AD">
        <w:instrText xml:space="preserve">" </w:instrText>
      </w:r>
      <w:r w:rsidR="003C44DE">
        <w:rPr>
          <w:rFonts w:ascii="Times New Roman" w:hAnsi="Times New Roman" w:cs="Times New Roman"/>
          <w:u w:val="single"/>
        </w:rPr>
        <w:fldChar w:fldCharType="end"/>
      </w:r>
      <w:r w:rsidR="004C770C">
        <w:t>:  Specifies an entity defined in a foreign language that may be accessed from an Ada program, thus allowing a foreign-language subprogram to be called from Ada, or a foreign-language variable to be accessed from Ada.</w:t>
      </w:r>
    </w:p>
    <w:p w14:paraId="2E05643B"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 xml:space="preserve">Pragma </w:t>
      </w:r>
      <w:proofErr w:type="spellStart"/>
      <w:r w:rsidRPr="00017A66">
        <w:rPr>
          <w:rFonts w:ascii="Times New Roman" w:hAnsi="Times New Roman" w:cs="Times New Roman"/>
          <w:kern w:val="32"/>
          <w:szCs w:val="20"/>
          <w:u w:val="single"/>
        </w:rPr>
        <w:t>Normalize_Scalars</w:t>
      </w:r>
      <w:proofErr w:type="spellEnd"/>
      <w:r w:rsidR="003C44DE">
        <w:rPr>
          <w:rFonts w:ascii="Times New Roman" w:hAnsi="Times New Roman" w:cs="Times New Roman"/>
          <w:kern w:val="32"/>
          <w:szCs w:val="20"/>
          <w:u w:val="single"/>
        </w:rPr>
        <w:fldChar w:fldCharType="begin"/>
      </w:r>
      <w:r w:rsidR="00F720AD">
        <w:instrText xml:space="preserve"> XE "</w:instrText>
      </w:r>
      <w:proofErr w:type="spellStart"/>
      <w:r w:rsidRPr="00017A66">
        <w:rPr>
          <w:rFonts w:ascii="Times New Roman" w:hAnsi="Times New Roman" w:cs="Times New Roman"/>
        </w:rPr>
        <w:instrText>Pragma:</w:instrText>
      </w:r>
      <w:r w:rsidR="00C904B6" w:rsidRPr="004E056A">
        <w:instrText>p</w:instrText>
      </w:r>
      <w:r w:rsidR="00EB0723">
        <w:instrText>ragma</w:instrText>
      </w:r>
      <w:proofErr w:type="spellEnd"/>
      <w:r w:rsidR="00EB0723">
        <w:instrText xml:space="preserve"> </w:instrText>
      </w:r>
      <w:proofErr w:type="spellStart"/>
      <w:r w:rsidR="00EB0723">
        <w:instrText>Normalize_Scalars</w:instrText>
      </w:r>
      <w:proofErr w:type="spellEnd"/>
      <w:r w:rsidR="00F720AD">
        <w:instrText xml:space="preserve">" </w:instrText>
      </w:r>
      <w:r w:rsidR="003C44DE">
        <w:rPr>
          <w:rFonts w:ascii="Times New Roman" w:hAnsi="Times New Roman" w:cs="Times New Roman"/>
          <w:kern w:val="32"/>
          <w:szCs w:val="20"/>
          <w:u w:val="single"/>
        </w:rPr>
        <w:fldChar w:fldCharType="end"/>
      </w:r>
      <w:r w:rsidR="004C770C" w:rsidRPr="00473FD5">
        <w:rPr>
          <w:rFonts w:cs="Arial"/>
          <w:kern w:val="32"/>
          <w:szCs w:val="20"/>
        </w:rPr>
        <w:t>:</w:t>
      </w:r>
      <w:r w:rsidR="004C770C">
        <w:rPr>
          <w:rFonts w:cs="Arial"/>
          <w:kern w:val="32"/>
          <w:szCs w:val="20"/>
        </w:rPr>
        <w:t xml:space="preserve">  A configuration pragma that specifies </w:t>
      </w:r>
      <w:r w:rsidR="004C770C">
        <w:t>that an otherwise uninitialized scalar object is set to a predictable value, but out of range if possible.</w:t>
      </w:r>
    </w:p>
    <w:p w14:paraId="1FE2F53E"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Pragma</w:t>
      </w:r>
      <w:r w:rsidR="00F720AD">
        <w:rPr>
          <w:rFonts w:ascii="Times New Roman" w:hAnsi="Times New Roman" w:cs="Times New Roman"/>
          <w:b/>
          <w:u w:val="single"/>
        </w:rPr>
        <w:t xml:space="preserve"> </w:t>
      </w:r>
      <w:r w:rsidRPr="00017A66">
        <w:rPr>
          <w:rFonts w:ascii="Times New Roman" w:hAnsi="Times New Roman" w:cs="Times New Roman"/>
          <w:kern w:val="32"/>
          <w:szCs w:val="20"/>
          <w:u w:val="single"/>
        </w:rPr>
        <w:t>Pac</w:t>
      </w:r>
      <w:r w:rsidR="003C44DE">
        <w:rPr>
          <w:rFonts w:ascii="Times New Roman" w:hAnsi="Times New Roman" w:cs="Times New Roman"/>
          <w:kern w:val="32"/>
          <w:szCs w:val="20"/>
          <w:u w:val="single"/>
        </w:rPr>
        <w:fldChar w:fldCharType="begin"/>
      </w:r>
      <w:r w:rsidR="00C904B6">
        <w:instrText xml:space="preserve"> XE "</w:instrText>
      </w:r>
      <w:proofErr w:type="spellStart"/>
      <w:r w:rsidRPr="00017A66">
        <w:rPr>
          <w:rFonts w:ascii="Times New Roman" w:hAnsi="Times New Roman" w:cs="Times New Roman"/>
          <w:kern w:val="32"/>
        </w:rPr>
        <w:instrText>Pragma:</w:instrText>
      </w:r>
      <w:r w:rsidR="00C904B6" w:rsidRPr="004E056A">
        <w:instrText>pragma</w:instrText>
      </w:r>
      <w:proofErr w:type="spellEnd"/>
      <w:r w:rsidR="00C904B6" w:rsidRPr="004E056A">
        <w:instrText xml:space="preserve"> Pack</w:instrText>
      </w:r>
      <w:r w:rsidR="00C904B6">
        <w:instrText xml:space="preserve">" </w:instrText>
      </w:r>
      <w:r w:rsidR="003C44DE">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k</w:t>
      </w:r>
      <w:r w:rsidR="004C770C">
        <w:rPr>
          <w:rFonts w:cs="Arial"/>
          <w:kern w:val="32"/>
          <w:szCs w:val="20"/>
        </w:rPr>
        <w:t xml:space="preserve">:  </w:t>
      </w:r>
      <w:r w:rsidR="004C770C">
        <w:t>Specifies that storage minimization should be the main criterion when selecting the representation of a composite type.</w:t>
      </w:r>
    </w:p>
    <w:p w14:paraId="60E6FBC7"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Restrictions</w:t>
      </w:r>
      <w:r w:rsidR="003C44DE">
        <w:rPr>
          <w:rFonts w:ascii="Times New Roman" w:hAnsi="Times New Roman" w:cs="Times New Roman"/>
          <w:u w:val="single"/>
        </w:rPr>
        <w:fldChar w:fldCharType="begin"/>
      </w:r>
      <w:r w:rsidR="004E056A">
        <w:instrText xml:space="preserve"> XE "</w:instrText>
      </w:r>
      <w:r w:rsidR="004E056A" w:rsidRPr="00014B21">
        <w:rPr>
          <w:rFonts w:ascii="Times New Roman" w:hAnsi="Times New Roman" w:cs="Times New Roman"/>
          <w:u w:val="single"/>
        </w:rPr>
        <w:instrText>C</w:instrText>
      </w:r>
      <w:r w:rsidR="00EB0723">
        <w:rPr>
          <w:rFonts w:ascii="Times New Roman" w:hAnsi="Times New Roman" w:cs="Times New Roman"/>
          <w:u w:val="single"/>
        </w:rPr>
        <w:instrText>onfiguration pragma</w:instrText>
      </w:r>
      <w:r w:rsidR="004E056A">
        <w:instrText xml:space="preserve">" </w:instrText>
      </w:r>
      <w:r w:rsidR="003C44DE">
        <w:rPr>
          <w:rFonts w:ascii="Times New Roman" w:hAnsi="Times New Roman" w:cs="Times New Roman"/>
          <w:u w:val="single"/>
        </w:rPr>
        <w:fldChar w:fldCharType="end"/>
      </w:r>
      <w:r w:rsidR="003C44DE">
        <w:rPr>
          <w:rFonts w:ascii="Times New Roman" w:hAnsi="Times New Roman" w:cs="Times New Roman"/>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Restrictions</w:instrText>
      </w:r>
      <w:r w:rsidR="00F720AD">
        <w:instrText xml:space="preserve">" </w:instrText>
      </w:r>
      <w:r w:rsidR="003C44DE">
        <w:rPr>
          <w:rFonts w:ascii="Times New Roman" w:hAnsi="Times New Roman" w:cs="Times New Roman"/>
          <w:u w:val="single"/>
        </w:rPr>
        <w:fldChar w:fldCharType="end"/>
      </w:r>
      <w:r w:rsidR="004C770C">
        <w:t xml:space="preserve">:  Specifies that certain language features are not to be used in a given application. For example, the </w:t>
      </w:r>
      <w:r w:rsidR="004C770C" w:rsidRPr="006A7E88">
        <w:rPr>
          <w:rFonts w:ascii="Times New Roman" w:hAnsi="Times New Roman"/>
          <w:b/>
          <w:bCs/>
        </w:rPr>
        <w:t>pragma</w:t>
      </w:r>
      <w:r w:rsidR="004C770C" w:rsidRPr="006A7E88">
        <w:rPr>
          <w:rFonts w:ascii="Times New Roman" w:hAnsi="Times New Roman"/>
        </w:rPr>
        <w:t xml:space="preserve"> Restrictions</w:t>
      </w:r>
      <w:r w:rsidR="003C44DE">
        <w:rPr>
          <w:rFonts w:ascii="Times New Roman" w:hAnsi="Times New Roman"/>
        </w:rPr>
        <w:fldChar w:fldCharType="begin"/>
      </w:r>
      <w:r w:rsidR="00F720AD">
        <w:instrText xml:space="preserve"> XE "</w:instrText>
      </w:r>
      <w:proofErr w:type="spellStart"/>
      <w:r w:rsidR="00F720AD" w:rsidRPr="00E056ED">
        <w:rPr>
          <w:rFonts w:ascii="Times New Roman" w:hAnsi="Times New Roman"/>
          <w:u w:val="single"/>
        </w:rPr>
        <w:instrText>Pragma:</w:instrText>
      </w:r>
      <w:r w:rsidR="00F720AD" w:rsidRPr="00E056ED">
        <w:instrText>pragma</w:instrText>
      </w:r>
      <w:proofErr w:type="spellEnd"/>
      <w:r w:rsidR="00F720AD" w:rsidRPr="00E056ED">
        <w:instrText xml:space="preserve"> Restrictions</w:instrText>
      </w:r>
      <w:r w:rsidR="00F720AD">
        <w:instrText xml:space="preserve">" </w:instrText>
      </w:r>
      <w:r w:rsidR="003C44DE">
        <w:rPr>
          <w:rFonts w:ascii="Times New Roman" w:hAnsi="Times New Roman"/>
        </w:rPr>
        <w:fldChar w:fldCharType="end"/>
      </w:r>
      <w:r w:rsidR="004C770C" w:rsidRPr="006A7E88">
        <w:rPr>
          <w:rFonts w:ascii="Times New Roman" w:hAnsi="Times New Roman"/>
        </w:rPr>
        <w:t xml:space="preserve"> (</w:t>
      </w:r>
      <w:proofErr w:type="spellStart"/>
      <w:r w:rsidR="004C770C" w:rsidRPr="006A7E88">
        <w:rPr>
          <w:rFonts w:ascii="Times New Roman" w:hAnsi="Times New Roman"/>
        </w:rPr>
        <w:t>No_Obsolescent_Features</w:t>
      </w:r>
      <w:proofErr w:type="spellEnd"/>
      <w:r w:rsidR="004C770C" w:rsidRPr="006A7E88">
        <w:rPr>
          <w:rFonts w:ascii="Times New Roman" w:hAnsi="Times New Roman"/>
        </w:rPr>
        <w:t>)</w:t>
      </w:r>
      <w:r w:rsidR="004C770C">
        <w:t xml:space="preserve"> prohibits the use of any deprecated features. This </w:t>
      </w:r>
      <w:r w:rsidR="004C770C" w:rsidRPr="006A7E88">
        <w:rPr>
          <w:rFonts w:ascii="Times New Roman" w:hAnsi="Times New Roman"/>
          <w:b/>
          <w:bCs/>
        </w:rPr>
        <w:t>pragma</w:t>
      </w:r>
      <w:r w:rsidR="004C770C">
        <w:t xml:space="preserve"> is a </w:t>
      </w:r>
      <w:r w:rsidR="004C770C" w:rsidRPr="006A7E88">
        <w:rPr>
          <w:rFonts w:ascii="Times New Roman" w:hAnsi="Times New Roman"/>
        </w:rPr>
        <w:t>configuration pragma</w:t>
      </w:r>
      <w:r w:rsidR="004C770C">
        <w:t xml:space="preserve"> which means that all program units compiled into the library must obey the restriction.</w:t>
      </w:r>
    </w:p>
    <w:p w14:paraId="1855DA3C" w14:textId="77777777" w:rsidR="004C770C" w:rsidRDefault="00017A66" w:rsidP="0009389C">
      <w:pPr>
        <w:ind w:left="403"/>
        <w:rPr>
          <w:rFonts w:cs="Arial"/>
          <w:kern w:val="32"/>
          <w:szCs w:val="20"/>
        </w:rPr>
      </w:pPr>
      <w:r w:rsidRPr="00017A66">
        <w:rPr>
          <w:rFonts w:ascii="Times New Roman" w:hAnsi="Times New Roman" w:cs="Times New Roman"/>
          <w:b/>
          <w:kern w:val="32"/>
          <w:szCs w:val="20"/>
          <w:u w:val="single"/>
        </w:rPr>
        <w:lastRenderedPageBreak/>
        <w:t>Pragma</w:t>
      </w:r>
      <w:r w:rsidRPr="00017A66">
        <w:rPr>
          <w:rFonts w:ascii="Times New Roman" w:hAnsi="Times New Roman" w:cs="Times New Roman"/>
          <w:kern w:val="32"/>
          <w:szCs w:val="20"/>
          <w:u w:val="single"/>
        </w:rPr>
        <w:t xml:space="preserve"> Suppress</w:t>
      </w:r>
      <w:r w:rsidR="003C44DE">
        <w:rPr>
          <w:rFonts w:ascii="Times New Roman" w:hAnsi="Times New Roman" w:cs="Times New Roman"/>
          <w:kern w:val="32"/>
          <w:szCs w:val="20"/>
          <w:u w:val="single"/>
        </w:rPr>
        <w:fldChar w:fldCharType="begin"/>
      </w:r>
      <w:r w:rsidR="00F720AD">
        <w:instrText xml:space="preserve"> XE "</w:instrText>
      </w:r>
      <w:proofErr w:type="spellStart"/>
      <w:r w:rsidR="00F720AD" w:rsidRPr="00E11BA2">
        <w:rPr>
          <w:rFonts w:ascii="Times New Roman" w:hAnsi="Times New Roman" w:cs="Times New Roman"/>
          <w:kern w:val="32"/>
          <w:u w:val="single"/>
        </w:rPr>
        <w:instrText>Pragma:</w:instrText>
      </w:r>
      <w:r w:rsidR="00C904B6">
        <w:instrText>p</w:instrText>
      </w:r>
      <w:r w:rsidR="00F720AD" w:rsidRPr="00E11BA2">
        <w:instrText>ragma</w:instrText>
      </w:r>
      <w:proofErr w:type="spellEnd"/>
      <w:r w:rsidR="00F720AD" w:rsidRPr="00E11BA2">
        <w:instrText xml:space="preserve"> Suppress</w:instrText>
      </w:r>
      <w:r w:rsidR="00F720AD">
        <w:instrText xml:space="preserve">" </w:instrText>
      </w:r>
      <w:r w:rsidR="003C44DE">
        <w:rPr>
          <w:rFonts w:ascii="Times New Roman" w:hAnsi="Times New Roman" w:cs="Times New Roman"/>
          <w:kern w:val="32"/>
          <w:szCs w:val="20"/>
          <w:u w:val="single"/>
        </w:rPr>
        <w:fldChar w:fldCharType="end"/>
      </w:r>
      <w:r w:rsidR="004C770C">
        <w:rPr>
          <w:rFonts w:cs="Arial"/>
          <w:kern w:val="32"/>
          <w:szCs w:val="20"/>
        </w:rPr>
        <w:t xml:space="preserve">:  Specifies that a run-time check need not be performed because the programmer asserts it will always succeed. </w:t>
      </w:r>
    </w:p>
    <w:p w14:paraId="30A1FA94" w14:textId="77777777" w:rsidR="00CE3E01" w:rsidRDefault="00017A66" w:rsidP="00CE3E01">
      <w:pPr>
        <w:ind w:left="403"/>
        <w:rPr>
          <w:rFonts w:ascii="Times New Roman" w:hAnsi="Times New Roman" w:cs="Times New Roman"/>
          <w:b/>
          <w:szCs w:val="20"/>
          <w:u w:val="single"/>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Unchecked</w:t>
      </w:r>
      <w:r w:rsidR="00F720AD">
        <w:rPr>
          <w:rFonts w:ascii="Times New Roman" w:hAnsi="Times New Roman" w:cs="Times New Roman"/>
          <w:kern w:val="32"/>
          <w:szCs w:val="20"/>
          <w:u w:val="single"/>
        </w:rPr>
        <w:t xml:space="preserve"> </w:t>
      </w:r>
      <w:proofErr w:type="spellStart"/>
      <w:r w:rsidRPr="00017A66">
        <w:rPr>
          <w:rFonts w:ascii="Times New Roman" w:hAnsi="Times New Roman" w:cs="Times New Roman"/>
          <w:kern w:val="32"/>
          <w:szCs w:val="20"/>
          <w:u w:val="single"/>
        </w:rPr>
        <w:t>Unio</w:t>
      </w:r>
      <w:proofErr w:type="spellEnd"/>
      <w:r w:rsidR="003C44DE">
        <w:rPr>
          <w:rFonts w:ascii="Times New Roman" w:hAnsi="Times New Roman" w:cs="Times New Roman"/>
          <w:kern w:val="32"/>
          <w:szCs w:val="20"/>
          <w:u w:val="single"/>
        </w:rPr>
        <w:fldChar w:fldCharType="begin"/>
      </w:r>
      <w:r w:rsidR="00F720AD">
        <w:instrText xml:space="preserve"> XE "</w:instrText>
      </w:r>
      <w:proofErr w:type="spellStart"/>
      <w:r w:rsidR="00F720AD" w:rsidRPr="003E6513">
        <w:rPr>
          <w:rFonts w:ascii="Times New Roman" w:hAnsi="Times New Roman" w:cs="Times New Roman"/>
          <w:kern w:val="32"/>
          <w:u w:val="single"/>
        </w:rPr>
        <w:instrText>Pragma:</w:instrText>
      </w:r>
      <w:r w:rsidR="00C904B6">
        <w:instrText>p</w:instrText>
      </w:r>
      <w:r w:rsidR="00F720AD" w:rsidRPr="003E6513">
        <w:instrText>ragma</w:instrText>
      </w:r>
      <w:proofErr w:type="spellEnd"/>
      <w:r w:rsidR="00F720AD" w:rsidRPr="003E6513">
        <w:instrText xml:space="preserve"> Unchecked Union</w:instrText>
      </w:r>
      <w:r w:rsidR="00F720AD">
        <w:instrText xml:space="preserve">" </w:instrText>
      </w:r>
      <w:r w:rsidR="003C44DE">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n</w:t>
      </w:r>
      <w:r w:rsidR="004C770C" w:rsidRPr="005F2587">
        <w:rPr>
          <w:rFonts w:cs="Arial"/>
          <w:kern w:val="32"/>
          <w:szCs w:val="20"/>
        </w:rPr>
        <w:t xml:space="preserve">: </w:t>
      </w:r>
      <w:r w:rsidR="004C770C">
        <w:rPr>
          <w:rFonts w:cs="Arial"/>
          <w:kern w:val="32"/>
          <w:szCs w:val="20"/>
        </w:rPr>
        <w:t xml:space="preserve"> </w:t>
      </w:r>
      <w:r w:rsidR="004C770C" w:rsidRPr="005F2587">
        <w:rPr>
          <w:rFonts w:cs="Arial"/>
          <w:szCs w:val="20"/>
        </w:rPr>
        <w:t xml:space="preserve">Specifies an interface correspondence between a given discriminated type and some C union. The </w:t>
      </w:r>
      <w:r w:rsidR="004C770C" w:rsidRPr="005F2587">
        <w:rPr>
          <w:rFonts w:ascii="Times New Roman" w:hAnsi="Times New Roman"/>
          <w:b/>
          <w:szCs w:val="20"/>
        </w:rPr>
        <w:t>pragma</w:t>
      </w:r>
      <w:r w:rsidR="004C770C" w:rsidRPr="005F2587">
        <w:rPr>
          <w:rFonts w:cs="Arial"/>
          <w:szCs w:val="20"/>
        </w:rPr>
        <w:t xml:space="preserve"> specifies that the associated type shall be given a representation that leaves no space for its discriminant(s).</w:t>
      </w:r>
    </w:p>
    <w:p w14:paraId="5116BDE1" w14:textId="77777777" w:rsidR="00CE3E01" w:rsidRDefault="00017A66" w:rsidP="00CE3E01">
      <w:pPr>
        <w:ind w:left="403"/>
      </w:pPr>
      <w:r w:rsidRPr="00017A66">
        <w:rPr>
          <w:rFonts w:ascii="Times New Roman" w:hAnsi="Times New Roman" w:cs="Times New Roman"/>
          <w:b/>
          <w:szCs w:val="20"/>
          <w:u w:val="single"/>
        </w:rPr>
        <w:t>Pragma</w:t>
      </w:r>
      <w:r w:rsidRPr="00017A66">
        <w:rPr>
          <w:rFonts w:ascii="Times New Roman" w:hAnsi="Times New Roman" w:cs="Times New Roman"/>
          <w:szCs w:val="20"/>
          <w:u w:val="single"/>
        </w:rPr>
        <w:t xml:space="preserve"> </w:t>
      </w:r>
      <w:r w:rsidRPr="00017A66">
        <w:rPr>
          <w:rFonts w:ascii="Times New Roman" w:hAnsi="Times New Roman" w:cs="Times New Roman"/>
          <w:kern w:val="32"/>
          <w:szCs w:val="20"/>
          <w:u w:val="single"/>
        </w:rPr>
        <w:t>Volatile</w:t>
      </w:r>
      <w:r w:rsidR="003C44DE">
        <w:rPr>
          <w:rFonts w:ascii="Times New Roman" w:hAnsi="Times New Roman" w:cs="Times New Roman"/>
          <w:kern w:val="32"/>
          <w:szCs w:val="20"/>
          <w:u w:val="single"/>
        </w:rPr>
        <w:fldChar w:fldCharType="begin"/>
      </w:r>
      <w:r w:rsidR="00F720AD">
        <w:instrText xml:space="preserve"> XE "</w:instrText>
      </w:r>
      <w:proofErr w:type="spellStart"/>
      <w:r w:rsidR="00F720AD" w:rsidRPr="00431D0C">
        <w:rPr>
          <w:rFonts w:ascii="Times New Roman" w:hAnsi="Times New Roman" w:cs="Times New Roman"/>
          <w:kern w:val="32"/>
          <w:u w:val="single"/>
        </w:rPr>
        <w:instrText>Pragma:</w:instrText>
      </w:r>
      <w:r w:rsidR="00C904B6">
        <w:instrText>p</w:instrText>
      </w:r>
      <w:r w:rsidR="00F720AD" w:rsidRPr="00431D0C">
        <w:instrText>ragma</w:instrText>
      </w:r>
      <w:proofErr w:type="spellEnd"/>
      <w:r w:rsidR="00F720AD" w:rsidRPr="00431D0C">
        <w:instrText xml:space="preserve"> Volatile</w:instrText>
      </w:r>
      <w:r w:rsidR="00F720AD">
        <w:instrText xml:space="preserve">" </w:instrText>
      </w:r>
      <w:r w:rsidR="003C44DE">
        <w:rPr>
          <w:rFonts w:ascii="Times New Roman" w:hAnsi="Times New Roman" w:cs="Times New Roman"/>
          <w:kern w:val="32"/>
          <w:szCs w:val="20"/>
          <w:u w:val="single"/>
        </w:rPr>
        <w:fldChar w:fldCharType="end"/>
      </w:r>
      <w:r w:rsidR="004C770C">
        <w:rPr>
          <w:rFonts w:cs="Arial"/>
          <w:kern w:val="32"/>
          <w:szCs w:val="20"/>
        </w:rPr>
        <w:t xml:space="preserve">:  </w:t>
      </w:r>
      <w:r w:rsidR="00077EA3">
        <w:rPr>
          <w:rFonts w:cs="Arial"/>
          <w:kern w:val="32"/>
          <w:szCs w:val="20"/>
        </w:rPr>
        <w:t>Applicable to a type, an object, or a component, and specifies that the associated</w:t>
      </w:r>
      <w:r w:rsidR="00CE3E01">
        <w:t xml:space="preserve"> object</w:t>
      </w:r>
      <w:r w:rsidR="00077EA3">
        <w:t>s are volatile, meaning that all updates to the objects</w:t>
      </w:r>
      <w:r w:rsidR="00CE3E01">
        <w:t xml:space="preserve"> are seen in the same order by all tasks.</w:t>
      </w:r>
    </w:p>
    <w:p w14:paraId="707F50D4"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proofErr w:type="spellStart"/>
      <w:r w:rsidRPr="00017A66">
        <w:rPr>
          <w:rFonts w:ascii="Times New Roman" w:hAnsi="Times New Roman" w:cs="Times New Roman"/>
          <w:kern w:val="32"/>
          <w:szCs w:val="20"/>
          <w:u w:val="single"/>
        </w:rPr>
        <w:t>Volatile</w:t>
      </w:r>
      <w:r w:rsidR="009E1287">
        <w:rPr>
          <w:rFonts w:ascii="Times New Roman" w:hAnsi="Times New Roman" w:cs="Times New Roman"/>
          <w:kern w:val="32"/>
          <w:szCs w:val="20"/>
          <w:u w:val="single"/>
        </w:rPr>
        <w:t>_</w:t>
      </w:r>
      <w:r w:rsidRPr="00017A66">
        <w:rPr>
          <w:rFonts w:ascii="Times New Roman" w:hAnsi="Times New Roman" w:cs="Times New Roman"/>
          <w:kern w:val="32"/>
          <w:szCs w:val="20"/>
          <w:u w:val="single"/>
        </w:rPr>
        <w:t>Component</w:t>
      </w:r>
      <w:proofErr w:type="spellEnd"/>
      <w:r w:rsidR="003C44DE">
        <w:rPr>
          <w:rFonts w:ascii="Times New Roman" w:hAnsi="Times New Roman" w:cs="Times New Roman"/>
          <w:kern w:val="32"/>
          <w:szCs w:val="20"/>
          <w:u w:val="single"/>
        </w:rPr>
        <w:fldChar w:fldCharType="begin"/>
      </w:r>
      <w:r w:rsidR="00F720AD">
        <w:instrText xml:space="preserve"> XE "</w:instrText>
      </w:r>
      <w:proofErr w:type="spellStart"/>
      <w:r w:rsidRPr="00017A66">
        <w:rPr>
          <w:rFonts w:ascii="Times New Roman" w:hAnsi="Times New Roman" w:cs="Times New Roman"/>
        </w:rPr>
        <w:instrText>Pragma:</w:instrText>
      </w:r>
      <w:r w:rsidR="00C904B6" w:rsidRPr="004E056A">
        <w:instrText>p</w:instrText>
      </w:r>
      <w:r w:rsidR="00EB0723">
        <w:instrText>ragma</w:instrText>
      </w:r>
      <w:proofErr w:type="spellEnd"/>
      <w:r w:rsidR="00EB0723">
        <w:instrText xml:space="preserve"> </w:instrText>
      </w:r>
      <w:proofErr w:type="spellStart"/>
      <w:r w:rsidR="00EB0723">
        <w:instrText>Volatile</w:instrText>
      </w:r>
      <w:r w:rsidR="009E1287">
        <w:instrText>_</w:instrText>
      </w:r>
      <w:r w:rsidR="00F720AD" w:rsidRPr="004E056A">
        <w:instrText>Components</w:instrText>
      </w:r>
      <w:proofErr w:type="spellEnd"/>
      <w:r w:rsidR="00F720AD">
        <w:instrText xml:space="preserve">" </w:instrText>
      </w:r>
      <w:r w:rsidR="003C44DE">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s</w:t>
      </w:r>
      <w:r w:rsidR="004C770C">
        <w:rPr>
          <w:rFonts w:cs="Arial"/>
          <w:kern w:val="32"/>
          <w:szCs w:val="20"/>
        </w:rPr>
        <w:t xml:space="preserve">:  </w:t>
      </w:r>
      <w:r w:rsidR="00077EA3">
        <w:rPr>
          <w:rFonts w:cs="Arial"/>
          <w:kern w:val="32"/>
          <w:szCs w:val="20"/>
        </w:rPr>
        <w:t>Applicable to an array type or an array object, and s</w:t>
      </w:r>
      <w:r w:rsidR="004C770C">
        <w:rPr>
          <w:rFonts w:cs="Arial"/>
          <w:kern w:val="32"/>
          <w:szCs w:val="20"/>
        </w:rPr>
        <w:t xml:space="preserve">pecifies that </w:t>
      </w:r>
      <w:r w:rsidR="00077EA3">
        <w:rPr>
          <w:rFonts w:cs="Arial"/>
          <w:kern w:val="32"/>
          <w:szCs w:val="20"/>
        </w:rPr>
        <w:t xml:space="preserve">the associated components are volatile, meaning that </w:t>
      </w:r>
      <w:r w:rsidR="004C770C">
        <w:rPr>
          <w:rFonts w:cs="Arial"/>
          <w:kern w:val="32"/>
          <w:szCs w:val="20"/>
        </w:rPr>
        <w:t xml:space="preserve">all </w:t>
      </w:r>
      <w:r w:rsidR="00077EA3">
        <w:rPr>
          <w:rFonts w:cs="Arial"/>
          <w:kern w:val="32"/>
          <w:szCs w:val="20"/>
        </w:rPr>
        <w:t>updat</w:t>
      </w:r>
      <w:r w:rsidR="00CE3E01">
        <w:rPr>
          <w:rFonts w:cs="Arial"/>
          <w:kern w:val="32"/>
          <w:szCs w:val="20"/>
        </w:rPr>
        <w:t xml:space="preserve">es to </w:t>
      </w:r>
      <w:r w:rsidR="00077EA3">
        <w:rPr>
          <w:rFonts w:cs="Arial"/>
          <w:kern w:val="32"/>
          <w:szCs w:val="20"/>
        </w:rPr>
        <w:t xml:space="preserve">the components </w:t>
      </w:r>
      <w:r w:rsidR="004C770C">
        <w:rPr>
          <w:rFonts w:cs="Arial"/>
          <w:kern w:val="32"/>
          <w:szCs w:val="20"/>
        </w:rPr>
        <w:t xml:space="preserve">are </w:t>
      </w:r>
      <w:r w:rsidR="00CE3E01">
        <w:t>seen in the same order by all tasks</w:t>
      </w:r>
      <w:r w:rsidR="004C770C">
        <w:t>. </w:t>
      </w:r>
    </w:p>
    <w:p w14:paraId="5F4CCB07" w14:textId="77777777" w:rsidR="00CE3E01" w:rsidRPr="00AF6C62" w:rsidRDefault="00CE3E01" w:rsidP="0009389C">
      <w:pPr>
        <w:ind w:left="403"/>
        <w:rPr>
          <w:rFonts w:cs="Arial"/>
          <w:kern w:val="32"/>
          <w:szCs w:val="20"/>
        </w:rPr>
      </w:pPr>
      <w:r w:rsidRPr="00CE3E01">
        <w:rPr>
          <w:rFonts w:cs="Arial"/>
          <w:kern w:val="32"/>
          <w:szCs w:val="20"/>
        </w:rPr>
        <w:t>Note:  Each of these </w:t>
      </w:r>
      <w:r w:rsidRPr="00CE3E01">
        <w:rPr>
          <w:rFonts w:ascii="Times New Roman" w:hAnsi="Times New Roman" w:cs="Times New Roman"/>
          <w:b/>
          <w:kern w:val="32"/>
          <w:szCs w:val="20"/>
        </w:rPr>
        <w:t>pragma</w:t>
      </w:r>
      <w:r w:rsidRPr="00CE3E01">
        <w:rPr>
          <w:rFonts w:cs="Arial"/>
          <w:kern w:val="32"/>
          <w:szCs w:val="20"/>
        </w:rPr>
        <w:t>s specifies that the similarly named aspect of the type, object, or component denoted by its argument is True.</w:t>
      </w:r>
    </w:p>
    <w:p w14:paraId="2015A8AE" w14:textId="77777777" w:rsidR="004C770C" w:rsidRDefault="004C770C" w:rsidP="004C770C">
      <w:r w:rsidRPr="009B10A4">
        <w:rPr>
          <w:u w:val="single"/>
        </w:rPr>
        <w:t>Separate Compilation</w:t>
      </w:r>
      <w:r w:rsidR="003C44DE">
        <w:rPr>
          <w:u w:val="single"/>
        </w:rPr>
        <w:fldChar w:fldCharType="begin"/>
      </w:r>
      <w:r w:rsidR="00F720AD">
        <w:instrText xml:space="preserve"> XE "</w:instrText>
      </w:r>
      <w:r w:rsidR="00017A66" w:rsidRPr="00017A66">
        <w:instrText>Separate Compilation</w:instrText>
      </w:r>
      <w:r w:rsidR="00F720AD">
        <w:instrText xml:space="preserve">" </w:instrText>
      </w:r>
      <w:r w:rsidR="003C44DE">
        <w:rPr>
          <w:u w:val="single"/>
        </w:rPr>
        <w:fldChar w:fldCharType="end"/>
      </w:r>
      <w:r>
        <w:t xml:space="preserve">: Ada requires that calls on libraries are checked for invalid situations as if the called routine were </w:t>
      </w:r>
      <w:r w:rsidR="00F8438F">
        <w:t>part of the current compilation.</w:t>
      </w:r>
    </w:p>
    <w:p w14:paraId="79F4EC94" w14:textId="77777777" w:rsidR="004C770C" w:rsidRDefault="00017A66" w:rsidP="004C770C">
      <w:r w:rsidRPr="00017A66">
        <w:rPr>
          <w:u w:val="single"/>
        </w:rPr>
        <w:t>Storage Pool</w:t>
      </w:r>
      <w:r w:rsidR="003C44DE">
        <w:rPr>
          <w:u w:val="single"/>
        </w:rPr>
        <w:fldChar w:fldCharType="begin"/>
      </w:r>
      <w:r w:rsidR="00E12E52">
        <w:instrText xml:space="preserve"> XE "Storage p</w:instrText>
      </w:r>
      <w:r w:rsidR="00E12E52" w:rsidRPr="00CC1C63">
        <w:instrText>ool</w:instrText>
      </w:r>
      <w:r w:rsidR="00E12E52">
        <w:instrText xml:space="preserve">" </w:instrText>
      </w:r>
      <w:r w:rsidR="003C44DE">
        <w:rPr>
          <w:u w:val="single"/>
        </w:rPr>
        <w:fldChar w:fldCharType="end"/>
      </w:r>
      <w:r w:rsidRPr="00017A66">
        <w:rPr>
          <w:u w:val="single"/>
        </w:rPr>
        <w:t>:</w:t>
      </w:r>
      <w:r w:rsidR="001D2B31">
        <w:t xml:space="preserve"> </w:t>
      </w:r>
      <w:r w:rsidR="004C770C">
        <w:t>A storage pool can be sized exactly to the requirements of the application by allocating only what is needed for all objects of a single type without using the centrally managed heap. Exception</w:t>
      </w:r>
      <w:r w:rsidR="003C44DE">
        <w:fldChar w:fldCharType="begin"/>
      </w:r>
      <w:r w:rsidR="00DA7A08">
        <w:instrText xml:space="preserve"> XE "</w:instrText>
      </w:r>
      <w:r w:rsidR="00DA7A08" w:rsidRPr="004E3A24">
        <w:instrText>Exception</w:instrText>
      </w:r>
      <w:r w:rsidR="00DA7A08">
        <w:instrText xml:space="preserve">" </w:instrText>
      </w:r>
      <w:r w:rsidR="003C44DE">
        <w:fldChar w:fldCharType="end"/>
      </w:r>
      <w:r w:rsidR="004C770C">
        <w:t xml:space="preserve">s raised due to memory failures in a storage pool will not adversely affect storage allocation from other storage pools or from the heap.   </w:t>
      </w:r>
      <w:r w:rsidR="004C770C" w:rsidRPr="00F43611">
        <w:t xml:space="preserve">Storage pools for types whose values are of equal length </w:t>
      </w:r>
      <w:r w:rsidR="004C770C">
        <w:t>do not suffer from fragmentation.</w:t>
      </w:r>
      <w:r w:rsidR="00D65435">
        <w:t xml:space="preserve">  Storage pools may be divided into </w:t>
      </w:r>
      <w:proofErr w:type="spellStart"/>
      <w:r w:rsidR="00D65435">
        <w:t>subpools</w:t>
      </w:r>
      <w:proofErr w:type="spellEnd"/>
      <w:r w:rsidR="003C44DE">
        <w:rPr>
          <w:u w:val="single"/>
        </w:rPr>
        <w:fldChar w:fldCharType="begin"/>
      </w:r>
      <w:r w:rsidR="00E12E52">
        <w:instrText xml:space="preserve"> XE "</w:instrText>
      </w:r>
      <w:r w:rsidR="00E12E52" w:rsidRPr="00CC1C63">
        <w:instrText xml:space="preserve">Storage </w:instrText>
      </w:r>
      <w:proofErr w:type="spellStart"/>
      <w:r w:rsidR="00E12E52">
        <w:instrText>s</w:instrText>
      </w:r>
      <w:r w:rsidR="00E12E52" w:rsidRPr="00CC1C63">
        <w:instrText>ubpool</w:instrText>
      </w:r>
      <w:proofErr w:type="spellEnd"/>
      <w:r w:rsidR="00E12E52">
        <w:instrText xml:space="preserve">" </w:instrText>
      </w:r>
      <w:r w:rsidR="003C44DE">
        <w:rPr>
          <w:u w:val="single"/>
        </w:rPr>
        <w:fldChar w:fldCharType="end"/>
      </w:r>
      <w:r w:rsidR="00D65435">
        <w:t>, to allow efficient reclamation of a portion of a storage pool.</w:t>
      </w:r>
    </w:p>
    <w:p w14:paraId="4424F402" w14:textId="77777777" w:rsidR="004C770C" w:rsidRDefault="004C770C" w:rsidP="004C770C">
      <w:r>
        <w:t>The following Ada restrictions prevent the application from using allocators</w:t>
      </w:r>
      <w:r w:rsidR="00D65435">
        <w:t xml:space="preserve"> in various contexts</w:t>
      </w:r>
      <w:r>
        <w:t>:</w:t>
      </w:r>
    </w:p>
    <w:p w14:paraId="58B1CF82" w14:textId="77777777" w:rsidR="004C770C" w:rsidRDefault="004C770C"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3C44DE">
        <w:rPr>
          <w:rFonts w:ascii="Times New Roman" w:hAnsi="Times New Roman"/>
          <w:u w:val="single"/>
        </w:rPr>
        <w:fldChar w:fldCharType="begin"/>
      </w:r>
      <w:r w:rsidR="00F720AD">
        <w:instrText xml:space="preserve"> XE "</w:instrText>
      </w:r>
      <w:proofErr w:type="spellStart"/>
      <w:proofErr w:type="gramStart"/>
      <w:r w:rsidR="00F720AD" w:rsidRPr="00E056ED">
        <w:rPr>
          <w:rFonts w:ascii="Times New Roman" w:hAnsi="Times New Roman"/>
          <w:u w:val="single"/>
        </w:rPr>
        <w:instrText>Pragma:</w:instrText>
      </w:r>
      <w:r w:rsidR="00F720AD" w:rsidRPr="00E056ED">
        <w:instrText>pragma</w:instrText>
      </w:r>
      <w:proofErr w:type="spellEnd"/>
      <w:proofErr w:type="gramEnd"/>
      <w:r w:rsidR="00F720AD" w:rsidRPr="00E056ED">
        <w:instrText xml:space="preserve"> Restrictions</w:instrText>
      </w:r>
      <w:r w:rsidR="00F720AD">
        <w:instrText xml:space="preserve">" </w:instrText>
      </w:r>
      <w:r w:rsidR="003C44DE">
        <w:rPr>
          <w:rFonts w:ascii="Times New Roman" w:hAnsi="Times New Roman"/>
          <w:u w:val="single"/>
        </w:rPr>
        <w:fldChar w:fldCharType="end"/>
      </w:r>
      <w:r w:rsidRPr="00360C9A">
        <w:rPr>
          <w:rFonts w:ascii="Times New Roman" w:hAnsi="Times New Roman"/>
          <w:u w:val="single"/>
        </w:rPr>
        <w:t>(</w:t>
      </w:r>
      <w:proofErr w:type="spellStart"/>
      <w:r w:rsidRPr="00360C9A">
        <w:rPr>
          <w:rFonts w:ascii="Times New Roman" w:hAnsi="Times New Roman"/>
          <w:u w:val="single"/>
        </w:rPr>
        <w:t>No_Allocators</w:t>
      </w:r>
      <w:proofErr w:type="spellEnd"/>
      <w:r w:rsidRPr="00360C9A">
        <w:rPr>
          <w:rFonts w:ascii="Times New Roman" w:hAnsi="Times New Roman"/>
          <w:u w:val="single"/>
        </w:rPr>
        <w:t>)</w:t>
      </w:r>
      <w:r>
        <w:t xml:space="preserve">: prevents the use of </w:t>
      </w:r>
      <w:r w:rsidR="00D65435">
        <w:t xml:space="preserve">all </w:t>
      </w:r>
      <w:r>
        <w:t>allocators.</w:t>
      </w:r>
    </w:p>
    <w:p w14:paraId="3872A5D0" w14:textId="77777777" w:rsidR="00D65435" w:rsidRDefault="00D65435"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3C44DE">
        <w:rPr>
          <w:rFonts w:ascii="Times New Roman" w:hAnsi="Times New Roman"/>
          <w:u w:val="single"/>
        </w:rPr>
        <w:fldChar w:fldCharType="begin"/>
      </w:r>
      <w:r w:rsidR="00F720AD">
        <w:instrText xml:space="preserve"> XE "</w:instrText>
      </w:r>
      <w:proofErr w:type="spellStart"/>
      <w:proofErr w:type="gramStart"/>
      <w:r w:rsidR="00F720AD" w:rsidRPr="00E056ED">
        <w:rPr>
          <w:rFonts w:ascii="Times New Roman" w:hAnsi="Times New Roman"/>
          <w:u w:val="single"/>
        </w:rPr>
        <w:instrText>Pragma:</w:instrText>
      </w:r>
      <w:r w:rsidR="00F720AD" w:rsidRPr="00E056ED">
        <w:instrText>pragma</w:instrText>
      </w:r>
      <w:proofErr w:type="spellEnd"/>
      <w:proofErr w:type="gramEnd"/>
      <w:r w:rsidR="00F720AD" w:rsidRPr="00E056ED">
        <w:instrText xml:space="preserve"> Restrictions</w:instrText>
      </w:r>
      <w:r w:rsidR="00F720AD">
        <w:instrText xml:space="preserve">" </w:instrText>
      </w:r>
      <w:r w:rsidR="003C44DE">
        <w:rPr>
          <w:rFonts w:ascii="Times New Roman" w:hAnsi="Times New Roman"/>
          <w:u w:val="single"/>
        </w:rPr>
        <w:fldChar w:fldCharType="end"/>
      </w:r>
      <w:r w:rsidRPr="00360C9A">
        <w:rPr>
          <w:rFonts w:ascii="Times New Roman" w:hAnsi="Times New Roman"/>
          <w:u w:val="single"/>
        </w:rPr>
        <w:t>(</w:t>
      </w:r>
      <w:proofErr w:type="spellStart"/>
      <w:r w:rsidRPr="00601743">
        <w:rPr>
          <w:rFonts w:ascii="Times New Roman" w:hAnsi="Times New Roman"/>
          <w:u w:val="single"/>
        </w:rPr>
        <w:t>No_Standard_Allocators_After_Elaboration</w:t>
      </w:r>
      <w:proofErr w:type="spellEnd"/>
      <w:r w:rsidRPr="00360C9A">
        <w:rPr>
          <w:rFonts w:ascii="Times New Roman" w:hAnsi="Times New Roman"/>
          <w:u w:val="single"/>
        </w:rPr>
        <w:t>)</w:t>
      </w:r>
      <w:r>
        <w:t>: prevents the use of allocators after the main program has commenced.</w:t>
      </w:r>
    </w:p>
    <w:p w14:paraId="214FF282" w14:textId="77777777" w:rsidR="004C770C" w:rsidRDefault="004C770C"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3C44DE">
        <w:rPr>
          <w:rFonts w:ascii="Times New Roman" w:hAnsi="Times New Roman"/>
          <w:u w:val="single"/>
        </w:rPr>
        <w:fldChar w:fldCharType="begin"/>
      </w:r>
      <w:r w:rsidR="00F720AD">
        <w:instrText xml:space="preserve"> XE "</w:instrText>
      </w:r>
      <w:proofErr w:type="spellStart"/>
      <w:proofErr w:type="gramStart"/>
      <w:r w:rsidR="00F720AD" w:rsidRPr="00E056ED">
        <w:rPr>
          <w:rFonts w:ascii="Times New Roman" w:hAnsi="Times New Roman"/>
          <w:u w:val="single"/>
        </w:rPr>
        <w:instrText>Pragma:</w:instrText>
      </w:r>
      <w:r w:rsidR="00F720AD" w:rsidRPr="00E056ED">
        <w:instrText>pragma</w:instrText>
      </w:r>
      <w:proofErr w:type="spellEnd"/>
      <w:proofErr w:type="gramEnd"/>
      <w:r w:rsidR="00F720AD" w:rsidRPr="00E056ED">
        <w:instrText xml:space="preserve"> Restrictions</w:instrText>
      </w:r>
      <w:r w:rsidR="00F720AD">
        <w:instrText xml:space="preserve">" </w:instrText>
      </w:r>
      <w:r w:rsidR="003C44DE">
        <w:rPr>
          <w:rFonts w:ascii="Times New Roman" w:hAnsi="Times New Roman"/>
          <w:u w:val="single"/>
        </w:rPr>
        <w:fldChar w:fldCharType="end"/>
      </w:r>
      <w:r w:rsidRPr="00360C9A">
        <w:rPr>
          <w:rFonts w:ascii="Times New Roman" w:hAnsi="Times New Roman"/>
          <w:u w:val="single"/>
        </w:rPr>
        <w:t>(</w:t>
      </w:r>
      <w:proofErr w:type="spellStart"/>
      <w:r w:rsidRPr="00360C9A">
        <w:rPr>
          <w:rFonts w:ascii="Times New Roman" w:hAnsi="Times New Roman"/>
          <w:u w:val="single"/>
        </w:rPr>
        <w:t>No_Local_Allocators</w:t>
      </w:r>
      <w:proofErr w:type="spellEnd"/>
      <w:r w:rsidRPr="00360C9A">
        <w:rPr>
          <w:rFonts w:ascii="Times New Roman" w:hAnsi="Times New Roman"/>
          <w:u w:val="single"/>
        </w:rPr>
        <w:t>)</w:t>
      </w:r>
      <w:r>
        <w:t xml:space="preserve">: prevents the use of allocators </w:t>
      </w:r>
      <w:r w:rsidR="00D65435">
        <w:t>except within expressions that are evaluated as part of library-unit elaboration</w:t>
      </w:r>
      <w:r>
        <w:t>.</w:t>
      </w:r>
    </w:p>
    <w:p w14:paraId="131725D1" w14:textId="77777777" w:rsidR="008D58DC" w:rsidRDefault="004C770C" w:rsidP="00D65435">
      <w:pPr>
        <w:ind w:left="720"/>
        <w:rPr>
          <w:rFonts w:ascii="Times New Roman" w:hAnsi="Times New Roman"/>
          <w:b/>
          <w:u w:val="single"/>
        </w:rPr>
      </w:pPr>
      <w:r w:rsidRPr="00360C9A">
        <w:rPr>
          <w:rFonts w:ascii="Times New Roman" w:hAnsi="Times New Roman"/>
          <w:b/>
          <w:u w:val="single"/>
        </w:rPr>
        <w:t>pragma</w:t>
      </w:r>
      <w:r w:rsidRPr="00360C9A">
        <w:rPr>
          <w:rFonts w:ascii="Times New Roman" w:hAnsi="Times New Roman"/>
          <w:u w:val="single"/>
        </w:rPr>
        <w:t xml:space="preserve"> Restrictions</w:t>
      </w:r>
      <w:r w:rsidR="003C44DE">
        <w:rPr>
          <w:rFonts w:ascii="Times New Roman" w:hAnsi="Times New Roman"/>
          <w:u w:val="single"/>
        </w:rPr>
        <w:fldChar w:fldCharType="begin"/>
      </w:r>
      <w:r w:rsidR="00F720AD">
        <w:instrText xml:space="preserve"> XE "</w:instrText>
      </w:r>
      <w:proofErr w:type="spellStart"/>
      <w:proofErr w:type="gramStart"/>
      <w:r w:rsidR="00F720AD" w:rsidRPr="00E056ED">
        <w:rPr>
          <w:rFonts w:ascii="Times New Roman" w:hAnsi="Times New Roman"/>
          <w:u w:val="single"/>
        </w:rPr>
        <w:instrText>Pragma:</w:instrText>
      </w:r>
      <w:r w:rsidR="00F720AD" w:rsidRPr="00E056ED">
        <w:instrText>pragma</w:instrText>
      </w:r>
      <w:proofErr w:type="spellEnd"/>
      <w:proofErr w:type="gramEnd"/>
      <w:r w:rsidR="00F720AD" w:rsidRPr="00E056ED">
        <w:instrText xml:space="preserve"> Restrictions</w:instrText>
      </w:r>
      <w:r w:rsidR="00F720AD">
        <w:instrText xml:space="preserve">" </w:instrText>
      </w:r>
      <w:r w:rsidR="003C44DE">
        <w:rPr>
          <w:rFonts w:ascii="Times New Roman" w:hAnsi="Times New Roman"/>
          <w:u w:val="single"/>
        </w:rPr>
        <w:fldChar w:fldCharType="end"/>
      </w:r>
      <w:r w:rsidRPr="00360C9A">
        <w:rPr>
          <w:rFonts w:ascii="Times New Roman" w:hAnsi="Times New Roman"/>
          <w:u w:val="single"/>
        </w:rPr>
        <w:t>(</w:t>
      </w:r>
      <w:proofErr w:type="spellStart"/>
      <w:r w:rsidRPr="00360C9A">
        <w:rPr>
          <w:rFonts w:ascii="Times New Roman" w:hAnsi="Times New Roman"/>
          <w:u w:val="single"/>
        </w:rPr>
        <w:t>No_Implicit_Heap_Allocations</w:t>
      </w:r>
      <w:proofErr w:type="spellEnd"/>
      <w:r w:rsidRPr="00360C9A">
        <w:rPr>
          <w:rFonts w:ascii="Times New Roman" w:hAnsi="Times New Roman"/>
          <w:u w:val="single"/>
        </w:rPr>
        <w:t>)</w:t>
      </w:r>
      <w:r>
        <w:t>:</w:t>
      </w:r>
      <w:r w:rsidRPr="00DD4A35">
        <w:t xml:space="preserve"> </w:t>
      </w:r>
      <w:r>
        <w:t xml:space="preserve">prevents the </w:t>
      </w:r>
      <w:r w:rsidR="00D65435">
        <w:t xml:space="preserve">implicit </w:t>
      </w:r>
      <w:r>
        <w:t xml:space="preserve">use of </w:t>
      </w:r>
      <w:r w:rsidR="00D65435">
        <w:t>heap allocation by the Ada implementation, but allows explicit allocators</w:t>
      </w:r>
      <w:r>
        <w:t>.</w:t>
      </w:r>
      <w:r w:rsidR="00D65435" w:rsidRPr="00D65435">
        <w:rPr>
          <w:rFonts w:ascii="Times New Roman" w:hAnsi="Times New Roman"/>
          <w:b/>
          <w:u w:val="single"/>
        </w:rPr>
        <w:t xml:space="preserve"> </w:t>
      </w:r>
    </w:p>
    <w:p w14:paraId="7A128C6D"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3C44DE">
        <w:rPr>
          <w:rFonts w:ascii="Times New Roman" w:hAnsi="Times New Roman"/>
          <w:u w:val="single"/>
        </w:rPr>
        <w:fldChar w:fldCharType="begin"/>
      </w:r>
      <w:r w:rsidR="00F720AD">
        <w:instrText xml:space="preserve"> XE "</w:instrText>
      </w:r>
      <w:proofErr w:type="spellStart"/>
      <w:proofErr w:type="gramStart"/>
      <w:r w:rsidR="00F720AD" w:rsidRPr="00E056ED">
        <w:rPr>
          <w:rFonts w:ascii="Times New Roman" w:hAnsi="Times New Roman"/>
          <w:u w:val="single"/>
        </w:rPr>
        <w:instrText>Pragma:</w:instrText>
      </w:r>
      <w:r w:rsidR="00F720AD" w:rsidRPr="00E056ED">
        <w:instrText>pragma</w:instrText>
      </w:r>
      <w:proofErr w:type="spellEnd"/>
      <w:proofErr w:type="gramEnd"/>
      <w:r w:rsidR="00F720AD" w:rsidRPr="00E056ED">
        <w:instrText xml:space="preserve"> Restrictions</w:instrText>
      </w:r>
      <w:r w:rsidR="00F720AD">
        <w:instrText xml:space="preserve">" </w:instrText>
      </w:r>
      <w:r w:rsidR="003C44DE">
        <w:rPr>
          <w:rFonts w:ascii="Times New Roman" w:hAnsi="Times New Roman"/>
          <w:u w:val="single"/>
        </w:rPr>
        <w:fldChar w:fldCharType="end"/>
      </w:r>
      <w:r>
        <w:rPr>
          <w:rFonts w:ascii="Times New Roman" w:hAnsi="Times New Roman"/>
          <w:u w:val="single"/>
        </w:rPr>
        <w:t>(</w:t>
      </w:r>
      <w:proofErr w:type="spellStart"/>
      <w:r>
        <w:rPr>
          <w:rFonts w:ascii="Times New Roman" w:hAnsi="Times New Roman"/>
          <w:u w:val="single"/>
        </w:rPr>
        <w:t>No_Anonymous_Allocator</w:t>
      </w:r>
      <w:r w:rsidRPr="00360C9A">
        <w:rPr>
          <w:rFonts w:ascii="Times New Roman" w:hAnsi="Times New Roman"/>
          <w:u w:val="single"/>
        </w:rPr>
        <w:t>s</w:t>
      </w:r>
      <w:proofErr w:type="spellEnd"/>
      <w:r w:rsidRPr="00360C9A">
        <w:rPr>
          <w:rFonts w:ascii="Times New Roman" w:hAnsi="Times New Roman"/>
          <w:u w:val="single"/>
        </w:rPr>
        <w:t>)</w:t>
      </w:r>
      <w:r>
        <w:t>:</w:t>
      </w:r>
      <w:r w:rsidRPr="00DD4A35">
        <w:t xml:space="preserve"> </w:t>
      </w:r>
      <w:r>
        <w:t>prevents the use of allocators having an anonymous type</w:t>
      </w:r>
      <w:r w:rsidR="008D58DC">
        <w:t>.</w:t>
      </w:r>
    </w:p>
    <w:p w14:paraId="34A23912"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3C44DE">
        <w:rPr>
          <w:rFonts w:ascii="Times New Roman" w:hAnsi="Times New Roman"/>
          <w:u w:val="single"/>
        </w:rPr>
        <w:fldChar w:fldCharType="begin"/>
      </w:r>
      <w:r w:rsidR="00F720AD">
        <w:instrText xml:space="preserve"> XE "</w:instrText>
      </w:r>
      <w:proofErr w:type="spellStart"/>
      <w:proofErr w:type="gramStart"/>
      <w:r w:rsidR="00F720AD" w:rsidRPr="00E056ED">
        <w:rPr>
          <w:rFonts w:ascii="Times New Roman" w:hAnsi="Times New Roman"/>
          <w:u w:val="single"/>
        </w:rPr>
        <w:instrText>Pragma:</w:instrText>
      </w:r>
      <w:r w:rsidR="00F720AD" w:rsidRPr="00E056ED">
        <w:instrText>pragma</w:instrText>
      </w:r>
      <w:proofErr w:type="spellEnd"/>
      <w:proofErr w:type="gramEnd"/>
      <w:r w:rsidR="00F720AD" w:rsidRPr="00E056ED">
        <w:instrText xml:space="preserve"> Restrictions</w:instrText>
      </w:r>
      <w:r w:rsidR="00F720AD">
        <w:instrText xml:space="preserve">" </w:instrText>
      </w:r>
      <w:r w:rsidR="003C44DE">
        <w:rPr>
          <w:rFonts w:ascii="Times New Roman" w:hAnsi="Times New Roman"/>
          <w:u w:val="single"/>
        </w:rPr>
        <w:fldChar w:fldCharType="end"/>
      </w:r>
      <w:r>
        <w:rPr>
          <w:rFonts w:ascii="Times New Roman" w:hAnsi="Times New Roman"/>
          <w:u w:val="single"/>
        </w:rPr>
        <w:t>(</w:t>
      </w:r>
      <w:proofErr w:type="spellStart"/>
      <w:r>
        <w:rPr>
          <w:rFonts w:ascii="Times New Roman" w:hAnsi="Times New Roman"/>
          <w:u w:val="single"/>
        </w:rPr>
        <w:t>No_Access_Parameter_Allocator</w:t>
      </w:r>
      <w:r w:rsidRPr="00360C9A">
        <w:rPr>
          <w:rFonts w:ascii="Times New Roman" w:hAnsi="Times New Roman"/>
          <w:u w:val="single"/>
        </w:rPr>
        <w:t>s</w:t>
      </w:r>
      <w:proofErr w:type="spellEnd"/>
      <w:r w:rsidRPr="00360C9A">
        <w:rPr>
          <w:rFonts w:ascii="Times New Roman" w:hAnsi="Times New Roman"/>
          <w:u w:val="single"/>
        </w:rPr>
        <w:t>)</w:t>
      </w:r>
      <w:r>
        <w:t>:</w:t>
      </w:r>
      <w:r w:rsidRPr="00DD4A35">
        <w:t xml:space="preserve"> </w:t>
      </w:r>
      <w:r>
        <w:t>prevents the use of allocators as the actual parameter for an access parameter</w:t>
      </w:r>
      <w:r w:rsidR="008D58DC">
        <w:t>.</w:t>
      </w:r>
    </w:p>
    <w:p w14:paraId="4E742A99"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3C44DE">
        <w:rPr>
          <w:rFonts w:ascii="Times New Roman" w:hAnsi="Times New Roman"/>
          <w:u w:val="single"/>
        </w:rPr>
        <w:fldChar w:fldCharType="begin"/>
      </w:r>
      <w:r w:rsidR="00F720AD">
        <w:instrText xml:space="preserve"> XE "</w:instrText>
      </w:r>
      <w:proofErr w:type="spellStart"/>
      <w:proofErr w:type="gramStart"/>
      <w:r w:rsidR="00F720AD" w:rsidRPr="00E056ED">
        <w:rPr>
          <w:rFonts w:ascii="Times New Roman" w:hAnsi="Times New Roman"/>
          <w:u w:val="single"/>
        </w:rPr>
        <w:instrText>Pragma:</w:instrText>
      </w:r>
      <w:r w:rsidR="00F720AD" w:rsidRPr="00E056ED">
        <w:instrText>pragma</w:instrText>
      </w:r>
      <w:proofErr w:type="spellEnd"/>
      <w:proofErr w:type="gramEnd"/>
      <w:r w:rsidR="00F720AD" w:rsidRPr="00E056ED">
        <w:instrText xml:space="preserve"> Restrictions</w:instrText>
      </w:r>
      <w:r w:rsidR="00F720AD">
        <w:instrText xml:space="preserve">" </w:instrText>
      </w:r>
      <w:r w:rsidR="003C44DE">
        <w:rPr>
          <w:rFonts w:ascii="Times New Roman" w:hAnsi="Times New Roman"/>
          <w:u w:val="single"/>
        </w:rPr>
        <w:fldChar w:fldCharType="end"/>
      </w:r>
      <w:r>
        <w:rPr>
          <w:rFonts w:ascii="Times New Roman" w:hAnsi="Times New Roman"/>
          <w:u w:val="single"/>
        </w:rPr>
        <w:t>(</w:t>
      </w:r>
      <w:proofErr w:type="spellStart"/>
      <w:r>
        <w:rPr>
          <w:rFonts w:ascii="Times New Roman" w:hAnsi="Times New Roman"/>
          <w:u w:val="single"/>
        </w:rPr>
        <w:t>No_Coextensions</w:t>
      </w:r>
      <w:proofErr w:type="spellEnd"/>
      <w:r w:rsidRPr="00360C9A">
        <w:rPr>
          <w:rFonts w:ascii="Times New Roman" w:hAnsi="Times New Roman"/>
          <w:u w:val="single"/>
        </w:rPr>
        <w:t>)</w:t>
      </w:r>
      <w:r>
        <w:t>:</w:t>
      </w:r>
      <w:r w:rsidRPr="00DD4A35">
        <w:t xml:space="preserve"> </w:t>
      </w:r>
      <w:r>
        <w:t>prevents the use of allocators as the initial value for an access discriminant</w:t>
      </w:r>
      <w:r w:rsidR="008D58DC">
        <w:t>.</w:t>
      </w:r>
    </w:p>
    <w:p w14:paraId="59931F39" w14:textId="77777777" w:rsidR="002D2018" w:rsidRPr="008768B0" w:rsidRDefault="00017A66" w:rsidP="008768B0">
      <w:pPr>
        <w:ind w:left="720"/>
        <w:rPr>
          <w:rFonts w:ascii="Times New Roman" w:hAnsi="Times New Roman"/>
          <w:b/>
          <w:u w:val="single"/>
        </w:rPr>
      </w:pPr>
      <w:r w:rsidRPr="00017A66">
        <w:rPr>
          <w:rFonts w:ascii="Times New Roman" w:hAnsi="Times New Roman"/>
          <w:b/>
          <w:u w:val="single"/>
        </w:rPr>
        <w:lastRenderedPageBreak/>
        <w:t xml:space="preserve">pragma </w:t>
      </w:r>
      <w:proofErr w:type="spellStart"/>
      <w:r w:rsidRPr="00017A66">
        <w:rPr>
          <w:rFonts w:ascii="Times New Roman" w:hAnsi="Times New Roman"/>
          <w:u w:val="single"/>
        </w:rPr>
        <w:t>Default_Storage_Pool</w:t>
      </w:r>
      <w:proofErr w:type="spellEnd"/>
      <w:r w:rsidR="003C44DE">
        <w:rPr>
          <w:rFonts w:ascii="Times New Roman" w:hAnsi="Times New Roman"/>
          <w:u w:val="single"/>
        </w:rPr>
        <w:fldChar w:fldCharType="begin"/>
      </w:r>
      <w:r w:rsidR="00F720AD">
        <w:instrText xml:space="preserve"> XE "</w:instrText>
      </w:r>
      <w:proofErr w:type="spellStart"/>
      <w:proofErr w:type="gramStart"/>
      <w:r w:rsidRPr="00017A66">
        <w:rPr>
          <w:rFonts w:ascii="Times New Roman" w:hAnsi="Times New Roman"/>
          <w:u w:val="single"/>
        </w:rPr>
        <w:instrText>Pragma</w:instrText>
      </w:r>
      <w:r w:rsidR="00F720AD" w:rsidRPr="000E6796">
        <w:rPr>
          <w:rFonts w:ascii="Times New Roman" w:hAnsi="Times New Roman"/>
          <w:u w:val="single"/>
        </w:rPr>
        <w:instrText>:</w:instrText>
      </w:r>
      <w:r w:rsidR="00F720AD" w:rsidRPr="000E6796">
        <w:instrText>pragma</w:instrText>
      </w:r>
      <w:proofErr w:type="spellEnd"/>
      <w:proofErr w:type="gramEnd"/>
      <w:r w:rsidR="00F720AD" w:rsidRPr="000E6796">
        <w:instrText xml:space="preserve"> </w:instrText>
      </w:r>
      <w:proofErr w:type="spellStart"/>
      <w:r w:rsidR="00F720AD" w:rsidRPr="000E6796">
        <w:instrText>Default_Storage_Pool</w:instrText>
      </w:r>
      <w:proofErr w:type="spellEnd"/>
      <w:r w:rsidR="00F720AD">
        <w:instrText xml:space="preserve">" </w:instrText>
      </w:r>
      <w:r w:rsidR="003C44DE">
        <w:rPr>
          <w:rFonts w:ascii="Times New Roman" w:hAnsi="Times New Roman"/>
          <w:u w:val="single"/>
        </w:rPr>
        <w:fldChar w:fldCharType="end"/>
      </w:r>
      <w:r w:rsidRPr="00017A66">
        <w:rPr>
          <w:rFonts w:ascii="Times New Roman" w:hAnsi="Times New Roman"/>
          <w:u w:val="single"/>
        </w:rPr>
        <w:t>(</w:t>
      </w:r>
      <w:r w:rsidRPr="00017A66">
        <w:rPr>
          <w:rFonts w:ascii="Times New Roman" w:hAnsi="Times New Roman"/>
          <w:b/>
          <w:u w:val="single"/>
        </w:rPr>
        <w:t>null</w:t>
      </w:r>
      <w:r w:rsidRPr="00017A66">
        <w:rPr>
          <w:rFonts w:ascii="Times New Roman" w:hAnsi="Times New Roman" w:cs="Times New Roman"/>
        </w:rPr>
        <w:t>)</w:t>
      </w:r>
      <w:r w:rsidR="00D65435" w:rsidRPr="008768B0">
        <w:rPr>
          <w:rFonts w:cstheme="minorHAnsi"/>
        </w:rPr>
        <w:t xml:space="preserve">: specifies that no allocators are permitted for access types that do not specify their own </w:t>
      </w:r>
      <w:proofErr w:type="spellStart"/>
      <w:r w:rsidRPr="00017A66">
        <w:rPr>
          <w:rFonts w:ascii="Times New Roman" w:hAnsi="Times New Roman" w:cs="Times New Roman"/>
        </w:rPr>
        <w:t>Storage_Pool</w:t>
      </w:r>
      <w:proofErr w:type="spellEnd"/>
      <w:r w:rsidR="00D65435" w:rsidRPr="008768B0">
        <w:rPr>
          <w:rFonts w:cstheme="minorHAnsi"/>
        </w:rPr>
        <w:t xml:space="preserve"> or </w:t>
      </w:r>
      <w:proofErr w:type="spellStart"/>
      <w:r w:rsidRPr="00017A66">
        <w:rPr>
          <w:rFonts w:ascii="Times New Roman" w:hAnsi="Times New Roman" w:cs="Times New Roman"/>
        </w:rPr>
        <w:t>Storage_Size</w:t>
      </w:r>
      <w:proofErr w:type="spellEnd"/>
      <w:r w:rsidR="008D58DC">
        <w:rPr>
          <w:rFonts w:ascii="Times New Roman" w:hAnsi="Times New Roman" w:cs="Times New Roman"/>
        </w:rPr>
        <w:t>.</w:t>
      </w:r>
    </w:p>
    <w:p w14:paraId="7C21C045" w14:textId="77777777" w:rsidR="00017A66" w:rsidRDefault="004C770C" w:rsidP="00017A66">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3C44DE">
        <w:rPr>
          <w:rFonts w:ascii="Times New Roman" w:hAnsi="Times New Roman"/>
          <w:u w:val="single"/>
        </w:rPr>
        <w:fldChar w:fldCharType="begin"/>
      </w:r>
      <w:r w:rsidR="00F720AD">
        <w:instrText xml:space="preserve"> XE "</w:instrText>
      </w:r>
      <w:proofErr w:type="spellStart"/>
      <w:proofErr w:type="gramStart"/>
      <w:r w:rsidR="00F720AD" w:rsidRPr="00E056ED">
        <w:rPr>
          <w:rFonts w:ascii="Times New Roman" w:hAnsi="Times New Roman"/>
          <w:u w:val="single"/>
        </w:rPr>
        <w:instrText>Pragma:</w:instrText>
      </w:r>
      <w:r w:rsidR="00F720AD" w:rsidRPr="00E056ED">
        <w:instrText>pragma</w:instrText>
      </w:r>
      <w:proofErr w:type="spellEnd"/>
      <w:proofErr w:type="gramEnd"/>
      <w:r w:rsidR="00F720AD" w:rsidRPr="00E056ED">
        <w:instrText xml:space="preserve"> Restrictions</w:instrText>
      </w:r>
      <w:r w:rsidR="00F720AD">
        <w:instrText xml:space="preserve">" </w:instrText>
      </w:r>
      <w:r w:rsidR="003C44DE">
        <w:rPr>
          <w:rFonts w:ascii="Times New Roman" w:hAnsi="Times New Roman"/>
          <w:u w:val="single"/>
        </w:rPr>
        <w:fldChar w:fldCharType="end"/>
      </w:r>
      <w:r w:rsidRPr="00360C9A">
        <w:rPr>
          <w:rFonts w:ascii="Times New Roman" w:hAnsi="Times New Roman"/>
          <w:u w:val="single"/>
        </w:rPr>
        <w:t>(</w:t>
      </w:r>
      <w:proofErr w:type="spellStart"/>
      <w:r w:rsidRPr="00360C9A">
        <w:rPr>
          <w:rFonts w:ascii="Times New Roman" w:hAnsi="Times New Roman"/>
          <w:u w:val="single"/>
        </w:rPr>
        <w:t>No_Unchecked_Deallocations</w:t>
      </w:r>
      <w:proofErr w:type="spellEnd"/>
      <w:r w:rsidRPr="00360C9A">
        <w:rPr>
          <w:rFonts w:ascii="Times New Roman" w:hAnsi="Times New Roman"/>
          <w:u w:val="single"/>
        </w:rPr>
        <w:t>)</w:t>
      </w:r>
      <w:r>
        <w:t xml:space="preserve">: prevents allocated storage from being </w:t>
      </w:r>
      <w:r w:rsidR="00F8438F">
        <w:t>deallocated</w:t>
      </w:r>
      <w:r>
        <w:t xml:space="preserve"> and hence effectively enforces storage pool</w:t>
      </w:r>
      <w:r w:rsidR="003C44DE">
        <w:rPr>
          <w:u w:val="single"/>
        </w:rPr>
        <w:fldChar w:fldCharType="begin"/>
      </w:r>
      <w:r w:rsidR="00E12E52">
        <w:instrText xml:space="preserve"> XE "Storage p</w:instrText>
      </w:r>
      <w:r w:rsidR="00E12E52" w:rsidRPr="00CC1C63">
        <w:instrText>ool</w:instrText>
      </w:r>
      <w:r w:rsidR="00E12E52">
        <w:instrText xml:space="preserve">" </w:instrText>
      </w:r>
      <w:r w:rsidR="003C44DE">
        <w:rPr>
          <w:u w:val="single"/>
        </w:rPr>
        <w:fldChar w:fldCharType="end"/>
      </w:r>
      <w:r>
        <w:t xml:space="preserve"> memory approaches or a completely static approach to access types. Storage pools are not affected by this restriction as explicit routines to free memory for a storage pool can be created.</w:t>
      </w:r>
    </w:p>
    <w:p w14:paraId="35DA0CDB" w14:textId="77690DA2" w:rsidR="004C770C" w:rsidRDefault="004C770C" w:rsidP="004C770C">
      <w:r>
        <w:rPr>
          <w:rFonts w:cs="Arial"/>
          <w:szCs w:val="20"/>
          <w:u w:val="single"/>
        </w:rPr>
        <w:t>Unsafe Programming</w:t>
      </w:r>
      <w:r w:rsidR="003C44DE">
        <w:rPr>
          <w:rFonts w:cs="Arial"/>
          <w:szCs w:val="20"/>
          <w:u w:val="single"/>
        </w:rPr>
        <w:fldChar w:fldCharType="begin"/>
      </w:r>
      <w:r w:rsidR="00074163">
        <w:instrText xml:space="preserve"> XE "</w:instrText>
      </w:r>
      <w:r w:rsidR="00017A66" w:rsidRPr="00017A66">
        <w:rPr>
          <w:rFonts w:cs="Arial"/>
          <w:szCs w:val="20"/>
        </w:rPr>
        <w:instrText>Unsafe Programming</w:instrText>
      </w:r>
      <w:r w:rsidR="00074163">
        <w:instrText xml:space="preserve">" </w:instrText>
      </w:r>
      <w:r w:rsidR="003C44DE">
        <w:rPr>
          <w:rFonts w:cs="Arial"/>
          <w:szCs w:val="20"/>
          <w:u w:val="single"/>
        </w:rPr>
        <w:fldChar w:fldCharType="end"/>
      </w:r>
      <w:r w:rsidRPr="004D1E6C">
        <w:rPr>
          <w:rFonts w:cs="Arial"/>
          <w:szCs w:val="20"/>
        </w:rPr>
        <w:t xml:space="preserve">: </w:t>
      </w:r>
      <w:r>
        <w:rPr>
          <w:rFonts w:cs="Arial"/>
          <w:szCs w:val="20"/>
        </w:rPr>
        <w:t xml:space="preserve"> In recognition of the occasional need to step outside the type system or to perform “risky” operations, Ada provides clearly identified language features to do so. Examples include the generic </w:t>
      </w:r>
      <w:proofErr w:type="spellStart"/>
      <w:r w:rsidRPr="004D1E6C">
        <w:rPr>
          <w:rFonts w:ascii="Times New Roman" w:hAnsi="Times New Roman" w:cs="Arial"/>
          <w:szCs w:val="20"/>
        </w:rPr>
        <w:t>Unchecked_Conversion</w:t>
      </w:r>
      <w:proofErr w:type="spellEnd"/>
      <w:r w:rsidR="003C44DE">
        <w:rPr>
          <w:rFonts w:ascii="Times New Roman" w:hAnsi="Times New Roman" w:cs="Arial"/>
          <w:szCs w:val="20"/>
        </w:rPr>
        <w:fldChar w:fldCharType="begin"/>
      </w:r>
      <w:r w:rsidR="00E7056B">
        <w:instrText xml:space="preserve"> XE "</w:instrText>
      </w:r>
      <w:proofErr w:type="spellStart"/>
      <w:r w:rsidR="00EB0723">
        <w:rPr>
          <w:rFonts w:ascii="Times New Roman" w:hAnsi="Times New Roman"/>
          <w:szCs w:val="20"/>
        </w:rPr>
        <w:instrText>Unchecked_Conversion</w:instrText>
      </w:r>
      <w:proofErr w:type="spellEnd"/>
      <w:r w:rsidR="00E7056B">
        <w:instrText xml:space="preserve">" </w:instrText>
      </w:r>
      <w:r w:rsidR="003C44DE">
        <w:rPr>
          <w:rFonts w:ascii="Times New Roman" w:hAnsi="Times New Roman" w:cs="Arial"/>
          <w:szCs w:val="20"/>
        </w:rPr>
        <w:fldChar w:fldCharType="end"/>
      </w:r>
      <w:r>
        <w:rPr>
          <w:rFonts w:cs="Arial"/>
          <w:szCs w:val="20"/>
        </w:rPr>
        <w:t xml:space="preserve"> for unsafe </w:t>
      </w:r>
      <w:r w:rsidR="00915EE8">
        <w:rPr>
          <w:rFonts w:cs="Arial"/>
          <w:szCs w:val="20"/>
        </w:rPr>
        <w:t>type-</w:t>
      </w:r>
      <w:r>
        <w:rPr>
          <w:rFonts w:cs="Arial"/>
          <w:szCs w:val="20"/>
        </w:rPr>
        <w:t xml:space="preserve">conversions or </w:t>
      </w:r>
      <w:proofErr w:type="spellStart"/>
      <w:r w:rsidRPr="004D1E6C">
        <w:rPr>
          <w:rFonts w:ascii="Times New Roman" w:hAnsi="Times New Roman" w:cs="Arial"/>
          <w:szCs w:val="20"/>
        </w:rPr>
        <w:t>Unchecked_Deallocation</w:t>
      </w:r>
      <w:proofErr w:type="spellEnd"/>
      <w:r>
        <w:rPr>
          <w:rFonts w:cs="Arial"/>
          <w:szCs w:val="20"/>
        </w:rPr>
        <w:t xml:space="preserve"> for the deallocation of heap objects regardless of the existence of surviving references to the object. If unsafe programming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proofErr w:type="spellStart"/>
      <w:r w:rsidRPr="00E65390">
        <w:rPr>
          <w:rFonts w:ascii="Times New Roman" w:hAnsi="Times New Roman"/>
        </w:rPr>
        <w:t>Unchecked_Access</w:t>
      </w:r>
      <w:proofErr w:type="spellEnd"/>
      <w:r w:rsidR="003C44DE">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w:instrText>
      </w:r>
      <w:proofErr w:type="spellStart"/>
      <w:r w:rsidR="0013647A" w:rsidRPr="003F501C">
        <w:instrText>Unchecked_Access</w:instrText>
      </w:r>
      <w:proofErr w:type="spellEnd"/>
      <w:r w:rsidR="0013647A">
        <w:instrText xml:space="preserve">" </w:instrText>
      </w:r>
      <w:r w:rsidR="003C44DE">
        <w:rPr>
          <w:rFonts w:ascii="Times New Roman" w:hAnsi="Times New Roman"/>
        </w:rPr>
        <w:fldChar w:fldCharType="end"/>
      </w:r>
      <w:r>
        <w:t xml:space="preserve"> attribute.  A restriction pragma </w:t>
      </w:r>
      <w:r w:rsidR="00F8438F">
        <w:t xml:space="preserve">can </w:t>
      </w:r>
      <w:r>
        <w:t xml:space="preserve">be used to disallow uses of </w:t>
      </w:r>
      <w:proofErr w:type="spellStart"/>
      <w:r w:rsidRPr="00E65390">
        <w:rPr>
          <w:rFonts w:ascii="Times New Roman" w:hAnsi="Times New Roman"/>
        </w:rPr>
        <w:t>Unchecked_Access</w:t>
      </w:r>
      <w:proofErr w:type="spellEnd"/>
      <w:r w:rsidR="003C44DE">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w:instrText>
      </w:r>
      <w:proofErr w:type="spellStart"/>
      <w:r w:rsidR="0013647A" w:rsidRPr="003F501C">
        <w:instrText>Unchecked_Access</w:instrText>
      </w:r>
      <w:proofErr w:type="spellEnd"/>
      <w:r w:rsidR="0013647A">
        <w:instrText xml:space="preserve">" </w:instrText>
      </w:r>
      <w:r w:rsidR="003C44DE">
        <w:rPr>
          <w:rFonts w:ascii="Times New Roman" w:hAnsi="Times New Roman"/>
        </w:rPr>
        <w:fldChar w:fldCharType="end"/>
      </w:r>
      <w:r>
        <w:t xml:space="preserve">.  The </w:t>
      </w:r>
      <w:r w:rsidR="00FB7519" w:rsidRPr="00262A7C">
        <w:rPr>
          <w:rFonts w:ascii="Times New Roman" w:hAnsi="Times New Roman"/>
          <w:b/>
          <w:bCs/>
          <w:lang w:val="en-GB"/>
        </w:rPr>
        <w:t xml:space="preserve">pragma </w:t>
      </w:r>
      <w:r w:rsidR="00FB7519" w:rsidRPr="00262A7C">
        <w:rPr>
          <w:rFonts w:ascii="Times New Roman" w:hAnsi="Times New Roman"/>
          <w:lang w:val="en-GB"/>
        </w:rPr>
        <w:t>Suppress</w:t>
      </w:r>
      <w:r w:rsidR="003C44DE">
        <w:rPr>
          <w:rFonts w:ascii="Times New Roman" w:hAnsi="Times New Roman"/>
          <w:lang w:val="en-GB"/>
        </w:rPr>
        <w:fldChar w:fldCharType="begin"/>
      </w:r>
      <w:r w:rsidR="00C904B6">
        <w:instrText xml:space="preserve"> XE "</w:instrText>
      </w:r>
      <w:r w:rsidR="00C904B6" w:rsidRPr="00CE4582">
        <w:instrText>Pragma:pragma Suppress</w:instrText>
      </w:r>
      <w:r w:rsidR="00C904B6">
        <w:instrText xml:space="preserve">" </w:instrText>
      </w:r>
      <w:r w:rsidR="003C44DE">
        <w:rPr>
          <w:rFonts w:ascii="Times New Roman" w:hAnsi="Times New Roman"/>
          <w:lang w:val="en-GB"/>
        </w:rPr>
        <w:fldChar w:fldCharType="end"/>
      </w:r>
      <w:r w:rsidR="00FB7519" w:rsidRPr="0005414D" w:rsidDel="00FB7519">
        <w:rPr>
          <w:rFonts w:ascii="Courier New" w:hAnsi="Courier New" w:cs="Courier New"/>
        </w:rPr>
        <w:t xml:space="preserve"> </w:t>
      </w:r>
      <w:r>
        <w:t>allows an implementation to omit certain run-time checks.</w:t>
      </w:r>
    </w:p>
    <w:p w14:paraId="092BF5B8" w14:textId="77777777" w:rsidR="004C770C" w:rsidRPr="00044C59" w:rsidRDefault="004C770C" w:rsidP="004C770C">
      <w:pPr>
        <w:rPr>
          <w:lang w:val="en-GB"/>
        </w:rPr>
      </w:pPr>
      <w:r w:rsidRPr="00262A7C">
        <w:rPr>
          <w:u w:val="single"/>
          <w:lang w:val="en-GB"/>
        </w:rPr>
        <w:t>User-defined floating-point types</w:t>
      </w:r>
      <w:r w:rsidR="003C44DE">
        <w:rPr>
          <w:u w:val="single"/>
          <w:lang w:val="en-GB"/>
        </w:rPr>
        <w:fldChar w:fldCharType="begin"/>
      </w:r>
      <w:r w:rsidR="00F720AD">
        <w:instrText xml:space="preserve"> XE "</w:instrText>
      </w:r>
      <w:r w:rsidR="00017A66" w:rsidRPr="00017A66">
        <w:rPr>
          <w:lang w:val="en-GB"/>
        </w:rPr>
        <w:instrText>User-defined floating-point types</w:instrText>
      </w:r>
      <w:r w:rsidR="00F720AD">
        <w:instrText xml:space="preserve">" </w:instrText>
      </w:r>
      <w:r w:rsidR="003C44DE">
        <w:rPr>
          <w:u w:val="single"/>
          <w:lang w:val="en-GB"/>
        </w:rPr>
        <w:fldChar w:fldCharType="end"/>
      </w:r>
      <w:r w:rsidRPr="00262A7C">
        <w:rPr>
          <w:lang w:val="en-GB"/>
        </w:rPr>
        <w:t xml:space="preserve">: Types declared by the programmer that allow specification of digits of precision and optionally a range of values. </w:t>
      </w:r>
    </w:p>
    <w:p w14:paraId="767E443F" w14:textId="77777777" w:rsidR="004C770C" w:rsidRPr="001426B4" w:rsidRDefault="004C770C" w:rsidP="004C770C">
      <w:pPr>
        <w:rPr>
          <w:lang w:val="en-GB"/>
        </w:rPr>
      </w:pPr>
      <w:r w:rsidRPr="00262A7C">
        <w:rPr>
          <w:u w:val="single"/>
          <w:lang w:val="en-GB"/>
        </w:rPr>
        <w:t>User-defined scalar types</w:t>
      </w:r>
      <w:r w:rsidR="003C44DE">
        <w:rPr>
          <w:u w:val="single"/>
          <w:lang w:val="en-GB"/>
        </w:rPr>
        <w:fldChar w:fldCharType="begin"/>
      </w:r>
      <w:r w:rsidR="00F720AD">
        <w:instrText xml:space="preserve"> XE "</w:instrText>
      </w:r>
      <w:r w:rsidR="00017A66" w:rsidRPr="00017A66">
        <w:rPr>
          <w:lang w:val="en-GB"/>
        </w:rPr>
        <w:instrText>User-defined scalar types</w:instrText>
      </w:r>
      <w:r w:rsidR="00F720AD">
        <w:instrText xml:space="preserve">" </w:instrText>
      </w:r>
      <w:r w:rsidR="003C44DE">
        <w:rPr>
          <w:u w:val="single"/>
          <w:lang w:val="en-GB"/>
        </w:rPr>
        <w:fldChar w:fldCharType="end"/>
      </w:r>
      <w:r w:rsidRPr="00262A7C">
        <w:rPr>
          <w:lang w:val="en-GB"/>
        </w:rPr>
        <w:t>: Types declared by the programmer for defining ordered sets of values of various kinds, namely integer, enumeration, floating-point, and fixed-point types. The typing rules of the language prevent intermixing of objects and values of distinct types.</w:t>
      </w:r>
    </w:p>
    <w:p w14:paraId="650D0BC3" w14:textId="77777777" w:rsidR="00017A66" w:rsidRDefault="00B50B51" w:rsidP="00017A66">
      <w:pPr>
        <w:pStyle w:val="Heading1"/>
      </w:pPr>
      <w:bookmarkStart w:id="399" w:name="_Toc508618952"/>
      <w:bookmarkStart w:id="400" w:name="_Toc358896486"/>
      <w:r>
        <w:t xml:space="preserve">5 </w:t>
      </w:r>
      <w:r w:rsidR="00656345">
        <w:t>G</w:t>
      </w:r>
      <w:r>
        <w:t xml:space="preserve">eneral guidance </w:t>
      </w:r>
      <w:r w:rsidR="00656345">
        <w:t>for Ada</w:t>
      </w:r>
      <w:bookmarkEnd w:id="399"/>
    </w:p>
    <w:p w14:paraId="408920D1" w14:textId="77777777" w:rsidR="00AE40E0" w:rsidRDefault="00195294">
      <w:pPr>
        <w:pStyle w:val="Heading2"/>
      </w:pPr>
      <w:bookmarkStart w:id="401" w:name="_Toc508618953"/>
      <w:r w:rsidRPr="00243046">
        <w:t>5.1 Ada Language Design</w:t>
      </w:r>
      <w:bookmarkEnd w:id="401"/>
    </w:p>
    <w:p w14:paraId="67BCB7C2" w14:textId="2C0DFF82" w:rsidR="00195294" w:rsidRDefault="00017A66">
      <w:pPr>
        <w:rPr>
          <w:rFonts w:eastAsiaTheme="majorEastAsia"/>
        </w:rPr>
      </w:pPr>
      <w:r w:rsidRPr="00255F3E">
        <w:rPr>
          <w:rFonts w:eastAsiaTheme="majorEastAsia"/>
        </w:rPr>
        <w:t xml:space="preserve">Ada has been designed with emphasis on software engineering principles that support the development of high-integrity applications.  </w:t>
      </w:r>
      <w:r w:rsidR="008D58DC" w:rsidRPr="00255F3E">
        <w:t xml:space="preserve">For example, Ada is strongly typed thereby preventing vulnerabilities associated with type mismatch.  Similarly, Ada includes boundary checking on arrays as part of the standard language which prevents buffer overflow vulnerabilities.  </w:t>
      </w:r>
      <w:r w:rsidRPr="00255F3E">
        <w:rPr>
          <w:rFonts w:eastAsiaTheme="majorEastAsia"/>
        </w:rPr>
        <w:t>Most of</w:t>
      </w:r>
      <w:r w:rsidR="008D58DC" w:rsidRPr="00255F3E">
        <w:t xml:space="preserve"> the language may be used to </w:t>
      </w:r>
      <w:r w:rsidRPr="00255F3E">
        <w:rPr>
          <w:rFonts w:eastAsiaTheme="majorEastAsia"/>
        </w:rPr>
        <w:t xml:space="preserve">develop applications without known vulnerabilities.  </w:t>
      </w:r>
    </w:p>
    <w:p w14:paraId="4DE27268" w14:textId="77777777" w:rsidR="008F351E" w:rsidRDefault="008F351E">
      <w:pPr>
        <w:rPr>
          <w:rFonts w:eastAsiaTheme="majorEastAsia"/>
        </w:rPr>
      </w:pPr>
    </w:p>
    <w:p w14:paraId="034BCCF6" w14:textId="77777777" w:rsidR="00195294" w:rsidRDefault="00491F73">
      <w:pPr>
        <w:rPr>
          <w:rFonts w:asciiTheme="majorHAnsi" w:eastAsiaTheme="majorEastAsia" w:hAnsiTheme="majorHAnsi"/>
          <w:b/>
          <w:sz w:val="26"/>
          <w:szCs w:val="26"/>
        </w:rPr>
      </w:pPr>
      <w:r w:rsidRPr="00491F73">
        <w:rPr>
          <w:rFonts w:asciiTheme="majorHAnsi" w:eastAsiaTheme="majorEastAsia" w:hAnsiTheme="majorHAnsi"/>
          <w:b/>
          <w:sz w:val="26"/>
          <w:szCs w:val="26"/>
        </w:rPr>
        <w:t>5.2 Top Avoidance Mechanisms</w:t>
      </w:r>
    </w:p>
    <w:p w14:paraId="0E02B04B" w14:textId="77777777" w:rsidR="00874AA9" w:rsidRDefault="008F351E" w:rsidP="00874AA9">
      <w:pPr>
        <w:rPr>
          <w:rFonts w:eastAsiaTheme="majorEastAsia"/>
        </w:rPr>
      </w:pPr>
      <w:r>
        <w:rPr>
          <w:rFonts w:ascii="Calibri" w:hAnsi="Calibri"/>
        </w:rPr>
        <w:t xml:space="preserve">The recommendations of this </w:t>
      </w:r>
      <w:r w:rsidR="009579D6">
        <w:rPr>
          <w:rFonts w:ascii="Calibri" w:hAnsi="Calibri"/>
        </w:rPr>
        <w:t xml:space="preserve">subclause </w:t>
      </w:r>
      <w:r>
        <w:rPr>
          <w:rFonts w:ascii="Calibri" w:hAnsi="Calibri"/>
        </w:rPr>
        <w:t>are restatements of recommendations from clause 6 that have been identified as the most frequent or noteworthy recommendations from clause 6.</w:t>
      </w:r>
      <w:r w:rsidR="00874AA9">
        <w:rPr>
          <w:rFonts w:ascii="Calibri" w:hAnsi="Calibri"/>
        </w:rPr>
        <w:t xml:space="preserve">  </w:t>
      </w:r>
      <w:proofErr w:type="gramStart"/>
      <w:r w:rsidR="00874AA9">
        <w:rPr>
          <w:rFonts w:eastAsiaTheme="majorEastAsia"/>
        </w:rPr>
        <w:t>Table  5.1</w:t>
      </w:r>
      <w:proofErr w:type="gramEnd"/>
      <w:r w:rsidR="00874AA9">
        <w:rPr>
          <w:rFonts w:eastAsiaTheme="majorEastAsia"/>
        </w:rPr>
        <w:t xml:space="preserve"> identifies the most relevant avoidance mechanisms to be used to prevent vulnerabilities in Ada. </w:t>
      </w:r>
    </w:p>
    <w:p w14:paraId="1831E632" w14:textId="77777777" w:rsidR="00710E8C" w:rsidRDefault="00710E8C" w:rsidP="00710E8C">
      <w:pPr>
        <w:rPr>
          <w:rFonts w:ascii="Calibri" w:hAnsi="Calibri"/>
        </w:rPr>
      </w:pPr>
      <w:r>
        <w:rPr>
          <w:rFonts w:ascii="Calibri" w:hAnsi="Calibri"/>
        </w:rPr>
        <w:t xml:space="preserve">In addition to the generic programming rules from TR 24772-1 clause 5.4, additional rules from this </w:t>
      </w:r>
      <w:r w:rsidR="00A26F7C">
        <w:rPr>
          <w:rFonts w:ascii="Calibri" w:hAnsi="Calibri"/>
        </w:rPr>
        <w:t>subclause</w:t>
      </w:r>
      <w:r>
        <w:rPr>
          <w:rFonts w:ascii="Calibri" w:hAnsi="Calibri"/>
        </w:rPr>
        <w:t xml:space="preserve"> apply specifically to the Ada programming language. </w:t>
      </w:r>
      <w:r w:rsidRPr="00F82B08">
        <w:rPr>
          <w:rFonts w:ascii="Calibri" w:hAnsi="Calibri"/>
        </w:rPr>
        <w:t xml:space="preserve">Clause 6 of this document </w:t>
      </w:r>
      <w:r w:rsidRPr="00255F3E">
        <w:rPr>
          <w:rFonts w:eastAsiaTheme="majorEastAsia"/>
        </w:rPr>
        <w:t>provide</w:t>
      </w:r>
      <w:r>
        <w:rPr>
          <w:rFonts w:eastAsiaTheme="majorEastAsia"/>
        </w:rPr>
        <w:t>s</w:t>
      </w:r>
      <w:r w:rsidRPr="00255F3E">
        <w:rPr>
          <w:rFonts w:eastAsiaTheme="majorEastAsia"/>
        </w:rPr>
        <w:t xml:space="preserve"> guidance to mitigate against known vulnerabilities in Ada.</w:t>
      </w:r>
    </w:p>
    <w:tbl>
      <w:tblPr>
        <w:tblStyle w:val="TableGrid"/>
        <w:tblW w:w="0" w:type="auto"/>
        <w:tblLook w:val="04A0" w:firstRow="1" w:lastRow="0" w:firstColumn="1" w:lastColumn="0" w:noHBand="0" w:noVBand="1"/>
      </w:tblPr>
      <w:tblGrid>
        <w:gridCol w:w="1008"/>
        <w:gridCol w:w="5942"/>
        <w:gridCol w:w="3476"/>
      </w:tblGrid>
      <w:tr w:rsidR="00317D7E" w14:paraId="1678CCEC" w14:textId="77777777" w:rsidTr="008F351E">
        <w:tc>
          <w:tcPr>
            <w:tcW w:w="1008" w:type="dxa"/>
          </w:tcPr>
          <w:p w14:paraId="4D58D871" w14:textId="77777777" w:rsidR="00317D7E" w:rsidRPr="008F351E" w:rsidRDefault="00491F73">
            <w:pPr>
              <w:spacing w:after="200" w:line="276" w:lineRule="auto"/>
              <w:rPr>
                <w:rFonts w:asciiTheme="majorHAnsi" w:eastAsiaTheme="majorEastAsia" w:hAnsiTheme="majorHAnsi"/>
                <w:b/>
                <w:szCs w:val="26"/>
              </w:rPr>
            </w:pPr>
            <w:r w:rsidRPr="00491F73">
              <w:rPr>
                <w:rFonts w:asciiTheme="majorHAnsi" w:eastAsiaTheme="majorEastAsia" w:hAnsiTheme="majorHAnsi"/>
                <w:b/>
                <w:szCs w:val="26"/>
              </w:rPr>
              <w:lastRenderedPageBreak/>
              <w:t>Index</w:t>
            </w:r>
          </w:p>
        </w:tc>
        <w:tc>
          <w:tcPr>
            <w:tcW w:w="5942" w:type="dxa"/>
          </w:tcPr>
          <w:p w14:paraId="64743D71" w14:textId="77777777" w:rsidR="00317D7E" w:rsidRPr="008F351E" w:rsidRDefault="00491F73">
            <w:pPr>
              <w:spacing w:after="200" w:line="276" w:lineRule="auto"/>
              <w:rPr>
                <w:rFonts w:asciiTheme="majorHAnsi" w:eastAsiaTheme="majorEastAsia" w:hAnsiTheme="majorHAnsi"/>
                <w:b/>
                <w:szCs w:val="26"/>
              </w:rPr>
            </w:pPr>
            <w:r w:rsidRPr="00491F73">
              <w:rPr>
                <w:rFonts w:asciiTheme="majorHAnsi" w:eastAsiaTheme="majorEastAsia" w:hAnsiTheme="majorHAnsi"/>
                <w:b/>
                <w:szCs w:val="26"/>
              </w:rPr>
              <w:t>Avoidance Mechanism</w:t>
            </w:r>
          </w:p>
        </w:tc>
        <w:tc>
          <w:tcPr>
            <w:tcW w:w="3476" w:type="dxa"/>
          </w:tcPr>
          <w:p w14:paraId="5A660273" w14:textId="77777777" w:rsidR="00317D7E" w:rsidRPr="008F351E" w:rsidRDefault="00491F73">
            <w:pPr>
              <w:spacing w:after="200" w:line="276" w:lineRule="auto"/>
              <w:rPr>
                <w:rFonts w:asciiTheme="majorHAnsi" w:eastAsiaTheme="majorEastAsia" w:hAnsiTheme="majorHAnsi"/>
                <w:b/>
                <w:szCs w:val="26"/>
              </w:rPr>
            </w:pPr>
            <w:r w:rsidRPr="00491F73">
              <w:rPr>
                <w:rFonts w:asciiTheme="majorHAnsi" w:eastAsiaTheme="majorEastAsia" w:hAnsiTheme="majorHAnsi"/>
                <w:b/>
                <w:szCs w:val="26"/>
              </w:rPr>
              <w:t>Reference</w:t>
            </w:r>
          </w:p>
        </w:tc>
      </w:tr>
      <w:tr w:rsidR="00317D7E" w14:paraId="38A01768" w14:textId="77777777" w:rsidTr="008F351E">
        <w:tc>
          <w:tcPr>
            <w:tcW w:w="1008" w:type="dxa"/>
          </w:tcPr>
          <w:p w14:paraId="335A36BA" w14:textId="77777777" w:rsidR="000961FA" w:rsidRDefault="00491F73">
            <w:pPr>
              <w:jc w:val="center"/>
              <w:rPr>
                <w:rFonts w:asciiTheme="majorHAnsi" w:eastAsiaTheme="majorEastAsia" w:hAnsiTheme="majorHAnsi"/>
                <w:b/>
                <w:sz w:val="26"/>
                <w:szCs w:val="26"/>
              </w:rPr>
            </w:pPr>
            <w:r w:rsidRPr="00491F73">
              <w:t>1</w:t>
            </w:r>
          </w:p>
        </w:tc>
        <w:tc>
          <w:tcPr>
            <w:tcW w:w="5942" w:type="dxa"/>
          </w:tcPr>
          <w:p w14:paraId="26F251DE" w14:textId="77777777" w:rsidR="00317D7E" w:rsidRPr="0028191D" w:rsidRDefault="008F351E">
            <w:pPr>
              <w:spacing w:after="200" w:line="276" w:lineRule="auto"/>
            </w:pPr>
            <w:r>
              <w:t xml:space="preserve">Specify pre- and </w:t>
            </w:r>
            <w:proofErr w:type="spellStart"/>
            <w:r>
              <w:t>postconditions</w:t>
            </w:r>
            <w:proofErr w:type="spellEnd"/>
            <w:r>
              <w:t xml:space="preserve"> on subprograms.</w:t>
            </w:r>
          </w:p>
        </w:tc>
        <w:tc>
          <w:tcPr>
            <w:tcW w:w="3476" w:type="dxa"/>
          </w:tcPr>
          <w:p w14:paraId="393B7263" w14:textId="77777777" w:rsidR="00FC714D" w:rsidRPr="00FC714D" w:rsidRDefault="00491F73">
            <w:pPr>
              <w:spacing w:after="200" w:line="276" w:lineRule="auto"/>
            </w:pPr>
            <w:r w:rsidRPr="00491F73">
              <w:t>6.</w:t>
            </w:r>
            <w:r w:rsidR="00793EBD">
              <w:t>32</w:t>
            </w:r>
            <w:r w:rsidRPr="00491F73">
              <w:t xml:space="preserve"> [</w:t>
            </w:r>
            <w:r w:rsidR="00793EBD">
              <w:t>CSJ</w:t>
            </w:r>
            <w:r w:rsidRPr="00491F73">
              <w:t>],</w:t>
            </w:r>
            <w:r w:rsidR="00793EBD">
              <w:t xml:space="preserve"> 6.34 [OTR], </w:t>
            </w:r>
            <w:r w:rsidRPr="00491F73">
              <w:t>6.46 [TRJ]</w:t>
            </w:r>
          </w:p>
        </w:tc>
      </w:tr>
      <w:tr w:rsidR="00317D7E" w14:paraId="62133603" w14:textId="77777777" w:rsidTr="008F351E">
        <w:tc>
          <w:tcPr>
            <w:tcW w:w="1008" w:type="dxa"/>
          </w:tcPr>
          <w:p w14:paraId="70AEC9A5" w14:textId="77777777" w:rsidR="000961FA" w:rsidRDefault="00491F73">
            <w:pPr>
              <w:jc w:val="center"/>
            </w:pPr>
            <w:r w:rsidRPr="00491F73">
              <w:t>2</w:t>
            </w:r>
          </w:p>
        </w:tc>
        <w:tc>
          <w:tcPr>
            <w:tcW w:w="5942" w:type="dxa"/>
          </w:tcPr>
          <w:p w14:paraId="7C7AA91D" w14:textId="77777777" w:rsidR="00317D7E" w:rsidRPr="0028191D" w:rsidRDefault="00515FE7">
            <w:pPr>
              <w:spacing w:after="200" w:line="276" w:lineRule="auto"/>
            </w:pPr>
            <w:r>
              <w:t xml:space="preserve">Avoid the use of the </w:t>
            </w:r>
            <w:r w:rsidRPr="0009174A">
              <w:rPr>
                <w:rFonts w:ascii="Times New Roman" w:hAnsi="Times New Roman" w:cs="Times New Roman"/>
                <w:b/>
              </w:rPr>
              <w:t>abort</w:t>
            </w:r>
            <w:r>
              <w:t xml:space="preserve"> statement.</w:t>
            </w:r>
          </w:p>
        </w:tc>
        <w:tc>
          <w:tcPr>
            <w:tcW w:w="3476" w:type="dxa"/>
          </w:tcPr>
          <w:p w14:paraId="08B6A637" w14:textId="77777777" w:rsidR="00317D7E" w:rsidRPr="00515FE7" w:rsidRDefault="00491F73">
            <w:pPr>
              <w:spacing w:after="200" w:line="276" w:lineRule="auto"/>
            </w:pPr>
            <w:r w:rsidRPr="00491F73">
              <w:t>6.56 [EWF], 6.60 [CGT], 6.62 [CGS]</w:t>
            </w:r>
          </w:p>
        </w:tc>
      </w:tr>
      <w:tr w:rsidR="00317D7E" w14:paraId="4E892FB9" w14:textId="77777777" w:rsidTr="008F351E">
        <w:tc>
          <w:tcPr>
            <w:tcW w:w="1008" w:type="dxa"/>
          </w:tcPr>
          <w:p w14:paraId="160C0D79" w14:textId="77777777" w:rsidR="000961FA" w:rsidRDefault="00491F73">
            <w:pPr>
              <w:jc w:val="center"/>
            </w:pPr>
            <w:r w:rsidRPr="00491F73">
              <w:t>3</w:t>
            </w:r>
          </w:p>
        </w:tc>
        <w:tc>
          <w:tcPr>
            <w:tcW w:w="5942" w:type="dxa"/>
          </w:tcPr>
          <w:p w14:paraId="676DA283" w14:textId="77777777" w:rsidR="00317D7E" w:rsidRPr="0028191D" w:rsidRDefault="00141FA8">
            <w:pPr>
              <w:spacing w:after="200" w:line="276" w:lineRule="auto"/>
            </w:pPr>
            <w:r>
              <w:t xml:space="preserve">Do not use features explicitly identified as unsafe, such as </w:t>
            </w:r>
            <w:proofErr w:type="spellStart"/>
            <w:r w:rsidRPr="005D3715">
              <w:rPr>
                <w:rFonts w:ascii="Times New Roman" w:hAnsi="Times New Roman" w:cs="Times New Roman"/>
              </w:rPr>
              <w:t>Unchecked_Deallocation</w:t>
            </w:r>
            <w:proofErr w:type="spellEnd"/>
            <w:r>
              <w:t xml:space="preserve">, </w:t>
            </w:r>
            <w:proofErr w:type="spellStart"/>
            <w:r w:rsidRPr="005D3715">
              <w:rPr>
                <w:rFonts w:ascii="Times New Roman" w:hAnsi="Times New Roman" w:cs="Times New Roman"/>
              </w:rPr>
              <w:t>Unchecked_Conversion</w:t>
            </w:r>
            <w:proofErr w:type="spellEnd"/>
            <w:r>
              <w:t xml:space="preserve">, or </w:t>
            </w:r>
            <w:proofErr w:type="spellStart"/>
            <w:r w:rsidRPr="005D3715">
              <w:rPr>
                <w:rFonts w:ascii="Times New Roman" w:hAnsi="Times New Roman" w:cs="Times New Roman"/>
              </w:rPr>
              <w:t>Unchecked_Access</w:t>
            </w:r>
            <w:proofErr w:type="spellEnd"/>
            <w:r>
              <w:t>, unless absolutely necessary and then with extreme caution.</w:t>
            </w:r>
          </w:p>
        </w:tc>
        <w:tc>
          <w:tcPr>
            <w:tcW w:w="3476" w:type="dxa"/>
          </w:tcPr>
          <w:p w14:paraId="74006755" w14:textId="77777777" w:rsidR="00317D7E" w:rsidRPr="00515FE7" w:rsidRDefault="00570088">
            <w:pPr>
              <w:spacing w:after="200" w:line="276" w:lineRule="auto"/>
            </w:pPr>
            <w:r>
              <w:t xml:space="preserve">6.2 [IHN], 6.3 [STR], </w:t>
            </w:r>
            <w:r w:rsidR="000525FC">
              <w:t xml:space="preserve">6.11 [HFC], </w:t>
            </w:r>
            <w:r w:rsidR="009B6849">
              <w:t xml:space="preserve">  </w:t>
            </w:r>
            <w:r w:rsidR="000525FC">
              <w:t>6.14 [XYK], 6.33 [DCM], 6.53 [SKL], 6.56 [EWF]</w:t>
            </w:r>
          </w:p>
        </w:tc>
      </w:tr>
      <w:tr w:rsidR="00317D7E" w14:paraId="19F09AB0" w14:textId="77777777" w:rsidTr="008F351E">
        <w:tc>
          <w:tcPr>
            <w:tcW w:w="1008" w:type="dxa"/>
          </w:tcPr>
          <w:p w14:paraId="7FF8B22E" w14:textId="77777777" w:rsidR="000961FA" w:rsidRDefault="00491F73">
            <w:pPr>
              <w:jc w:val="center"/>
            </w:pPr>
            <w:r w:rsidRPr="00491F73">
              <w:t>4</w:t>
            </w:r>
          </w:p>
        </w:tc>
        <w:tc>
          <w:tcPr>
            <w:tcW w:w="5942" w:type="dxa"/>
          </w:tcPr>
          <w:p w14:paraId="02D89716" w14:textId="77777777" w:rsidR="00317D7E" w:rsidRPr="0028191D" w:rsidRDefault="00EA7BD2">
            <w:pPr>
              <w:spacing w:after="200" w:line="276" w:lineRule="auto"/>
            </w:pPr>
            <w:r>
              <w:rPr>
                <w:rFonts w:ascii="Calibri" w:eastAsia="Calibri" w:hAnsi="Calibri" w:cs="Times New Roman"/>
              </w:rPr>
              <w:t>Use user-defined types in preference to predefined types, including range and precision as needed.</w:t>
            </w:r>
          </w:p>
        </w:tc>
        <w:tc>
          <w:tcPr>
            <w:tcW w:w="3476" w:type="dxa"/>
          </w:tcPr>
          <w:p w14:paraId="4A28CA95" w14:textId="77777777" w:rsidR="00317D7E" w:rsidRPr="00515FE7" w:rsidRDefault="00793EBD">
            <w:pPr>
              <w:spacing w:after="200" w:line="276" w:lineRule="auto"/>
            </w:pPr>
            <w:r>
              <w:t xml:space="preserve">6.2 [IHN], </w:t>
            </w:r>
            <w:r w:rsidR="00EA7BD2">
              <w:t xml:space="preserve">6.4 [PLF], </w:t>
            </w:r>
            <w:r>
              <w:t xml:space="preserve">6.6 [FLC], </w:t>
            </w:r>
            <w:r w:rsidR="009B6849">
              <w:t xml:space="preserve">     </w:t>
            </w:r>
            <w:r w:rsidR="00EA7BD2">
              <w:t>6.57 [FAB]</w:t>
            </w:r>
          </w:p>
        </w:tc>
      </w:tr>
      <w:tr w:rsidR="00317D7E" w14:paraId="7B031C2E" w14:textId="77777777" w:rsidTr="008F351E">
        <w:tc>
          <w:tcPr>
            <w:tcW w:w="1008" w:type="dxa"/>
          </w:tcPr>
          <w:p w14:paraId="3E6B1347" w14:textId="77777777" w:rsidR="000961FA" w:rsidRDefault="00491F73">
            <w:pPr>
              <w:jc w:val="center"/>
            </w:pPr>
            <w:r w:rsidRPr="00491F73">
              <w:t>5</w:t>
            </w:r>
          </w:p>
        </w:tc>
        <w:tc>
          <w:tcPr>
            <w:tcW w:w="5942" w:type="dxa"/>
          </w:tcPr>
          <w:p w14:paraId="2CCF4D42" w14:textId="77777777" w:rsidR="00317D7E" w:rsidRPr="0028191D" w:rsidRDefault="00005608">
            <w:pPr>
              <w:spacing w:after="200" w:line="276" w:lineRule="auto"/>
            </w:pPr>
            <w:r>
              <w:rPr>
                <w:kern w:val="32"/>
              </w:rPr>
              <w:t xml:space="preserve">Protect all data shared between tasks within a protected object or mark the data </w:t>
            </w:r>
            <w:r w:rsidRPr="005D3715">
              <w:rPr>
                <w:rFonts w:ascii="Times New Roman" w:hAnsi="Times New Roman" w:cs="Times New Roman"/>
                <w:kern w:val="32"/>
              </w:rPr>
              <w:t>Atomic</w:t>
            </w:r>
            <w:r>
              <w:rPr>
                <w:kern w:val="32"/>
              </w:rPr>
              <w:t>.</w:t>
            </w:r>
          </w:p>
        </w:tc>
        <w:tc>
          <w:tcPr>
            <w:tcW w:w="3476" w:type="dxa"/>
          </w:tcPr>
          <w:p w14:paraId="27D394E0" w14:textId="77777777" w:rsidR="00317D7E" w:rsidRPr="00515FE7" w:rsidRDefault="00005608">
            <w:pPr>
              <w:spacing w:after="200" w:line="276" w:lineRule="auto"/>
            </w:pPr>
            <w:r>
              <w:t>6.3 [STR], 6.56 [EWF], 6.61 [CGX]</w:t>
            </w:r>
          </w:p>
        </w:tc>
      </w:tr>
      <w:tr w:rsidR="00317D7E" w14:paraId="6CB74BDF" w14:textId="77777777" w:rsidTr="008F351E">
        <w:tc>
          <w:tcPr>
            <w:tcW w:w="1008" w:type="dxa"/>
          </w:tcPr>
          <w:p w14:paraId="415D0380" w14:textId="77777777" w:rsidR="000961FA" w:rsidRDefault="00491F73">
            <w:pPr>
              <w:jc w:val="center"/>
            </w:pPr>
            <w:r w:rsidRPr="00491F73">
              <w:t>6</w:t>
            </w:r>
          </w:p>
        </w:tc>
        <w:tc>
          <w:tcPr>
            <w:tcW w:w="5942" w:type="dxa"/>
          </w:tcPr>
          <w:p w14:paraId="285C29D5" w14:textId="77777777" w:rsidR="005D4B08" w:rsidRDefault="007A17E6">
            <w:pPr>
              <w:spacing w:after="200" w:line="276" w:lineRule="auto"/>
            </w:pPr>
            <w:r>
              <w:t>Exploit the type and subtype system of Ada to express (and post-conditions) on the values of parameters.</w:t>
            </w:r>
          </w:p>
        </w:tc>
        <w:tc>
          <w:tcPr>
            <w:tcW w:w="3476" w:type="dxa"/>
          </w:tcPr>
          <w:p w14:paraId="72BD8C2B" w14:textId="77777777" w:rsidR="00317D7E" w:rsidRPr="00515FE7" w:rsidRDefault="007A17E6">
            <w:pPr>
              <w:spacing w:after="200" w:line="276" w:lineRule="auto"/>
            </w:pPr>
            <w:r>
              <w:t>6.46 [TRJ]</w:t>
            </w:r>
          </w:p>
        </w:tc>
      </w:tr>
      <w:tr w:rsidR="00317D7E" w14:paraId="53679776" w14:textId="77777777" w:rsidTr="008F351E">
        <w:tc>
          <w:tcPr>
            <w:tcW w:w="1008" w:type="dxa"/>
          </w:tcPr>
          <w:p w14:paraId="4EE6ACC3" w14:textId="77777777" w:rsidR="000961FA" w:rsidRDefault="00491F73">
            <w:pPr>
              <w:jc w:val="center"/>
            </w:pPr>
            <w:r w:rsidRPr="00491F73">
              <w:t>7</w:t>
            </w:r>
          </w:p>
        </w:tc>
        <w:tc>
          <w:tcPr>
            <w:tcW w:w="5942" w:type="dxa"/>
          </w:tcPr>
          <w:p w14:paraId="027E8D56" w14:textId="77777777" w:rsidR="00317D7E" w:rsidRDefault="004C3BE3">
            <w:pPr>
              <w:rPr>
                <w:rFonts w:asciiTheme="majorHAnsi" w:eastAsiaTheme="majorEastAsia" w:hAnsiTheme="majorHAnsi"/>
                <w:b/>
                <w:sz w:val="26"/>
                <w:szCs w:val="26"/>
              </w:rPr>
            </w:pPr>
            <w:r>
              <w:t xml:space="preserve">Whenever possible, the </w:t>
            </w:r>
            <w:r>
              <w:rPr>
                <w:rFonts w:ascii="Times New Roman" w:hAnsi="Times New Roman"/>
              </w:rPr>
              <w:t>'First</w:t>
            </w:r>
            <w:r>
              <w:t xml:space="preserve">, </w:t>
            </w:r>
            <w:r>
              <w:rPr>
                <w:rFonts w:ascii="Times New Roman" w:hAnsi="Times New Roman"/>
              </w:rPr>
              <w:t>'Last</w:t>
            </w:r>
            <w:r>
              <w:t xml:space="preserve">, and </w:t>
            </w:r>
            <w:r>
              <w:rPr>
                <w:rFonts w:ascii="Times New Roman" w:hAnsi="Times New Roman"/>
              </w:rPr>
              <w:t>'Range</w:t>
            </w:r>
            <w:r>
              <w:t xml:space="preserve"> attributes should be used for loop termination. If the </w:t>
            </w:r>
            <w:r>
              <w:rPr>
                <w:rFonts w:ascii="Times New Roman" w:hAnsi="Times New Roman"/>
              </w:rPr>
              <w:t>'Length</w:t>
            </w:r>
            <w:r>
              <w:t xml:space="preserve"> attribute must be used, then extra care should be taken to ensure that the length expression considers the starting index value for the array.</w:t>
            </w:r>
          </w:p>
        </w:tc>
        <w:tc>
          <w:tcPr>
            <w:tcW w:w="3476" w:type="dxa"/>
          </w:tcPr>
          <w:p w14:paraId="4C00BD36" w14:textId="77777777" w:rsidR="00317D7E" w:rsidRPr="00515FE7" w:rsidRDefault="009B6849">
            <w:pPr>
              <w:spacing w:after="200" w:line="276" w:lineRule="auto"/>
            </w:pPr>
            <w:r>
              <w:t xml:space="preserve">6.29 [TEX], </w:t>
            </w:r>
            <w:r w:rsidR="004C3BE3">
              <w:t>6.30 [XZH]</w:t>
            </w:r>
          </w:p>
        </w:tc>
      </w:tr>
      <w:tr w:rsidR="0028191D" w14:paraId="539102B5" w14:textId="77777777" w:rsidTr="008F351E">
        <w:tc>
          <w:tcPr>
            <w:tcW w:w="1008" w:type="dxa"/>
          </w:tcPr>
          <w:p w14:paraId="482A685A" w14:textId="77777777" w:rsidR="000961FA" w:rsidRDefault="00491F73">
            <w:pPr>
              <w:jc w:val="center"/>
            </w:pPr>
            <w:r w:rsidRPr="00491F73">
              <w:t>8</w:t>
            </w:r>
          </w:p>
        </w:tc>
        <w:tc>
          <w:tcPr>
            <w:tcW w:w="5942" w:type="dxa"/>
          </w:tcPr>
          <w:p w14:paraId="1DF22069" w14:textId="77777777" w:rsidR="0028191D" w:rsidRDefault="004C3BE3">
            <w:pPr>
              <w:rPr>
                <w:rFonts w:asciiTheme="majorHAnsi" w:eastAsiaTheme="majorEastAsia" w:hAnsiTheme="majorHAnsi"/>
                <w:b/>
                <w:sz w:val="26"/>
                <w:szCs w:val="26"/>
              </w:rPr>
            </w:pPr>
            <w:r>
              <w:t>Use objects of controlled types to ensure that resources are properly released if a task terminates unexpectedly.</w:t>
            </w:r>
          </w:p>
        </w:tc>
        <w:tc>
          <w:tcPr>
            <w:tcW w:w="3476" w:type="dxa"/>
          </w:tcPr>
          <w:p w14:paraId="6CD21C35" w14:textId="77777777" w:rsidR="0028191D" w:rsidRPr="00515FE7" w:rsidRDefault="009B6849">
            <w:pPr>
              <w:spacing w:after="200" w:line="276" w:lineRule="auto"/>
            </w:pPr>
            <w:r>
              <w:t xml:space="preserve">6.60 [CGT], </w:t>
            </w:r>
            <w:r w:rsidR="005D4B08">
              <w:t>6.62 [CGS]</w:t>
            </w:r>
          </w:p>
        </w:tc>
      </w:tr>
      <w:tr w:rsidR="0028191D" w14:paraId="661977A1" w14:textId="77777777" w:rsidTr="008F351E">
        <w:tc>
          <w:tcPr>
            <w:tcW w:w="1008" w:type="dxa"/>
          </w:tcPr>
          <w:p w14:paraId="7D21B17E" w14:textId="77777777" w:rsidR="000961FA" w:rsidRDefault="00491F73">
            <w:pPr>
              <w:jc w:val="center"/>
            </w:pPr>
            <w:r w:rsidRPr="00491F73">
              <w:t>9</w:t>
            </w:r>
          </w:p>
        </w:tc>
        <w:tc>
          <w:tcPr>
            <w:tcW w:w="5942" w:type="dxa"/>
          </w:tcPr>
          <w:p w14:paraId="10A32384" w14:textId="77777777" w:rsidR="0028191D" w:rsidRDefault="005D4B08">
            <w:pPr>
              <w:rPr>
                <w:rFonts w:asciiTheme="majorHAnsi" w:eastAsiaTheme="majorEastAsia" w:hAnsiTheme="majorHAnsi"/>
                <w:b/>
                <w:sz w:val="26"/>
                <w:szCs w:val="26"/>
              </w:rPr>
            </w:pPr>
            <w:r>
              <w:t>Specify type invariants.</w:t>
            </w:r>
          </w:p>
        </w:tc>
        <w:tc>
          <w:tcPr>
            <w:tcW w:w="3476" w:type="dxa"/>
          </w:tcPr>
          <w:p w14:paraId="5D96326D" w14:textId="77777777" w:rsidR="0028191D" w:rsidRPr="00515FE7" w:rsidRDefault="005D4B08">
            <w:pPr>
              <w:spacing w:after="200" w:line="276" w:lineRule="auto"/>
            </w:pPr>
            <w:r>
              <w:t>6.44 [BKK], 6.46 [TRJ]</w:t>
            </w:r>
          </w:p>
        </w:tc>
      </w:tr>
      <w:tr w:rsidR="0028191D" w14:paraId="03356CD8" w14:textId="77777777" w:rsidTr="008F351E">
        <w:tc>
          <w:tcPr>
            <w:tcW w:w="1008" w:type="dxa"/>
          </w:tcPr>
          <w:p w14:paraId="7A0F5B3D" w14:textId="77777777" w:rsidR="000961FA" w:rsidRDefault="00491F73">
            <w:pPr>
              <w:jc w:val="center"/>
            </w:pPr>
            <w:r w:rsidRPr="00491F73">
              <w:t>10</w:t>
            </w:r>
          </w:p>
        </w:tc>
        <w:tc>
          <w:tcPr>
            <w:tcW w:w="5942" w:type="dxa"/>
          </w:tcPr>
          <w:p w14:paraId="3A2C27C0" w14:textId="77777777" w:rsidR="0028191D" w:rsidRDefault="005D4B08">
            <w:pPr>
              <w:rPr>
                <w:rFonts w:asciiTheme="majorHAnsi" w:eastAsiaTheme="majorEastAsia" w:hAnsiTheme="majorHAnsi"/>
                <w:b/>
                <w:sz w:val="26"/>
                <w:szCs w:val="26"/>
              </w:rPr>
            </w:pPr>
            <w:r>
              <w:rPr>
                <w:lang w:val="en-GB"/>
              </w:rPr>
              <w:t>Do not suppress the checks provided by the language unless the absence of the errors checked against has been verified by static analysis tools.</w:t>
            </w:r>
          </w:p>
        </w:tc>
        <w:tc>
          <w:tcPr>
            <w:tcW w:w="3476" w:type="dxa"/>
          </w:tcPr>
          <w:p w14:paraId="4AFDBC81" w14:textId="77777777" w:rsidR="0028191D" w:rsidRPr="00515FE7" w:rsidRDefault="005D4B08">
            <w:pPr>
              <w:spacing w:after="200" w:line="276" w:lineRule="auto"/>
            </w:pPr>
            <w:r>
              <w:t>6.6 [</w:t>
            </w:r>
            <w:r w:rsidR="00D17DE5">
              <w:t>FLC</w:t>
            </w:r>
            <w:r>
              <w:t>], 6.9 [</w:t>
            </w:r>
            <w:r w:rsidR="00D17DE5">
              <w:t>XYZ</w:t>
            </w:r>
            <w:r>
              <w:t>], 6.33 [</w:t>
            </w:r>
            <w:r w:rsidR="00D17DE5">
              <w:t>DCM</w:t>
            </w:r>
            <w:r>
              <w:t>], 6.52 [</w:t>
            </w:r>
            <w:r w:rsidR="00D17DE5">
              <w:t>MXB</w:t>
            </w:r>
            <w:r>
              <w:t>], 6.56 [</w:t>
            </w:r>
            <w:r w:rsidR="00D17DE5">
              <w:t>EWF</w:t>
            </w:r>
            <w:r>
              <w:t>]</w:t>
            </w:r>
          </w:p>
        </w:tc>
      </w:tr>
      <w:tr w:rsidR="0028191D" w14:paraId="0D12BCB0" w14:textId="77777777" w:rsidTr="008F351E">
        <w:tc>
          <w:tcPr>
            <w:tcW w:w="1008" w:type="dxa"/>
          </w:tcPr>
          <w:p w14:paraId="339D54FD" w14:textId="77777777" w:rsidR="000961FA" w:rsidRDefault="00491F73">
            <w:pPr>
              <w:jc w:val="center"/>
            </w:pPr>
            <w:r w:rsidRPr="00491F73">
              <w:t>11</w:t>
            </w:r>
          </w:p>
        </w:tc>
        <w:tc>
          <w:tcPr>
            <w:tcW w:w="5942" w:type="dxa"/>
          </w:tcPr>
          <w:p w14:paraId="35D2426F" w14:textId="77777777" w:rsidR="0028191D" w:rsidRDefault="005D4B08">
            <w:pPr>
              <w:rPr>
                <w:rFonts w:asciiTheme="majorHAnsi" w:eastAsiaTheme="majorEastAsia" w:hAnsiTheme="majorHAnsi"/>
                <w:b/>
                <w:sz w:val="26"/>
                <w:szCs w:val="26"/>
              </w:rPr>
            </w:pPr>
            <w:r>
              <w:rPr>
                <w:kern w:val="32"/>
              </w:rPr>
              <w:t>Use static analysis tools to detect erroneous or undefined behaviors</w:t>
            </w:r>
            <w:r w:rsidRPr="00DD4CEC">
              <w:rPr>
                <w:kern w:val="32"/>
              </w:rPr>
              <w:t xml:space="preserve"> </w:t>
            </w:r>
            <w:r>
              <w:rPr>
                <w:kern w:val="32"/>
              </w:rPr>
              <w:t>and to preclude the raising of implicit exceptions.</w:t>
            </w:r>
          </w:p>
        </w:tc>
        <w:tc>
          <w:tcPr>
            <w:tcW w:w="3476" w:type="dxa"/>
          </w:tcPr>
          <w:p w14:paraId="5E4B629B" w14:textId="77777777" w:rsidR="0028191D" w:rsidRPr="00515FE7" w:rsidRDefault="00D17DE5">
            <w:pPr>
              <w:spacing w:after="200" w:line="276" w:lineRule="auto"/>
            </w:pPr>
            <w:r>
              <w:t>6.6 [FLC], 6.18 [WXQ], 6.19 [YZS], 6.20 [YOW], 6.24 [SAM], 6.25 [KOA], 6.52 [MXB], 6.56 [EWF]</w:t>
            </w:r>
          </w:p>
        </w:tc>
      </w:tr>
      <w:tr w:rsidR="0028191D" w14:paraId="3E48FB4F" w14:textId="77777777" w:rsidTr="008F351E">
        <w:tc>
          <w:tcPr>
            <w:tcW w:w="1008" w:type="dxa"/>
          </w:tcPr>
          <w:p w14:paraId="22DD6064" w14:textId="77777777" w:rsidR="000961FA" w:rsidRDefault="00491F73">
            <w:pPr>
              <w:jc w:val="center"/>
            </w:pPr>
            <w:r w:rsidRPr="00491F73">
              <w:t>12</w:t>
            </w:r>
          </w:p>
        </w:tc>
        <w:tc>
          <w:tcPr>
            <w:tcW w:w="5942" w:type="dxa"/>
          </w:tcPr>
          <w:p w14:paraId="21C79580" w14:textId="77777777" w:rsidR="0028191D" w:rsidRDefault="00301842">
            <w:pPr>
              <w:rPr>
                <w:rFonts w:asciiTheme="majorHAnsi" w:eastAsiaTheme="majorEastAsia" w:hAnsiTheme="majorHAnsi"/>
                <w:b/>
                <w:sz w:val="26"/>
                <w:szCs w:val="26"/>
              </w:rPr>
            </w:pPr>
            <w:r w:rsidRPr="00B57098">
              <w:rPr>
                <w:lang w:val="en-GB"/>
              </w:rPr>
              <w:t>Use Ada's support for whole-array operations, such as for assignment and comparison, plus aggregates for whole-array initialization, to reduce the use of indexing.</w:t>
            </w:r>
          </w:p>
        </w:tc>
        <w:tc>
          <w:tcPr>
            <w:tcW w:w="3476" w:type="dxa"/>
          </w:tcPr>
          <w:p w14:paraId="00BF19AF" w14:textId="77777777" w:rsidR="0028191D" w:rsidRPr="00515FE7" w:rsidRDefault="00301842">
            <w:pPr>
              <w:spacing w:after="200" w:line="276" w:lineRule="auto"/>
            </w:pPr>
            <w:r>
              <w:t>6.9 [XYZ]</w:t>
            </w:r>
            <w:r w:rsidR="009B6849">
              <w:t>, 6.10 [XYW], 6.30 [XZH]</w:t>
            </w:r>
          </w:p>
        </w:tc>
      </w:tr>
      <w:tr w:rsidR="0028191D" w14:paraId="6D6BC85F" w14:textId="77777777" w:rsidTr="008F351E">
        <w:tc>
          <w:tcPr>
            <w:tcW w:w="1008" w:type="dxa"/>
          </w:tcPr>
          <w:p w14:paraId="10DDCA0A" w14:textId="77777777" w:rsidR="000961FA" w:rsidRDefault="00491F73">
            <w:pPr>
              <w:jc w:val="center"/>
            </w:pPr>
            <w:r w:rsidRPr="00491F73">
              <w:t>13</w:t>
            </w:r>
          </w:p>
        </w:tc>
        <w:tc>
          <w:tcPr>
            <w:tcW w:w="5942" w:type="dxa"/>
          </w:tcPr>
          <w:p w14:paraId="279C9363" w14:textId="77777777" w:rsidR="0028191D" w:rsidRDefault="00301842">
            <w:pPr>
              <w:rPr>
                <w:rFonts w:asciiTheme="majorHAnsi" w:eastAsiaTheme="majorEastAsia" w:hAnsiTheme="majorHAnsi"/>
                <w:b/>
                <w:sz w:val="26"/>
                <w:szCs w:val="26"/>
              </w:rPr>
            </w:pPr>
            <w:r>
              <w:t>Include exception handlers for every task, so that their unexpected termination can be handled and possibly communicated to the execution environment.</w:t>
            </w:r>
          </w:p>
        </w:tc>
        <w:tc>
          <w:tcPr>
            <w:tcW w:w="3476" w:type="dxa"/>
          </w:tcPr>
          <w:p w14:paraId="3CCF07D2" w14:textId="77777777" w:rsidR="0028191D" w:rsidRPr="00515FE7" w:rsidRDefault="009B6849">
            <w:pPr>
              <w:spacing w:after="200" w:line="276" w:lineRule="auto"/>
            </w:pPr>
            <w:r>
              <w:t xml:space="preserve">6.36 [OYB], 6.60 [CGT], </w:t>
            </w:r>
            <w:r w:rsidR="00301842">
              <w:t>6.62 [CGS]</w:t>
            </w:r>
          </w:p>
        </w:tc>
      </w:tr>
      <w:tr w:rsidR="0028191D" w14:paraId="6A397E51" w14:textId="77777777" w:rsidTr="008F351E">
        <w:tc>
          <w:tcPr>
            <w:tcW w:w="1008" w:type="dxa"/>
          </w:tcPr>
          <w:p w14:paraId="5AF2D07B" w14:textId="77777777" w:rsidR="000961FA" w:rsidRDefault="00491F73">
            <w:pPr>
              <w:jc w:val="center"/>
            </w:pPr>
            <w:r w:rsidRPr="00491F73">
              <w:t>14</w:t>
            </w:r>
          </w:p>
        </w:tc>
        <w:tc>
          <w:tcPr>
            <w:tcW w:w="5942" w:type="dxa"/>
          </w:tcPr>
          <w:p w14:paraId="3034F526" w14:textId="77777777" w:rsidR="0028191D" w:rsidRDefault="00301842">
            <w:pPr>
              <w:rPr>
                <w:rFonts w:asciiTheme="majorHAnsi" w:eastAsiaTheme="majorEastAsia" w:hAnsiTheme="majorHAnsi"/>
                <w:b/>
                <w:sz w:val="26"/>
                <w:szCs w:val="26"/>
              </w:rPr>
            </w:pPr>
            <w:r w:rsidRPr="005D3715">
              <w:rPr>
                <w:rFonts w:cs="Arial"/>
                <w:kern w:val="32"/>
                <w:szCs w:val="20"/>
                <w:lang w:val="en-GB" w:bidi="en-US"/>
              </w:rPr>
              <w:t xml:space="preserve">For </w:t>
            </w:r>
            <w:r w:rsidRPr="005D3715">
              <w:rPr>
                <w:rFonts w:ascii="Times New Roman" w:hAnsi="Times New Roman" w:cs="Arial"/>
                <w:b/>
                <w:bCs/>
                <w:kern w:val="32"/>
                <w:szCs w:val="20"/>
                <w:lang w:val="en-GB" w:bidi="en-US"/>
              </w:rPr>
              <w:t>case</w:t>
            </w:r>
            <w:r w:rsidRPr="005D3715">
              <w:rPr>
                <w:rFonts w:cs="Arial"/>
                <w:kern w:val="32"/>
                <w:szCs w:val="20"/>
                <w:lang w:val="en-GB" w:bidi="en-US"/>
              </w:rPr>
              <w:t xml:space="preserve"> statements and aggregates, do not use the </w:t>
            </w:r>
            <w:r w:rsidRPr="005D3715">
              <w:rPr>
                <w:rFonts w:ascii="Times New Roman" w:hAnsi="Times New Roman"/>
                <w:b/>
                <w:bCs/>
                <w:szCs w:val="20"/>
                <w:lang w:val="en-GB" w:bidi="en-US"/>
              </w:rPr>
              <w:t>others</w:t>
            </w:r>
            <w:r w:rsidRPr="005D3715">
              <w:rPr>
                <w:rFonts w:cs="Arial"/>
                <w:szCs w:val="20"/>
                <w:lang w:val="en-GB" w:bidi="en-US"/>
              </w:rPr>
              <w:t xml:space="preserve"> choice.</w:t>
            </w:r>
          </w:p>
        </w:tc>
        <w:tc>
          <w:tcPr>
            <w:tcW w:w="3476" w:type="dxa"/>
          </w:tcPr>
          <w:p w14:paraId="7AAD6CF2" w14:textId="77777777" w:rsidR="000961FA" w:rsidRDefault="00301842">
            <w:pPr>
              <w:keepNext/>
              <w:spacing w:after="200" w:line="276" w:lineRule="auto"/>
            </w:pPr>
            <w:r>
              <w:t>6.5 [CCB], 6.27 [CLL]</w:t>
            </w:r>
          </w:p>
        </w:tc>
      </w:tr>
    </w:tbl>
    <w:p w14:paraId="3AAFD3C0" w14:textId="77777777" w:rsidR="000961FA" w:rsidRDefault="00491F73">
      <w:pPr>
        <w:pStyle w:val="Heading4"/>
        <w:jc w:val="center"/>
      </w:pPr>
      <w:r w:rsidRPr="00491F73">
        <w:rPr>
          <w:sz w:val="22"/>
          <w:szCs w:val="22"/>
        </w:rPr>
        <w:t>Table 5-1 Most relevant avoidance mechanisms to be used to prevent vulnerabilities</w:t>
      </w:r>
    </w:p>
    <w:p w14:paraId="065B3CED" w14:textId="77777777" w:rsidR="001E3C9F" w:rsidRDefault="001E3C9F" w:rsidP="001E3C9F">
      <w:pPr>
        <w:spacing w:after="0" w:line="240" w:lineRule="auto"/>
        <w:rPr>
          <w:rFonts w:ascii="Calibri" w:eastAsia="MS Mincho" w:hAnsi="Calibri" w:cs="Arial"/>
          <w:szCs w:val="20"/>
          <w:lang w:val="en-GB"/>
        </w:rPr>
      </w:pPr>
    </w:p>
    <w:p w14:paraId="753D1135" w14:textId="77777777" w:rsidR="001E3C9F" w:rsidRPr="00F41604" w:rsidRDefault="001E3C9F" w:rsidP="001E3C9F">
      <w:pPr>
        <w:spacing w:after="0" w:line="240" w:lineRule="auto"/>
        <w:rPr>
          <w:rFonts w:ascii="Calibri" w:eastAsia="MS Mincho" w:hAnsi="Calibri" w:cs="Arial"/>
          <w:szCs w:val="20"/>
          <w:lang w:val="en-GB"/>
        </w:rPr>
      </w:pPr>
      <w:r>
        <w:rPr>
          <w:rFonts w:ascii="Calibri" w:eastAsia="MS Mincho" w:hAnsi="Calibri" w:cs="Arial"/>
          <w:szCs w:val="20"/>
          <w:lang w:val="en-GB"/>
        </w:rPr>
        <w:t xml:space="preserve">These vulnerability guidelines may be categorized into several functional groups.  Items 3, 10 and 11 are applicable to Exceptional and Erroneous Behaviours. Mitigation methods associated with Types, Subtypes, and Contracts include Items 1, 4, 6, and 9.  Those techniques appropriate for Statements and Operations consist of Items 7, 12, and 14.  Finally, Items 2, 5, 8, and 12 are pertinent to Concurrency in applications. </w:t>
      </w:r>
    </w:p>
    <w:p w14:paraId="42CA1889" w14:textId="77777777" w:rsidR="00FC714D" w:rsidRPr="00FC714D" w:rsidRDefault="00FC714D"/>
    <w:p w14:paraId="5E1C2A64" w14:textId="77777777" w:rsidR="00017A66" w:rsidRDefault="00017A66" w:rsidP="00017A66">
      <w:pPr>
        <w:pStyle w:val="Heading1"/>
      </w:pPr>
      <w:bookmarkStart w:id="402" w:name="_Toc508618954"/>
      <w:r w:rsidRPr="00017A66">
        <w:lastRenderedPageBreak/>
        <w:t>6 Specific Guidance for Ada</w:t>
      </w:r>
      <w:bookmarkEnd w:id="402"/>
    </w:p>
    <w:p w14:paraId="79932A5F" w14:textId="77777777" w:rsidR="00034852" w:rsidRDefault="00B50B51" w:rsidP="004C770C">
      <w:pPr>
        <w:pStyle w:val="Heading2"/>
      </w:pPr>
      <w:bookmarkStart w:id="403" w:name="_Toc508618955"/>
      <w:r>
        <w:t xml:space="preserve">6.1 </w:t>
      </w:r>
      <w:r w:rsidR="00656345">
        <w:t>General</w:t>
      </w:r>
      <w:bookmarkEnd w:id="403"/>
      <w:r w:rsidR="00656345">
        <w:t xml:space="preserve"> </w:t>
      </w:r>
    </w:p>
    <w:p w14:paraId="1DCD7BDF" w14:textId="7B393181" w:rsidR="00BF7FDF" w:rsidRPr="00BF7FDF" w:rsidRDefault="00B270A5" w:rsidP="0009389C">
      <w:r>
        <w:t xml:space="preserve">This clause contains specific advice for Ada about the possible presence of vulnerabilities as described in TR 24772-1, and provides specific guidance on how to avoid them in Ada code. This </w:t>
      </w:r>
      <w:proofErr w:type="spellStart"/>
      <w:r w:rsidR="00A26F7C">
        <w:t>subclause</w:t>
      </w:r>
      <w:proofErr w:type="spellEnd"/>
      <w:r>
        <w:t xml:space="preserve"> mirrors TR 24772-1 clause 6 in that the vulnerability “Type System [IHN]” is found in </w:t>
      </w:r>
      <w:r w:rsidR="006A0100">
        <w:t>sub</w:t>
      </w:r>
      <w:r w:rsidR="00F24D44">
        <w:t xml:space="preserve">clause </w:t>
      </w:r>
      <w:r>
        <w:t xml:space="preserve">6.2 of TR 24772-1, and Ada specific guidance is found in </w:t>
      </w:r>
      <w:r w:rsidR="006A0100">
        <w:t>sub</w:t>
      </w:r>
      <w:r>
        <w:t xml:space="preserve">clause 6.2 </w:t>
      </w:r>
      <w:r w:rsidR="004C28ED">
        <w:t xml:space="preserve">in this TR. </w:t>
      </w:r>
    </w:p>
    <w:p w14:paraId="6F15C924" w14:textId="77777777" w:rsidR="004C770C" w:rsidRDefault="00B50B51" w:rsidP="004C770C">
      <w:pPr>
        <w:pStyle w:val="Heading2"/>
        <w:rPr>
          <w:iCs/>
        </w:rPr>
      </w:pPr>
      <w:bookmarkStart w:id="404" w:name="_Toc508618956"/>
      <w:r>
        <w:t>6</w:t>
      </w:r>
      <w:r w:rsidR="004C770C">
        <w:t>.</w:t>
      </w:r>
      <w:r w:rsidR="00034852">
        <w:t>2</w:t>
      </w:r>
      <w:r w:rsidR="00074057">
        <w:t xml:space="preserve"> </w:t>
      </w:r>
      <w:r w:rsidR="004C770C">
        <w:t>Type System [IHN]</w:t>
      </w:r>
      <w:bookmarkEnd w:id="400"/>
      <w:bookmarkEnd w:id="404"/>
      <w:r w:rsidR="003C44DE">
        <w:fldChar w:fldCharType="begin"/>
      </w:r>
      <w:r w:rsidR="00FA3ECE">
        <w:instrText xml:space="preserve"> XE "</w:instrText>
      </w:r>
      <w:r w:rsidR="00FA3ECE" w:rsidRPr="00F26E20">
        <w:instrText>IHN</w:instrText>
      </w:r>
      <w:r w:rsidR="00080388">
        <w:instrText>–</w:instrText>
      </w:r>
      <w:r w:rsidR="00FA3ECE" w:rsidRPr="00F26E20">
        <w:instrText>Type Syste</w:instrText>
      </w:r>
      <w:r w:rsidR="00EB0723">
        <w:instrText>m</w:instrText>
      </w:r>
      <w:r w:rsidR="00FA3ECE">
        <w:instrText xml:space="preserve">" </w:instrText>
      </w:r>
      <w:r w:rsidR="003C44DE">
        <w:fldChar w:fldCharType="end"/>
      </w:r>
      <w:r w:rsidR="003C44DE">
        <w:fldChar w:fldCharType="begin"/>
      </w:r>
      <w:r w:rsidR="00BA0DB5">
        <w:instrText xml:space="preserve"> XE "</w:instrText>
      </w:r>
      <w:r w:rsidR="00BA0DB5" w:rsidRPr="005D7AA8">
        <w:instrText>Language Vulnerabilities:Type System [IHN]</w:instrText>
      </w:r>
      <w:r w:rsidR="00BA0DB5">
        <w:instrText xml:space="preserve">" </w:instrText>
      </w:r>
      <w:r w:rsidR="003C44DE">
        <w:fldChar w:fldCharType="end"/>
      </w:r>
    </w:p>
    <w:p w14:paraId="31D24D96" w14:textId="77777777" w:rsidR="004C770C" w:rsidRPr="003033DF" w:rsidRDefault="00B50B51" w:rsidP="004C770C">
      <w:pPr>
        <w:pStyle w:val="Heading3"/>
      </w:pPr>
      <w:bookmarkStart w:id="405" w:name="_Toc508618957"/>
      <w:r>
        <w:t>6</w:t>
      </w:r>
      <w:r w:rsidR="004C770C" w:rsidRPr="003033DF">
        <w:t>.</w:t>
      </w:r>
      <w:r w:rsidR="00034852">
        <w:t>2</w:t>
      </w:r>
      <w:r w:rsidR="004C770C" w:rsidRPr="003033DF">
        <w:t>.1</w:t>
      </w:r>
      <w:r w:rsidR="00074057">
        <w:t xml:space="preserve"> </w:t>
      </w:r>
      <w:r w:rsidR="004C770C" w:rsidRPr="003033DF">
        <w:t>Applicability to language</w:t>
      </w:r>
      <w:bookmarkEnd w:id="405"/>
    </w:p>
    <w:p w14:paraId="6BF72F5C" w14:textId="77777777" w:rsidR="004C770C" w:rsidRDefault="004C770C" w:rsidP="004C770C">
      <w:pPr>
        <w:rPr>
          <w:rFonts w:cs="Arial"/>
          <w:szCs w:val="20"/>
        </w:rPr>
      </w:pPr>
      <w:r>
        <w:rPr>
          <w:rFonts w:cs="Arial"/>
          <w:szCs w:val="20"/>
        </w:rPr>
        <w:t>Implicit conversions</w:t>
      </w:r>
      <w:r w:rsidR="003C44DE">
        <w:rPr>
          <w:rFonts w:cs="Arial"/>
          <w:szCs w:val="20"/>
        </w:rPr>
        <w:fldChar w:fldCharType="begin"/>
      </w:r>
      <w:r w:rsidR="00E7056B">
        <w:instrText xml:space="preserve"> XE "</w:instrText>
      </w:r>
      <w:r w:rsidR="00EB0723">
        <w:rPr>
          <w:rFonts w:cs="Arial"/>
          <w:szCs w:val="20"/>
          <w:u w:val="single"/>
        </w:rPr>
        <w:instrText>Implicit conversions</w:instrText>
      </w:r>
      <w:r w:rsidR="00E7056B">
        <w:instrText xml:space="preserve">" </w:instrText>
      </w:r>
      <w:r w:rsidR="003C44DE">
        <w:rPr>
          <w:rFonts w:cs="Arial"/>
          <w:szCs w:val="20"/>
        </w:rPr>
        <w:fldChar w:fldCharType="end"/>
      </w:r>
      <w:r>
        <w:rPr>
          <w:rFonts w:cs="Arial"/>
          <w:szCs w:val="20"/>
        </w:rPr>
        <w:t xml:space="preserve"> cause no application vulnerability, as long as </w:t>
      </w:r>
      <w:r w:rsidR="00170BC1">
        <w:rPr>
          <w:rFonts w:cs="Arial"/>
          <w:szCs w:val="20"/>
        </w:rPr>
        <w:t xml:space="preserve">the </w:t>
      </w:r>
      <w:r>
        <w:rPr>
          <w:rFonts w:cs="Arial"/>
          <w:szCs w:val="20"/>
        </w:rPr>
        <w:t>resulting exceptions</w:t>
      </w:r>
      <w:r w:rsidR="003C44DE">
        <w:rPr>
          <w:rFonts w:cs="Arial"/>
          <w:szCs w:val="20"/>
        </w:rPr>
        <w:fldChar w:fldCharType="begin"/>
      </w:r>
      <w:r w:rsidR="00DA45B9">
        <w:instrText xml:space="preserve"> XE "</w:instrText>
      </w:r>
      <w:r w:rsidR="00EB0723">
        <w:rPr>
          <w:rFonts w:cs="Arial"/>
        </w:rPr>
        <w:instrText>Exception</w:instrText>
      </w:r>
      <w:r w:rsidR="00DA45B9">
        <w:instrText xml:space="preserve">" </w:instrText>
      </w:r>
      <w:r w:rsidR="003C44DE">
        <w:rPr>
          <w:rFonts w:cs="Arial"/>
          <w:szCs w:val="20"/>
        </w:rPr>
        <w:fldChar w:fldCharType="end"/>
      </w:r>
      <w:r>
        <w:rPr>
          <w:rFonts w:cs="Arial"/>
          <w:szCs w:val="20"/>
        </w:rPr>
        <w:t xml:space="preserve"> are properly handled.</w:t>
      </w:r>
    </w:p>
    <w:p w14:paraId="04E0BB49" w14:textId="77777777" w:rsidR="004C770C" w:rsidRDefault="004C770C" w:rsidP="004C770C">
      <w:pPr>
        <w:rPr>
          <w:rFonts w:cs="Arial"/>
          <w:szCs w:val="20"/>
        </w:rPr>
      </w:pPr>
      <w:r w:rsidRPr="00390B05">
        <w:rPr>
          <w:rFonts w:cs="Arial"/>
          <w:szCs w:val="20"/>
        </w:rPr>
        <w:t>Assignment between types cannot be performed except by using an explicit conversion</w:t>
      </w:r>
      <w:r w:rsidR="003C44DE">
        <w:rPr>
          <w:rFonts w:cs="Arial"/>
          <w:szCs w:val="20"/>
        </w:rPr>
        <w:fldChar w:fldCharType="begin"/>
      </w:r>
      <w:r w:rsidR="00F720AD">
        <w:instrText xml:space="preserve"> XE "</w:instrText>
      </w:r>
      <w:r w:rsidR="00C32627">
        <w:rPr>
          <w:rFonts w:cs="Arial"/>
          <w:szCs w:val="20"/>
        </w:rPr>
        <w:instrText>E</w:instrText>
      </w:r>
      <w:r w:rsidR="00EB0723">
        <w:rPr>
          <w:rFonts w:cs="Arial"/>
          <w:szCs w:val="20"/>
        </w:rPr>
        <w:instrText>xplicit conversion</w:instrText>
      </w:r>
      <w:r w:rsidR="00C904B6">
        <w:rPr>
          <w:rFonts w:cs="Arial"/>
          <w:szCs w:val="20"/>
        </w:rPr>
        <w:instrText>s</w:instrText>
      </w:r>
      <w:r w:rsidR="00F720AD">
        <w:instrText xml:space="preserve">" </w:instrText>
      </w:r>
      <w:r w:rsidR="003C44DE">
        <w:rPr>
          <w:rFonts w:cs="Arial"/>
          <w:szCs w:val="20"/>
        </w:rPr>
        <w:fldChar w:fldCharType="end"/>
      </w:r>
      <w:r w:rsidRPr="00390B05">
        <w:rPr>
          <w:rFonts w:cs="Arial"/>
          <w:szCs w:val="20"/>
        </w:rPr>
        <w:t>.</w:t>
      </w:r>
    </w:p>
    <w:p w14:paraId="3C7D917F" w14:textId="77777777" w:rsidR="004C770C" w:rsidRDefault="004C770C" w:rsidP="004C770C">
      <w:pPr>
        <w:rPr>
          <w:rFonts w:cs="Arial"/>
          <w:iCs/>
          <w:kern w:val="32"/>
          <w:szCs w:val="20"/>
        </w:rPr>
      </w:pPr>
      <w:r>
        <w:rPr>
          <w:rFonts w:cs="Arial"/>
          <w:iCs/>
          <w:kern w:val="32"/>
          <w:szCs w:val="20"/>
        </w:rPr>
        <w:t xml:space="preserve">Failure to apply correct </w:t>
      </w:r>
      <w:r w:rsidR="00454507">
        <w:rPr>
          <w:rFonts w:cs="Arial"/>
          <w:iCs/>
          <w:kern w:val="32"/>
          <w:szCs w:val="20"/>
        </w:rPr>
        <w:t xml:space="preserve">unit </w:t>
      </w:r>
      <w:r>
        <w:rPr>
          <w:rFonts w:cs="Arial"/>
          <w:iCs/>
          <w:kern w:val="32"/>
          <w:szCs w:val="20"/>
        </w:rPr>
        <w:t>conversion factors when explicitly converting among types for different units will result in application failures due to incorrect values.</w:t>
      </w:r>
    </w:p>
    <w:p w14:paraId="384394E5" w14:textId="77777777" w:rsidR="004C770C" w:rsidRDefault="004C770C" w:rsidP="004C770C">
      <w:pPr>
        <w:rPr>
          <w:rFonts w:cs="Arial"/>
          <w:iCs/>
          <w:kern w:val="32"/>
          <w:szCs w:val="20"/>
        </w:rPr>
      </w:pPr>
      <w:r>
        <w:rPr>
          <w:rFonts w:cs="Arial"/>
          <w:iCs/>
          <w:kern w:val="32"/>
          <w:szCs w:val="20"/>
        </w:rPr>
        <w:t>Failure to handle the exceptions</w:t>
      </w:r>
      <w:r w:rsidR="003C44DE">
        <w:rPr>
          <w:rFonts w:cs="Arial"/>
          <w:iCs/>
          <w:kern w:val="32"/>
          <w:szCs w:val="20"/>
        </w:rPr>
        <w:fldChar w:fldCharType="begin"/>
      </w:r>
      <w:r w:rsidR="00DA45B9">
        <w:instrText xml:space="preserve"> XE "</w:instrText>
      </w:r>
      <w:r w:rsidR="00EB0723">
        <w:rPr>
          <w:rFonts w:cs="Arial"/>
          <w:iCs/>
          <w:kern w:val="32"/>
        </w:rPr>
        <w:instrText>Exception</w:instrText>
      </w:r>
      <w:r w:rsidR="00DA45B9">
        <w:instrText xml:space="preserve">" </w:instrText>
      </w:r>
      <w:r w:rsidR="003C44DE">
        <w:rPr>
          <w:rFonts w:cs="Arial"/>
          <w:iCs/>
          <w:kern w:val="32"/>
          <w:szCs w:val="20"/>
        </w:rPr>
        <w:fldChar w:fldCharType="end"/>
      </w:r>
      <w:r>
        <w:rPr>
          <w:rFonts w:cs="Arial"/>
          <w:iCs/>
          <w:kern w:val="32"/>
          <w:szCs w:val="20"/>
        </w:rPr>
        <w:t xml:space="preserve"> raised by failed checks of dynamic subtype properties cause</w:t>
      </w:r>
      <w:r w:rsidR="00170BC1">
        <w:rPr>
          <w:rFonts w:cs="Arial"/>
          <w:iCs/>
          <w:kern w:val="32"/>
          <w:szCs w:val="20"/>
        </w:rPr>
        <w:t>s</w:t>
      </w:r>
      <w:r>
        <w:rPr>
          <w:rFonts w:cs="Arial"/>
          <w:iCs/>
          <w:kern w:val="32"/>
          <w:szCs w:val="20"/>
        </w:rPr>
        <w:t xml:space="preserve"> </w:t>
      </w:r>
      <w:r w:rsidR="00170BC1">
        <w:rPr>
          <w:rFonts w:cs="Arial"/>
          <w:iCs/>
          <w:kern w:val="32"/>
          <w:szCs w:val="20"/>
        </w:rPr>
        <w:t>the execution o</w:t>
      </w:r>
      <w:r w:rsidR="00A26B3D">
        <w:rPr>
          <w:rFonts w:cs="Arial"/>
          <w:iCs/>
          <w:kern w:val="32"/>
          <w:szCs w:val="20"/>
        </w:rPr>
        <w:t>f</w:t>
      </w:r>
      <w:r w:rsidR="00170BC1">
        <w:rPr>
          <w:rFonts w:cs="Arial"/>
          <w:iCs/>
          <w:kern w:val="32"/>
          <w:szCs w:val="20"/>
        </w:rPr>
        <w:t xml:space="preserve"> the whole </w:t>
      </w:r>
      <w:r>
        <w:rPr>
          <w:rFonts w:cs="Arial"/>
          <w:iCs/>
          <w:kern w:val="32"/>
          <w:szCs w:val="20"/>
        </w:rPr>
        <w:t xml:space="preserve">system, </w:t>
      </w:r>
      <w:r w:rsidR="00170BC1">
        <w:rPr>
          <w:rFonts w:cs="Arial"/>
          <w:iCs/>
          <w:kern w:val="32"/>
          <w:szCs w:val="20"/>
        </w:rPr>
        <w:t xml:space="preserve">a </w:t>
      </w:r>
      <w:r>
        <w:rPr>
          <w:rFonts w:cs="Arial"/>
          <w:iCs/>
          <w:kern w:val="32"/>
          <w:szCs w:val="20"/>
        </w:rPr>
        <w:t>thread</w:t>
      </w:r>
      <w:r w:rsidR="00170BC1">
        <w:rPr>
          <w:rFonts w:cs="Arial"/>
          <w:iCs/>
          <w:kern w:val="32"/>
          <w:szCs w:val="20"/>
        </w:rPr>
        <w:t xml:space="preserve">, or an inner nested scope </w:t>
      </w:r>
      <w:r>
        <w:rPr>
          <w:rFonts w:cs="Arial"/>
          <w:iCs/>
          <w:kern w:val="32"/>
          <w:szCs w:val="20"/>
        </w:rPr>
        <w:t xml:space="preserve">to halt </w:t>
      </w:r>
      <w:r w:rsidR="00170BC1">
        <w:rPr>
          <w:rFonts w:cs="Arial"/>
          <w:iCs/>
          <w:kern w:val="32"/>
          <w:szCs w:val="20"/>
        </w:rPr>
        <w:t>abruptly</w:t>
      </w:r>
      <w:r>
        <w:rPr>
          <w:rFonts w:cs="Arial"/>
          <w:iCs/>
          <w:kern w:val="32"/>
          <w:szCs w:val="20"/>
        </w:rPr>
        <w:t>.</w:t>
      </w:r>
    </w:p>
    <w:p w14:paraId="13B3F447" w14:textId="3504DC2D" w:rsidR="004C770C" w:rsidRDefault="004C770C" w:rsidP="004C770C">
      <w:pPr>
        <w:rPr>
          <w:rFonts w:cs="Arial"/>
          <w:szCs w:val="20"/>
        </w:rPr>
      </w:pPr>
      <w:r>
        <w:rPr>
          <w:rFonts w:cs="Arial"/>
          <w:szCs w:val="20"/>
        </w:rPr>
        <w:t>Unchecked conversions</w:t>
      </w:r>
      <w:r w:rsidR="003C44DE">
        <w:rPr>
          <w:rFonts w:cs="Arial"/>
          <w:szCs w:val="20"/>
        </w:rPr>
        <w:fldChar w:fldCharType="begin"/>
      </w:r>
      <w:r w:rsidR="00E7056B">
        <w:instrText xml:space="preserve"> XE "</w:instrText>
      </w:r>
      <w:r w:rsidR="00EB0723">
        <w:rPr>
          <w:rFonts w:cs="Arial"/>
          <w:szCs w:val="20"/>
          <w:u w:val="single"/>
        </w:rPr>
        <w:instrText>Unchecked conversions</w:instrText>
      </w:r>
      <w:r w:rsidR="00E7056B">
        <w:instrText xml:space="preserve">" </w:instrText>
      </w:r>
      <w:r w:rsidR="003C44DE">
        <w:rPr>
          <w:rFonts w:cs="Arial"/>
          <w:szCs w:val="20"/>
        </w:rPr>
        <w:fldChar w:fldCharType="end"/>
      </w:r>
      <w:r>
        <w:rPr>
          <w:rFonts w:cs="Arial"/>
          <w:szCs w:val="20"/>
        </w:rPr>
        <w:t xml:space="preserve"> circumvent the type system and therefore can cause unspecified </w:t>
      </w:r>
      <w:proofErr w:type="spellStart"/>
      <w:r>
        <w:rPr>
          <w:rFonts w:cs="Arial"/>
          <w:szCs w:val="20"/>
        </w:rPr>
        <w:t>behaviour</w:t>
      </w:r>
      <w:proofErr w:type="spellEnd"/>
      <w:r>
        <w:rPr>
          <w:rFonts w:cs="Arial"/>
          <w:szCs w:val="20"/>
        </w:rPr>
        <w:t xml:space="preserve"> (see </w:t>
      </w:r>
      <w:r w:rsidR="00E85874">
        <w:fldChar w:fldCharType="begin"/>
      </w:r>
      <w:r w:rsidR="00E85874">
        <w:instrText xml:space="preserve"> REF _Ref336413236 \h  \* MERGEFORMAT </w:instrText>
      </w:r>
      <w:r w:rsidR="00E85874">
        <w:fldChar w:fldCharType="separate"/>
      </w:r>
      <w:r w:rsidR="003B31DD" w:rsidRPr="003B31DD">
        <w:rPr>
          <w:rStyle w:val="hyperChar"/>
          <w:rFonts w:eastAsiaTheme="minorEastAsia"/>
          <w:i w:val="0"/>
          <w:color w:val="0000FF"/>
        </w:rPr>
        <w:t>6.37 Type-breaking Reinterpretation of Data [AMV]</w:t>
      </w:r>
      <w:r w:rsidR="00E85874">
        <w:fldChar w:fldCharType="end"/>
      </w:r>
      <w:r>
        <w:rPr>
          <w:rFonts w:cs="Arial"/>
          <w:szCs w:val="20"/>
        </w:rPr>
        <w:t>).</w:t>
      </w:r>
    </w:p>
    <w:p w14:paraId="79AF0E86" w14:textId="77777777" w:rsidR="004C770C" w:rsidRDefault="00726AF3" w:rsidP="004C770C">
      <w:pPr>
        <w:pStyle w:val="Heading3"/>
      </w:pPr>
      <w:bookmarkStart w:id="406" w:name="_Toc508618958"/>
      <w:r>
        <w:t>6</w:t>
      </w:r>
      <w:r w:rsidR="004C770C">
        <w:t>.</w:t>
      </w:r>
      <w:r w:rsidR="00034852">
        <w:t>2</w:t>
      </w:r>
      <w:r w:rsidR="004C770C">
        <w:t>.2</w:t>
      </w:r>
      <w:r w:rsidR="00074057">
        <w:t xml:space="preserve"> </w:t>
      </w:r>
      <w:r w:rsidR="004C770C">
        <w:t>Guidance to language users</w:t>
      </w:r>
      <w:bookmarkEnd w:id="406"/>
    </w:p>
    <w:p w14:paraId="4BCD1680" w14:textId="77777777" w:rsidR="0061285E" w:rsidRPr="0061285E" w:rsidRDefault="003C44DE" w:rsidP="00CF225A">
      <w:pPr>
        <w:numPr>
          <w:ilvl w:val="0"/>
          <w:numId w:val="287"/>
        </w:numPr>
        <w:spacing w:before="120" w:after="120" w:line="240" w:lineRule="auto"/>
        <w:rPr>
          <w:rFonts w:cs="Arial"/>
          <w:szCs w:val="20"/>
        </w:rPr>
      </w:pPr>
      <w:r w:rsidRPr="003C44DE">
        <w:t>Follow the mitigation mechanisms of subclause 6.2.5 of TR 24772-1</w:t>
      </w:r>
      <w:r w:rsidR="0061285E">
        <w:t>.</w:t>
      </w:r>
    </w:p>
    <w:p w14:paraId="15E51507" w14:textId="4848D175" w:rsidR="004C770C" w:rsidRDefault="009B5D6B" w:rsidP="00CF225A">
      <w:pPr>
        <w:numPr>
          <w:ilvl w:val="0"/>
          <w:numId w:val="287"/>
        </w:numPr>
        <w:spacing w:before="120" w:after="120" w:line="240" w:lineRule="auto"/>
        <w:rPr>
          <w:rFonts w:cs="Arial"/>
          <w:szCs w:val="20"/>
        </w:rPr>
      </w:pPr>
      <w:r>
        <w:rPr>
          <w:rFonts w:cs="Arial"/>
          <w:szCs w:val="20"/>
        </w:rPr>
        <w:t>Apply th</w:t>
      </w:r>
      <w:r w:rsidR="004C770C">
        <w:rPr>
          <w:rFonts w:cs="Arial"/>
          <w:szCs w:val="20"/>
        </w:rPr>
        <w:t xml:space="preserve">e predefined </w:t>
      </w:r>
      <w:r w:rsidR="006E2D53" w:rsidRPr="006E2D53">
        <w:rPr>
          <w:kern w:val="32"/>
        </w:rPr>
        <w:t>'</w:t>
      </w:r>
      <w:r w:rsidR="004C770C" w:rsidRPr="008768B0">
        <w:rPr>
          <w:rFonts w:ascii="Times New Roman" w:hAnsi="Times New Roman" w:cs="Times New Roman"/>
          <w:szCs w:val="20"/>
        </w:rPr>
        <w:t>Valid</w:t>
      </w:r>
      <w:r w:rsidR="003C44DE">
        <w:rPr>
          <w:rFonts w:ascii="Times New Roman" w:hAnsi="Times New Roman" w:cs="Times New Roman"/>
          <w:szCs w:val="20"/>
        </w:rPr>
        <w:fldChar w:fldCharType="begin"/>
      </w:r>
      <w:r w:rsidR="00F720AD">
        <w:instrText xml:space="preserve"> XE "</w:instrText>
      </w:r>
      <w:proofErr w:type="spellStart"/>
      <w:proofErr w:type="gramStart"/>
      <w:r w:rsidR="00F720AD" w:rsidRPr="00FD79EE">
        <w:rPr>
          <w:rFonts w:ascii="Times New Roman" w:hAnsi="Times New Roman" w:cs="Times New Roman"/>
        </w:rPr>
        <w:instrText>Attribute:</w:instrText>
      </w:r>
      <w:r w:rsidR="00F720AD" w:rsidRPr="00FD79EE">
        <w:instrText>‘</w:instrText>
      </w:r>
      <w:proofErr w:type="gramEnd"/>
      <w:r w:rsidR="00F720AD" w:rsidRPr="00FD79EE">
        <w:instrText>Valid</w:instrText>
      </w:r>
      <w:proofErr w:type="spellEnd"/>
      <w:r w:rsidR="00F720AD">
        <w:instrText xml:space="preserve">" </w:instrText>
      </w:r>
      <w:r w:rsidR="003C44DE">
        <w:rPr>
          <w:rFonts w:ascii="Times New Roman" w:hAnsi="Times New Roman" w:cs="Times New Roman"/>
          <w:szCs w:val="20"/>
        </w:rPr>
        <w:fldChar w:fldCharType="end"/>
      </w:r>
      <w:r w:rsidR="004C770C">
        <w:rPr>
          <w:rFonts w:cs="Arial"/>
          <w:szCs w:val="20"/>
        </w:rPr>
        <w:t xml:space="preserve"> attribute for a given subtype to any value </w:t>
      </w:r>
      <w:r>
        <w:rPr>
          <w:rFonts w:cs="Arial"/>
          <w:szCs w:val="20"/>
        </w:rPr>
        <w:t xml:space="preserve">as needed </w:t>
      </w:r>
      <w:r w:rsidR="004C770C">
        <w:rPr>
          <w:rFonts w:cs="Arial"/>
          <w:szCs w:val="20"/>
        </w:rPr>
        <w:t xml:space="preserve">to ascertain if the value is a valid value of the subtype. This is especially useful when interfacing with type-less systems or after </w:t>
      </w:r>
      <w:proofErr w:type="spellStart"/>
      <w:r w:rsidR="004C770C">
        <w:rPr>
          <w:rFonts w:ascii="Times New Roman" w:hAnsi="Times New Roman"/>
          <w:szCs w:val="20"/>
        </w:rPr>
        <w:t>Unchecked_Conversion</w:t>
      </w:r>
      <w:proofErr w:type="spellEnd"/>
      <w:r w:rsidR="003C44DE">
        <w:rPr>
          <w:rFonts w:ascii="Times New Roman" w:hAnsi="Times New Roman"/>
          <w:szCs w:val="20"/>
        </w:rPr>
        <w:fldChar w:fldCharType="begin"/>
      </w:r>
      <w:r w:rsidR="00E7056B">
        <w:instrText xml:space="preserve"> XE "</w:instrText>
      </w:r>
      <w:proofErr w:type="spellStart"/>
      <w:r w:rsidR="00EB0723">
        <w:rPr>
          <w:rFonts w:ascii="Times New Roman" w:hAnsi="Times New Roman"/>
          <w:szCs w:val="20"/>
        </w:rPr>
        <w:instrText>Unchecked_Conversion</w:instrText>
      </w:r>
      <w:proofErr w:type="spellEnd"/>
      <w:r w:rsidR="00E7056B">
        <w:instrText xml:space="preserve">" </w:instrText>
      </w:r>
      <w:r w:rsidR="003C44DE">
        <w:rPr>
          <w:rFonts w:ascii="Times New Roman" w:hAnsi="Times New Roman"/>
          <w:szCs w:val="20"/>
        </w:rPr>
        <w:fldChar w:fldCharType="end"/>
      </w:r>
      <w:r w:rsidR="004C770C">
        <w:rPr>
          <w:rFonts w:cs="Arial"/>
          <w:szCs w:val="20"/>
        </w:rPr>
        <w:t>.</w:t>
      </w:r>
    </w:p>
    <w:p w14:paraId="10646FEF" w14:textId="77777777" w:rsidR="004C770C" w:rsidRDefault="00F8438F" w:rsidP="00CF225A">
      <w:pPr>
        <w:numPr>
          <w:ilvl w:val="0"/>
          <w:numId w:val="287"/>
        </w:numPr>
        <w:spacing w:before="120" w:after="120" w:line="240" w:lineRule="auto"/>
        <w:rPr>
          <w:rFonts w:cs="Arial"/>
          <w:szCs w:val="20"/>
        </w:rPr>
      </w:pPr>
      <w:r>
        <w:rPr>
          <w:rFonts w:cs="Arial"/>
          <w:szCs w:val="20"/>
        </w:rPr>
        <w:t>Consider restricting</w:t>
      </w:r>
      <w:r w:rsidR="004C770C">
        <w:rPr>
          <w:rFonts w:cs="Arial"/>
          <w:szCs w:val="20"/>
        </w:rPr>
        <w:t xml:space="preserve"> explicit conversions to the bodies of user-provided conversion functions that are then used as the only means to effect the transition between unit systems. </w:t>
      </w:r>
      <w:r>
        <w:rPr>
          <w:rFonts w:cs="Arial"/>
          <w:szCs w:val="20"/>
        </w:rPr>
        <w:t>Review t</w:t>
      </w:r>
      <w:r w:rsidR="004C770C">
        <w:rPr>
          <w:rFonts w:cs="Arial"/>
          <w:szCs w:val="20"/>
        </w:rPr>
        <w:t>hese bodies critically for proper conversion factors.</w:t>
      </w:r>
    </w:p>
    <w:p w14:paraId="7826D4C0" w14:textId="77777777" w:rsidR="004C770C" w:rsidRDefault="00F8438F" w:rsidP="00CF225A">
      <w:pPr>
        <w:numPr>
          <w:ilvl w:val="0"/>
          <w:numId w:val="287"/>
        </w:numPr>
        <w:spacing w:before="120" w:after="120" w:line="240" w:lineRule="auto"/>
        <w:rPr>
          <w:rFonts w:cs="Arial"/>
          <w:szCs w:val="20"/>
        </w:rPr>
      </w:pPr>
      <w:r>
        <w:rPr>
          <w:rFonts w:cs="Arial"/>
          <w:szCs w:val="20"/>
        </w:rPr>
        <w:t>Handle e</w:t>
      </w:r>
      <w:r w:rsidR="004C770C">
        <w:rPr>
          <w:rFonts w:cs="Arial"/>
          <w:szCs w:val="20"/>
        </w:rPr>
        <w:t>xceptions</w:t>
      </w:r>
      <w:r w:rsidR="003C44DE">
        <w:rPr>
          <w:rFonts w:cs="Arial"/>
          <w:szCs w:val="20"/>
        </w:rPr>
        <w:fldChar w:fldCharType="begin"/>
      </w:r>
      <w:r w:rsidR="00DA45B9">
        <w:instrText xml:space="preserve"> XE "</w:instrText>
      </w:r>
      <w:r w:rsidR="00EB0723">
        <w:rPr>
          <w:rFonts w:cs="Arial"/>
        </w:rPr>
        <w:instrText>Exception</w:instrText>
      </w:r>
      <w:r w:rsidR="00DA45B9">
        <w:instrText xml:space="preserve">" </w:instrText>
      </w:r>
      <w:r w:rsidR="003C44DE">
        <w:rPr>
          <w:rFonts w:cs="Arial"/>
          <w:szCs w:val="20"/>
        </w:rPr>
        <w:fldChar w:fldCharType="end"/>
      </w:r>
      <w:r w:rsidR="004C770C">
        <w:rPr>
          <w:rFonts w:cs="Arial"/>
          <w:szCs w:val="20"/>
        </w:rPr>
        <w:t xml:space="preserve"> raised by type and </w:t>
      </w:r>
      <w:r w:rsidR="00915EE8">
        <w:rPr>
          <w:rFonts w:cs="Arial"/>
          <w:szCs w:val="20"/>
        </w:rPr>
        <w:t>subtype-</w:t>
      </w:r>
      <w:r w:rsidR="004C770C">
        <w:rPr>
          <w:rFonts w:cs="Arial"/>
          <w:szCs w:val="20"/>
        </w:rPr>
        <w:t xml:space="preserve">conversions. </w:t>
      </w:r>
    </w:p>
    <w:p w14:paraId="04BCBB0C" w14:textId="77777777" w:rsidR="008174A7" w:rsidRDefault="008174A7" w:rsidP="00CF225A">
      <w:pPr>
        <w:numPr>
          <w:ilvl w:val="0"/>
          <w:numId w:val="287"/>
        </w:numPr>
        <w:spacing w:before="120" w:after="120" w:line="240" w:lineRule="auto"/>
        <w:rPr>
          <w:rFonts w:cs="Arial"/>
          <w:szCs w:val="20"/>
        </w:rPr>
      </w:pPr>
      <w:r>
        <w:rPr>
          <w:rFonts w:cs="Arial"/>
          <w:szCs w:val="20"/>
        </w:rPr>
        <w:t xml:space="preserve">Consider using the restriction </w:t>
      </w:r>
      <w:proofErr w:type="spellStart"/>
      <w:r>
        <w:rPr>
          <w:rFonts w:ascii="Times New Roman" w:hAnsi="Times New Roman" w:cs="Times New Roman"/>
          <w:szCs w:val="20"/>
        </w:rPr>
        <w:t>No_Unchecked_Conversion</w:t>
      </w:r>
      <w:proofErr w:type="spellEnd"/>
      <w:r>
        <w:rPr>
          <w:rFonts w:cstheme="minorHAnsi"/>
          <w:szCs w:val="20"/>
        </w:rPr>
        <w:t xml:space="preserve"> to prevent circumventing the type system.</w:t>
      </w:r>
    </w:p>
    <w:p w14:paraId="5760610C" w14:textId="77777777" w:rsidR="004C770C" w:rsidRDefault="00726AF3" w:rsidP="004C770C">
      <w:pPr>
        <w:pStyle w:val="Heading2"/>
        <w:rPr>
          <w:iCs/>
        </w:rPr>
      </w:pPr>
      <w:bookmarkStart w:id="407" w:name="_Toc358896487"/>
      <w:bookmarkStart w:id="408" w:name="_Toc508618959"/>
      <w:r>
        <w:t>6</w:t>
      </w:r>
      <w:r w:rsidR="004C770C">
        <w:t>.</w:t>
      </w:r>
      <w:r w:rsidR="00034852">
        <w:t>3</w:t>
      </w:r>
      <w:r w:rsidR="00074057">
        <w:t xml:space="preserve"> </w:t>
      </w:r>
      <w:r w:rsidR="004C770C">
        <w:t>Bit Representation [STR]</w:t>
      </w:r>
      <w:bookmarkEnd w:id="407"/>
      <w:bookmarkEnd w:id="408"/>
      <w:r w:rsidR="003C44DE">
        <w:fldChar w:fldCharType="begin"/>
      </w:r>
      <w:r w:rsidR="00080388">
        <w:instrText xml:space="preserve"> XE "</w:instrText>
      </w:r>
      <w:r w:rsidR="00080388" w:rsidRPr="002007CE">
        <w:instrText>STR</w:instrText>
      </w:r>
      <w:r w:rsidR="00080388">
        <w:instrText xml:space="preserve"> – </w:instrText>
      </w:r>
      <w:r w:rsidR="00080388" w:rsidRPr="002007CE">
        <w:instrText>Bit Representation</w:instrText>
      </w:r>
      <w:r w:rsidR="00080388">
        <w:instrText xml:space="preserve">" </w:instrText>
      </w:r>
      <w:r w:rsidR="003C44DE">
        <w:fldChar w:fldCharType="end"/>
      </w:r>
      <w:r w:rsidR="003C44DE">
        <w:fldChar w:fldCharType="begin"/>
      </w:r>
      <w:r w:rsidR="00BA0DB5">
        <w:instrText xml:space="preserve"> XE "</w:instrText>
      </w:r>
      <w:r w:rsidR="00BA0DB5" w:rsidRPr="00B510AC">
        <w:instrText>Language Vulnerabilities:Bit Representation [STR]</w:instrText>
      </w:r>
      <w:r w:rsidR="00BA0DB5">
        <w:instrText xml:space="preserve">" </w:instrText>
      </w:r>
      <w:r w:rsidR="003C44DE">
        <w:fldChar w:fldCharType="end"/>
      </w:r>
    </w:p>
    <w:p w14:paraId="2777F136" w14:textId="77777777" w:rsidR="004C770C" w:rsidRDefault="00726AF3" w:rsidP="004C770C">
      <w:pPr>
        <w:pStyle w:val="Heading3"/>
        <w:widowControl w:val="0"/>
        <w:tabs>
          <w:tab w:val="left" w:pos="0"/>
        </w:tabs>
        <w:suppressAutoHyphens/>
        <w:spacing w:before="240" w:after="120" w:line="240" w:lineRule="auto"/>
        <w:contextualSpacing w:val="0"/>
      </w:pPr>
      <w:bookmarkStart w:id="409" w:name="_Toc508618960"/>
      <w:r>
        <w:t>6</w:t>
      </w:r>
      <w:r w:rsidR="009E501C">
        <w:t>.</w:t>
      </w:r>
      <w:r w:rsidR="00034852">
        <w:t>3</w:t>
      </w:r>
      <w:r w:rsidR="004C770C">
        <w:t>.1</w:t>
      </w:r>
      <w:r w:rsidR="00074057">
        <w:t xml:space="preserve"> </w:t>
      </w:r>
      <w:r w:rsidR="004C770C">
        <w:t>Applicability to language</w:t>
      </w:r>
      <w:bookmarkEnd w:id="409"/>
    </w:p>
    <w:p w14:paraId="3F6D7504" w14:textId="6F63FB3F" w:rsidR="004C770C" w:rsidRDefault="004C770C" w:rsidP="008174A7">
      <w:pPr>
        <w:rPr>
          <w:ins w:id="410" w:author="Stephen Michell" w:date="2018-04-27T07:47:00Z"/>
        </w:rPr>
      </w:pPr>
      <w:r>
        <w:t xml:space="preserve">In general, the type system of Ada protects against the vulnerabilities outlined in </w:t>
      </w:r>
      <w:proofErr w:type="spellStart"/>
      <w:r w:rsidR="004712FA">
        <w:t>s</w:t>
      </w:r>
      <w:r w:rsidR="006A0100">
        <w:t>ubclause</w:t>
      </w:r>
      <w:proofErr w:type="spellEnd"/>
      <w:r w:rsidR="006A0100">
        <w:t xml:space="preserve"> </w:t>
      </w:r>
      <w:r>
        <w:t>6.</w:t>
      </w:r>
      <w:r w:rsidR="008768B0">
        <w:t>3</w:t>
      </w:r>
      <w:r w:rsidR="00F26340">
        <w:t xml:space="preserve"> of TR 24772-1</w:t>
      </w:r>
      <w:r>
        <w:t xml:space="preserve">. The vulnerabilities caused by the inherent conceptual complexity of bit level programming are as described in </w:t>
      </w:r>
      <w:proofErr w:type="spellStart"/>
      <w:r w:rsidR="004712FA">
        <w:t>s</w:t>
      </w:r>
      <w:r w:rsidR="006A0100">
        <w:t>ubclause</w:t>
      </w:r>
      <w:proofErr w:type="spellEnd"/>
      <w:r w:rsidR="006A0100">
        <w:t xml:space="preserve"> </w:t>
      </w:r>
      <w:r>
        <w:t>6.</w:t>
      </w:r>
      <w:r w:rsidR="008768B0">
        <w:t>3</w:t>
      </w:r>
      <w:r w:rsidR="00CF225A">
        <w:t xml:space="preserve"> of TR 24772-1</w:t>
      </w:r>
      <w:r>
        <w:t xml:space="preserve">. </w:t>
      </w:r>
    </w:p>
    <w:p w14:paraId="22B080A7" w14:textId="77777777" w:rsidR="00C35CF2" w:rsidRDefault="00C35CF2" w:rsidP="008174A7"/>
    <w:p w14:paraId="652EF078" w14:textId="77777777" w:rsidR="004C770C" w:rsidRDefault="00726AF3" w:rsidP="004C770C">
      <w:pPr>
        <w:pStyle w:val="Heading3"/>
      </w:pPr>
      <w:bookmarkStart w:id="411" w:name="_Toc508618961"/>
      <w:r>
        <w:t>6</w:t>
      </w:r>
      <w:r w:rsidR="009E501C">
        <w:t>.</w:t>
      </w:r>
      <w:r w:rsidR="00034852">
        <w:t>3</w:t>
      </w:r>
      <w:r w:rsidR="004C770C">
        <w:t>.2</w:t>
      </w:r>
      <w:r w:rsidR="00074057">
        <w:t xml:space="preserve"> </w:t>
      </w:r>
      <w:r w:rsidR="004C770C">
        <w:t>Guidance to language users</w:t>
      </w:r>
      <w:bookmarkEnd w:id="411"/>
      <w:r w:rsidR="004C770C">
        <w:t xml:space="preserve"> </w:t>
      </w:r>
    </w:p>
    <w:p w14:paraId="54CC1983" w14:textId="5BCE23CB" w:rsidR="004C770C" w:rsidRDefault="00F8438F" w:rsidP="004C770C">
      <w:r>
        <w:t>In o</w:t>
      </w:r>
      <w:r w:rsidR="008768B0">
        <w:t>r</w:t>
      </w:r>
      <w:r>
        <w:t>der to m</w:t>
      </w:r>
      <w:r w:rsidR="009B5D6B">
        <w:t>itigate t</w:t>
      </w:r>
      <w:r w:rsidR="004C770C">
        <w:t>he vulnerabilities associated with the complexity of bit</w:t>
      </w:r>
      <w:r w:rsidR="0061285E">
        <w:t xml:space="preserve"> </w:t>
      </w:r>
      <w:r w:rsidR="004C770C">
        <w:t>level programming</w:t>
      </w:r>
    </w:p>
    <w:p w14:paraId="34FBA256" w14:textId="77777777" w:rsidR="0061285E" w:rsidRPr="0061285E" w:rsidRDefault="003C44DE" w:rsidP="00CF225A">
      <w:pPr>
        <w:pStyle w:val="ListParagraph"/>
        <w:numPr>
          <w:ilvl w:val="0"/>
          <w:numId w:val="298"/>
        </w:numPr>
        <w:spacing w:before="120" w:after="120" w:line="240" w:lineRule="auto"/>
      </w:pPr>
      <w:r w:rsidRPr="003C44DE">
        <w:t>Follow the mitigation mechanisms of subclause 6.3.5 of TR 24772-1</w:t>
      </w:r>
      <w:r w:rsidR="0061285E">
        <w:t>.</w:t>
      </w:r>
    </w:p>
    <w:p w14:paraId="348F9EBA" w14:textId="55031448" w:rsidR="004C770C" w:rsidRDefault="008768B0" w:rsidP="00CF225A">
      <w:pPr>
        <w:pStyle w:val="ListParagraph"/>
        <w:numPr>
          <w:ilvl w:val="0"/>
          <w:numId w:val="298"/>
        </w:numPr>
        <w:spacing w:before="120" w:after="120" w:line="240" w:lineRule="auto"/>
      </w:pPr>
      <w:r>
        <w:t>U</w:t>
      </w:r>
      <w:r w:rsidR="004C770C">
        <w:t xml:space="preserve">se record and array types with the appropriate representation specifications added so that the objects are accessed by their logical structure rather than their physical representation. These representation specifications may address: </w:t>
      </w:r>
      <w:ins w:id="412" w:author="Stephen Michell" w:date="2018-04-27T08:01:00Z">
        <w:r w:rsidR="00652376">
          <w:t xml:space="preserve">endianness, </w:t>
        </w:r>
      </w:ins>
      <w:r w:rsidR="004C770C">
        <w:t xml:space="preserve">order, position, and size of data components and fields. </w:t>
      </w:r>
    </w:p>
    <w:p w14:paraId="04C9051D" w14:textId="2ED2D313" w:rsidR="004C770C" w:rsidDel="00473586" w:rsidRDefault="008768B0" w:rsidP="00CF225A">
      <w:pPr>
        <w:pStyle w:val="ListParagraph"/>
        <w:numPr>
          <w:ilvl w:val="0"/>
          <w:numId w:val="298"/>
        </w:numPr>
        <w:spacing w:before="120" w:after="120" w:line="240" w:lineRule="auto"/>
        <w:rPr>
          <w:del w:id="413" w:author="Stephen Michell" w:date="2018-04-27T09:13:00Z"/>
        </w:rPr>
      </w:pPr>
      <w:del w:id="414" w:author="Stephen Michell" w:date="2018-04-27T09:13:00Z">
        <w:r w:rsidDel="00473586">
          <w:delText>U</w:delText>
        </w:r>
        <w:r w:rsidR="004C770C" w:rsidDel="00473586">
          <w:delText xml:space="preserve">se </w:delText>
        </w:r>
        <w:r w:rsidR="00017A66" w:rsidRPr="00017A66" w:rsidDel="00473586">
          <w:rPr>
            <w:rFonts w:ascii="Times New Roman" w:hAnsi="Times New Roman" w:cs="Times New Roman"/>
            <w:b/>
          </w:rPr>
          <w:delText>pragma</w:delText>
        </w:r>
        <w:r w:rsidR="00017A66" w:rsidRPr="00017A66" w:rsidDel="00473586">
          <w:rPr>
            <w:rFonts w:ascii="Times New Roman" w:hAnsi="Times New Roman" w:cs="Times New Roman"/>
          </w:rPr>
          <w:delText xml:space="preserve"> Atomic</w:delText>
        </w:r>
        <w:r w:rsidR="003C44DE" w:rsidDel="00473586">
          <w:rPr>
            <w:rFonts w:ascii="Times New Roman" w:hAnsi="Times New Roman" w:cs="Times New Roman"/>
          </w:rPr>
          <w:fldChar w:fldCharType="begin"/>
        </w:r>
        <w:r w:rsidR="00F720AD" w:rsidDel="00473586">
          <w:delInstrText xml:space="preserve"> XE "</w:delInstrText>
        </w:r>
        <w:r w:rsidR="00F720AD" w:rsidRPr="00C35F97" w:rsidDel="00473586">
          <w:rPr>
            <w:rFonts w:ascii="Times New Roman" w:hAnsi="Times New Roman" w:cs="Times New Roman"/>
          </w:rPr>
          <w:delInstrText>Pragma:</w:delInstrText>
        </w:r>
        <w:r w:rsidR="00F720AD" w:rsidRPr="00C35F97" w:rsidDel="00473586">
          <w:delInstrText>pragma Atomic</w:delInstrText>
        </w:r>
        <w:r w:rsidR="00F720AD" w:rsidDel="00473586">
          <w:delInstrText xml:space="preserve">" </w:delInstrText>
        </w:r>
        <w:r w:rsidR="003C44DE" w:rsidDel="00473586">
          <w:rPr>
            <w:rFonts w:ascii="Times New Roman" w:hAnsi="Times New Roman" w:cs="Times New Roman"/>
          </w:rPr>
          <w:fldChar w:fldCharType="end"/>
        </w:r>
        <w:r w:rsidR="00F720AD" w:rsidDel="00473586">
          <w:delText xml:space="preserve"> </w:delText>
        </w:r>
        <w:r w:rsidR="004C770C" w:rsidDel="00473586">
          <w:delText xml:space="preserve">and </w:delText>
        </w:r>
        <w:r w:rsidR="004C770C" w:rsidRPr="00AD3D5B" w:rsidDel="00473586">
          <w:rPr>
            <w:rFonts w:ascii="Times New Roman" w:hAnsi="Times New Roman"/>
            <w:b/>
            <w:bCs/>
          </w:rPr>
          <w:delText xml:space="preserve">pragma </w:delText>
        </w:r>
        <w:r w:rsidR="004C770C" w:rsidRPr="00AD3D5B" w:rsidDel="00473586">
          <w:rPr>
            <w:rFonts w:ascii="Times New Roman" w:hAnsi="Times New Roman"/>
          </w:rPr>
          <w:delText>Atomic_Components</w:delText>
        </w:r>
        <w:r w:rsidR="003C44DE" w:rsidDel="00473586">
          <w:rPr>
            <w:rFonts w:ascii="Times New Roman" w:hAnsi="Times New Roman"/>
          </w:rPr>
          <w:fldChar w:fldCharType="begin"/>
        </w:r>
        <w:r w:rsidR="00F720AD" w:rsidDel="00473586">
          <w:delInstrText xml:space="preserve"> XE "</w:delInstrText>
        </w:r>
        <w:r w:rsidR="00017A66" w:rsidRPr="00017A66" w:rsidDel="00473586">
          <w:rPr>
            <w:rFonts w:ascii="Times New Roman" w:hAnsi="Times New Roman"/>
            <w:bCs/>
          </w:rPr>
          <w:delInstrText>Pragma</w:delInstrText>
        </w:r>
        <w:r w:rsidR="00F720AD" w:rsidRPr="002E0306" w:rsidDel="00473586">
          <w:rPr>
            <w:rFonts w:ascii="Times New Roman" w:hAnsi="Times New Roman"/>
            <w:bCs/>
          </w:rPr>
          <w:delInstrText>:</w:delInstrText>
        </w:r>
        <w:r w:rsidR="00F720AD" w:rsidRPr="002E0306" w:rsidDel="00473586">
          <w:delInstrText>pragma Atomic_Components</w:delInstrText>
        </w:r>
        <w:r w:rsidR="00F720AD" w:rsidDel="00473586">
          <w:delInstrText xml:space="preserve">" </w:delInstrText>
        </w:r>
        <w:r w:rsidR="003C44DE" w:rsidDel="00473586">
          <w:rPr>
            <w:rFonts w:ascii="Times New Roman" w:hAnsi="Times New Roman"/>
          </w:rPr>
          <w:fldChar w:fldCharType="end"/>
        </w:r>
        <w:r w:rsidR="003C44DE" w:rsidDel="00473586">
          <w:rPr>
            <w:rFonts w:ascii="Times New Roman" w:hAnsi="Times New Roman"/>
          </w:rPr>
          <w:fldChar w:fldCharType="begin"/>
        </w:r>
        <w:r w:rsidR="00C904B6" w:rsidDel="00473586">
          <w:delInstrText xml:space="preserve"> XE "</w:delInstrText>
        </w:r>
        <w:r w:rsidR="00C904B6" w:rsidRPr="00DC3716" w:rsidDel="00473586">
          <w:rPr>
            <w:rFonts w:ascii="Times New Roman" w:hAnsi="Times New Roman"/>
          </w:rPr>
          <w:delInstrText>Atomic</w:delInstrText>
        </w:r>
        <w:r w:rsidR="00C904B6" w:rsidDel="00473586">
          <w:delInstrText xml:space="preserve">" </w:delInstrText>
        </w:r>
        <w:r w:rsidR="003C44DE" w:rsidDel="00473586">
          <w:rPr>
            <w:rFonts w:ascii="Times New Roman" w:hAnsi="Times New Roman"/>
          </w:rPr>
          <w:fldChar w:fldCharType="end"/>
        </w:r>
        <w:r w:rsidR="004C770C" w:rsidDel="00473586">
          <w:delText xml:space="preserve"> to ensure that all updates to objects and </w:delText>
        </w:r>
        <w:commentRangeStart w:id="415"/>
        <w:commentRangeStart w:id="416"/>
        <w:r w:rsidR="004C770C" w:rsidDel="00473586">
          <w:delText>components</w:delText>
        </w:r>
        <w:commentRangeEnd w:id="415"/>
        <w:r w:rsidR="00E85874" w:rsidDel="00473586">
          <w:rPr>
            <w:rStyle w:val="CommentReference"/>
          </w:rPr>
          <w:commentReference w:id="415"/>
        </w:r>
        <w:commentRangeEnd w:id="416"/>
        <w:r w:rsidR="009B041D" w:rsidDel="00473586">
          <w:rPr>
            <w:rStyle w:val="CommentReference"/>
          </w:rPr>
          <w:commentReference w:id="416"/>
        </w:r>
        <w:r w:rsidR="004C770C" w:rsidDel="00473586">
          <w:delText xml:space="preserve"> happen atomically.</w:delText>
        </w:r>
      </w:del>
    </w:p>
    <w:p w14:paraId="2ED5DE36" w14:textId="5CC15BF6" w:rsidR="004C770C" w:rsidRDefault="008768B0" w:rsidP="00CF225A">
      <w:pPr>
        <w:pStyle w:val="ListParagraph"/>
        <w:numPr>
          <w:ilvl w:val="0"/>
          <w:numId w:val="298"/>
        </w:numPr>
        <w:spacing w:before="120" w:after="120" w:line="240" w:lineRule="auto"/>
      </w:pPr>
      <w:del w:id="417" w:author="Stephen Michell" w:date="2018-04-27T09:13:00Z">
        <w:r w:rsidDel="00473586">
          <w:delText>U</w:delText>
        </w:r>
        <w:r w:rsidR="004C770C" w:rsidDel="00473586">
          <w:delText xml:space="preserve">se </w:delText>
        </w:r>
        <w:r w:rsidR="00017A66" w:rsidRPr="00017A66" w:rsidDel="00473586">
          <w:rPr>
            <w:rFonts w:ascii="Times New Roman" w:hAnsi="Times New Roman" w:cs="Times New Roman"/>
            <w:b/>
          </w:rPr>
          <w:delText>pragma</w:delText>
        </w:r>
        <w:r w:rsidR="00017A66" w:rsidRPr="00017A66" w:rsidDel="00473586">
          <w:rPr>
            <w:rFonts w:ascii="Times New Roman" w:hAnsi="Times New Roman" w:cs="Times New Roman"/>
          </w:rPr>
          <w:delText xml:space="preserve"> Volatile</w:delText>
        </w:r>
        <w:r w:rsidR="003C44DE" w:rsidDel="00473586">
          <w:rPr>
            <w:rFonts w:ascii="Times New Roman" w:hAnsi="Times New Roman" w:cs="Times New Roman"/>
          </w:rPr>
          <w:fldChar w:fldCharType="begin"/>
        </w:r>
        <w:r w:rsidR="00F720AD" w:rsidDel="00473586">
          <w:delInstrText xml:space="preserve"> XE "</w:delInstrText>
        </w:r>
        <w:r w:rsidR="00F720AD" w:rsidRPr="003570F4" w:rsidDel="00473586">
          <w:rPr>
            <w:rFonts w:ascii="Times New Roman" w:hAnsi="Times New Roman" w:cs="Times New Roman"/>
          </w:rPr>
          <w:delInstrText>Pragma:</w:delInstrText>
        </w:r>
        <w:r w:rsidR="00F720AD" w:rsidRPr="003570F4" w:rsidDel="00473586">
          <w:delInstrText>pragma Volatile</w:delInstrText>
        </w:r>
        <w:r w:rsidR="00F720AD" w:rsidDel="00473586">
          <w:delInstrText xml:space="preserve">" </w:delInstrText>
        </w:r>
        <w:r w:rsidR="003C44DE" w:rsidDel="00473586">
          <w:rPr>
            <w:rFonts w:ascii="Times New Roman" w:hAnsi="Times New Roman" w:cs="Times New Roman"/>
          </w:rPr>
          <w:fldChar w:fldCharType="end"/>
        </w:r>
        <w:r w:rsidR="00F720AD" w:rsidDel="00473586">
          <w:delText xml:space="preserve"> </w:delText>
        </w:r>
        <w:r w:rsidR="004C770C" w:rsidDel="00473586">
          <w:delText xml:space="preserve">and </w:delText>
        </w:r>
        <w:r w:rsidR="004C770C" w:rsidRPr="00AD3D5B" w:rsidDel="00473586">
          <w:rPr>
            <w:rFonts w:ascii="Times New Roman" w:hAnsi="Times New Roman"/>
            <w:b/>
            <w:bCs/>
          </w:rPr>
          <w:delText>pragma</w:delText>
        </w:r>
        <w:r w:rsidR="004C770C" w:rsidRPr="00AD3D5B" w:rsidDel="00473586">
          <w:rPr>
            <w:rFonts w:ascii="Times New Roman" w:hAnsi="Times New Roman"/>
          </w:rPr>
          <w:delText xml:space="preserve"> Volatile_Components</w:delText>
        </w:r>
        <w:r w:rsidR="003C44DE" w:rsidDel="00473586">
          <w:rPr>
            <w:rFonts w:ascii="Times New Roman" w:hAnsi="Times New Roman"/>
          </w:rPr>
          <w:fldChar w:fldCharType="begin"/>
        </w:r>
        <w:r w:rsidR="00F720AD" w:rsidDel="00473586">
          <w:delInstrText xml:space="preserve"> XE "</w:delInstrText>
        </w:r>
        <w:r w:rsidR="00F720AD" w:rsidRPr="00456C75" w:rsidDel="00473586">
          <w:rPr>
            <w:rFonts w:ascii="Times New Roman" w:hAnsi="Times New Roman"/>
          </w:rPr>
          <w:delInstrText>Pragma:</w:delInstrText>
        </w:r>
        <w:r w:rsidR="00F720AD" w:rsidRPr="00456C75" w:rsidDel="00473586">
          <w:delInstrText>pragma Volatile_Components</w:delInstrText>
        </w:r>
        <w:r w:rsidR="00F720AD" w:rsidDel="00473586">
          <w:delInstrText xml:space="preserve">" </w:delInstrText>
        </w:r>
        <w:r w:rsidR="003C44DE" w:rsidDel="00473586">
          <w:rPr>
            <w:rFonts w:ascii="Times New Roman" w:hAnsi="Times New Roman"/>
          </w:rPr>
          <w:fldChar w:fldCharType="end"/>
        </w:r>
        <w:r w:rsidR="003C44DE" w:rsidDel="00473586">
          <w:rPr>
            <w:u w:val="single"/>
          </w:rPr>
          <w:fldChar w:fldCharType="begin"/>
        </w:r>
        <w:r w:rsidR="00074163" w:rsidDel="00473586">
          <w:delInstrText xml:space="preserve"> XE "</w:delInstrText>
        </w:r>
        <w:r w:rsidR="00074163" w:rsidRPr="00B41C47" w:rsidDel="00473586">
          <w:delInstrText>Volatile</w:delInstrText>
        </w:r>
        <w:r w:rsidR="00074163" w:rsidDel="00473586">
          <w:delInstrText xml:space="preserve">" </w:delInstrText>
        </w:r>
        <w:r w:rsidR="003C44DE" w:rsidDel="00473586">
          <w:rPr>
            <w:u w:val="single"/>
          </w:rPr>
          <w:fldChar w:fldCharType="end"/>
        </w:r>
        <w:r w:rsidR="004C770C" w:rsidDel="00473586">
          <w:delText xml:space="preserve"> to </w:delText>
        </w:r>
        <w:r w:rsidR="00077EA3" w:rsidDel="00473586">
          <w:delText>ensure that all tasks see updates to the associated objects or array components in the same order</w:delText>
        </w:r>
        <w:r w:rsidR="004C770C" w:rsidDel="00473586">
          <w:delText>.</w:delText>
        </w:r>
      </w:del>
      <w:r w:rsidR="004C770C">
        <w:t xml:space="preserve"> </w:t>
      </w:r>
    </w:p>
    <w:p w14:paraId="5DBA8BB1" w14:textId="77777777" w:rsidR="001E7E4E" w:rsidRPr="001E7E4E" w:rsidRDefault="008768B0" w:rsidP="00A26B3D">
      <w:pPr>
        <w:pStyle w:val="ListParagraph"/>
        <w:numPr>
          <w:ilvl w:val="0"/>
          <w:numId w:val="298"/>
        </w:numPr>
        <w:spacing w:before="120" w:after="120" w:line="240" w:lineRule="auto"/>
        <w:rPr>
          <w:rFonts w:cs="Arial"/>
          <w:szCs w:val="20"/>
        </w:rPr>
      </w:pPr>
      <w:r>
        <w:t>Q</w:t>
      </w:r>
      <w:r w:rsidR="009B5D6B">
        <w:t>uery t</w:t>
      </w:r>
      <w:r w:rsidR="004C770C">
        <w:t xml:space="preserve">he default object layout chosen by the compiler to determine the expected </w:t>
      </w:r>
      <w:proofErr w:type="spellStart"/>
      <w:r w:rsidR="004C770C">
        <w:t>behaviour</w:t>
      </w:r>
      <w:proofErr w:type="spellEnd"/>
      <w:r w:rsidR="004C770C">
        <w:t xml:space="preserve"> of the final representation.</w:t>
      </w:r>
    </w:p>
    <w:p w14:paraId="588DE97B" w14:textId="77777777" w:rsidR="001E7E4E" w:rsidRPr="001E7E4E" w:rsidRDefault="001E7E4E" w:rsidP="001E7E4E">
      <w:pPr>
        <w:pStyle w:val="ListParagraph"/>
        <w:numPr>
          <w:ilvl w:val="0"/>
          <w:numId w:val="298"/>
        </w:numPr>
        <w:spacing w:before="120" w:after="120" w:line="240" w:lineRule="auto"/>
        <w:rPr>
          <w:rFonts w:cs="Arial"/>
          <w:szCs w:val="20"/>
        </w:rPr>
      </w:pPr>
      <w:r>
        <w:rPr>
          <w:rFonts w:cs="Arial"/>
          <w:szCs w:val="20"/>
        </w:rPr>
        <w:t>Use</w:t>
      </w:r>
      <w:r w:rsidR="008174A7" w:rsidRPr="00A26B3D">
        <w:rPr>
          <w:rFonts w:cs="Arial"/>
          <w:szCs w:val="20"/>
        </w:rPr>
        <w:t xml:space="preserve"> the restriction </w:t>
      </w:r>
      <w:proofErr w:type="spellStart"/>
      <w:r w:rsidR="008174A7" w:rsidRPr="00A26B3D">
        <w:rPr>
          <w:rFonts w:ascii="Times New Roman" w:hAnsi="Times New Roman" w:cs="Times New Roman"/>
          <w:szCs w:val="20"/>
        </w:rPr>
        <w:t>No_Unchecked_Conversion</w:t>
      </w:r>
      <w:proofErr w:type="spellEnd"/>
      <w:r w:rsidR="008174A7" w:rsidRPr="00A26B3D">
        <w:rPr>
          <w:rFonts w:cstheme="minorHAnsi"/>
          <w:szCs w:val="20"/>
        </w:rPr>
        <w:t xml:space="preserve"> to prevent circumventing the type system.</w:t>
      </w:r>
    </w:p>
    <w:p w14:paraId="5742E7E7" w14:textId="78CCEB81" w:rsidR="004C770C" w:rsidRDefault="004C770C" w:rsidP="004C770C">
      <w:r>
        <w:t>For the traditional approach to bit</w:t>
      </w:r>
      <w:r w:rsidR="0061285E">
        <w:t xml:space="preserve"> </w:t>
      </w:r>
      <w:r>
        <w:t xml:space="preserve">level programming, Ada provides modular types and literal representations in arbitrary base from 2 to 16 to deal with numeric entities and correct handling of the sign bit. The use of </w:t>
      </w:r>
      <w:r w:rsidRPr="002A11C5">
        <w:rPr>
          <w:rFonts w:ascii="Times New Roman" w:hAnsi="Times New Roman"/>
          <w:b/>
          <w:bCs/>
        </w:rPr>
        <w:t>pragma</w:t>
      </w:r>
      <w:r w:rsidRPr="002A11C5">
        <w:rPr>
          <w:rFonts w:ascii="Times New Roman" w:hAnsi="Times New Roman"/>
        </w:rPr>
        <w:t xml:space="preserve"> Pack</w:t>
      </w:r>
      <w:r>
        <w:t xml:space="preserve"> on arrays of Booleans provides a type-safe way of manipulating bit strings and eliminates the use of </w:t>
      </w:r>
      <w:r w:rsidR="00AD5842">
        <w:t>error-</w:t>
      </w:r>
      <w:r>
        <w:t>prone arithmetic operations.</w:t>
      </w:r>
    </w:p>
    <w:p w14:paraId="3CC7690D" w14:textId="77777777" w:rsidR="004C770C" w:rsidRPr="00044C59" w:rsidRDefault="00726AF3" w:rsidP="004C770C">
      <w:pPr>
        <w:pStyle w:val="Heading2"/>
        <w:rPr>
          <w:iCs/>
          <w:lang w:val="en-GB"/>
        </w:rPr>
      </w:pPr>
      <w:bookmarkStart w:id="418" w:name="_Ref336422984"/>
      <w:bookmarkStart w:id="419" w:name="_Toc358896488"/>
      <w:bookmarkStart w:id="420" w:name="_Toc508618962"/>
      <w:r>
        <w:rPr>
          <w:lang w:val="en-GB"/>
        </w:rPr>
        <w:t>6</w:t>
      </w:r>
      <w:r w:rsidR="009E501C">
        <w:rPr>
          <w:lang w:val="en-GB"/>
        </w:rPr>
        <w:t>.</w:t>
      </w:r>
      <w:r w:rsidR="00034852">
        <w:rPr>
          <w:lang w:val="en-GB"/>
        </w:rPr>
        <w:t>4</w:t>
      </w:r>
      <w:r w:rsidR="00074057">
        <w:rPr>
          <w:lang w:val="en-GB"/>
        </w:rPr>
        <w:t xml:space="preserve"> </w:t>
      </w:r>
      <w:r w:rsidR="004C770C" w:rsidRPr="00262A7C">
        <w:rPr>
          <w:lang w:val="en-GB"/>
        </w:rPr>
        <w:t>Floating-point Arithmetic [PLF]</w:t>
      </w:r>
      <w:bookmarkEnd w:id="418"/>
      <w:bookmarkEnd w:id="419"/>
      <w:bookmarkEnd w:id="420"/>
      <w:r w:rsidR="003C44DE">
        <w:rPr>
          <w:lang w:val="en-GB"/>
        </w:rPr>
        <w:fldChar w:fldCharType="begin"/>
      </w:r>
      <w:r w:rsidR="00080388">
        <w:instrText xml:space="preserve"> XE "</w:instrText>
      </w:r>
      <w:r w:rsidR="00080388" w:rsidRPr="000F77C1">
        <w:rPr>
          <w:lang w:val="en-GB"/>
        </w:rPr>
        <w:instrText>PLF</w:instrText>
      </w:r>
      <w:r w:rsidR="00EB0723">
        <w:rPr>
          <w:lang w:val="en-GB"/>
        </w:rPr>
        <w:instrText xml:space="preserve"> </w:instrText>
      </w:r>
      <w:r w:rsidR="00080388">
        <w:instrText>–</w:instrText>
      </w:r>
      <w:r w:rsidR="00080388" w:rsidRPr="000F77C1">
        <w:rPr>
          <w:lang w:val="en-GB"/>
        </w:rPr>
        <w:instrText xml:space="preserve"> Floating-point Arithmetic</w:instrText>
      </w:r>
      <w:r w:rsidR="00080388">
        <w:instrText xml:space="preserve">" </w:instrText>
      </w:r>
      <w:r w:rsidR="003C44DE">
        <w:rPr>
          <w:lang w:val="en-GB"/>
        </w:rPr>
        <w:fldChar w:fldCharType="end"/>
      </w:r>
      <w:r w:rsidR="003C44DE">
        <w:rPr>
          <w:lang w:val="en-GB"/>
        </w:rPr>
        <w:fldChar w:fldCharType="begin"/>
      </w:r>
      <w:r w:rsidR="00DA45B9">
        <w:instrText xml:space="preserve"> XE "</w:instrText>
      </w:r>
      <w:r w:rsidR="00DA45B9" w:rsidRPr="008419DF">
        <w:rPr>
          <w:lang w:val="en-GB"/>
        </w:rPr>
        <w:instrText>Language Vulnerabilities:</w:instrText>
      </w:r>
      <w:r w:rsidR="00DA45B9" w:rsidRPr="008419DF">
        <w:instrText>Floating-point Arithmetic [PLF]</w:instrText>
      </w:r>
      <w:r w:rsidR="00DA45B9">
        <w:instrText xml:space="preserve">" </w:instrText>
      </w:r>
      <w:r w:rsidR="003C44DE">
        <w:rPr>
          <w:lang w:val="en-GB"/>
        </w:rPr>
        <w:fldChar w:fldCharType="end"/>
      </w:r>
    </w:p>
    <w:p w14:paraId="4915F349" w14:textId="77777777" w:rsidR="004C770C" w:rsidRPr="00044C59" w:rsidRDefault="00726AF3" w:rsidP="004C770C">
      <w:pPr>
        <w:pStyle w:val="Heading3"/>
        <w:rPr>
          <w:lang w:val="en-GB"/>
        </w:rPr>
      </w:pPr>
      <w:bookmarkStart w:id="421" w:name="_Toc508618963"/>
      <w:r>
        <w:rPr>
          <w:lang w:val="en-GB"/>
        </w:rPr>
        <w:t>6</w:t>
      </w:r>
      <w:r w:rsidR="009E501C">
        <w:rPr>
          <w:lang w:val="en-GB"/>
        </w:rPr>
        <w:t>.</w:t>
      </w:r>
      <w:r w:rsidR="00034852">
        <w:rPr>
          <w:lang w:val="en-GB"/>
        </w:rPr>
        <w:t>4</w:t>
      </w:r>
      <w:r w:rsidR="004C770C" w:rsidRPr="00262A7C">
        <w:rPr>
          <w:lang w:val="en-GB"/>
        </w:rPr>
        <w:t>.1</w:t>
      </w:r>
      <w:r w:rsidR="00074057">
        <w:rPr>
          <w:lang w:val="en-GB"/>
        </w:rPr>
        <w:t xml:space="preserve"> </w:t>
      </w:r>
      <w:r w:rsidR="004C770C" w:rsidRPr="00262A7C">
        <w:rPr>
          <w:lang w:val="en-GB"/>
        </w:rPr>
        <w:t>Applicability to language</w:t>
      </w:r>
      <w:bookmarkEnd w:id="421"/>
    </w:p>
    <w:p w14:paraId="6A231002" w14:textId="77777777" w:rsidR="004C770C" w:rsidRPr="00044C59" w:rsidRDefault="004C770C" w:rsidP="004C770C">
      <w:pPr>
        <w:rPr>
          <w:lang w:val="en-GB"/>
        </w:rPr>
      </w:pPr>
      <w:r w:rsidRPr="00262A7C">
        <w:rPr>
          <w:lang w:val="en-GB"/>
        </w:rPr>
        <w:t xml:space="preserve">Ada specifies adherence to the IEEE Floating Point Standards </w:t>
      </w:r>
      <w:r w:rsidRPr="00262A7C">
        <w:rPr>
          <w:rFonts w:cs="Arial"/>
          <w:szCs w:val="20"/>
          <w:lang w:val="en-GB"/>
        </w:rPr>
        <w:t>(IEEE-754-2008, IEEE-854-1987).</w:t>
      </w:r>
    </w:p>
    <w:p w14:paraId="5E2A0A6C" w14:textId="1884A7E3" w:rsidR="004C770C" w:rsidRPr="00044C59" w:rsidRDefault="004C770C" w:rsidP="004C770C">
      <w:pPr>
        <w:rPr>
          <w:lang w:val="en-GB"/>
        </w:rPr>
      </w:pPr>
      <w:r w:rsidRPr="00262A7C">
        <w:rPr>
          <w:lang w:val="en-GB"/>
        </w:rPr>
        <w:t xml:space="preserve">The vulnerability in Ada is as described in </w:t>
      </w:r>
      <w:proofErr w:type="spellStart"/>
      <w:r w:rsidR="004712FA">
        <w:rPr>
          <w:lang w:val="en-GB"/>
        </w:rPr>
        <w:t>s</w:t>
      </w:r>
      <w:r w:rsidR="006A0100">
        <w:rPr>
          <w:lang w:val="en-GB"/>
        </w:rPr>
        <w:t>ubclause</w:t>
      </w:r>
      <w:proofErr w:type="spellEnd"/>
      <w:r w:rsidR="006A0100">
        <w:rPr>
          <w:lang w:val="en-GB"/>
        </w:rPr>
        <w:t xml:space="preserve"> </w:t>
      </w:r>
      <w:r w:rsidRPr="00262A7C">
        <w:rPr>
          <w:lang w:val="en-GB"/>
        </w:rPr>
        <w:t>6.</w:t>
      </w:r>
      <w:r w:rsidR="00015334">
        <w:rPr>
          <w:lang w:val="en-GB"/>
        </w:rPr>
        <w:t>4</w:t>
      </w:r>
      <w:r w:rsidRPr="00262A7C">
        <w:rPr>
          <w:lang w:val="en-GB"/>
        </w:rPr>
        <w:t>.2</w:t>
      </w:r>
      <w:r w:rsidR="00CF225A">
        <w:rPr>
          <w:lang w:val="en-GB"/>
        </w:rPr>
        <w:t xml:space="preserve"> of </w:t>
      </w:r>
      <w:r w:rsidR="00CF225A">
        <w:t>TR 24772-1</w:t>
      </w:r>
      <w:r w:rsidRPr="00262A7C">
        <w:rPr>
          <w:lang w:val="en-GB"/>
        </w:rPr>
        <w:t>.</w:t>
      </w:r>
    </w:p>
    <w:p w14:paraId="0DDEA814" w14:textId="77777777" w:rsidR="004C770C" w:rsidRDefault="00726AF3" w:rsidP="004C770C">
      <w:pPr>
        <w:pStyle w:val="Heading3"/>
        <w:rPr>
          <w:lang w:val="pt-BR"/>
        </w:rPr>
      </w:pPr>
      <w:bookmarkStart w:id="422" w:name="_Toc508618964"/>
      <w:r>
        <w:rPr>
          <w:lang w:val="pt-BR"/>
        </w:rPr>
        <w:t>6</w:t>
      </w:r>
      <w:r w:rsidR="009E501C">
        <w:rPr>
          <w:lang w:val="pt-BR"/>
        </w:rPr>
        <w:t>.</w:t>
      </w:r>
      <w:r w:rsidR="00034852">
        <w:rPr>
          <w:lang w:val="pt-BR"/>
        </w:rPr>
        <w:t>4</w:t>
      </w:r>
      <w:r w:rsidR="004C770C" w:rsidRPr="003023CE">
        <w:rPr>
          <w:lang w:val="pt-BR"/>
        </w:rPr>
        <w:t>.</w:t>
      </w:r>
      <w:r w:rsidR="004C770C">
        <w:rPr>
          <w:lang w:val="pt-BR"/>
        </w:rPr>
        <w:t>2</w:t>
      </w:r>
      <w:r w:rsidR="00074057">
        <w:rPr>
          <w:lang w:val="pt-BR"/>
        </w:rPr>
        <w:t xml:space="preserve"> </w:t>
      </w:r>
      <w:r w:rsidR="004C770C">
        <w:rPr>
          <w:lang w:val="pt-BR"/>
        </w:rPr>
        <w:t>Guidance to language users</w:t>
      </w:r>
      <w:bookmarkEnd w:id="422"/>
    </w:p>
    <w:p w14:paraId="31E2CEC0" w14:textId="77777777" w:rsidR="0061285E" w:rsidRPr="0061285E" w:rsidRDefault="003C44DE" w:rsidP="00CF225A">
      <w:pPr>
        <w:pStyle w:val="ListParagraph"/>
        <w:numPr>
          <w:ilvl w:val="0"/>
          <w:numId w:val="323"/>
        </w:numPr>
        <w:spacing w:before="120" w:after="120" w:line="240" w:lineRule="auto"/>
        <w:rPr>
          <w:lang w:val="en-GB"/>
        </w:rPr>
      </w:pPr>
      <w:r w:rsidRPr="003C44DE">
        <w:t>Follow the mitigation mechanisms of subclause 6.4.5 of TR 24772-1</w:t>
      </w:r>
      <w:r w:rsidR="0061285E">
        <w:t>.</w:t>
      </w:r>
    </w:p>
    <w:p w14:paraId="65225A2A" w14:textId="77777777" w:rsidR="004C770C" w:rsidRDefault="004C770C" w:rsidP="00CF225A">
      <w:pPr>
        <w:pStyle w:val="ListParagraph"/>
        <w:numPr>
          <w:ilvl w:val="0"/>
          <w:numId w:val="323"/>
        </w:numPr>
        <w:spacing w:before="120" w:after="120" w:line="240" w:lineRule="auto"/>
        <w:rPr>
          <w:lang w:val="en-GB"/>
        </w:rPr>
      </w:pPr>
      <w:r w:rsidRPr="00262A7C">
        <w:rPr>
          <w:lang w:val="en-GB"/>
        </w:rPr>
        <w:t xml:space="preserve">Rather than using predefined types, such as </w:t>
      </w:r>
      <w:r w:rsidRPr="00262A7C">
        <w:rPr>
          <w:rFonts w:ascii="Times New Roman" w:hAnsi="Times New Roman"/>
          <w:lang w:val="en-GB"/>
        </w:rPr>
        <w:t>Float</w:t>
      </w:r>
      <w:r w:rsidRPr="00262A7C">
        <w:rPr>
          <w:lang w:val="en-GB"/>
        </w:rPr>
        <w:t xml:space="preserve"> and </w:t>
      </w:r>
      <w:proofErr w:type="spellStart"/>
      <w:r w:rsidRPr="00262A7C">
        <w:rPr>
          <w:rFonts w:ascii="Times New Roman" w:hAnsi="Times New Roman"/>
          <w:lang w:val="en-GB"/>
        </w:rPr>
        <w:t>Long_Float</w:t>
      </w:r>
      <w:proofErr w:type="spellEnd"/>
      <w:r w:rsidRPr="00262A7C">
        <w:rPr>
          <w:lang w:val="en-GB"/>
        </w:rPr>
        <w:t>, whose precision may vary according to the target system, declare floating-point types that specify the required precision (</w:t>
      </w:r>
      <w:r w:rsidR="00883191">
        <w:rPr>
          <w:lang w:val="en-GB"/>
        </w:rPr>
        <w:t>for example</w:t>
      </w:r>
      <w:r w:rsidRPr="00262A7C">
        <w:rPr>
          <w:lang w:val="en-GB"/>
        </w:rPr>
        <w:t xml:space="preserve">, </w:t>
      </w:r>
      <w:r w:rsidR="00017A66" w:rsidRPr="00017A66">
        <w:rPr>
          <w:rFonts w:ascii="Times New Roman" w:hAnsi="Times New Roman" w:cs="Times New Roman"/>
          <w:b/>
          <w:lang w:val="en-GB"/>
        </w:rPr>
        <w:t>digits</w:t>
      </w:r>
      <w:r w:rsidR="00017A66" w:rsidRPr="00017A66">
        <w:rPr>
          <w:rFonts w:ascii="Times New Roman" w:hAnsi="Times New Roman" w:cs="Times New Roman"/>
          <w:lang w:val="en-GB"/>
        </w:rPr>
        <w:t xml:space="preserve"> 10</w:t>
      </w:r>
      <w:r w:rsidRPr="00262A7C">
        <w:rPr>
          <w:lang w:val="en-GB"/>
        </w:rPr>
        <w:t xml:space="preserve">). Additionally, specifying ranges of a </w:t>
      </w:r>
      <w:proofErr w:type="gramStart"/>
      <w:r w:rsidRPr="00262A7C">
        <w:rPr>
          <w:lang w:val="en-GB"/>
        </w:rPr>
        <w:t>floating point</w:t>
      </w:r>
      <w:proofErr w:type="gramEnd"/>
      <w:r w:rsidRPr="00262A7C">
        <w:rPr>
          <w:lang w:val="en-GB"/>
        </w:rPr>
        <w:t xml:space="preserve"> type enables constraint checks which prevents the propagation of infinities and </w:t>
      </w:r>
      <w:proofErr w:type="spellStart"/>
      <w:r w:rsidRPr="00262A7C">
        <w:rPr>
          <w:lang w:val="en-GB"/>
        </w:rPr>
        <w:t>NaNs</w:t>
      </w:r>
      <w:proofErr w:type="spellEnd"/>
      <w:r w:rsidRPr="00262A7C">
        <w:rPr>
          <w:lang w:val="en-GB"/>
        </w:rPr>
        <w:t>.</w:t>
      </w:r>
    </w:p>
    <w:p w14:paraId="71E9E2DC" w14:textId="77777777" w:rsidR="004C770C" w:rsidRDefault="004C770C" w:rsidP="00CF225A">
      <w:pPr>
        <w:pStyle w:val="ListParagraph"/>
        <w:numPr>
          <w:ilvl w:val="0"/>
          <w:numId w:val="323"/>
        </w:numPr>
        <w:spacing w:before="120" w:after="120" w:line="240" w:lineRule="auto"/>
        <w:rPr>
          <w:lang w:val="pt-BR"/>
        </w:rPr>
      </w:pPr>
      <w:r w:rsidRPr="00262A7C">
        <w:rPr>
          <w:lang w:val="en-GB"/>
        </w:rPr>
        <w:t xml:space="preserve">Avoid comparing floating-point values for equality. Instead, use comparisons that account for the approximate results of computations. </w:t>
      </w:r>
      <w:r w:rsidRPr="00970565">
        <w:rPr>
          <w:lang w:val="pt-BR"/>
        </w:rPr>
        <w:t>Consult a numeric analyst when appropriate.</w:t>
      </w:r>
    </w:p>
    <w:p w14:paraId="34B0F773" w14:textId="77777777" w:rsidR="004C770C" w:rsidRDefault="004C770C" w:rsidP="00CF225A">
      <w:pPr>
        <w:pStyle w:val="ListParagraph"/>
        <w:numPr>
          <w:ilvl w:val="0"/>
          <w:numId w:val="323"/>
        </w:numPr>
        <w:spacing w:before="120" w:after="120" w:line="240" w:lineRule="auto"/>
        <w:rPr>
          <w:lang w:val="en-GB"/>
        </w:rPr>
      </w:pPr>
      <w:r w:rsidRPr="00262A7C">
        <w:rPr>
          <w:lang w:val="en-GB"/>
        </w:rPr>
        <w:t>Make use of static arithmetic expressions and static constant declarations when possible, since static expressions in Ada are computed at compile time with exact precision.</w:t>
      </w:r>
    </w:p>
    <w:p w14:paraId="0411D56A" w14:textId="77777777" w:rsidR="004C770C" w:rsidRDefault="004C770C" w:rsidP="00CF225A">
      <w:pPr>
        <w:pStyle w:val="ListParagraph"/>
        <w:numPr>
          <w:ilvl w:val="0"/>
          <w:numId w:val="323"/>
        </w:numPr>
        <w:spacing w:before="120" w:after="120" w:line="240" w:lineRule="auto"/>
        <w:rPr>
          <w:lang w:val="en-GB"/>
        </w:rPr>
      </w:pPr>
      <w:r w:rsidRPr="00262A7C">
        <w:rPr>
          <w:lang w:val="en-GB"/>
        </w:rPr>
        <w:t>Use Ada's standardized numeric libraries (</w:t>
      </w:r>
      <w:r w:rsidR="00883191">
        <w:rPr>
          <w:lang w:val="en-GB"/>
        </w:rPr>
        <w:t>for example</w:t>
      </w:r>
      <w:r w:rsidRPr="00262A7C">
        <w:rPr>
          <w:lang w:val="en-GB"/>
        </w:rPr>
        <w:t xml:space="preserve">, </w:t>
      </w:r>
      <w:proofErr w:type="spellStart"/>
      <w:r w:rsidR="00017A66" w:rsidRPr="00017A66">
        <w:rPr>
          <w:rFonts w:ascii="Times New Roman" w:hAnsi="Times New Roman" w:cs="Times New Roman"/>
          <w:lang w:val="en-GB"/>
        </w:rPr>
        <w:t>Generic_Elementary_Functions</w:t>
      </w:r>
      <w:proofErr w:type="spellEnd"/>
      <w:r w:rsidRPr="00262A7C">
        <w:rPr>
          <w:lang w:val="en-GB"/>
        </w:rPr>
        <w:t xml:space="preserve">) for common mathematical operations (trigonometric operations, logarithms, </w:t>
      </w:r>
      <w:r w:rsidR="00883191">
        <w:rPr>
          <w:lang w:val="en-GB"/>
        </w:rPr>
        <w:t>and others</w:t>
      </w:r>
      <w:r w:rsidRPr="00262A7C">
        <w:rPr>
          <w:lang w:val="en-GB"/>
        </w:rPr>
        <w:t>).</w:t>
      </w:r>
    </w:p>
    <w:p w14:paraId="3B3506CB" w14:textId="279A066A" w:rsidR="004C770C" w:rsidRDefault="004C770C" w:rsidP="00CF225A">
      <w:pPr>
        <w:pStyle w:val="ListParagraph"/>
        <w:numPr>
          <w:ilvl w:val="0"/>
          <w:numId w:val="323"/>
        </w:numPr>
        <w:spacing w:before="120" w:after="120" w:line="240" w:lineRule="auto"/>
        <w:rPr>
          <w:lang w:val="en-GB"/>
        </w:rPr>
      </w:pPr>
      <w:r w:rsidRPr="00262A7C">
        <w:rPr>
          <w:lang w:val="en-GB"/>
        </w:rPr>
        <w:t xml:space="preserve">Use an Ada implementation that supports </w:t>
      </w:r>
      <w:r w:rsidR="008768B0">
        <w:rPr>
          <w:lang w:val="en-GB"/>
        </w:rPr>
        <w:t xml:space="preserve">the </w:t>
      </w:r>
      <w:proofErr w:type="spellStart"/>
      <w:r w:rsidR="008768B0">
        <w:rPr>
          <w:lang w:val="en-GB"/>
        </w:rPr>
        <w:t>Numerics</w:t>
      </w:r>
      <w:proofErr w:type="spellEnd"/>
      <w:r w:rsidR="008768B0">
        <w:rPr>
          <w:lang w:val="en-GB"/>
        </w:rPr>
        <w:t xml:space="preserve"> </w:t>
      </w:r>
      <w:r w:rsidRPr="00262A7C">
        <w:rPr>
          <w:lang w:val="en-GB"/>
        </w:rPr>
        <w:t xml:space="preserve">Annex </w:t>
      </w:r>
      <w:r w:rsidR="0030164F">
        <w:rPr>
          <w:lang w:val="en-GB"/>
        </w:rPr>
        <w:t>of</w:t>
      </w:r>
      <w:r w:rsidRPr="00262A7C">
        <w:rPr>
          <w:lang w:val="en-GB"/>
        </w:rPr>
        <w:t xml:space="preserve"> </w:t>
      </w:r>
      <w:r w:rsidR="00491CBF">
        <w:t>ISO/IEC 8652</w:t>
      </w:r>
      <w:r w:rsidRPr="00262A7C">
        <w:rPr>
          <w:lang w:val="en-GB"/>
        </w:rPr>
        <w:t xml:space="preserve">, and employ the "strict mode" of that Annex in cases where additional accuracy requirements must be met by floating-point arithmetic and the operations of predefined </w:t>
      </w:r>
      <w:proofErr w:type="spellStart"/>
      <w:r w:rsidRPr="00262A7C">
        <w:rPr>
          <w:lang w:val="en-GB"/>
        </w:rPr>
        <w:t>numerics</w:t>
      </w:r>
      <w:proofErr w:type="spellEnd"/>
      <w:r w:rsidRPr="00262A7C">
        <w:rPr>
          <w:lang w:val="en-GB"/>
        </w:rPr>
        <w:t xml:space="preserve"> packages, as defined and guaranteed by the Annex.</w:t>
      </w:r>
    </w:p>
    <w:p w14:paraId="7C5277ED" w14:textId="77777777" w:rsidR="004C770C" w:rsidRDefault="004C770C" w:rsidP="00CF225A">
      <w:pPr>
        <w:pStyle w:val="ListParagraph"/>
        <w:numPr>
          <w:ilvl w:val="0"/>
          <w:numId w:val="323"/>
        </w:numPr>
        <w:spacing w:before="120" w:after="120" w:line="240" w:lineRule="auto"/>
        <w:rPr>
          <w:lang w:val="en-GB"/>
        </w:rPr>
      </w:pPr>
      <w:r w:rsidRPr="00262A7C">
        <w:rPr>
          <w:lang w:val="en-GB"/>
        </w:rPr>
        <w:t>Avoid direct manipulation of bit fields of floating-point values, since such operations are generally target-specific and error-prone. Instead, make use of Ada's predefined floating-point attributes (</w:t>
      </w:r>
      <w:r w:rsidR="00883191">
        <w:rPr>
          <w:lang w:val="en-GB"/>
        </w:rPr>
        <w:t>such as</w:t>
      </w:r>
      <w:r w:rsidRPr="00262A7C">
        <w:rPr>
          <w:lang w:val="en-GB"/>
        </w:rPr>
        <w:t xml:space="preserve"> </w:t>
      </w:r>
      <w:r w:rsidR="00017A66" w:rsidRPr="00017A66">
        <w:rPr>
          <w:rFonts w:ascii="Times New Roman" w:hAnsi="Times New Roman" w:cs="Times New Roman"/>
          <w:lang w:val="en-GB"/>
        </w:rPr>
        <w:t>'Exponent</w:t>
      </w:r>
      <w:r w:rsidR="003C44DE">
        <w:rPr>
          <w:rFonts w:ascii="Times New Roman" w:hAnsi="Times New Roman" w:cs="Times New Roman"/>
          <w:lang w:val="en-GB"/>
        </w:rPr>
        <w:fldChar w:fldCharType="begin"/>
      </w:r>
      <w:r w:rsidR="00A40A11">
        <w:instrText xml:space="preserve"> XE "</w:instrText>
      </w:r>
      <w:r w:rsidR="00A40A11" w:rsidRPr="007A2C30">
        <w:rPr>
          <w:rFonts w:ascii="Times New Roman" w:hAnsi="Times New Roman" w:cs="Times New Roman"/>
          <w:lang w:val="en-GB"/>
        </w:rPr>
        <w:instrText>Attribute:</w:instrText>
      </w:r>
      <w:r w:rsidR="00A40A11" w:rsidRPr="007A2C30">
        <w:instrText>'Exponent</w:instrText>
      </w:r>
      <w:r w:rsidR="00A40A11">
        <w:instrText xml:space="preserve">" </w:instrText>
      </w:r>
      <w:r w:rsidR="003C44DE">
        <w:rPr>
          <w:rFonts w:ascii="Times New Roman" w:hAnsi="Times New Roman" w:cs="Times New Roman"/>
          <w:lang w:val="en-GB"/>
        </w:rPr>
        <w:fldChar w:fldCharType="end"/>
      </w:r>
      <w:r w:rsidRPr="00262A7C">
        <w:rPr>
          <w:lang w:val="en-GB"/>
        </w:rPr>
        <w:t xml:space="preserve">). </w:t>
      </w:r>
    </w:p>
    <w:p w14:paraId="02CFCBAB" w14:textId="77777777" w:rsidR="004C770C" w:rsidRDefault="004C770C" w:rsidP="00CF225A">
      <w:pPr>
        <w:pStyle w:val="ListParagraph"/>
        <w:numPr>
          <w:ilvl w:val="0"/>
          <w:numId w:val="323"/>
        </w:numPr>
        <w:spacing w:before="120" w:after="120" w:line="240" w:lineRule="auto"/>
        <w:rPr>
          <w:lang w:val="en-GB"/>
        </w:rPr>
      </w:pPr>
      <w:r w:rsidRPr="00262A7C">
        <w:rPr>
          <w:lang w:val="en-GB"/>
        </w:rPr>
        <w:t>In cases where absolute precision is needed, consider replacement of floating-point types and operations with fixed-point types and operations.</w:t>
      </w:r>
    </w:p>
    <w:p w14:paraId="78C5094D" w14:textId="77777777" w:rsidR="004C770C" w:rsidRDefault="00726AF3" w:rsidP="004C770C">
      <w:pPr>
        <w:pStyle w:val="Heading2"/>
        <w:rPr>
          <w:lang w:val="en-GB"/>
        </w:rPr>
      </w:pPr>
      <w:bookmarkStart w:id="423" w:name="_Ref336423044"/>
      <w:bookmarkStart w:id="424" w:name="_Toc358896489"/>
      <w:bookmarkStart w:id="425" w:name="_Toc508618965"/>
      <w:r>
        <w:rPr>
          <w:lang w:val="en-GB"/>
        </w:rPr>
        <w:lastRenderedPageBreak/>
        <w:t>6</w:t>
      </w:r>
      <w:r w:rsidR="009E501C">
        <w:rPr>
          <w:lang w:val="en-GB"/>
        </w:rPr>
        <w:t>.</w:t>
      </w:r>
      <w:r w:rsidR="00034852">
        <w:rPr>
          <w:lang w:val="en-GB"/>
        </w:rPr>
        <w:t>5</w:t>
      </w:r>
      <w:r w:rsidR="004C770C" w:rsidRPr="00262A7C">
        <w:rPr>
          <w:lang w:val="en-GB"/>
        </w:rPr>
        <w:t xml:space="preserve"> Enumerator Issues [CCB]</w:t>
      </w:r>
      <w:bookmarkEnd w:id="423"/>
      <w:bookmarkEnd w:id="424"/>
      <w:bookmarkEnd w:id="425"/>
      <w:r w:rsidR="003C44DE">
        <w:rPr>
          <w:lang w:val="en-GB"/>
        </w:rPr>
        <w:fldChar w:fldCharType="begin"/>
      </w:r>
      <w:r w:rsidR="00080388">
        <w:instrText xml:space="preserve"> XE "</w:instrText>
      </w:r>
      <w:r w:rsidR="00080388" w:rsidRPr="0096636C">
        <w:rPr>
          <w:lang w:val="en-GB"/>
        </w:rPr>
        <w:instrText>CCB</w:instrText>
      </w:r>
      <w:r w:rsidR="00EB0723">
        <w:instrText xml:space="preserve"> </w:instrText>
      </w:r>
      <w:r w:rsidR="00080388">
        <w:instrText>–</w:instrText>
      </w:r>
      <w:r w:rsidR="00080388" w:rsidRPr="0096636C">
        <w:instrText xml:space="preserve"> </w:instrText>
      </w:r>
      <w:r w:rsidR="00EB0723">
        <w:rPr>
          <w:lang w:val="en-GB"/>
        </w:rPr>
        <w:instrText>Enumerator Issues</w:instrText>
      </w:r>
      <w:r w:rsidR="00080388">
        <w:instrText xml:space="preserve">" </w:instrText>
      </w:r>
      <w:r w:rsidR="003C44DE">
        <w:rPr>
          <w:lang w:val="en-GB"/>
        </w:rPr>
        <w:fldChar w:fldCharType="end"/>
      </w:r>
      <w:r w:rsidR="003C44DE">
        <w:rPr>
          <w:lang w:val="en-GB"/>
        </w:rPr>
        <w:fldChar w:fldCharType="begin"/>
      </w:r>
      <w:r w:rsidR="00080388">
        <w:instrText xml:space="preserve"> XE "</w:instrText>
      </w:r>
      <w:r w:rsidR="00080388" w:rsidRPr="003423DC">
        <w:rPr>
          <w:lang w:val="en-GB"/>
        </w:rPr>
        <w:instrText>Language Vulnerabilities:</w:instrText>
      </w:r>
      <w:r w:rsidR="00080388" w:rsidRPr="003423DC">
        <w:instrText>Enumerator Issues [CCB]</w:instrText>
      </w:r>
      <w:r w:rsidR="00080388">
        <w:instrText xml:space="preserve">" </w:instrText>
      </w:r>
      <w:r w:rsidR="003C44DE">
        <w:rPr>
          <w:lang w:val="en-GB"/>
        </w:rPr>
        <w:fldChar w:fldCharType="end"/>
      </w:r>
    </w:p>
    <w:p w14:paraId="3A02D94B" w14:textId="77777777" w:rsidR="004C770C" w:rsidRDefault="00726AF3" w:rsidP="004C770C">
      <w:pPr>
        <w:pStyle w:val="Heading3"/>
      </w:pPr>
      <w:bookmarkStart w:id="426" w:name="_Toc508618966"/>
      <w:r>
        <w:t>6</w:t>
      </w:r>
      <w:r w:rsidR="009E501C">
        <w:t>.</w:t>
      </w:r>
      <w:r w:rsidR="00034852">
        <w:t>5</w:t>
      </w:r>
      <w:r w:rsidR="004C770C">
        <w:t>.1</w:t>
      </w:r>
      <w:r w:rsidR="00074057">
        <w:t xml:space="preserve"> </w:t>
      </w:r>
      <w:r w:rsidR="004C770C">
        <w:t>Applicability to language</w:t>
      </w:r>
      <w:bookmarkEnd w:id="426"/>
    </w:p>
    <w:p w14:paraId="1A56E8A4" w14:textId="77777777" w:rsidR="004C770C" w:rsidRDefault="004C770C" w:rsidP="004C770C">
      <w:r>
        <w:t>Enumeration representation specification may be used to specify non-default representations of an enumeration type, for example when interfacing with external systems. All of the values in the enumeration type must be defined in the enumeration representation specification. The numeric values of the representation must preserve the original order. For example:</w:t>
      </w:r>
    </w:p>
    <w:p w14:paraId="13279F9E" w14:textId="77777777"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type</w:t>
      </w:r>
      <w:r w:rsidRPr="0098437C">
        <w:rPr>
          <w:rFonts w:ascii="Times New Roman" w:hAnsi="Times New Roman"/>
          <w:szCs w:val="20"/>
        </w:rPr>
        <w:t xml:space="preserve"> </w:t>
      </w:r>
      <w:proofErr w:type="spellStart"/>
      <w:r w:rsidRPr="0098437C">
        <w:rPr>
          <w:rFonts w:ascii="Times New Roman" w:hAnsi="Times New Roman"/>
          <w:szCs w:val="20"/>
        </w:rPr>
        <w:t>IO_Types</w:t>
      </w:r>
      <w:proofErr w:type="spellEnd"/>
      <w:r w:rsidRPr="0098437C">
        <w:rPr>
          <w:rFonts w:ascii="Times New Roman" w:hAnsi="Times New Roman"/>
          <w:szCs w:val="20"/>
        </w:rPr>
        <w:t xml:space="preserve"> </w:t>
      </w:r>
      <w:r w:rsidRPr="0098437C">
        <w:rPr>
          <w:rFonts w:ascii="Times New Roman" w:hAnsi="Times New Roman"/>
          <w:b/>
          <w:bCs/>
          <w:szCs w:val="20"/>
        </w:rPr>
        <w:t>is</w:t>
      </w:r>
      <w:r w:rsidRPr="0098437C">
        <w:rPr>
          <w:rFonts w:ascii="Times New Roman" w:hAnsi="Times New Roman"/>
          <w:szCs w:val="20"/>
        </w:rPr>
        <w:t xml:space="preserve"> (</w:t>
      </w:r>
      <w:proofErr w:type="spellStart"/>
      <w:r w:rsidRPr="0098437C">
        <w:rPr>
          <w:rFonts w:ascii="Times New Roman" w:hAnsi="Times New Roman"/>
          <w:szCs w:val="20"/>
        </w:rPr>
        <w:t>Null_Op</w:t>
      </w:r>
      <w:proofErr w:type="spellEnd"/>
      <w:r w:rsidRPr="0098437C">
        <w:rPr>
          <w:rFonts w:ascii="Times New Roman" w:hAnsi="Times New Roman"/>
          <w:szCs w:val="20"/>
        </w:rPr>
        <w:t>, Open, Close, Read, Write, Sync);</w:t>
      </w:r>
    </w:p>
    <w:p w14:paraId="7223212D" w14:textId="77777777"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for</w:t>
      </w:r>
      <w:r w:rsidRPr="0098437C">
        <w:rPr>
          <w:rFonts w:ascii="Times New Roman" w:hAnsi="Times New Roman"/>
          <w:szCs w:val="20"/>
        </w:rPr>
        <w:t xml:space="preserve"> </w:t>
      </w:r>
      <w:proofErr w:type="spellStart"/>
      <w:r w:rsidRPr="0098437C">
        <w:rPr>
          <w:rFonts w:ascii="Times New Roman" w:hAnsi="Times New Roman"/>
          <w:szCs w:val="20"/>
        </w:rPr>
        <w:t>IO_Types</w:t>
      </w:r>
      <w:proofErr w:type="spellEnd"/>
      <w:r w:rsidRPr="0098437C">
        <w:rPr>
          <w:rFonts w:ascii="Times New Roman" w:hAnsi="Times New Roman"/>
          <w:szCs w:val="20"/>
        </w:rPr>
        <w:t xml:space="preserve"> </w:t>
      </w:r>
      <w:r w:rsidRPr="0098437C">
        <w:rPr>
          <w:rFonts w:ascii="Times New Roman" w:hAnsi="Times New Roman"/>
          <w:b/>
          <w:bCs/>
          <w:szCs w:val="20"/>
        </w:rPr>
        <w:t>use</w:t>
      </w:r>
      <w:r w:rsidRPr="0098437C">
        <w:rPr>
          <w:rFonts w:ascii="Times New Roman" w:hAnsi="Times New Roman"/>
          <w:szCs w:val="20"/>
        </w:rPr>
        <w:t xml:space="preserve"> (</w:t>
      </w:r>
      <w:proofErr w:type="spellStart"/>
      <w:r w:rsidRPr="0098437C">
        <w:rPr>
          <w:rFonts w:ascii="Times New Roman" w:hAnsi="Times New Roman"/>
          <w:szCs w:val="20"/>
        </w:rPr>
        <w:t>Null_Op</w:t>
      </w:r>
      <w:proofErr w:type="spellEnd"/>
      <w:r w:rsidRPr="0098437C">
        <w:rPr>
          <w:rFonts w:ascii="Times New Roman" w:hAnsi="Times New Roman"/>
          <w:szCs w:val="20"/>
        </w:rPr>
        <w:t xml:space="preserve"> =&gt; 0, Open =&gt; 1, Close =&gt; 2, </w:t>
      </w:r>
    </w:p>
    <w:p w14:paraId="48BC9EB4" w14:textId="77777777" w:rsidR="004C770C" w:rsidRPr="0098437C" w:rsidRDefault="004C770C" w:rsidP="00B13ECD">
      <w:pPr>
        <w:tabs>
          <w:tab w:val="left" w:pos="2520"/>
        </w:tabs>
        <w:spacing w:after="240"/>
        <w:ind w:left="720"/>
        <w:rPr>
          <w:rFonts w:ascii="Times New Roman" w:hAnsi="Times New Roman"/>
          <w:szCs w:val="20"/>
        </w:rPr>
      </w:pPr>
      <w:r w:rsidRPr="0098437C">
        <w:rPr>
          <w:rFonts w:ascii="Times New Roman" w:hAnsi="Times New Roman"/>
          <w:b/>
          <w:bCs/>
          <w:szCs w:val="20"/>
        </w:rPr>
        <w:tab/>
      </w:r>
      <w:r w:rsidRPr="0098437C">
        <w:rPr>
          <w:rFonts w:ascii="Times New Roman" w:hAnsi="Times New Roman"/>
          <w:szCs w:val="20"/>
        </w:rPr>
        <w:t>Read =&gt; 4, Write =&gt; 8, Sync =&gt; 16);</w:t>
      </w:r>
    </w:p>
    <w:p w14:paraId="072133D7" w14:textId="079B83A3" w:rsidR="004C770C" w:rsidRDefault="004C770C" w:rsidP="004C770C">
      <w:pPr>
        <w:rPr>
          <w:lang w:val="en-GB"/>
        </w:rPr>
      </w:pPr>
      <w:r w:rsidRPr="00B45414">
        <w:rPr>
          <w:lang w:val="en-GB"/>
        </w:rPr>
        <w:t>An array may be indexed by such a type</w:t>
      </w:r>
      <w:r>
        <w:rPr>
          <w:lang w:val="en-GB"/>
        </w:rPr>
        <w:t xml:space="preserve">. </w:t>
      </w:r>
      <w:r w:rsidRPr="00B45414">
        <w:rPr>
          <w:lang w:val="en-GB"/>
        </w:rPr>
        <w:t xml:space="preserve">Ada does not prescribe the implementation model for arrays indexed by an enumeration </w:t>
      </w:r>
      <w:r>
        <w:rPr>
          <w:lang w:val="en-GB"/>
        </w:rPr>
        <w:t xml:space="preserve">type </w:t>
      </w:r>
      <w:r w:rsidRPr="00B45414">
        <w:rPr>
          <w:lang w:val="en-GB"/>
        </w:rPr>
        <w:t>with non-contiguous values. Two options exist: Either</w:t>
      </w:r>
      <w:r>
        <w:rPr>
          <w:lang w:val="en-GB"/>
        </w:rPr>
        <w:t xml:space="preserve"> the array is represented “with holes”</w:t>
      </w:r>
      <w:r w:rsidRPr="00B45414">
        <w:rPr>
          <w:lang w:val="en-GB"/>
        </w:rPr>
        <w:t xml:space="preserve"> and indexed by the values of the enumeration type, or the array is represented</w:t>
      </w:r>
      <w:r>
        <w:rPr>
          <w:lang w:val="en-GB"/>
        </w:rPr>
        <w:t xml:space="preserve"> </w:t>
      </w:r>
      <w:r w:rsidRPr="00B45414">
        <w:rPr>
          <w:lang w:val="en-GB"/>
        </w:rPr>
        <w:t>contiguously and indexed by the positio</w:t>
      </w:r>
      <w:r>
        <w:rPr>
          <w:lang w:val="en-GB"/>
        </w:rPr>
        <w:t>n of the enumeration value</w:t>
      </w:r>
      <w:r w:rsidRPr="00B45414">
        <w:rPr>
          <w:lang w:val="en-GB"/>
        </w:rPr>
        <w:t xml:space="preserve"> rather than the value itself.</w:t>
      </w:r>
      <w:r>
        <w:rPr>
          <w:lang w:val="en-GB"/>
        </w:rPr>
        <w:t xml:space="preserve"> </w:t>
      </w:r>
      <w:r w:rsidRPr="00B45414">
        <w:rPr>
          <w:lang w:val="en-GB"/>
        </w:rPr>
        <w:t>In the former case, the</w:t>
      </w:r>
      <w:r>
        <w:rPr>
          <w:lang w:val="en-GB"/>
        </w:rPr>
        <w:t xml:space="preserve"> vulnerability described in </w:t>
      </w:r>
      <w:r w:rsidR="004712FA">
        <w:rPr>
          <w:lang w:val="en-GB"/>
        </w:rPr>
        <w:t xml:space="preserve">TR 24772-1 </w:t>
      </w:r>
      <w:proofErr w:type="spellStart"/>
      <w:r w:rsidR="004712FA">
        <w:rPr>
          <w:lang w:val="en-GB"/>
        </w:rPr>
        <w:t>s</w:t>
      </w:r>
      <w:r w:rsidR="009C600D">
        <w:rPr>
          <w:lang w:val="en-GB"/>
        </w:rPr>
        <w:t>ubclause</w:t>
      </w:r>
      <w:proofErr w:type="spellEnd"/>
      <w:r w:rsidR="009C600D">
        <w:rPr>
          <w:lang w:val="en-GB"/>
        </w:rPr>
        <w:t xml:space="preserve"> </w:t>
      </w:r>
      <w:r>
        <w:rPr>
          <w:lang w:val="en-GB"/>
        </w:rPr>
        <w:t>6.</w:t>
      </w:r>
      <w:r w:rsidR="009C600D">
        <w:rPr>
          <w:lang w:val="en-GB"/>
        </w:rPr>
        <w:t>5</w:t>
      </w:r>
      <w:r w:rsidRPr="00B45414">
        <w:rPr>
          <w:lang w:val="en-GB"/>
        </w:rPr>
        <w:t xml:space="preserve"> exists only if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rsidRPr="00B45414">
        <w:rPr>
          <w:lang w:val="en-GB"/>
        </w:rPr>
        <w:t xml:space="preserve"> is applied</w:t>
      </w:r>
      <w:r>
        <w:rPr>
          <w:lang w:val="en-GB"/>
        </w:rPr>
        <w:t xml:space="preserve"> </w:t>
      </w:r>
      <w:r w:rsidRPr="00B45414">
        <w:rPr>
          <w:lang w:val="en-GB"/>
        </w:rPr>
        <w:t xml:space="preserve">to access the array </w:t>
      </w:r>
      <w:r>
        <w:rPr>
          <w:lang w:val="en-GB"/>
        </w:rPr>
        <w:t xml:space="preserve">or its components </w:t>
      </w:r>
      <w:r w:rsidRPr="00B45414">
        <w:rPr>
          <w:lang w:val="en-GB"/>
        </w:rPr>
        <w:t>outside the protection of the type system. Within the type system, the semantics are well defined and safe.</w:t>
      </w:r>
      <w:r w:rsidRPr="00655404">
        <w:rPr>
          <w:lang w:val="en-GB"/>
        </w:rPr>
        <w:t xml:space="preserve"> </w:t>
      </w:r>
      <w:r>
        <w:rPr>
          <w:lang w:val="en-GB"/>
        </w:rPr>
        <w:t>The vulnerability of unexpected but well-defined program behaviour upon extending an enumeration type exist</w:t>
      </w:r>
      <w:r w:rsidR="00A26B3D">
        <w:rPr>
          <w:lang w:val="en-GB"/>
        </w:rPr>
        <w:t>s</w:t>
      </w:r>
      <w:r>
        <w:rPr>
          <w:lang w:val="en-GB"/>
        </w:rPr>
        <w:t xml:space="preserve"> in Ada. In particular, subranges or </w:t>
      </w:r>
      <w:r w:rsidR="00017A66" w:rsidRPr="00017A66">
        <w:rPr>
          <w:rFonts w:ascii="Times New Roman" w:hAnsi="Times New Roman" w:cs="Times New Roman"/>
          <w:b/>
          <w:bCs/>
          <w:lang w:val="en-GB"/>
        </w:rPr>
        <w:t>others</w:t>
      </w:r>
      <w:r>
        <w:rPr>
          <w:lang w:val="en-GB"/>
        </w:rPr>
        <w:t xml:space="preserve"> choices in aggregates and case statements</w:t>
      </w:r>
      <w:r w:rsidR="003C44DE">
        <w:rPr>
          <w:u w:val="single"/>
        </w:rPr>
        <w:fldChar w:fldCharType="begin"/>
      </w:r>
      <w:r w:rsidR="00080388">
        <w:instrText xml:space="preserve"> XE "</w:instrText>
      </w:r>
      <w:r w:rsidR="00080388" w:rsidRPr="004E4AEC">
        <w:instrText>Case statement</w:instrText>
      </w:r>
      <w:r w:rsidR="00080388">
        <w:instrText xml:space="preserve">" </w:instrText>
      </w:r>
      <w:r w:rsidR="003C44DE">
        <w:rPr>
          <w:u w:val="single"/>
        </w:rPr>
        <w:fldChar w:fldCharType="end"/>
      </w:r>
      <w:r>
        <w:rPr>
          <w:lang w:val="en-GB"/>
        </w:rPr>
        <w:t xml:space="preserve"> are susceptible to unintentionally capturing newly added enumeration values. </w:t>
      </w:r>
    </w:p>
    <w:p w14:paraId="1FCE676B" w14:textId="77777777" w:rsidR="004C770C" w:rsidRDefault="00726AF3" w:rsidP="004C770C">
      <w:pPr>
        <w:pStyle w:val="Heading3"/>
      </w:pPr>
      <w:bookmarkStart w:id="427" w:name="_Toc508618967"/>
      <w:r>
        <w:t>6</w:t>
      </w:r>
      <w:r w:rsidR="009E501C">
        <w:t>.</w:t>
      </w:r>
      <w:r w:rsidR="00034852">
        <w:t>5</w:t>
      </w:r>
      <w:r w:rsidR="004C770C">
        <w:t>.2</w:t>
      </w:r>
      <w:r w:rsidR="00074057">
        <w:t xml:space="preserve"> </w:t>
      </w:r>
      <w:r w:rsidR="004C770C">
        <w:t>Guidance to language users</w:t>
      </w:r>
      <w:bookmarkEnd w:id="427"/>
      <w:r w:rsidR="004C770C">
        <w:t xml:space="preserve"> </w:t>
      </w:r>
    </w:p>
    <w:p w14:paraId="4C624312" w14:textId="77777777" w:rsidR="0061285E" w:rsidRPr="0061285E" w:rsidRDefault="003C44DE" w:rsidP="00CF225A">
      <w:pPr>
        <w:pStyle w:val="ListParagraph"/>
        <w:numPr>
          <w:ilvl w:val="0"/>
          <w:numId w:val="339"/>
        </w:numPr>
        <w:spacing w:before="120" w:after="120" w:line="240" w:lineRule="auto"/>
        <w:rPr>
          <w:rFonts w:cs="Arial"/>
          <w:kern w:val="32"/>
          <w:szCs w:val="20"/>
        </w:rPr>
      </w:pPr>
      <w:r w:rsidRPr="003C44DE">
        <w:t>Follow the mitigation mechanisms of subclause 6.5.5 of TR 24772-1</w:t>
      </w:r>
      <w:r w:rsidR="0061285E">
        <w:t>.</w:t>
      </w:r>
    </w:p>
    <w:p w14:paraId="70B3E327" w14:textId="77777777" w:rsidR="004C770C" w:rsidRDefault="004C770C" w:rsidP="00CF225A">
      <w:pPr>
        <w:pStyle w:val="ListParagraph"/>
        <w:numPr>
          <w:ilvl w:val="0"/>
          <w:numId w:val="339"/>
        </w:numPr>
        <w:spacing w:before="120" w:after="120" w:line="240" w:lineRule="auto"/>
        <w:rPr>
          <w:rFonts w:cs="Arial"/>
          <w:kern w:val="32"/>
          <w:szCs w:val="20"/>
        </w:rPr>
      </w:pPr>
      <w:r w:rsidRPr="001426B4">
        <w:rPr>
          <w:rFonts w:cs="Arial"/>
          <w:kern w:val="32"/>
          <w:szCs w:val="20"/>
          <w:lang w:bidi="en-US"/>
        </w:rPr>
        <w:t xml:space="preserve">For </w:t>
      </w:r>
      <w:r w:rsidRPr="001426B4">
        <w:rPr>
          <w:rFonts w:ascii="Times New Roman" w:hAnsi="Times New Roman" w:cs="Arial"/>
          <w:b/>
          <w:bCs/>
          <w:kern w:val="32"/>
          <w:szCs w:val="20"/>
          <w:lang w:bidi="en-US"/>
        </w:rPr>
        <w:t>case</w:t>
      </w:r>
      <w:r w:rsidRPr="001426B4">
        <w:rPr>
          <w:rFonts w:cs="Arial"/>
          <w:kern w:val="32"/>
          <w:szCs w:val="20"/>
          <w:lang w:bidi="en-US"/>
        </w:rPr>
        <w:t xml:space="preserve"> statements</w:t>
      </w:r>
      <w:r w:rsidR="003C44DE">
        <w:rPr>
          <w:u w:val="single"/>
        </w:rPr>
        <w:fldChar w:fldCharType="begin"/>
      </w:r>
      <w:r w:rsidR="00080388">
        <w:instrText xml:space="preserve"> XE "</w:instrText>
      </w:r>
      <w:r w:rsidR="00080388" w:rsidRPr="004E4AEC">
        <w:instrText>Case statement</w:instrText>
      </w:r>
      <w:r w:rsidR="00080388">
        <w:instrText xml:space="preserve">" </w:instrText>
      </w:r>
      <w:r w:rsidR="003C44DE">
        <w:rPr>
          <w:u w:val="single"/>
        </w:rPr>
        <w:fldChar w:fldCharType="end"/>
      </w:r>
      <w:r w:rsidRPr="001426B4">
        <w:rPr>
          <w:rFonts w:cs="Arial"/>
          <w:kern w:val="32"/>
          <w:szCs w:val="20"/>
          <w:lang w:bidi="en-US"/>
        </w:rPr>
        <w:t xml:space="preserve"> and aggregates, do not use the </w:t>
      </w:r>
      <w:r w:rsidRPr="001426B4">
        <w:rPr>
          <w:rFonts w:ascii="Times New Roman" w:hAnsi="Times New Roman"/>
          <w:b/>
          <w:bCs/>
          <w:szCs w:val="20"/>
          <w:lang w:bidi="en-US"/>
        </w:rPr>
        <w:t>others</w:t>
      </w:r>
      <w:r w:rsidRPr="001426B4">
        <w:rPr>
          <w:rFonts w:cs="Arial"/>
          <w:szCs w:val="20"/>
          <w:lang w:bidi="en-US"/>
        </w:rPr>
        <w:t xml:space="preserve"> choice.</w:t>
      </w:r>
    </w:p>
    <w:p w14:paraId="401E324C" w14:textId="77777777" w:rsidR="004C770C" w:rsidRDefault="004C770C" w:rsidP="00CF225A">
      <w:pPr>
        <w:pStyle w:val="ListParagraph"/>
        <w:numPr>
          <w:ilvl w:val="0"/>
          <w:numId w:val="339"/>
        </w:numPr>
        <w:spacing w:before="120" w:after="120" w:line="240" w:lineRule="auto"/>
        <w:rPr>
          <w:rFonts w:cs="Arial"/>
          <w:kern w:val="32"/>
          <w:szCs w:val="20"/>
        </w:rPr>
      </w:pPr>
      <w:r w:rsidRPr="001426B4">
        <w:rPr>
          <w:rFonts w:cs="Arial"/>
          <w:szCs w:val="20"/>
          <w:lang w:val="en-GB" w:bidi="en-US"/>
        </w:rPr>
        <w:t xml:space="preserve">For </w:t>
      </w:r>
      <w:r w:rsidRPr="001426B4">
        <w:rPr>
          <w:rFonts w:cs="Arial"/>
          <w:b/>
          <w:bCs/>
          <w:kern w:val="32"/>
          <w:szCs w:val="20"/>
          <w:lang w:val="en-GB" w:bidi="en-US"/>
        </w:rPr>
        <w:t>case</w:t>
      </w:r>
      <w:r w:rsidRPr="001426B4">
        <w:rPr>
          <w:rFonts w:cs="Arial"/>
          <w:kern w:val="32"/>
          <w:szCs w:val="20"/>
          <w:lang w:val="en-GB" w:bidi="en-US"/>
        </w:rPr>
        <w:t xml:space="preserve"> statements</w:t>
      </w:r>
      <w:r w:rsidR="003C44DE">
        <w:rPr>
          <w:u w:val="single"/>
        </w:rPr>
        <w:fldChar w:fldCharType="begin"/>
      </w:r>
      <w:r w:rsidR="00080388">
        <w:instrText xml:space="preserve"> XE "</w:instrText>
      </w:r>
      <w:r w:rsidR="00080388" w:rsidRPr="004E4AEC">
        <w:instrText>Case statement</w:instrText>
      </w:r>
      <w:r w:rsidR="00080388">
        <w:instrText xml:space="preserve">" </w:instrText>
      </w:r>
      <w:r w:rsidR="003C44DE">
        <w:rPr>
          <w:u w:val="single"/>
        </w:rPr>
        <w:fldChar w:fldCharType="end"/>
      </w:r>
      <w:r w:rsidRPr="001426B4">
        <w:rPr>
          <w:rFonts w:cs="Arial"/>
          <w:kern w:val="32"/>
          <w:szCs w:val="20"/>
          <w:lang w:val="en-GB" w:bidi="en-US"/>
        </w:rPr>
        <w:t xml:space="preserve"> and aggregates, mistrust subranges as choices after enumeration literals have been added anywhere but the beginning or the end of the enumeration type definition</w:t>
      </w:r>
      <w:r w:rsidRPr="001426B4">
        <w:rPr>
          <w:rFonts w:cs="Arial"/>
          <w:kern w:val="32"/>
          <w:szCs w:val="20"/>
          <w:lang w:bidi="en-US"/>
        </w:rPr>
        <w:t>.</w:t>
      </w:r>
    </w:p>
    <w:p w14:paraId="617C736F" w14:textId="23549853" w:rsidR="004C770C" w:rsidRDefault="00726AF3" w:rsidP="004C770C">
      <w:pPr>
        <w:pStyle w:val="Heading2"/>
        <w:rPr>
          <w:lang w:val="en-GB"/>
        </w:rPr>
      </w:pPr>
      <w:bookmarkStart w:id="428" w:name="_Toc358896490"/>
      <w:bookmarkStart w:id="429" w:name="_Toc508618968"/>
      <w:r>
        <w:rPr>
          <w:lang w:val="en-GB"/>
        </w:rPr>
        <w:t>6</w:t>
      </w:r>
      <w:r w:rsidR="009E501C">
        <w:rPr>
          <w:lang w:val="en-GB"/>
        </w:rPr>
        <w:t>.</w:t>
      </w:r>
      <w:r w:rsidR="00034852">
        <w:rPr>
          <w:lang w:val="en-GB"/>
        </w:rPr>
        <w:t>6</w:t>
      </w:r>
      <w:r w:rsidR="00074057">
        <w:rPr>
          <w:lang w:val="en-GB"/>
        </w:rPr>
        <w:t xml:space="preserve"> </w:t>
      </w:r>
      <w:r w:rsidR="004C770C" w:rsidRPr="00262A7C">
        <w:rPr>
          <w:lang w:val="en-GB"/>
        </w:rPr>
        <w:t>Conversion Errors [FLC]</w:t>
      </w:r>
      <w:bookmarkEnd w:id="428"/>
      <w:bookmarkEnd w:id="429"/>
      <w:r w:rsidR="003C51D3">
        <w:rPr>
          <w:lang w:val="en-GB"/>
        </w:rPr>
        <w:t xml:space="preserve"> </w:t>
      </w:r>
      <w:r w:rsidR="003C44DE">
        <w:rPr>
          <w:lang w:val="en-GB"/>
        </w:rPr>
        <w:fldChar w:fldCharType="begin"/>
      </w:r>
      <w:r w:rsidR="00E03AF0">
        <w:instrText xml:space="preserve"> XE "</w:instrText>
      </w:r>
      <w:r w:rsidR="00E03AF0" w:rsidRPr="00244E85">
        <w:rPr>
          <w:lang w:val="en-GB"/>
        </w:rPr>
        <w:instrText>FLC</w:instrText>
      </w:r>
      <w:r w:rsidR="00EB0723">
        <w:rPr>
          <w:lang w:val="en-GB"/>
        </w:rPr>
        <w:instrText xml:space="preserve"> </w:instrText>
      </w:r>
      <w:r w:rsidR="00E03AF0">
        <w:instrText>–</w:instrText>
      </w:r>
      <w:r w:rsidR="00E03AF0" w:rsidRPr="00244E85">
        <w:rPr>
          <w:lang w:val="en-GB"/>
        </w:rPr>
        <w:instrText xml:space="preserve"> Numeric Conversion Errors</w:instrText>
      </w:r>
      <w:r w:rsidR="00E03AF0">
        <w:instrText xml:space="preserve">" </w:instrText>
      </w:r>
      <w:r w:rsidR="003C44DE">
        <w:rPr>
          <w:lang w:val="en-GB"/>
        </w:rPr>
        <w:fldChar w:fldCharType="end"/>
      </w:r>
      <w:r w:rsidR="003C44DE">
        <w:rPr>
          <w:lang w:val="en-GB"/>
        </w:rPr>
        <w:fldChar w:fldCharType="begin"/>
      </w:r>
      <w:r w:rsidR="00E03AF0">
        <w:instrText xml:space="preserve"> XE "</w:instrText>
      </w:r>
      <w:r w:rsidR="00E03AF0" w:rsidRPr="001E05EA">
        <w:rPr>
          <w:lang w:val="en-GB"/>
        </w:rPr>
        <w:instrText xml:space="preserve">Language </w:instrText>
      </w:r>
      <w:proofErr w:type="gramStart"/>
      <w:r w:rsidR="00E03AF0" w:rsidRPr="001E05EA">
        <w:rPr>
          <w:lang w:val="en-GB"/>
        </w:rPr>
        <w:instrText>Vulnerabilities:</w:instrText>
      </w:r>
      <w:r w:rsidR="00E03AF0" w:rsidRPr="001E05EA">
        <w:instrText>Numeric</w:instrText>
      </w:r>
      <w:proofErr w:type="gramEnd"/>
      <w:r w:rsidR="00E03AF0" w:rsidRPr="001E05EA">
        <w:instrText xml:space="preserve"> Conversion Errors [FLC]</w:instrText>
      </w:r>
      <w:r w:rsidR="00E03AF0">
        <w:instrText xml:space="preserve">" </w:instrText>
      </w:r>
      <w:r w:rsidR="003C44DE">
        <w:rPr>
          <w:lang w:val="en-GB"/>
        </w:rPr>
        <w:fldChar w:fldCharType="end"/>
      </w:r>
    </w:p>
    <w:p w14:paraId="7E6563C1" w14:textId="77777777" w:rsidR="003C51D3" w:rsidRPr="00044C59" w:rsidRDefault="003C51D3" w:rsidP="003C51D3">
      <w:pPr>
        <w:pStyle w:val="Heading3"/>
        <w:rPr>
          <w:lang w:val="en-GB"/>
        </w:rPr>
      </w:pPr>
      <w:bookmarkStart w:id="430" w:name="_Toc462231218"/>
      <w:bookmarkStart w:id="431" w:name="_Toc508618969"/>
      <w:r>
        <w:rPr>
          <w:lang w:val="en-GB"/>
        </w:rPr>
        <w:t>6.6</w:t>
      </w:r>
      <w:r w:rsidRPr="00262A7C">
        <w:rPr>
          <w:lang w:val="en-GB"/>
        </w:rPr>
        <w:t>.1</w:t>
      </w:r>
      <w:r>
        <w:rPr>
          <w:lang w:val="en-GB"/>
        </w:rPr>
        <w:t xml:space="preserve"> </w:t>
      </w:r>
      <w:r w:rsidRPr="00262A7C">
        <w:rPr>
          <w:lang w:val="en-GB"/>
        </w:rPr>
        <w:t>Applicability to language</w:t>
      </w:r>
      <w:bookmarkEnd w:id="430"/>
      <w:bookmarkEnd w:id="431"/>
    </w:p>
    <w:p w14:paraId="12B0DBAD" w14:textId="77777777" w:rsidR="003C51D3" w:rsidRPr="00044C59" w:rsidRDefault="003C51D3" w:rsidP="003C51D3">
      <w:pPr>
        <w:rPr>
          <w:lang w:val="en-GB"/>
        </w:rPr>
      </w:pPr>
      <w:r w:rsidRPr="00262A7C">
        <w:rPr>
          <w:lang w:val="en-GB"/>
        </w:rPr>
        <w:t>Ada does not permit implicit conversions between different numeric types, hence cases of implicit loss of data due to truncation cannot occur as they can in languages that allow type coercion between types of different sizes.</w:t>
      </w:r>
    </w:p>
    <w:p w14:paraId="25E8395E" w14:textId="77777777" w:rsidR="00F128DF" w:rsidRDefault="003C51D3">
      <w:pPr>
        <w:pStyle w:val="ListParagraph"/>
        <w:numPr>
          <w:ilvl w:val="0"/>
          <w:numId w:val="596"/>
        </w:numPr>
        <w:spacing w:before="120" w:after="120" w:line="240" w:lineRule="auto"/>
      </w:pPr>
      <w:r w:rsidRPr="0069562E">
        <w:t>Ada permits the definition of subtypes of existing types that can impose a restricted range of values, and implicit conversions can occur for values of different subtypes belonging to the same type, but such conversions still involve range checks that prevent any loss of data or violation of the bo</w:t>
      </w:r>
      <w:r>
        <w:t>unds of the target subtype.</w:t>
      </w:r>
    </w:p>
    <w:p w14:paraId="58ED837E" w14:textId="77777777" w:rsidR="009342EB" w:rsidRDefault="003C51D3" w:rsidP="003C51D3">
      <w:pPr>
        <w:rPr>
          <w:lang w:val="en-GB"/>
        </w:rPr>
      </w:pPr>
      <w:r w:rsidRPr="00262A7C">
        <w:rPr>
          <w:lang w:val="en-GB"/>
        </w:rPr>
        <w:t xml:space="preserve">In the case of explicit conversions, </w:t>
      </w:r>
      <w:r w:rsidRPr="00675793">
        <w:rPr>
          <w:lang w:val="en-GB"/>
        </w:rPr>
        <w:t>Ada language rules prevent numeric conversion errors</w:t>
      </w:r>
      <w:r>
        <w:rPr>
          <w:lang w:val="en-GB"/>
        </w:rPr>
        <w:t xml:space="preserve"> by applying </w:t>
      </w:r>
    </w:p>
    <w:p w14:paraId="2ADA6964" w14:textId="77777777" w:rsidR="00F128DF" w:rsidRDefault="009342EB">
      <w:pPr>
        <w:pStyle w:val="ListParagraph"/>
        <w:numPr>
          <w:ilvl w:val="0"/>
          <w:numId w:val="596"/>
        </w:numPr>
      </w:pPr>
      <w:r>
        <w:t>R</w:t>
      </w:r>
      <w:r w:rsidR="003C51D3" w:rsidRPr="0069562E">
        <w:t xml:space="preserve">ange bound checks, </w:t>
      </w:r>
      <w:r w:rsidR="003C51D3">
        <w:t xml:space="preserve">which raise </w:t>
      </w:r>
      <w:r w:rsidR="003C51D3" w:rsidRPr="0069562E">
        <w:t>an exception</w:t>
      </w:r>
      <w:r w:rsidR="003C44DE" w:rsidRPr="009342EB">
        <w:rPr>
          <w:u w:val="single"/>
        </w:rPr>
        <w:fldChar w:fldCharType="begin"/>
      </w:r>
      <w:r w:rsidR="003C51D3">
        <w:instrText xml:space="preserve"> XE "</w:instrText>
      </w:r>
      <w:r w:rsidR="003C51D3" w:rsidRPr="00CC1C63">
        <w:instrText>Exception</w:instrText>
      </w:r>
      <w:r w:rsidR="003C51D3">
        <w:instrText xml:space="preserve">" </w:instrText>
      </w:r>
      <w:r w:rsidR="003C44DE" w:rsidRPr="009342EB">
        <w:rPr>
          <w:u w:val="single"/>
        </w:rPr>
        <w:fldChar w:fldCharType="end"/>
      </w:r>
      <w:r w:rsidR="003C51D3" w:rsidRPr="0069562E">
        <w:t xml:space="preserve"> if the operand of the conversion exceeds the bounds </w:t>
      </w:r>
      <w:r w:rsidR="003C51D3">
        <w:t>of the target type or subtype.</w:t>
      </w:r>
    </w:p>
    <w:p w14:paraId="1809FB65" w14:textId="77777777" w:rsidR="003C51D3" w:rsidRDefault="003C51D3" w:rsidP="003C51D3">
      <w:r w:rsidRPr="0069562E">
        <w:t>Precision is lost only on explicit conversion from a real type to an integer type or a real type of less precision.</w:t>
      </w:r>
      <w:r>
        <w:t xml:space="preserve"> </w:t>
      </w:r>
    </w:p>
    <w:p w14:paraId="51FE11E7" w14:textId="77777777" w:rsidR="003C51D3" w:rsidRDefault="003C51D3" w:rsidP="003C51D3">
      <w:r>
        <w:lastRenderedPageBreak/>
        <w:t xml:space="preserve">As Ada permits a type distinction to be made among numeric or composite values in different unit systems, e.g., meters and feet, complex numbers or intervals of real numbers, explicit conversions between such types may not be consistent with application semantics for the types, unless accompanied with conversion factors. </w:t>
      </w:r>
    </w:p>
    <w:p w14:paraId="1B01BE4F" w14:textId="77777777" w:rsidR="003C51D3" w:rsidRPr="0069562E" w:rsidRDefault="003C51D3" w:rsidP="003C51D3">
      <w:r>
        <w:t xml:space="preserve">On structured data, implicit conversions preserve all values. Explicit value conversions omit components not present in the target type where such differences are allowed in conversions. See in particular (implicit) </w:t>
      </w:r>
      <w:proofErr w:type="spellStart"/>
      <w:r>
        <w:t>upcasts</w:t>
      </w:r>
      <w:proofErr w:type="spellEnd"/>
      <w:r>
        <w:t xml:space="preserve"> and (explicit) </w:t>
      </w:r>
      <w:proofErr w:type="spellStart"/>
      <w:r>
        <w:t>downcasts</w:t>
      </w:r>
      <w:proofErr w:type="spellEnd"/>
      <w:r>
        <w:t xml:space="preserve"> for OOP in </w:t>
      </w:r>
      <w:proofErr w:type="spellStart"/>
      <w:r>
        <w:t>subclause</w:t>
      </w:r>
      <w:proofErr w:type="spellEnd"/>
      <w:r>
        <w:t xml:space="preserve"> </w:t>
      </w:r>
      <w:hyperlink w:anchor="_6.44_Polymorphic_variables" w:history="1">
        <w:r w:rsidR="00664585" w:rsidRPr="00664585">
          <w:rPr>
            <w:rStyle w:val="Hyperlink"/>
          </w:rPr>
          <w:t xml:space="preserve">6.44 Polymorphic Variables </w:t>
        </w:r>
        <w:r w:rsidR="003C44DE" w:rsidRPr="003C44DE">
          <w:rPr>
            <w:rStyle w:val="Hyperlink"/>
          </w:rPr>
          <w:t>[BKK]</w:t>
        </w:r>
      </w:hyperlink>
      <w:r>
        <w:t>.</w:t>
      </w:r>
    </w:p>
    <w:p w14:paraId="2CEEAC0D" w14:textId="77777777" w:rsidR="003C51D3" w:rsidRDefault="003C51D3" w:rsidP="003C51D3">
      <w:pPr>
        <w:pStyle w:val="Heading3"/>
        <w:rPr>
          <w:lang w:val="pt-BR"/>
        </w:rPr>
      </w:pPr>
      <w:bookmarkStart w:id="432" w:name="_Toc462231219"/>
      <w:bookmarkStart w:id="433" w:name="_Toc508618970"/>
      <w:r>
        <w:rPr>
          <w:lang w:val="pt-BR"/>
        </w:rPr>
        <w:t>6.6</w:t>
      </w:r>
      <w:r w:rsidRPr="00702929">
        <w:rPr>
          <w:lang w:val="pt-BR"/>
        </w:rPr>
        <w:t>.</w:t>
      </w:r>
      <w:r>
        <w:rPr>
          <w:lang w:val="pt-BR"/>
        </w:rPr>
        <w:t>2 Guidance to language users</w:t>
      </w:r>
      <w:bookmarkEnd w:id="432"/>
      <w:bookmarkEnd w:id="433"/>
    </w:p>
    <w:p w14:paraId="5B4B2FE9" w14:textId="77777777" w:rsidR="00664585" w:rsidRPr="00664585" w:rsidRDefault="003C44DE" w:rsidP="003C51D3">
      <w:pPr>
        <w:pStyle w:val="ListParagraph"/>
        <w:numPr>
          <w:ilvl w:val="0"/>
          <w:numId w:val="326"/>
        </w:numPr>
        <w:spacing w:before="120" w:after="120" w:line="240" w:lineRule="auto"/>
        <w:rPr>
          <w:lang w:val="en-GB"/>
        </w:rPr>
      </w:pPr>
      <w:r w:rsidRPr="003C44DE">
        <w:t>Follow the mitigation mechanisms of subclause 6.6.5 of TR 24772-1</w:t>
      </w:r>
      <w:r w:rsidR="00664585">
        <w:t>.</w:t>
      </w:r>
    </w:p>
    <w:p w14:paraId="6E79D888" w14:textId="77777777" w:rsidR="003C51D3" w:rsidRDefault="003C51D3" w:rsidP="003C51D3">
      <w:pPr>
        <w:pStyle w:val="ListParagraph"/>
        <w:numPr>
          <w:ilvl w:val="0"/>
          <w:numId w:val="326"/>
        </w:numPr>
        <w:spacing w:before="120" w:after="120" w:line="240" w:lineRule="auto"/>
        <w:rPr>
          <w:lang w:val="en-GB"/>
        </w:rPr>
      </w:pPr>
      <w:r w:rsidRPr="00262A7C">
        <w:rPr>
          <w:lang w:val="en-GB"/>
        </w:rPr>
        <w:t>Use Ada's capabilities for user-defined scalar types and subtypes to avoid accidental mixing of logically incompatible value sets.</w:t>
      </w:r>
    </w:p>
    <w:p w14:paraId="5374BFE8" w14:textId="77777777" w:rsidR="003C51D3" w:rsidRDefault="003C51D3" w:rsidP="003C51D3">
      <w:pPr>
        <w:pStyle w:val="ListParagraph"/>
        <w:numPr>
          <w:ilvl w:val="0"/>
          <w:numId w:val="326"/>
        </w:numPr>
        <w:spacing w:before="120" w:after="120" w:line="240" w:lineRule="auto"/>
        <w:rPr>
          <w:lang w:val="en-GB"/>
        </w:rPr>
      </w:pPr>
      <w:r>
        <w:rPr>
          <w:lang w:val="en-GB"/>
        </w:rPr>
        <w:t>Always respect the implied unit systems, when converting explicitly from one numeric type to another.</w:t>
      </w:r>
    </w:p>
    <w:p w14:paraId="40F313B4" w14:textId="77777777" w:rsidR="003C51D3" w:rsidRDefault="003C51D3" w:rsidP="003C51D3">
      <w:pPr>
        <w:pStyle w:val="ListParagraph"/>
        <w:numPr>
          <w:ilvl w:val="0"/>
          <w:numId w:val="326"/>
        </w:numPr>
        <w:spacing w:before="120" w:after="120" w:line="240" w:lineRule="auto"/>
        <w:rPr>
          <w:lang w:val="en-GB"/>
        </w:rPr>
      </w:pPr>
      <w:r>
        <w:rPr>
          <w:lang w:val="en-GB"/>
        </w:rPr>
        <w:t xml:space="preserve">Do not suppress </w:t>
      </w:r>
      <w:r w:rsidRPr="00262A7C">
        <w:rPr>
          <w:lang w:val="en-GB"/>
        </w:rPr>
        <w:t>range checks on conversions involving scalar types and subtypes to prevent generation of invalid data.</w:t>
      </w:r>
    </w:p>
    <w:p w14:paraId="4847B3DC" w14:textId="77777777" w:rsidR="003C51D3" w:rsidRDefault="003C51D3" w:rsidP="003C51D3">
      <w:pPr>
        <w:pStyle w:val="ListParagraph"/>
        <w:numPr>
          <w:ilvl w:val="0"/>
          <w:numId w:val="326"/>
        </w:numPr>
        <w:spacing w:before="120" w:after="120" w:line="240" w:lineRule="auto"/>
        <w:rPr>
          <w:lang w:val="en-GB"/>
        </w:rPr>
      </w:pPr>
      <w:r w:rsidRPr="00262A7C">
        <w:rPr>
          <w:lang w:val="en-GB"/>
        </w:rPr>
        <w:t>Use static analysis tools during program development to verify that conversions cannot violate the range of their target.</w:t>
      </w:r>
    </w:p>
    <w:p w14:paraId="01CBE61A" w14:textId="77777777" w:rsidR="003C51D3" w:rsidRDefault="003C51D3" w:rsidP="003C51D3"/>
    <w:p w14:paraId="1AFEDEC7" w14:textId="77777777" w:rsidR="004C770C" w:rsidRDefault="00726AF3" w:rsidP="004C770C">
      <w:pPr>
        <w:pStyle w:val="Heading2"/>
        <w:rPr>
          <w:lang w:val="en-GB"/>
        </w:rPr>
      </w:pPr>
      <w:bookmarkStart w:id="434" w:name="_6.7_String_Termination"/>
      <w:bookmarkStart w:id="435" w:name="_Ref336423082"/>
      <w:bookmarkStart w:id="436" w:name="_Toc358896491"/>
      <w:bookmarkStart w:id="437" w:name="_Toc508618971"/>
      <w:bookmarkEnd w:id="434"/>
      <w:r>
        <w:rPr>
          <w:lang w:val="en-GB"/>
        </w:rPr>
        <w:t>6</w:t>
      </w:r>
      <w:r w:rsidR="009E501C">
        <w:rPr>
          <w:lang w:val="en-GB"/>
        </w:rPr>
        <w:t>.</w:t>
      </w:r>
      <w:r w:rsidR="00034852">
        <w:rPr>
          <w:lang w:val="en-GB"/>
        </w:rPr>
        <w:t>7</w:t>
      </w:r>
      <w:r w:rsidR="00074057">
        <w:rPr>
          <w:lang w:val="en-GB"/>
        </w:rPr>
        <w:t xml:space="preserve"> </w:t>
      </w:r>
      <w:r w:rsidR="004C770C" w:rsidRPr="00262A7C">
        <w:rPr>
          <w:lang w:val="en-GB"/>
        </w:rPr>
        <w:t>String Termination [CJM]</w:t>
      </w:r>
      <w:bookmarkEnd w:id="435"/>
      <w:bookmarkEnd w:id="436"/>
      <w:bookmarkEnd w:id="437"/>
      <w:r w:rsidR="003C44DE">
        <w:rPr>
          <w:lang w:val="en-GB"/>
        </w:rPr>
        <w:fldChar w:fldCharType="begin"/>
      </w:r>
      <w:r w:rsidR="00E03AF0">
        <w:instrText xml:space="preserve"> XE "</w:instrText>
      </w:r>
      <w:r w:rsidR="00E03AF0" w:rsidRPr="008334D6">
        <w:rPr>
          <w:lang w:val="en-GB"/>
        </w:rPr>
        <w:instrText>CJM</w:instrText>
      </w:r>
      <w:r w:rsidR="00EB0723">
        <w:rPr>
          <w:lang w:val="en-GB"/>
        </w:rPr>
        <w:instrText xml:space="preserve"> </w:instrText>
      </w:r>
      <w:r w:rsidR="00E03AF0">
        <w:instrText>–</w:instrText>
      </w:r>
      <w:r w:rsidR="00E03AF0" w:rsidRPr="008334D6">
        <w:rPr>
          <w:lang w:val="en-GB"/>
        </w:rPr>
        <w:instrText xml:space="preserve"> String Termination</w:instrText>
      </w:r>
      <w:r w:rsidR="00E03AF0">
        <w:instrText xml:space="preserve">" </w:instrText>
      </w:r>
      <w:r w:rsidR="003C44DE">
        <w:rPr>
          <w:lang w:val="en-GB"/>
        </w:rPr>
        <w:fldChar w:fldCharType="end"/>
      </w:r>
      <w:r w:rsidR="003C44DE">
        <w:rPr>
          <w:lang w:val="en-GB"/>
        </w:rPr>
        <w:fldChar w:fldCharType="begin"/>
      </w:r>
      <w:r w:rsidR="00E03AF0">
        <w:instrText xml:space="preserve"> XE "</w:instrText>
      </w:r>
      <w:r w:rsidR="00E03AF0" w:rsidRPr="006855D9">
        <w:rPr>
          <w:lang w:val="en-GB"/>
        </w:rPr>
        <w:instrText xml:space="preserve">Language </w:instrText>
      </w:r>
      <w:proofErr w:type="gramStart"/>
      <w:r w:rsidR="00E03AF0" w:rsidRPr="006855D9">
        <w:rPr>
          <w:lang w:val="en-GB"/>
        </w:rPr>
        <w:instrText>Vulnerabilities:</w:instrText>
      </w:r>
      <w:r w:rsidR="00E03AF0" w:rsidRPr="006855D9">
        <w:instrText>String</w:instrText>
      </w:r>
      <w:proofErr w:type="gramEnd"/>
      <w:r w:rsidR="00E03AF0" w:rsidRPr="006855D9">
        <w:instrText xml:space="preserve"> Termination [CJM]</w:instrText>
      </w:r>
      <w:r w:rsidR="00E03AF0">
        <w:instrText xml:space="preserve">" </w:instrText>
      </w:r>
      <w:r w:rsidR="003C44DE">
        <w:rPr>
          <w:lang w:val="en-GB"/>
        </w:rPr>
        <w:fldChar w:fldCharType="end"/>
      </w:r>
      <w:r w:rsidR="00E03AF0" w:rsidRPr="00E03AF0">
        <w:t xml:space="preserve"> </w:t>
      </w:r>
    </w:p>
    <w:p w14:paraId="3EB53270" w14:textId="77777777" w:rsidR="004C770C" w:rsidRPr="00044C59" w:rsidRDefault="004C770C" w:rsidP="004C770C">
      <w:pPr>
        <w:rPr>
          <w:lang w:val="en-GB"/>
        </w:rPr>
      </w:pPr>
      <w:r w:rsidRPr="00262A7C">
        <w:rPr>
          <w:lang w:val="en-GB"/>
        </w:rP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rPr>
          <w:lang w:val="en-GB"/>
        </w:rPr>
        <w:t xml:space="preserve"> (see </w:t>
      </w:r>
      <w:hyperlink w:anchor="_4_Language_concepts" w:history="1">
        <w:r w:rsidR="003F5624" w:rsidRPr="003F5624">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Pr>
          <w:lang w:val="en-GB"/>
        </w:rPr>
        <w:t>)</w:t>
      </w:r>
      <w:r w:rsidRPr="00262A7C">
        <w:rPr>
          <w:lang w:val="en-GB"/>
        </w:rPr>
        <w:t>,</w:t>
      </w:r>
      <w:r>
        <w:t xml:space="preserve"> this vulnerability is not applicable to Ada as </w:t>
      </w:r>
      <w:r w:rsidRPr="00262A7C">
        <w:rPr>
          <w:lang w:val="en-GB"/>
        </w:rPr>
        <w:t>strings in Ada are not delimited by a termination character. Ada programs that interface to languages that use null-terminated strings and manipulate such strings directly should apply the vulnerability mitigations recommended for that language.</w:t>
      </w:r>
    </w:p>
    <w:p w14:paraId="485CCABA" w14:textId="77777777" w:rsidR="004C770C" w:rsidRDefault="00726AF3" w:rsidP="004C770C">
      <w:pPr>
        <w:pStyle w:val="Heading2"/>
        <w:rPr>
          <w:lang w:val="en-GB"/>
        </w:rPr>
      </w:pPr>
      <w:bookmarkStart w:id="438" w:name="_Toc358896492"/>
      <w:bookmarkStart w:id="439" w:name="_Toc508618972"/>
      <w:r>
        <w:rPr>
          <w:lang w:val="en-GB"/>
        </w:rPr>
        <w:t>6</w:t>
      </w:r>
      <w:r w:rsidR="009E501C">
        <w:rPr>
          <w:lang w:val="en-GB"/>
        </w:rPr>
        <w:t>.</w:t>
      </w:r>
      <w:r w:rsidR="00034852">
        <w:rPr>
          <w:lang w:val="en-GB"/>
        </w:rPr>
        <w:t>8</w:t>
      </w:r>
      <w:r w:rsidR="00074057">
        <w:rPr>
          <w:lang w:val="en-GB"/>
        </w:rPr>
        <w:t xml:space="preserve"> </w:t>
      </w:r>
      <w:r w:rsidR="004C770C" w:rsidRPr="00262A7C">
        <w:rPr>
          <w:lang w:val="en-GB"/>
        </w:rPr>
        <w:t>Buffer Boundary Violation (Buffer Overflow) [HCB]</w:t>
      </w:r>
      <w:bookmarkEnd w:id="438"/>
      <w:bookmarkEnd w:id="439"/>
      <w:r w:rsidR="003C44DE">
        <w:rPr>
          <w:lang w:val="en-GB"/>
        </w:rPr>
        <w:fldChar w:fldCharType="begin"/>
      </w:r>
      <w:r w:rsidR="007E0144">
        <w:instrText xml:space="preserve"> XE "</w:instrText>
      </w:r>
      <w:r w:rsidR="007E0144" w:rsidRPr="000B5C9C">
        <w:rPr>
          <w:lang w:val="en-GB"/>
        </w:rPr>
        <w:instrText>HCB</w:instrText>
      </w:r>
      <w:r w:rsidR="00EB0723">
        <w:rPr>
          <w:lang w:val="en-GB"/>
        </w:rPr>
        <w:instrText xml:space="preserve"> </w:instrText>
      </w:r>
      <w:r w:rsidR="007E0144">
        <w:instrText>–</w:instrText>
      </w:r>
      <w:r w:rsidR="007E0144" w:rsidRPr="000B5C9C">
        <w:rPr>
          <w:lang w:val="en-GB"/>
        </w:rPr>
        <w:instrText xml:space="preserve"> Buffer Boundary Violation (Buffer Overflow)</w:instrText>
      </w:r>
      <w:r w:rsidR="007E0144">
        <w:instrText xml:space="preserve">" </w:instrText>
      </w:r>
      <w:r w:rsidR="003C44DE">
        <w:rPr>
          <w:lang w:val="en-GB"/>
        </w:rPr>
        <w:fldChar w:fldCharType="end"/>
      </w:r>
      <w:r w:rsidR="003C44DE">
        <w:rPr>
          <w:lang w:val="en-GB"/>
        </w:rPr>
        <w:fldChar w:fldCharType="begin"/>
      </w:r>
      <w:r w:rsidR="007E0144">
        <w:instrText xml:space="preserve"> XE "</w:instrText>
      </w:r>
      <w:r w:rsidR="007E0144" w:rsidRPr="00427610">
        <w:rPr>
          <w:lang w:val="en-GB"/>
        </w:rPr>
        <w:instrText>Language Vulnerabilities:</w:instrText>
      </w:r>
      <w:r w:rsidR="007E0144" w:rsidRPr="00427610">
        <w:instrText>Buffer Boundary Violation (Buffer Overflow) [HCB]</w:instrText>
      </w:r>
      <w:r w:rsidR="007E0144">
        <w:instrText xml:space="preserve">" </w:instrText>
      </w:r>
      <w:r w:rsidR="003C44DE">
        <w:rPr>
          <w:lang w:val="en-GB"/>
        </w:rPr>
        <w:fldChar w:fldCharType="end"/>
      </w:r>
    </w:p>
    <w:p w14:paraId="2ADA2BD2" w14:textId="32CA9486" w:rsidR="004C770C" w:rsidRPr="00044C59" w:rsidRDefault="004C770C" w:rsidP="004C770C">
      <w:pPr>
        <w:rPr>
          <w:lang w:val="en-GB"/>
        </w:rPr>
      </w:pPr>
      <w:r>
        <w:rPr>
          <w:lang w:val="en-GB"/>
        </w:rP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rPr>
          <w:lang w:val="en-GB"/>
        </w:rPr>
        <w:t xml:space="preserve"> (see </w:t>
      </w:r>
      <w:hyperlink w:anchor="_4_Language_concepts" w:history="1">
        <w:r w:rsidR="003F5624" w:rsidRPr="003F5624">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Pr>
          <w:lang w:val="en-GB"/>
        </w:rPr>
        <w:t>)</w:t>
      </w:r>
      <w:r>
        <w:t xml:space="preserve">, this vulnerability is not applicable to Ada </w:t>
      </w:r>
      <w:r w:rsidRPr="00262A7C">
        <w:rPr>
          <w:lang w:val="en-GB"/>
        </w:rPr>
        <w:t xml:space="preserve">(see </w:t>
      </w:r>
      <w:r w:rsidR="00E85874">
        <w:fldChar w:fldCharType="begin"/>
      </w:r>
      <w:r w:rsidR="00E85874">
        <w:instrText xml:space="preserve"> REF _Ref336413403 \h  \* MERGEFORMAT </w:instrText>
      </w:r>
      <w:r w:rsidR="00E85874">
        <w:fldChar w:fldCharType="separate"/>
      </w:r>
      <w:r w:rsidR="003B31DD" w:rsidRPr="003B31DD">
        <w:rPr>
          <w:color w:val="0000FF"/>
          <w:u w:val="single"/>
          <w:lang w:val="en-GB"/>
        </w:rPr>
        <w:t>6.9 Unchecked Array Indexing [XYZ]</w:t>
      </w:r>
      <w:r w:rsidR="00E85874">
        <w:fldChar w:fldCharType="end"/>
      </w:r>
      <w:r w:rsidR="007A2686" w:rsidRPr="009A213E">
        <w:rPr>
          <w:color w:val="0000FF"/>
          <w:lang w:val="en-GB"/>
        </w:rPr>
        <w:t xml:space="preserve"> </w:t>
      </w:r>
      <w:r w:rsidRPr="00262A7C">
        <w:rPr>
          <w:lang w:val="en-GB"/>
        </w:rPr>
        <w:t xml:space="preserve">and </w:t>
      </w:r>
      <w:r w:rsidR="00E85874">
        <w:fldChar w:fldCharType="begin"/>
      </w:r>
      <w:r w:rsidR="00E85874">
        <w:instrText xml:space="preserve"> REF _Ref336413426 \h  \* MERGEFORMAT </w:instrText>
      </w:r>
      <w:r w:rsidR="00E85874">
        <w:fldChar w:fldCharType="separate"/>
      </w:r>
      <w:r w:rsidR="003B31DD" w:rsidRPr="003B31DD">
        <w:rPr>
          <w:color w:val="0000FF"/>
          <w:u w:val="single"/>
          <w:lang w:val="en-GB"/>
        </w:rPr>
        <w:t>6.10 Unchecked Array Copying [XYW]</w:t>
      </w:r>
      <w:r w:rsidR="00E85874">
        <w:fldChar w:fldCharType="end"/>
      </w:r>
      <w:r w:rsidRPr="00262A7C">
        <w:rPr>
          <w:lang w:val="en-GB"/>
        </w:rPr>
        <w:t xml:space="preserve">). </w:t>
      </w:r>
    </w:p>
    <w:p w14:paraId="0ECFE07F" w14:textId="77777777" w:rsidR="004C770C" w:rsidRDefault="00726AF3" w:rsidP="004C770C">
      <w:pPr>
        <w:pStyle w:val="Heading2"/>
        <w:rPr>
          <w:lang w:val="en-GB"/>
        </w:rPr>
      </w:pPr>
      <w:bookmarkStart w:id="440" w:name="_Ref336413403"/>
      <w:bookmarkStart w:id="441" w:name="_Toc358896493"/>
      <w:bookmarkStart w:id="442" w:name="_Toc508618973"/>
      <w:r>
        <w:rPr>
          <w:lang w:val="en-GB"/>
        </w:rPr>
        <w:t>6</w:t>
      </w:r>
      <w:r w:rsidR="009E501C">
        <w:rPr>
          <w:lang w:val="en-GB"/>
        </w:rPr>
        <w:t>.</w:t>
      </w:r>
      <w:r w:rsidR="00034852">
        <w:rPr>
          <w:lang w:val="en-GB"/>
        </w:rPr>
        <w:t>9</w:t>
      </w:r>
      <w:r w:rsidR="00074057">
        <w:rPr>
          <w:lang w:val="en-GB"/>
        </w:rPr>
        <w:t xml:space="preserve"> </w:t>
      </w:r>
      <w:r w:rsidR="004C770C" w:rsidRPr="00262A7C">
        <w:rPr>
          <w:lang w:val="en-GB"/>
        </w:rPr>
        <w:t>Unchecked Array Indexing [XYZ]</w:t>
      </w:r>
      <w:bookmarkEnd w:id="440"/>
      <w:bookmarkEnd w:id="441"/>
      <w:bookmarkEnd w:id="442"/>
      <w:r w:rsidR="003C44DE">
        <w:rPr>
          <w:lang w:val="en-GB"/>
        </w:rPr>
        <w:fldChar w:fldCharType="begin"/>
      </w:r>
      <w:r w:rsidR="007E0144">
        <w:instrText xml:space="preserve"> XE "</w:instrText>
      </w:r>
      <w:r w:rsidR="007E0144" w:rsidRPr="00F623F8">
        <w:rPr>
          <w:lang w:val="en-GB"/>
        </w:rPr>
        <w:instrText>XYZ</w:instrText>
      </w:r>
      <w:r w:rsidR="00EB0723">
        <w:rPr>
          <w:lang w:val="en-GB"/>
        </w:rPr>
        <w:instrText xml:space="preserve"> </w:instrText>
      </w:r>
      <w:r w:rsidR="007E0144">
        <w:instrText>–</w:instrText>
      </w:r>
      <w:r w:rsidR="007E0144" w:rsidRPr="00F623F8">
        <w:rPr>
          <w:lang w:val="en-GB"/>
        </w:rPr>
        <w:instrText xml:space="preserve"> Unchecked Array Indexing</w:instrText>
      </w:r>
      <w:r w:rsidR="007E0144">
        <w:instrText xml:space="preserve">" </w:instrText>
      </w:r>
      <w:r w:rsidR="003C44DE">
        <w:rPr>
          <w:lang w:val="en-GB"/>
        </w:rPr>
        <w:fldChar w:fldCharType="end"/>
      </w:r>
      <w:r w:rsidR="003C44DE">
        <w:rPr>
          <w:lang w:val="en-GB"/>
        </w:rPr>
        <w:fldChar w:fldCharType="begin"/>
      </w:r>
      <w:r w:rsidR="007E0144">
        <w:instrText xml:space="preserve"> XE "</w:instrText>
      </w:r>
      <w:r w:rsidR="007E0144" w:rsidRPr="00D9300F">
        <w:rPr>
          <w:lang w:val="en-GB"/>
        </w:rPr>
        <w:instrText>Language Vulnerabilities:</w:instrText>
      </w:r>
      <w:r w:rsidR="007E0144" w:rsidRPr="00D9300F">
        <w:instrText>Unchecked Array Indexing [XYZ]</w:instrText>
      </w:r>
      <w:r w:rsidR="007E0144">
        <w:instrText xml:space="preserve">" </w:instrText>
      </w:r>
      <w:r w:rsidR="003C44DE">
        <w:rPr>
          <w:lang w:val="en-GB"/>
        </w:rPr>
        <w:fldChar w:fldCharType="end"/>
      </w:r>
    </w:p>
    <w:p w14:paraId="57E42D5F" w14:textId="77777777" w:rsidR="004C770C" w:rsidRPr="00044C59" w:rsidRDefault="00726AF3" w:rsidP="004C770C">
      <w:pPr>
        <w:pStyle w:val="Heading3"/>
        <w:rPr>
          <w:lang w:val="en-GB"/>
        </w:rPr>
      </w:pPr>
      <w:bookmarkStart w:id="443" w:name="_Toc508618974"/>
      <w:r>
        <w:rPr>
          <w:lang w:val="en-GB"/>
        </w:rPr>
        <w:t>6</w:t>
      </w:r>
      <w:r w:rsidR="009E501C">
        <w:rPr>
          <w:lang w:val="en-GB"/>
        </w:rPr>
        <w:t>.</w:t>
      </w:r>
      <w:r w:rsidR="00034852">
        <w:rPr>
          <w:lang w:val="en-GB"/>
        </w:rPr>
        <w:t>9</w:t>
      </w:r>
      <w:r w:rsidR="004C770C" w:rsidRPr="00262A7C">
        <w:rPr>
          <w:lang w:val="en-GB"/>
        </w:rPr>
        <w:t>.1</w:t>
      </w:r>
      <w:r w:rsidR="00074057">
        <w:rPr>
          <w:lang w:val="en-GB"/>
        </w:rPr>
        <w:t xml:space="preserve"> </w:t>
      </w:r>
      <w:r w:rsidR="004C770C" w:rsidRPr="00262A7C">
        <w:rPr>
          <w:lang w:val="en-GB"/>
        </w:rPr>
        <w:t>Applicability to language</w:t>
      </w:r>
      <w:bookmarkEnd w:id="443"/>
    </w:p>
    <w:p w14:paraId="67AD690E" w14:textId="77777777" w:rsidR="004C770C" w:rsidRPr="00044C59" w:rsidRDefault="004C770C" w:rsidP="004C770C">
      <w:pPr>
        <w:rPr>
          <w:lang w:val="en-GB"/>
        </w:rPr>
      </w:pPr>
      <w:r w:rsidRPr="00262A7C">
        <w:rPr>
          <w:lang w:val="en-GB"/>
        </w:rPr>
        <w:t>All array indexing is checked automatically in Ada, and raises an exception</w:t>
      </w:r>
      <w:r w:rsidR="003C44DE">
        <w:rPr>
          <w:u w:val="single"/>
        </w:rPr>
        <w:fldChar w:fldCharType="begin"/>
      </w:r>
      <w:r w:rsidR="009F66D3">
        <w:instrText xml:space="preserve"> XE "</w:instrText>
      </w:r>
      <w:r w:rsidR="009F66D3" w:rsidRPr="00CC1C63">
        <w:instrText>Exception</w:instrText>
      </w:r>
      <w:r w:rsidR="009F66D3">
        <w:instrText xml:space="preserve">" </w:instrText>
      </w:r>
      <w:r w:rsidR="003C44DE">
        <w:rPr>
          <w:u w:val="single"/>
        </w:rPr>
        <w:fldChar w:fldCharType="end"/>
      </w:r>
      <w:r w:rsidRPr="00262A7C">
        <w:rPr>
          <w:lang w:val="en-GB"/>
        </w:rPr>
        <w:t xml:space="preserve"> when indexes are out of bounds. This is checked in all cases of indexing, including when arrays are passed to subprograms.</w:t>
      </w:r>
    </w:p>
    <w:p w14:paraId="02A42C3C" w14:textId="77777777" w:rsidR="004C770C" w:rsidRPr="00044C59" w:rsidRDefault="004C770C" w:rsidP="004C770C">
      <w:pPr>
        <w:rPr>
          <w:lang w:val="en-GB"/>
        </w:rPr>
      </w:pPr>
      <w:r w:rsidRPr="00262A7C">
        <w:rPr>
          <w:lang w:val="en-GB"/>
        </w:rPr>
        <w:t xml:space="preserve">An explicit suppression of the checks can be requested by use of </w:t>
      </w:r>
      <w:r w:rsidRPr="00262A7C">
        <w:rPr>
          <w:rFonts w:ascii="Times New Roman" w:hAnsi="Times New Roman"/>
          <w:b/>
          <w:bCs/>
          <w:lang w:val="en-GB"/>
        </w:rPr>
        <w:t xml:space="preserve">pragma </w:t>
      </w:r>
      <w:r w:rsidRPr="00262A7C">
        <w:rPr>
          <w:rFonts w:ascii="Times New Roman" w:hAnsi="Times New Roman"/>
          <w:lang w:val="en-GB"/>
        </w:rPr>
        <w:t>Suppress</w:t>
      </w:r>
      <w:r w:rsidR="003C44DE">
        <w:rPr>
          <w:rFonts w:ascii="Times New Roman" w:hAnsi="Times New Roman"/>
          <w:lang w:val="en-GB"/>
        </w:rPr>
        <w:fldChar w:fldCharType="begin"/>
      </w:r>
      <w:r w:rsidR="00C904B6">
        <w:instrText xml:space="preserve"> XE "</w:instrText>
      </w:r>
      <w:r w:rsidR="00C904B6" w:rsidRPr="00CE4582">
        <w:instrText>Pragma:pragma Suppress</w:instrText>
      </w:r>
      <w:r w:rsidR="00C904B6">
        <w:instrText xml:space="preserve">" </w:instrText>
      </w:r>
      <w:r w:rsidR="003C44DE">
        <w:rPr>
          <w:rFonts w:ascii="Times New Roman" w:hAnsi="Times New Roman"/>
          <w:lang w:val="en-GB"/>
        </w:rPr>
        <w:fldChar w:fldCharType="end"/>
      </w:r>
      <w:r w:rsidRPr="00262A7C">
        <w:rPr>
          <w:lang w:val="en-GB"/>
        </w:rPr>
        <w:t>, in which case the vulnerability would apply; however, such suppression is easily detected, and generally reserved for tight time-critical loops, even in production code.</w:t>
      </w:r>
    </w:p>
    <w:p w14:paraId="6F41ADB8" w14:textId="77777777" w:rsidR="004C770C" w:rsidRPr="00C80ACB" w:rsidRDefault="00726AF3" w:rsidP="004C770C">
      <w:pPr>
        <w:pStyle w:val="Heading3"/>
        <w:rPr>
          <w:lang w:val="pt-BR"/>
        </w:rPr>
      </w:pPr>
      <w:bookmarkStart w:id="444" w:name="_Toc508618975"/>
      <w:r>
        <w:rPr>
          <w:lang w:val="pt-BR"/>
        </w:rPr>
        <w:lastRenderedPageBreak/>
        <w:t>6</w:t>
      </w:r>
      <w:r w:rsidR="009E501C">
        <w:rPr>
          <w:lang w:val="pt-BR"/>
        </w:rPr>
        <w:t>.</w:t>
      </w:r>
      <w:r w:rsidR="00034852">
        <w:rPr>
          <w:lang w:val="pt-BR"/>
        </w:rPr>
        <w:t>9</w:t>
      </w:r>
      <w:r w:rsidR="004C770C" w:rsidRPr="00C80ACB">
        <w:rPr>
          <w:lang w:val="pt-BR"/>
        </w:rPr>
        <w:t>.</w:t>
      </w:r>
      <w:r w:rsidR="004C770C">
        <w:rPr>
          <w:lang w:val="pt-BR"/>
        </w:rPr>
        <w:t>2</w:t>
      </w:r>
      <w:r w:rsidR="00074057">
        <w:rPr>
          <w:lang w:val="pt-BR"/>
        </w:rPr>
        <w:t xml:space="preserve"> </w:t>
      </w:r>
      <w:r w:rsidR="004C770C">
        <w:rPr>
          <w:lang w:val="pt-BR"/>
        </w:rPr>
        <w:t>Guidance to language users</w:t>
      </w:r>
      <w:bookmarkEnd w:id="444"/>
    </w:p>
    <w:p w14:paraId="45B26754" w14:textId="77777777" w:rsidR="00664585" w:rsidRPr="00664585" w:rsidRDefault="003C44DE" w:rsidP="00CF225A">
      <w:pPr>
        <w:pStyle w:val="ListParagraph"/>
        <w:numPr>
          <w:ilvl w:val="0"/>
          <w:numId w:val="327"/>
        </w:numPr>
        <w:spacing w:before="120" w:after="120" w:line="240" w:lineRule="auto"/>
        <w:rPr>
          <w:lang w:val="en-GB"/>
        </w:rPr>
      </w:pPr>
      <w:r w:rsidRPr="003C44DE">
        <w:t>Follow the mitigation mechanisms of subclause 6.9.5 of TR 24772-1</w:t>
      </w:r>
      <w:r w:rsidR="00664585">
        <w:t>.</w:t>
      </w:r>
    </w:p>
    <w:p w14:paraId="6832D941" w14:textId="77777777" w:rsidR="004C770C" w:rsidRDefault="004C770C" w:rsidP="00CF225A">
      <w:pPr>
        <w:pStyle w:val="ListParagraph"/>
        <w:numPr>
          <w:ilvl w:val="0"/>
          <w:numId w:val="327"/>
        </w:numPr>
        <w:spacing w:before="120" w:after="120" w:line="240" w:lineRule="auto"/>
        <w:rPr>
          <w:lang w:val="en-GB"/>
        </w:rPr>
      </w:pPr>
      <w:r w:rsidRPr="00262A7C">
        <w:rPr>
          <w:lang w:val="en-GB"/>
        </w:rPr>
        <w:t>Do not suppress the checks provided by the language.</w:t>
      </w:r>
    </w:p>
    <w:p w14:paraId="01C5875B" w14:textId="77777777" w:rsidR="004C770C" w:rsidRDefault="004C770C" w:rsidP="00CF225A">
      <w:pPr>
        <w:pStyle w:val="ListParagraph"/>
        <w:numPr>
          <w:ilvl w:val="0"/>
          <w:numId w:val="327"/>
        </w:numPr>
        <w:spacing w:before="120" w:after="120" w:line="240" w:lineRule="auto"/>
        <w:rPr>
          <w:lang w:val="en-GB"/>
        </w:rPr>
      </w:pPr>
      <w:r w:rsidRPr="00262A7C">
        <w:rPr>
          <w:lang w:val="en-GB"/>
        </w:rPr>
        <w:t>Use Ada's support for whole-array operations, such as for assignment and comparison, plus aggregates for whole-array initialization, to reduce the use of indexing.</w:t>
      </w:r>
    </w:p>
    <w:p w14:paraId="11E66163" w14:textId="77777777" w:rsidR="004C770C" w:rsidRDefault="004C770C" w:rsidP="00CF225A">
      <w:pPr>
        <w:pStyle w:val="ListParagraph"/>
        <w:numPr>
          <w:ilvl w:val="0"/>
          <w:numId w:val="327"/>
        </w:numPr>
        <w:spacing w:before="120" w:after="120" w:line="240" w:lineRule="auto"/>
        <w:rPr>
          <w:lang w:val="en-GB"/>
        </w:rPr>
      </w:pPr>
      <w:r w:rsidRPr="00262A7C">
        <w:rPr>
          <w:lang w:val="en-GB"/>
        </w:rPr>
        <w:t>Write explicit bounds tests to prevent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sidRPr="00262A7C">
        <w:rPr>
          <w:lang w:val="en-GB"/>
        </w:rPr>
        <w:t xml:space="preserve"> for indexing out of bounds.</w:t>
      </w:r>
    </w:p>
    <w:p w14:paraId="4E32D6B4" w14:textId="77777777" w:rsidR="004C770C" w:rsidRDefault="00726AF3" w:rsidP="004C770C">
      <w:pPr>
        <w:pStyle w:val="Heading2"/>
        <w:rPr>
          <w:lang w:val="en-GB"/>
        </w:rPr>
      </w:pPr>
      <w:bookmarkStart w:id="445" w:name="_Ref336413426"/>
      <w:bookmarkStart w:id="446" w:name="_Toc358896494"/>
      <w:bookmarkStart w:id="447" w:name="_Toc508618976"/>
      <w:r>
        <w:rPr>
          <w:lang w:val="en-GB"/>
        </w:rPr>
        <w:t>6</w:t>
      </w:r>
      <w:r w:rsidR="009E501C">
        <w:rPr>
          <w:lang w:val="en-GB"/>
        </w:rPr>
        <w:t>.</w:t>
      </w:r>
      <w:r w:rsidR="004C770C" w:rsidRPr="00262A7C">
        <w:rPr>
          <w:lang w:val="en-GB"/>
        </w:rPr>
        <w:t>1</w:t>
      </w:r>
      <w:r w:rsidR="00034852">
        <w:rPr>
          <w:lang w:val="en-GB"/>
        </w:rPr>
        <w:t>0</w:t>
      </w:r>
      <w:r w:rsidR="00074057">
        <w:rPr>
          <w:lang w:val="en-GB"/>
        </w:rPr>
        <w:t xml:space="preserve"> </w:t>
      </w:r>
      <w:r w:rsidR="004C770C" w:rsidRPr="00262A7C">
        <w:rPr>
          <w:lang w:val="en-GB"/>
        </w:rPr>
        <w:t>Unchecked Array Copying [XYW]</w:t>
      </w:r>
      <w:bookmarkEnd w:id="445"/>
      <w:bookmarkEnd w:id="446"/>
      <w:bookmarkEnd w:id="447"/>
      <w:r w:rsidR="003C44DE">
        <w:rPr>
          <w:lang w:val="en-GB"/>
        </w:rPr>
        <w:fldChar w:fldCharType="begin"/>
      </w:r>
      <w:r w:rsidR="008103D8">
        <w:instrText xml:space="preserve"> XE "</w:instrText>
      </w:r>
      <w:r w:rsidR="008103D8" w:rsidRPr="00DF4FE9">
        <w:rPr>
          <w:lang w:val="en-GB"/>
        </w:rPr>
        <w:instrText>XYW</w:instrText>
      </w:r>
      <w:r w:rsidR="00EB0723">
        <w:rPr>
          <w:lang w:val="en-GB"/>
        </w:rPr>
        <w:instrText xml:space="preserve"> </w:instrText>
      </w:r>
      <w:r w:rsidR="008103D8">
        <w:instrText>–</w:instrText>
      </w:r>
      <w:r w:rsidR="008103D8" w:rsidRPr="00DF4FE9">
        <w:rPr>
          <w:lang w:val="en-GB"/>
        </w:rPr>
        <w:instrText xml:space="preserve"> Unchecked Array Copying</w:instrText>
      </w:r>
      <w:r w:rsidR="008103D8">
        <w:instrText xml:space="preserve">" </w:instrText>
      </w:r>
      <w:r w:rsidR="003C44DE">
        <w:rPr>
          <w:lang w:val="en-GB"/>
        </w:rPr>
        <w:fldChar w:fldCharType="end"/>
      </w:r>
      <w:r w:rsidR="003C44DE">
        <w:rPr>
          <w:lang w:val="en-GB"/>
        </w:rPr>
        <w:fldChar w:fldCharType="begin"/>
      </w:r>
      <w:r w:rsidR="008103D8">
        <w:instrText xml:space="preserve"> XE "</w:instrText>
      </w:r>
      <w:r w:rsidR="008103D8" w:rsidRPr="00184BD4">
        <w:rPr>
          <w:lang w:val="en-GB"/>
        </w:rPr>
        <w:instrText>Language Vulnerability:</w:instrText>
      </w:r>
      <w:r w:rsidR="008103D8" w:rsidRPr="00184BD4">
        <w:instrText>Unchecked Array Copying [XYW]</w:instrText>
      </w:r>
      <w:r w:rsidR="008103D8">
        <w:instrText xml:space="preserve">" </w:instrText>
      </w:r>
      <w:r w:rsidR="003C44DE">
        <w:rPr>
          <w:lang w:val="en-GB"/>
        </w:rPr>
        <w:fldChar w:fldCharType="end"/>
      </w:r>
      <w:r w:rsidR="008103D8" w:rsidRPr="008103D8">
        <w:t xml:space="preserve"> </w:t>
      </w:r>
    </w:p>
    <w:p w14:paraId="0F6389AA" w14:textId="77777777" w:rsidR="004C770C" w:rsidRPr="00044C59" w:rsidRDefault="004C770C" w:rsidP="004C770C">
      <w:pPr>
        <w:rPr>
          <w:lang w:val="en-GB"/>
        </w:rPr>
      </w:pPr>
      <w:r>
        <w:rPr>
          <w:lang w:val="en-GB"/>
        </w:rP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rPr>
          <w:lang w:val="en-GB"/>
        </w:rPr>
        <w:t xml:space="preserve"> (</w:t>
      </w:r>
      <w:r w:rsidR="00497346">
        <w:rPr>
          <w:lang w:val="en-GB"/>
        </w:rPr>
        <w:t xml:space="preserve">see </w:t>
      </w:r>
      <w:hyperlink w:anchor="_4_Language_concepts" w:history="1">
        <w:r w:rsidR="00497346"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Pr>
          <w:lang w:val="en-GB"/>
        </w:rPr>
        <w:t>)</w:t>
      </w:r>
      <w:r w:rsidRPr="00262A7C">
        <w:rPr>
          <w:lang w:val="en-GB"/>
        </w:rPr>
        <w:t>,</w:t>
      </w:r>
      <w:r>
        <w:t xml:space="preserve"> this vulnerability is not applicable to Ada as </w:t>
      </w:r>
      <w:r w:rsidRPr="00262A7C">
        <w:rPr>
          <w:lang w:val="en-GB"/>
        </w:rPr>
        <w:t>Ada allows arrays to be copied by simple assignment ("</w:t>
      </w:r>
      <w:r w:rsidRPr="00262A7C">
        <w:rPr>
          <w:rFonts w:ascii="Times New Roman" w:hAnsi="Times New Roman"/>
          <w:lang w:val="en-GB"/>
        </w:rPr>
        <w:t>:=</w:t>
      </w:r>
      <w:r w:rsidRPr="00262A7C">
        <w:rPr>
          <w:lang w:val="en-GB"/>
        </w:rPr>
        <w:t xml:space="preserve">"). The rules of the language ensure that no overflow can happen; instead, the exception </w:t>
      </w:r>
      <w:proofErr w:type="spellStart"/>
      <w:r w:rsidRPr="00262A7C">
        <w:rPr>
          <w:rFonts w:ascii="Times New Roman" w:hAnsi="Times New Roman"/>
          <w:lang w:val="en-GB"/>
        </w:rPr>
        <w:t>Constraint_Error</w:t>
      </w:r>
      <w:proofErr w:type="spellEnd"/>
      <w:r w:rsidR="003C44DE">
        <w:rPr>
          <w:rFonts w:ascii="Times New Roman" w:hAnsi="Times New Roman"/>
          <w:lang w:val="en-GB"/>
        </w:rPr>
        <w:fldChar w:fldCharType="begin"/>
      </w:r>
      <w:r w:rsidR="00986C8B">
        <w:instrText xml:space="preserve"> XE "</w:instrText>
      </w:r>
      <w:proofErr w:type="spellStart"/>
      <w:r w:rsidR="00986C8B" w:rsidRPr="00A12B18">
        <w:rPr>
          <w:rFonts w:ascii="Times New Roman" w:hAnsi="Times New Roman"/>
        </w:rPr>
        <w:instrText>Exception:</w:instrText>
      </w:r>
      <w:r w:rsidR="00986C8B" w:rsidRPr="00A12B18">
        <w:instrText>Constraint_Error</w:instrText>
      </w:r>
      <w:proofErr w:type="spellEnd"/>
      <w:r w:rsidR="00986C8B">
        <w:instrText xml:space="preserve">" </w:instrText>
      </w:r>
      <w:r w:rsidR="003C44DE">
        <w:rPr>
          <w:rFonts w:ascii="Times New Roman" w:hAnsi="Times New Roman"/>
          <w:lang w:val="en-GB"/>
        </w:rPr>
        <w:fldChar w:fldCharType="end"/>
      </w:r>
      <w:r w:rsidRPr="00262A7C">
        <w:rPr>
          <w:lang w:val="en-GB"/>
        </w:rPr>
        <w:t xml:space="preserve"> is raised if the target of the assignment is not able to contain the value assigned to it. </w:t>
      </w:r>
      <w:commentRangeStart w:id="448"/>
      <w:ins w:id="449" w:author="ploedere" w:date="2018-04-26T00:52:00Z">
        <w:r w:rsidR="002C49D7">
          <w:rPr>
            <w:lang w:val="en-GB"/>
          </w:rPr>
          <w:t>The</w:t>
        </w:r>
      </w:ins>
      <w:commentRangeEnd w:id="448"/>
      <w:ins w:id="450" w:author="ploedere" w:date="2018-04-26T00:54:00Z">
        <w:r w:rsidR="002C49D7">
          <w:rPr>
            <w:rStyle w:val="CommentReference"/>
          </w:rPr>
          <w:commentReference w:id="448"/>
        </w:r>
      </w:ins>
      <w:ins w:id="451" w:author="ploedere" w:date="2018-04-26T00:52:00Z">
        <w:r w:rsidR="002C49D7">
          <w:rPr>
            <w:lang w:val="en-GB"/>
          </w:rPr>
          <w:t xml:space="preserve"> rules also ensure that overlapping source and target slices are handled correctly, i.e., the target </w:t>
        </w:r>
      </w:ins>
      <w:ins w:id="452" w:author="ploedere" w:date="2018-04-26T00:54:00Z">
        <w:r w:rsidR="002C49D7">
          <w:rPr>
            <w:lang w:val="en-GB"/>
          </w:rPr>
          <w:t xml:space="preserve">slice </w:t>
        </w:r>
      </w:ins>
      <w:ins w:id="453" w:author="ploedere" w:date="2018-04-26T00:52:00Z">
        <w:r w:rsidR="002C49D7">
          <w:rPr>
            <w:lang w:val="en-GB"/>
          </w:rPr>
          <w:t>receives the original value of the source slice.</w:t>
        </w:r>
      </w:ins>
      <w:ins w:id="454" w:author="ploedere" w:date="2018-04-26T00:54:00Z">
        <w:r w:rsidR="002C49D7">
          <w:rPr>
            <w:lang w:val="en-GB"/>
          </w:rPr>
          <w:t xml:space="preserve"> </w:t>
        </w:r>
      </w:ins>
      <w:r w:rsidRPr="00262A7C">
        <w:rPr>
          <w:lang w:val="en-GB"/>
        </w:rPr>
        <w:t>Since array copy is provided by the language, Ada does not provide unsafe functions to copy structures by address and length.</w:t>
      </w:r>
    </w:p>
    <w:p w14:paraId="78A5032A" w14:textId="77777777" w:rsidR="004C770C" w:rsidRDefault="00726AF3" w:rsidP="004C770C">
      <w:pPr>
        <w:pStyle w:val="Heading2"/>
      </w:pPr>
      <w:bookmarkStart w:id="455" w:name="_Toc358896495"/>
      <w:bookmarkStart w:id="456" w:name="_Toc508618977"/>
      <w:r>
        <w:t>6</w:t>
      </w:r>
      <w:r w:rsidR="009E501C">
        <w:t>.</w:t>
      </w:r>
      <w:r w:rsidR="004C770C">
        <w:t>1</w:t>
      </w:r>
      <w:r w:rsidR="00034852">
        <w:t>1</w:t>
      </w:r>
      <w:r w:rsidR="00074057">
        <w:t xml:space="preserve"> </w:t>
      </w:r>
      <w:r w:rsidR="004C770C">
        <w:t xml:space="preserve">Pointer Type </w:t>
      </w:r>
      <w:r w:rsidR="00D146B4">
        <w:t xml:space="preserve">Conversions </w:t>
      </w:r>
      <w:r w:rsidR="004C770C">
        <w:t>[HFC]</w:t>
      </w:r>
      <w:bookmarkEnd w:id="455"/>
      <w:bookmarkEnd w:id="456"/>
      <w:r w:rsidR="003C44DE">
        <w:fldChar w:fldCharType="begin"/>
      </w:r>
      <w:r w:rsidR="008103D8">
        <w:instrText xml:space="preserve"> XE "</w:instrText>
      </w:r>
      <w:r w:rsidR="008103D8" w:rsidRPr="00D2657C">
        <w:instrText>HFC</w:instrText>
      </w:r>
      <w:r w:rsidR="00EB0723">
        <w:instrText xml:space="preserve"> </w:instrText>
      </w:r>
      <w:r w:rsidR="008103D8">
        <w:instrText>–</w:instrText>
      </w:r>
      <w:r w:rsidR="008103D8" w:rsidRPr="00D2657C">
        <w:instrText xml:space="preserve"> Pointer Type Conversions</w:instrText>
      </w:r>
      <w:r w:rsidR="008103D8">
        <w:instrText xml:space="preserve">" </w:instrText>
      </w:r>
      <w:r w:rsidR="003C44DE">
        <w:fldChar w:fldCharType="end"/>
      </w:r>
      <w:r w:rsidR="003C44DE">
        <w:fldChar w:fldCharType="begin"/>
      </w:r>
      <w:r w:rsidR="008103D8">
        <w:instrText xml:space="preserve"> XE "</w:instrText>
      </w:r>
      <w:r w:rsidR="008103D8" w:rsidRPr="006A7511">
        <w:instrText>Language Vulnerabilities:Pointer Type Conversions [HFC]</w:instrText>
      </w:r>
      <w:r w:rsidR="008103D8">
        <w:instrText xml:space="preserve">" </w:instrText>
      </w:r>
      <w:r w:rsidR="003C44DE">
        <w:fldChar w:fldCharType="end"/>
      </w:r>
      <w:r w:rsidR="008103D8" w:rsidRPr="008103D8">
        <w:t xml:space="preserve"> </w:t>
      </w:r>
    </w:p>
    <w:p w14:paraId="6D775C3D" w14:textId="77777777" w:rsidR="004C770C" w:rsidRDefault="00726AF3" w:rsidP="004C770C">
      <w:pPr>
        <w:pStyle w:val="Heading3"/>
      </w:pPr>
      <w:bookmarkStart w:id="457" w:name="_Toc508618978"/>
      <w:r>
        <w:t>6</w:t>
      </w:r>
      <w:r w:rsidR="009E501C">
        <w:t>.</w:t>
      </w:r>
      <w:r w:rsidR="004C770C">
        <w:t>1</w:t>
      </w:r>
      <w:r w:rsidR="00034852">
        <w:t>1</w:t>
      </w:r>
      <w:r w:rsidR="004C770C">
        <w:t>.1</w:t>
      </w:r>
      <w:r w:rsidR="00074057">
        <w:t xml:space="preserve"> </w:t>
      </w:r>
      <w:r w:rsidR="004C770C">
        <w:t>Applicability to language</w:t>
      </w:r>
      <w:bookmarkEnd w:id="457"/>
      <w:r w:rsidR="004C770C">
        <w:t xml:space="preserve"> </w:t>
      </w:r>
    </w:p>
    <w:p w14:paraId="171A8547" w14:textId="3640582D" w:rsidR="004C770C" w:rsidRDefault="004C770C" w:rsidP="004C770C">
      <w:pPr>
        <w:rPr>
          <w:rFonts w:cs="Arial"/>
          <w:szCs w:val="20"/>
        </w:rPr>
      </w:pPr>
      <w:r>
        <w:rPr>
          <w:rFonts w:cs="Arial"/>
          <w:szCs w:val="20"/>
        </w:rPr>
        <w:t xml:space="preserve">The mechanisms available in Ada to alter the type of a pointer value are unchecked </w:t>
      </w:r>
      <w:r w:rsidR="00915EE8">
        <w:rPr>
          <w:rFonts w:cs="Arial"/>
          <w:szCs w:val="20"/>
        </w:rPr>
        <w:t>type-</w:t>
      </w:r>
      <w:r>
        <w:rPr>
          <w:rFonts w:cs="Arial"/>
          <w:szCs w:val="20"/>
        </w:rPr>
        <w:t xml:space="preserve">conversions and </w:t>
      </w:r>
      <w:r w:rsidR="00915EE8">
        <w:rPr>
          <w:rFonts w:cs="Arial"/>
          <w:szCs w:val="20"/>
        </w:rPr>
        <w:t>type-</w:t>
      </w:r>
      <w:r>
        <w:rPr>
          <w:rFonts w:cs="Arial"/>
          <w:szCs w:val="20"/>
        </w:rPr>
        <w:t xml:space="preserve">conversions involving pointer types derived from a common root type. In addition, uses of the unchecked address taking capabilities can create pointer types that misrepresent the true type of the designated entity (see </w:t>
      </w:r>
      <w:proofErr w:type="spellStart"/>
      <w:r w:rsidR="003B31DD">
        <w:rPr>
          <w:rFonts w:cs="Arial"/>
          <w:szCs w:val="20"/>
        </w:rPr>
        <w:t>s</w:t>
      </w:r>
      <w:r w:rsidR="00A0425E">
        <w:rPr>
          <w:rFonts w:cs="Arial"/>
          <w:szCs w:val="20"/>
        </w:rPr>
        <w:t>ubclause</w:t>
      </w:r>
      <w:proofErr w:type="spellEnd"/>
      <w:r>
        <w:rPr>
          <w:rFonts w:cs="Arial"/>
          <w:szCs w:val="20"/>
        </w:rPr>
        <w:t xml:space="preserve"> 13.10 of </w:t>
      </w:r>
      <w:r w:rsidR="00491CBF">
        <w:t>ISO/IEC 8652</w:t>
      </w:r>
      <w:r>
        <w:rPr>
          <w:rFonts w:cs="Arial"/>
          <w:szCs w:val="20"/>
        </w:rPr>
        <w:t>).</w:t>
      </w:r>
    </w:p>
    <w:p w14:paraId="6F77A4AB" w14:textId="06DF49BD" w:rsidR="004C770C" w:rsidRDefault="004C770C" w:rsidP="004C770C">
      <w:r>
        <w:t>The vulnerabilities described in</w:t>
      </w:r>
      <w:r w:rsidR="006A0100">
        <w:t xml:space="preserve"> </w:t>
      </w:r>
      <w:r w:rsidR="00CF225A">
        <w:t xml:space="preserve">TR 24772-1 </w:t>
      </w:r>
      <w:proofErr w:type="spellStart"/>
      <w:r w:rsidR="004712FA">
        <w:t>s</w:t>
      </w:r>
      <w:r w:rsidR="006A0100">
        <w:t>ubclause</w:t>
      </w:r>
      <w:proofErr w:type="spellEnd"/>
      <w:r w:rsidR="006A0100">
        <w:t xml:space="preserve"> </w:t>
      </w:r>
      <w:r>
        <w:t>6.1</w:t>
      </w:r>
      <w:r w:rsidR="00AD102F">
        <w:t>1</w:t>
      </w:r>
      <w:r>
        <w:t xml:space="preserve"> exist in Ada only if unchecked </w:t>
      </w:r>
      <w:r w:rsidR="00915EE8">
        <w:t>type-</w:t>
      </w:r>
      <w:r>
        <w:t xml:space="preserve">conversions or unsafe taking of addresses are applied </w:t>
      </w:r>
      <w:r w:rsidR="00497346">
        <w:rPr>
          <w:lang w:val="en-GB"/>
        </w:rPr>
        <w:t xml:space="preserve">(see </w:t>
      </w:r>
      <w:hyperlink w:anchor="_4_Language_concepts" w:history="1">
        <w:r w:rsidR="00497346"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proofErr w:type="gramStart"/>
      <w:r w:rsidR="00497346">
        <w:rPr>
          <w:lang w:val="en-GB"/>
        </w:rPr>
        <w:t>)</w:t>
      </w:r>
      <w:r w:rsidR="00497346" w:rsidDel="00497346">
        <w:t xml:space="preserve"> </w:t>
      </w:r>
      <w:r>
        <w:t>.</w:t>
      </w:r>
      <w:proofErr w:type="gramEnd"/>
      <w:r>
        <w:t xml:space="preserve"> Other permitted </w:t>
      </w:r>
      <w:r w:rsidR="00915EE8">
        <w:t>type-</w:t>
      </w:r>
      <w:r>
        <w:t>conversions</w:t>
      </w:r>
      <w:r w:rsidR="003C44DE">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3C44DE">
        <w:rPr>
          <w:rFonts w:cs="Arial"/>
          <w:szCs w:val="20"/>
          <w:u w:val="single"/>
        </w:rPr>
        <w:fldChar w:fldCharType="end"/>
      </w:r>
      <w:r>
        <w:t xml:space="preserve"> can never misrepresent the type of the designated entity.</w:t>
      </w:r>
    </w:p>
    <w:p w14:paraId="5BF536F2" w14:textId="77777777" w:rsidR="004E2264" w:rsidRPr="00CE3E01" w:rsidRDefault="004C770C" w:rsidP="004E2264">
      <w:pPr>
        <w:pStyle w:val="ISOSecretObservations"/>
        <w:spacing w:before="60" w:after="60" w:line="240" w:lineRule="auto"/>
        <w:rPr>
          <w:rFonts w:asciiTheme="minorHAnsi" w:eastAsiaTheme="minorEastAsia" w:hAnsiTheme="minorHAnsi" w:cstheme="minorBidi"/>
          <w:sz w:val="22"/>
          <w:szCs w:val="22"/>
          <w:lang w:val="en-US"/>
        </w:rPr>
      </w:pPr>
      <w:r w:rsidRPr="00CE3E01">
        <w:rPr>
          <w:rFonts w:asciiTheme="minorHAnsi" w:eastAsiaTheme="minorEastAsia" w:hAnsiTheme="minorHAnsi" w:cstheme="minorBidi"/>
          <w:sz w:val="22"/>
          <w:szCs w:val="22"/>
          <w:lang w:val="en-US"/>
        </w:rPr>
        <w:t xml:space="preserve">Checked </w:t>
      </w:r>
      <w:r w:rsidR="00915EE8" w:rsidRPr="00CE3E01">
        <w:rPr>
          <w:rFonts w:asciiTheme="minorHAnsi" w:eastAsiaTheme="minorEastAsia" w:hAnsiTheme="minorHAnsi" w:cstheme="minorBidi"/>
          <w:sz w:val="22"/>
          <w:szCs w:val="22"/>
          <w:lang w:val="en-US"/>
        </w:rPr>
        <w:t>type-</w:t>
      </w:r>
      <w:r w:rsidRPr="00CE3E01">
        <w:rPr>
          <w:rFonts w:asciiTheme="minorHAnsi" w:eastAsiaTheme="minorEastAsia" w:hAnsiTheme="minorHAnsi" w:cstheme="minorBidi"/>
          <w:sz w:val="22"/>
          <w:szCs w:val="22"/>
          <w:lang w:val="en-US"/>
        </w:rPr>
        <w:t>conversions that affect the application semantics adversely are possible.</w:t>
      </w:r>
      <w:r w:rsidR="004E2264" w:rsidRPr="00CE3E01">
        <w:rPr>
          <w:rFonts w:asciiTheme="minorHAnsi" w:eastAsiaTheme="minorEastAsia" w:hAnsiTheme="minorHAnsi" w:cstheme="minorBidi"/>
          <w:sz w:val="22"/>
          <w:szCs w:val="22"/>
          <w:lang w:val="en-US"/>
        </w:rPr>
        <w:t xml:space="preserve">  For example, when a pointer to a class-wide type is changed to a leaf type</w:t>
      </w:r>
      <w:r w:rsidR="002C49D7">
        <w:rPr>
          <w:rFonts w:asciiTheme="minorHAnsi" w:eastAsiaTheme="minorEastAsia" w:hAnsiTheme="minorHAnsi" w:cstheme="minorBidi"/>
          <w:sz w:val="22"/>
          <w:szCs w:val="22"/>
          <w:lang w:val="en-US"/>
        </w:rPr>
        <w:t>,</w:t>
      </w:r>
      <w:r w:rsidR="004E2264" w:rsidRPr="00CE3E01">
        <w:rPr>
          <w:rFonts w:asciiTheme="minorHAnsi" w:eastAsiaTheme="minorEastAsia" w:hAnsiTheme="minorHAnsi" w:cstheme="minorBidi"/>
          <w:sz w:val="22"/>
          <w:szCs w:val="22"/>
          <w:lang w:val="en-US"/>
        </w:rPr>
        <w:t xml:space="preserve"> a run-time check is required.</w:t>
      </w:r>
    </w:p>
    <w:p w14:paraId="6949C172" w14:textId="77777777" w:rsidR="004C770C" w:rsidRDefault="00726AF3" w:rsidP="004C770C">
      <w:pPr>
        <w:pStyle w:val="Heading3"/>
        <w:widowControl w:val="0"/>
        <w:numPr>
          <w:ilvl w:val="2"/>
          <w:numId w:val="0"/>
        </w:numPr>
        <w:tabs>
          <w:tab w:val="num" w:pos="0"/>
        </w:tabs>
        <w:suppressAutoHyphens/>
        <w:spacing w:after="120"/>
        <w:rPr>
          <w:kern w:val="32"/>
        </w:rPr>
      </w:pPr>
      <w:bookmarkStart w:id="458" w:name="_Toc508618979"/>
      <w:r>
        <w:rPr>
          <w:kern w:val="32"/>
        </w:rPr>
        <w:t>6</w:t>
      </w:r>
      <w:r w:rsidR="009E501C">
        <w:rPr>
          <w:kern w:val="32"/>
        </w:rPr>
        <w:t>.</w:t>
      </w:r>
      <w:r w:rsidR="004C770C">
        <w:rPr>
          <w:kern w:val="32"/>
        </w:rPr>
        <w:t>1</w:t>
      </w:r>
      <w:r w:rsidR="00034852">
        <w:rPr>
          <w:kern w:val="32"/>
        </w:rPr>
        <w:t>1</w:t>
      </w:r>
      <w:r w:rsidR="004C770C">
        <w:rPr>
          <w:kern w:val="32"/>
        </w:rPr>
        <w:t>.2</w:t>
      </w:r>
      <w:r w:rsidR="00074057">
        <w:rPr>
          <w:kern w:val="32"/>
        </w:rPr>
        <w:t xml:space="preserve"> </w:t>
      </w:r>
      <w:r w:rsidR="004C770C">
        <w:rPr>
          <w:kern w:val="32"/>
        </w:rPr>
        <w:t>Guidance to language users</w:t>
      </w:r>
      <w:bookmarkEnd w:id="458"/>
    </w:p>
    <w:p w14:paraId="4D8F22F5" w14:textId="77777777" w:rsidR="00664585" w:rsidRDefault="003C44DE" w:rsidP="00CF225A">
      <w:pPr>
        <w:pStyle w:val="ListParagraph"/>
        <w:numPr>
          <w:ilvl w:val="0"/>
          <w:numId w:val="315"/>
        </w:numPr>
        <w:spacing w:before="120" w:after="120" w:line="240" w:lineRule="auto"/>
      </w:pPr>
      <w:r w:rsidRPr="003C44DE">
        <w:t>Follow the mitigation mechanisms of subclause 6.11.5 of TR 24772-1</w:t>
      </w:r>
      <w:r w:rsidR="00664585">
        <w:t>.</w:t>
      </w:r>
    </w:p>
    <w:p w14:paraId="073CE41A" w14:textId="77777777" w:rsidR="004C770C" w:rsidRDefault="009B5D6B" w:rsidP="00CF225A">
      <w:pPr>
        <w:pStyle w:val="ListParagraph"/>
        <w:numPr>
          <w:ilvl w:val="0"/>
          <w:numId w:val="315"/>
        </w:numPr>
        <w:spacing w:before="120" w:after="120" w:line="240" w:lineRule="auto"/>
      </w:pPr>
      <w:r>
        <w:t xml:space="preserve">Do not use </w:t>
      </w:r>
      <w:r w:rsidR="004C770C">
        <w:t xml:space="preserve">the features explicitly identified as unsafe. </w:t>
      </w:r>
    </w:p>
    <w:p w14:paraId="46077DC8" w14:textId="77777777" w:rsidR="00664585" w:rsidRDefault="004C770C" w:rsidP="00CF225A">
      <w:pPr>
        <w:pStyle w:val="ListParagraph"/>
        <w:numPr>
          <w:ilvl w:val="0"/>
          <w:numId w:val="315"/>
        </w:numPr>
        <w:spacing w:before="120" w:after="120" w:line="240" w:lineRule="auto"/>
      </w:pPr>
      <w:r>
        <w:t xml:space="preserve">Use </w:t>
      </w:r>
      <w:r w:rsidRPr="00B57447">
        <w:rPr>
          <w:rFonts w:ascii="Times New Roman" w:hAnsi="Times New Roman"/>
        </w:rPr>
        <w:t>‘Access</w:t>
      </w:r>
      <w:r w:rsidR="003C44DE">
        <w:rPr>
          <w:rFonts w:ascii="Times New Roman" w:hAnsi="Times New Roman"/>
        </w:rPr>
        <w:fldChar w:fldCharType="begin"/>
      </w:r>
      <w:r w:rsidR="0013647A">
        <w:instrText xml:space="preserve"> XE "</w:instrText>
      </w:r>
      <w:r w:rsidR="0013647A" w:rsidRPr="00AE50F3">
        <w:rPr>
          <w:rFonts w:ascii="Times New Roman" w:hAnsi="Times New Roman"/>
        </w:rPr>
        <w:instrText>Attribute:</w:instrText>
      </w:r>
      <w:r w:rsidR="0013647A" w:rsidRPr="00AE50F3">
        <w:instrText>‘Access</w:instrText>
      </w:r>
      <w:r w:rsidR="0013647A">
        <w:instrText xml:space="preserve">" </w:instrText>
      </w:r>
      <w:r w:rsidR="003C44DE">
        <w:rPr>
          <w:rFonts w:ascii="Times New Roman" w:hAnsi="Times New Roman"/>
        </w:rPr>
        <w:fldChar w:fldCharType="end"/>
      </w:r>
      <w:r>
        <w:t xml:space="preserve"> which is always type safe.</w:t>
      </w:r>
    </w:p>
    <w:p w14:paraId="28712E4F" w14:textId="77777777" w:rsidR="00F128DF" w:rsidRDefault="003C44DE">
      <w:pPr>
        <w:pStyle w:val="ListParagraph"/>
        <w:numPr>
          <w:ilvl w:val="0"/>
          <w:numId w:val="315"/>
        </w:numPr>
        <w:spacing w:before="120" w:after="120" w:line="240" w:lineRule="auto"/>
        <w:rPr>
          <w:rFonts w:cs="Arial"/>
          <w:szCs w:val="20"/>
        </w:rPr>
      </w:pPr>
      <w:r w:rsidRPr="003C44DE">
        <w:rPr>
          <w:rFonts w:cs="Arial"/>
          <w:szCs w:val="20"/>
        </w:rPr>
        <w:t xml:space="preserve">Consider using the restriction </w:t>
      </w:r>
      <w:proofErr w:type="spellStart"/>
      <w:r w:rsidRPr="003C44DE">
        <w:rPr>
          <w:rFonts w:ascii="Times New Roman" w:hAnsi="Times New Roman" w:cs="Times New Roman"/>
          <w:szCs w:val="20"/>
        </w:rPr>
        <w:t>No_Unchecked_Conversion</w:t>
      </w:r>
      <w:proofErr w:type="spellEnd"/>
      <w:r w:rsidRPr="003C44DE">
        <w:rPr>
          <w:rFonts w:cstheme="minorHAnsi"/>
          <w:szCs w:val="20"/>
        </w:rPr>
        <w:t>,</w:t>
      </w:r>
      <w:r w:rsidRPr="003C44DE">
        <w:rPr>
          <w:rFonts w:ascii="Times New Roman" w:hAnsi="Times New Roman" w:cs="Times New Roman"/>
          <w:szCs w:val="20"/>
        </w:rPr>
        <w:t xml:space="preserve"> </w:t>
      </w:r>
      <w:proofErr w:type="spellStart"/>
      <w:proofErr w:type="gramStart"/>
      <w:r w:rsidRPr="003C44DE">
        <w:rPr>
          <w:rFonts w:ascii="Times New Roman" w:hAnsi="Times New Roman" w:cs="Times New Roman"/>
          <w:szCs w:val="20"/>
        </w:rPr>
        <w:t>No</w:t>
      </w:r>
      <w:proofErr w:type="gramEnd"/>
      <w:r w:rsidRPr="003C44DE">
        <w:rPr>
          <w:rFonts w:ascii="Times New Roman" w:hAnsi="Times New Roman" w:cs="Times New Roman"/>
          <w:szCs w:val="20"/>
        </w:rPr>
        <w:t>_Unchecked_Access</w:t>
      </w:r>
      <w:proofErr w:type="spellEnd"/>
      <w:r w:rsidRPr="003C44DE">
        <w:rPr>
          <w:rFonts w:cstheme="minorHAnsi"/>
          <w:szCs w:val="20"/>
        </w:rPr>
        <w:t xml:space="preserve">, and </w:t>
      </w:r>
      <w:proofErr w:type="spellStart"/>
      <w:r w:rsidRPr="003C44DE">
        <w:rPr>
          <w:rFonts w:ascii="Times New Roman" w:hAnsi="Times New Roman" w:cs="Times New Roman"/>
          <w:szCs w:val="20"/>
        </w:rPr>
        <w:t>No_Use_Of_Attribute</w:t>
      </w:r>
      <w:proofErr w:type="spellEnd"/>
      <w:r w:rsidRPr="003C44DE">
        <w:rPr>
          <w:rFonts w:ascii="Times New Roman" w:hAnsi="Times New Roman" w:cs="Times New Roman"/>
          <w:szCs w:val="20"/>
        </w:rPr>
        <w:t>(Address)</w:t>
      </w:r>
      <w:r w:rsidRPr="003C44DE">
        <w:rPr>
          <w:rFonts w:cstheme="minorHAnsi"/>
          <w:szCs w:val="20"/>
        </w:rPr>
        <w:t xml:space="preserve"> to prevent circumventing the type system.</w:t>
      </w:r>
    </w:p>
    <w:p w14:paraId="190A5F93" w14:textId="77777777" w:rsidR="004C770C" w:rsidRDefault="00726AF3" w:rsidP="004C770C">
      <w:pPr>
        <w:pStyle w:val="Heading2"/>
      </w:pPr>
      <w:bookmarkStart w:id="459" w:name="_Toc358896496"/>
      <w:bookmarkStart w:id="460" w:name="_Toc508618980"/>
      <w:r>
        <w:t>6</w:t>
      </w:r>
      <w:r w:rsidR="009E501C">
        <w:t>.</w:t>
      </w:r>
      <w:r w:rsidR="004C770C">
        <w:t>1</w:t>
      </w:r>
      <w:r w:rsidR="00034852">
        <w:t>2</w:t>
      </w:r>
      <w:r w:rsidR="00074057">
        <w:t xml:space="preserve"> </w:t>
      </w:r>
      <w:r w:rsidR="004C770C">
        <w:t>Pointer Arithmetic [RVG]</w:t>
      </w:r>
      <w:bookmarkEnd w:id="459"/>
      <w:bookmarkEnd w:id="460"/>
      <w:r w:rsidR="003C44DE">
        <w:fldChar w:fldCharType="begin"/>
      </w:r>
      <w:r w:rsidR="00BD2448">
        <w:instrText xml:space="preserve"> XE "</w:instrText>
      </w:r>
      <w:r w:rsidR="00BD2448" w:rsidRPr="001D625A">
        <w:instrText>RVG</w:instrText>
      </w:r>
      <w:r w:rsidR="00EB0723">
        <w:instrText xml:space="preserve"> </w:instrText>
      </w:r>
      <w:r w:rsidR="00BD2448">
        <w:instrText>–</w:instrText>
      </w:r>
      <w:r w:rsidR="00BD2448" w:rsidRPr="001D625A">
        <w:instrText xml:space="preserve"> Pointer Arithmetic</w:instrText>
      </w:r>
      <w:r w:rsidR="00BD2448">
        <w:instrText xml:space="preserve">" </w:instrText>
      </w:r>
      <w:r w:rsidR="003C44DE">
        <w:fldChar w:fldCharType="end"/>
      </w:r>
      <w:r w:rsidR="003C44DE">
        <w:fldChar w:fldCharType="begin"/>
      </w:r>
      <w:r w:rsidR="00BD2448">
        <w:instrText xml:space="preserve"> XE "</w:instrText>
      </w:r>
      <w:r w:rsidR="00BD2448" w:rsidRPr="00A91F25">
        <w:instrText>Language Vulnerabilities:Pointer Arithmetic [RVG]</w:instrText>
      </w:r>
      <w:r w:rsidR="00BD2448">
        <w:instrText xml:space="preserve">" </w:instrText>
      </w:r>
      <w:r w:rsidR="003C44DE">
        <w:fldChar w:fldCharType="end"/>
      </w:r>
      <w:r w:rsidR="00BD2448" w:rsidRPr="00BD2448">
        <w:t xml:space="preserve"> </w:t>
      </w:r>
    </w:p>
    <w:p w14:paraId="3E0139D5" w14:textId="77777777" w:rsidR="004C770C" w:rsidRDefault="004C770C" w:rsidP="004C770C">
      <w:pPr>
        <w:rPr>
          <w:rFonts w:cs="Arial"/>
          <w:szCs w:val="20"/>
        </w:rPr>
      </w:pPr>
      <w:r>
        <w:rPr>
          <w:lang w:val="en-GB"/>
        </w:rP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rPr>
          <w:lang w:val="en-GB"/>
        </w:rPr>
        <w:t xml:space="preserve"> </w:t>
      </w:r>
      <w:r w:rsidR="00497346">
        <w:rPr>
          <w:lang w:val="en-GB"/>
        </w:rPr>
        <w:t xml:space="preserve">(see </w:t>
      </w:r>
      <w:hyperlink w:anchor="_4_Language_concepts" w:history="1">
        <w:r w:rsidR="00497346"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497346">
        <w:rPr>
          <w:lang w:val="en-GB"/>
        </w:rPr>
        <w:t>)</w:t>
      </w:r>
      <w:r>
        <w:rPr>
          <w:rFonts w:cs="Arial"/>
          <w:szCs w:val="20"/>
        </w:rPr>
        <w:t xml:space="preserve">, </w:t>
      </w:r>
      <w:r>
        <w:t>this vulnerability is not applicable to Ada</w:t>
      </w:r>
      <w:r>
        <w:rPr>
          <w:rFonts w:cs="Arial"/>
          <w:szCs w:val="20"/>
        </w:rPr>
        <w:t xml:space="preserve"> as Ada does not allow pointer arithmetic. </w:t>
      </w:r>
    </w:p>
    <w:p w14:paraId="50147965" w14:textId="77777777" w:rsidR="00DA7747" w:rsidRDefault="00726AF3" w:rsidP="004C770C">
      <w:pPr>
        <w:pStyle w:val="Heading2"/>
      </w:pPr>
      <w:bookmarkStart w:id="461" w:name="_Toc358896497"/>
      <w:bookmarkStart w:id="462" w:name="_Toc508618981"/>
      <w:r>
        <w:lastRenderedPageBreak/>
        <w:t>6</w:t>
      </w:r>
      <w:r w:rsidR="009E501C">
        <w:t>.</w:t>
      </w:r>
      <w:r w:rsidR="004C770C">
        <w:t>1</w:t>
      </w:r>
      <w:r w:rsidR="00034852">
        <w:t>3</w:t>
      </w:r>
      <w:r w:rsidR="00074057">
        <w:t xml:space="preserve"> </w:t>
      </w:r>
      <w:r w:rsidR="004C770C">
        <w:t>Null Pointer Dereference [XYH]</w:t>
      </w:r>
      <w:bookmarkEnd w:id="461"/>
      <w:bookmarkEnd w:id="462"/>
    </w:p>
    <w:p w14:paraId="3C81E970" w14:textId="77777777" w:rsidR="00DA7747" w:rsidRDefault="00DA7747" w:rsidP="00DA7747">
      <w:pPr>
        <w:pStyle w:val="Heading3"/>
      </w:pPr>
      <w:bookmarkStart w:id="463" w:name="_Toc508618982"/>
      <w:r>
        <w:t>6.13.1 Applicability to the language</w:t>
      </w:r>
      <w:bookmarkEnd w:id="463"/>
    </w:p>
    <w:p w14:paraId="5EE54E0B" w14:textId="77777777" w:rsidR="00DA7747" w:rsidRDefault="00DA7747" w:rsidP="00DA7747">
      <w:r>
        <w:t xml:space="preserve">In Ada, this vulnerability is mitigated by compile-time or run-time checks that ensure that no null-value can be dereferenced. Of course, the </w:t>
      </w:r>
      <w:proofErr w:type="spellStart"/>
      <w:r w:rsidRPr="00DA7747">
        <w:rPr>
          <w:rFonts w:ascii="Times New Roman" w:hAnsi="Times New Roman" w:cs="Times New Roman"/>
        </w:rPr>
        <w:t>Constraint_Error</w:t>
      </w:r>
      <w:proofErr w:type="spellEnd"/>
      <w:r>
        <w:t xml:space="preserve"> exception implicitly raised upon such dereferencing needs to be handled or else the vulnerability of a failing system or components prevails.</w:t>
      </w:r>
    </w:p>
    <w:p w14:paraId="1DEFEC77" w14:textId="77777777" w:rsidR="00DA7747" w:rsidRDefault="00DA7747" w:rsidP="00DA7747">
      <w:pPr>
        <w:pStyle w:val="Heading3"/>
      </w:pPr>
      <w:bookmarkStart w:id="464" w:name="_Toc508618983"/>
      <w:r>
        <w:t>6.13.2 Guidance to language users</w:t>
      </w:r>
      <w:bookmarkEnd w:id="464"/>
    </w:p>
    <w:p w14:paraId="184F5D5C" w14:textId="634FC799" w:rsidR="00664585" w:rsidRDefault="003C44DE" w:rsidP="00DA7747">
      <w:pPr>
        <w:pStyle w:val="ListParagraph"/>
        <w:numPr>
          <w:ilvl w:val="0"/>
          <w:numId w:val="594"/>
        </w:numPr>
        <w:spacing w:before="120" w:after="120"/>
      </w:pPr>
      <w:r w:rsidRPr="003C44DE">
        <w:t>Follow the mitigation mechanisms of subclause 6.13.5 of TR 24772-1</w:t>
      </w:r>
      <w:r w:rsidR="00664585">
        <w:t>.</w:t>
      </w:r>
    </w:p>
    <w:p w14:paraId="76543603" w14:textId="2BDB0BCF" w:rsidR="001E7E4E" w:rsidRDefault="00DA7747" w:rsidP="00322C8B">
      <w:pPr>
        <w:pStyle w:val="ListParagraph"/>
        <w:numPr>
          <w:ilvl w:val="0"/>
          <w:numId w:val="594"/>
        </w:numPr>
        <w:spacing w:before="120" w:after="120"/>
      </w:pPr>
      <w:r>
        <w:t>Use non-null access types where possible.</w:t>
      </w:r>
    </w:p>
    <w:p w14:paraId="17A90DD9" w14:textId="77777777" w:rsidR="00141987" w:rsidRPr="00141987" w:rsidRDefault="00DA7747" w:rsidP="00141987">
      <w:pPr>
        <w:pStyle w:val="ListParagraph"/>
        <w:numPr>
          <w:ilvl w:val="0"/>
          <w:numId w:val="594"/>
        </w:numPr>
        <w:spacing w:before="120" w:after="120"/>
        <w:rPr>
          <w:rFonts w:cs="Arial"/>
          <w:szCs w:val="20"/>
        </w:rPr>
      </w:pPr>
      <w:r>
        <w:t>Handle exceptions raised by attempts to dereference null values.</w:t>
      </w:r>
      <w:r w:rsidR="004C770C" w:rsidRPr="00DA7747">
        <w:rPr>
          <w:rFonts w:cs="Arial"/>
          <w:szCs w:val="20"/>
        </w:rPr>
        <w:t xml:space="preserve"> </w:t>
      </w:r>
    </w:p>
    <w:p w14:paraId="4B8501F1" w14:textId="77777777" w:rsidR="004C770C" w:rsidRDefault="00726AF3" w:rsidP="004C770C">
      <w:pPr>
        <w:pStyle w:val="Heading2"/>
      </w:pPr>
      <w:bookmarkStart w:id="465" w:name="_Toc358896498"/>
      <w:bookmarkStart w:id="466" w:name="_Toc508618984"/>
      <w:r>
        <w:t>6</w:t>
      </w:r>
      <w:r w:rsidR="009E501C">
        <w:t>.</w:t>
      </w:r>
      <w:r w:rsidR="004C770C">
        <w:t>1</w:t>
      </w:r>
      <w:r w:rsidR="00034852">
        <w:t>4</w:t>
      </w:r>
      <w:r w:rsidR="00074057">
        <w:t xml:space="preserve"> </w:t>
      </w:r>
      <w:r w:rsidR="004C770C">
        <w:t>Dangling Reference to Heap [XYK]</w:t>
      </w:r>
      <w:bookmarkEnd w:id="465"/>
      <w:bookmarkEnd w:id="466"/>
      <w:r w:rsidR="003C44DE">
        <w:fldChar w:fldCharType="begin"/>
      </w:r>
      <w:r w:rsidR="00BD2448">
        <w:instrText xml:space="preserve"> XE "</w:instrText>
      </w:r>
      <w:r w:rsidR="00BD2448" w:rsidRPr="00E0746B">
        <w:instrText>XYK</w:instrText>
      </w:r>
      <w:r w:rsidR="00EB0723">
        <w:instrText xml:space="preserve"> </w:instrText>
      </w:r>
      <w:r w:rsidR="00BD2448">
        <w:instrText>–</w:instrText>
      </w:r>
      <w:r w:rsidR="00BD2448" w:rsidRPr="00E0746B">
        <w:instrText xml:space="preserve"> Dangling Reference to Heap</w:instrText>
      </w:r>
      <w:r w:rsidR="00BD2448">
        <w:instrText xml:space="preserve">" </w:instrText>
      </w:r>
      <w:r w:rsidR="003C44DE">
        <w:fldChar w:fldCharType="end"/>
      </w:r>
      <w:r w:rsidR="003C44DE">
        <w:fldChar w:fldCharType="begin"/>
      </w:r>
      <w:r w:rsidR="00BD2448">
        <w:instrText xml:space="preserve"> XE "</w:instrText>
      </w:r>
      <w:r w:rsidR="00BD2448" w:rsidRPr="00706C6E">
        <w:instrText>Language Vulnerabilities:Dangling Reference to Heap [XYK]</w:instrText>
      </w:r>
      <w:r w:rsidR="00BD2448">
        <w:instrText xml:space="preserve">" </w:instrText>
      </w:r>
      <w:r w:rsidR="003C44DE">
        <w:fldChar w:fldCharType="end"/>
      </w:r>
    </w:p>
    <w:p w14:paraId="48A858A9" w14:textId="77777777" w:rsidR="004C770C" w:rsidRDefault="00726AF3" w:rsidP="004C770C">
      <w:pPr>
        <w:pStyle w:val="Heading3"/>
      </w:pPr>
      <w:bookmarkStart w:id="467" w:name="_Toc508618985"/>
      <w:r>
        <w:t>6</w:t>
      </w:r>
      <w:r w:rsidR="009E501C">
        <w:t>.</w:t>
      </w:r>
      <w:r w:rsidR="004C770C">
        <w:t>1</w:t>
      </w:r>
      <w:r w:rsidR="00034852">
        <w:t>4</w:t>
      </w:r>
      <w:r w:rsidR="004C770C">
        <w:t>.1</w:t>
      </w:r>
      <w:r w:rsidR="00074057">
        <w:t xml:space="preserve"> </w:t>
      </w:r>
      <w:r w:rsidR="004C770C">
        <w:t>Applicability to language</w:t>
      </w:r>
      <w:bookmarkEnd w:id="467"/>
    </w:p>
    <w:p w14:paraId="7D5E2AA0" w14:textId="3D602770" w:rsidR="004C770C" w:rsidRDefault="004C770C" w:rsidP="004C770C">
      <w:r>
        <w:t xml:space="preserve">Use of </w:t>
      </w:r>
      <w:proofErr w:type="spellStart"/>
      <w:r w:rsidRPr="004D1E6C">
        <w:rPr>
          <w:rFonts w:ascii="Times New Roman" w:hAnsi="Times New Roman"/>
        </w:rPr>
        <w:t>Unchecked_Deallocation</w:t>
      </w:r>
      <w:proofErr w:type="spellEnd"/>
      <w:r>
        <w:t xml:space="preserve"> can cause dangling references to the heap. The vulnerabilities described in </w:t>
      </w:r>
      <w:r w:rsidR="00CF225A">
        <w:t xml:space="preserve">TR 24772-1 </w:t>
      </w:r>
      <w:proofErr w:type="spellStart"/>
      <w:r w:rsidR="004712FA">
        <w:t>s</w:t>
      </w:r>
      <w:r w:rsidR="006A0100">
        <w:t>ubclause</w:t>
      </w:r>
      <w:proofErr w:type="spellEnd"/>
      <w:r w:rsidR="00CF225A">
        <w:t xml:space="preserve"> </w:t>
      </w:r>
      <w:r>
        <w:t>6.</w:t>
      </w:r>
      <w:r w:rsidR="00497346">
        <w:t xml:space="preserve">14 </w:t>
      </w:r>
      <w:r>
        <w:t xml:space="preserve">exist in Ada, when this feature is used, since </w:t>
      </w:r>
      <w:proofErr w:type="spellStart"/>
      <w:r w:rsidRPr="004D1E6C">
        <w:rPr>
          <w:rFonts w:ascii="Times New Roman" w:hAnsi="Times New Roman"/>
        </w:rPr>
        <w:t>Unchecked_Deallocation</w:t>
      </w:r>
      <w:proofErr w:type="spellEnd"/>
      <w:r>
        <w:t xml:space="preserve"> may be applied even though there are outstanding references to the deallocated object.</w:t>
      </w:r>
    </w:p>
    <w:p w14:paraId="20963729" w14:textId="77777777" w:rsidR="00E63369" w:rsidRDefault="004C770C" w:rsidP="004C770C">
      <w:pPr>
        <w:rPr>
          <w:rFonts w:cs="Arial"/>
          <w:szCs w:val="20"/>
        </w:rPr>
      </w:pPr>
      <w:r>
        <w:rPr>
          <w:rFonts w:cs="Arial"/>
          <w:szCs w:val="20"/>
        </w:rPr>
        <w:t xml:space="preserve">Ada provides a model in which whole collections of heap-allocated objects can be deallocated safely, automatically and collectively when the scope of the root access type </w:t>
      </w:r>
      <w:r w:rsidR="002B559C">
        <w:rPr>
          <w:rFonts w:cs="Arial"/>
          <w:szCs w:val="20"/>
        </w:rPr>
        <w:t xml:space="preserve">or the scope of any associated storage pool object </w:t>
      </w:r>
      <w:r>
        <w:rPr>
          <w:rFonts w:cs="Arial"/>
          <w:szCs w:val="20"/>
        </w:rPr>
        <w:t xml:space="preserve">ends. </w:t>
      </w:r>
    </w:p>
    <w:p w14:paraId="3DCEDD43" w14:textId="77777777" w:rsidR="004C770C" w:rsidRPr="008A3F67" w:rsidRDefault="004C770C" w:rsidP="004C770C">
      <w:pPr>
        <w:rPr>
          <w:rFonts w:cs="Arial"/>
          <w:szCs w:val="20"/>
        </w:rPr>
      </w:pPr>
      <w:r>
        <w:rPr>
          <w:rFonts w:cs="Arial"/>
          <w:szCs w:val="20"/>
        </w:rPr>
        <w:t xml:space="preserve">For global access types, </w:t>
      </w:r>
      <w:r w:rsidR="00162D00">
        <w:rPr>
          <w:rFonts w:cs="Arial"/>
          <w:szCs w:val="20"/>
        </w:rPr>
        <w:t xml:space="preserve">unless storage pools are used, </w:t>
      </w:r>
      <w:r>
        <w:rPr>
          <w:rFonts w:cs="Arial"/>
          <w:szCs w:val="20"/>
        </w:rPr>
        <w:t xml:space="preserve">allocated objects can only be deallocated through an instantiation of the generic procedure </w:t>
      </w:r>
      <w:proofErr w:type="spellStart"/>
      <w:r w:rsidRPr="004D1E6C">
        <w:rPr>
          <w:rFonts w:ascii="Times New Roman" w:hAnsi="Times New Roman" w:cs="Arial"/>
          <w:szCs w:val="20"/>
        </w:rPr>
        <w:t>Unchecked_Deallocation</w:t>
      </w:r>
      <w:proofErr w:type="spellEnd"/>
      <w:r>
        <w:rPr>
          <w:rFonts w:cs="Arial"/>
          <w:szCs w:val="20"/>
        </w:rPr>
        <w:t xml:space="preserve">. </w:t>
      </w:r>
    </w:p>
    <w:p w14:paraId="440B241D" w14:textId="77777777" w:rsidR="004C770C" w:rsidRDefault="00726AF3" w:rsidP="004C770C">
      <w:pPr>
        <w:pStyle w:val="Heading3"/>
        <w:widowControl w:val="0"/>
        <w:numPr>
          <w:ilvl w:val="2"/>
          <w:numId w:val="0"/>
        </w:numPr>
        <w:tabs>
          <w:tab w:val="num" w:pos="0"/>
        </w:tabs>
        <w:suppressAutoHyphens/>
        <w:spacing w:after="120"/>
        <w:rPr>
          <w:kern w:val="32"/>
        </w:rPr>
      </w:pPr>
      <w:bookmarkStart w:id="468" w:name="_Toc508618986"/>
      <w:r>
        <w:rPr>
          <w:kern w:val="32"/>
        </w:rPr>
        <w:t>6</w:t>
      </w:r>
      <w:r w:rsidR="009E501C">
        <w:rPr>
          <w:kern w:val="32"/>
        </w:rPr>
        <w:t>.</w:t>
      </w:r>
      <w:r w:rsidR="004C770C">
        <w:rPr>
          <w:kern w:val="32"/>
        </w:rPr>
        <w:t>1</w:t>
      </w:r>
      <w:r w:rsidR="00034852">
        <w:rPr>
          <w:kern w:val="32"/>
        </w:rPr>
        <w:t>4</w:t>
      </w:r>
      <w:r w:rsidR="004C770C">
        <w:rPr>
          <w:kern w:val="32"/>
        </w:rPr>
        <w:t>.2</w:t>
      </w:r>
      <w:r w:rsidR="00074057">
        <w:rPr>
          <w:kern w:val="32"/>
        </w:rPr>
        <w:t xml:space="preserve"> </w:t>
      </w:r>
      <w:r w:rsidR="004C770C">
        <w:rPr>
          <w:kern w:val="32"/>
        </w:rPr>
        <w:t>Guidance to language users</w:t>
      </w:r>
      <w:bookmarkEnd w:id="468"/>
    </w:p>
    <w:p w14:paraId="7A753F07" w14:textId="64652CE2" w:rsidR="00664585" w:rsidRPr="00664585" w:rsidRDefault="003C44DE" w:rsidP="00CF225A">
      <w:pPr>
        <w:pStyle w:val="ListParagraph"/>
        <w:numPr>
          <w:ilvl w:val="0"/>
          <w:numId w:val="299"/>
        </w:numPr>
        <w:spacing w:before="120" w:after="120" w:line="240" w:lineRule="auto"/>
        <w:rPr>
          <w:ins w:id="469" w:author="Joyce L Tokar" w:date="2018-01-23T16:52:00Z"/>
        </w:rPr>
      </w:pPr>
      <w:ins w:id="470" w:author="Joyce L Tokar" w:date="2018-01-23T16:52:00Z">
        <w:r w:rsidRPr="003C44DE">
          <w:t>Follow the mitigation mechanisms of subclause 6.</w:t>
        </w:r>
        <w:r w:rsidR="00664585">
          <w:t>14</w:t>
        </w:r>
        <w:r w:rsidRPr="003C44DE">
          <w:t>.5 of TR 24772-1</w:t>
        </w:r>
        <w:r w:rsidR="00664585">
          <w:t>.</w:t>
        </w:r>
      </w:ins>
    </w:p>
    <w:p w14:paraId="7EFFEF38" w14:textId="77777777" w:rsidR="004C770C" w:rsidRDefault="004C770C" w:rsidP="00CF225A">
      <w:pPr>
        <w:pStyle w:val="ListParagraph"/>
        <w:numPr>
          <w:ilvl w:val="0"/>
          <w:numId w:val="299"/>
        </w:numPr>
        <w:spacing w:before="120" w:after="120" w:line="240" w:lineRule="auto"/>
      </w:pPr>
      <w:r>
        <w:t>Use local access types where possible.</w:t>
      </w:r>
    </w:p>
    <w:p w14:paraId="3B8924F7" w14:textId="503CC213" w:rsidR="004C770C" w:rsidRDefault="003A09D2" w:rsidP="00CF225A">
      <w:pPr>
        <w:pStyle w:val="ListParagraph"/>
        <w:numPr>
          <w:ilvl w:val="0"/>
          <w:numId w:val="299"/>
        </w:numPr>
        <w:spacing w:before="120" w:after="120" w:line="240" w:lineRule="auto"/>
      </w:pPr>
      <w:ins w:id="471" w:author="Stephen Michell" w:date="2018-04-27T08:11:00Z">
        <w:r>
          <w:t xml:space="preserve">Consider </w:t>
        </w:r>
      </w:ins>
      <w:commentRangeStart w:id="472"/>
      <w:del w:id="473" w:author="Stephen Michell" w:date="2018-04-27T08:11:00Z">
        <w:r w:rsidR="004C770C" w:rsidDel="003A09D2">
          <w:delText>Do</w:delText>
        </w:r>
        <w:commentRangeEnd w:id="472"/>
        <w:r w:rsidR="002C49D7" w:rsidDel="003A09D2">
          <w:rPr>
            <w:rStyle w:val="CommentReference"/>
          </w:rPr>
          <w:commentReference w:id="472"/>
        </w:r>
        <w:r w:rsidR="004C770C" w:rsidDel="003A09D2">
          <w:delText xml:space="preserve"> </w:delText>
        </w:r>
      </w:del>
      <w:r w:rsidR="004C770C">
        <w:t xml:space="preserve">not </w:t>
      </w:r>
      <w:del w:id="474" w:author="Stephen Michell" w:date="2018-04-27T08:11:00Z">
        <w:r w:rsidR="004C770C" w:rsidDel="003A09D2">
          <w:delText xml:space="preserve">use </w:delText>
        </w:r>
      </w:del>
      <w:ins w:id="475" w:author="Stephen Michell" w:date="2018-04-27T08:11:00Z">
        <w:r>
          <w:t>us</w:t>
        </w:r>
        <w:r>
          <w:t>ing</w:t>
        </w:r>
        <w:r>
          <w:t xml:space="preserve"> </w:t>
        </w:r>
      </w:ins>
      <w:proofErr w:type="spellStart"/>
      <w:r w:rsidR="004C770C" w:rsidRPr="00663D52">
        <w:rPr>
          <w:rFonts w:ascii="Times New Roman" w:hAnsi="Times New Roman"/>
        </w:rPr>
        <w:t>Unchecked_Deallocation</w:t>
      </w:r>
      <w:proofErr w:type="spellEnd"/>
      <w:r w:rsidR="008174A7">
        <w:rPr>
          <w:rFonts w:ascii="Times New Roman" w:hAnsi="Times New Roman"/>
        </w:rPr>
        <w:t xml:space="preserve"> </w:t>
      </w:r>
      <w:del w:id="476" w:author="Stephen Michell" w:date="2018-04-27T08:11:00Z">
        <w:r w:rsidR="008174A7" w:rsidDel="003A09D2">
          <w:rPr>
            <w:rFonts w:cstheme="minorHAnsi"/>
          </w:rPr>
          <w:delText xml:space="preserve">or </w:delText>
        </w:r>
      </w:del>
      <w:ins w:id="477" w:author="Stephen Michell" w:date="2018-04-27T08:11:00Z">
        <w:r>
          <w:rPr>
            <w:rFonts w:cstheme="minorHAnsi"/>
          </w:rPr>
          <w:t xml:space="preserve">and </w:t>
        </w:r>
      </w:ins>
      <w:del w:id="478" w:author="Stephen Michell" w:date="2018-04-27T08:11:00Z">
        <w:r w:rsidR="008174A7" w:rsidDel="003A09D2">
          <w:rPr>
            <w:rFonts w:cstheme="minorHAnsi"/>
          </w:rPr>
          <w:delText xml:space="preserve">consider </w:delText>
        </w:r>
      </w:del>
      <w:r w:rsidR="008174A7">
        <w:rPr>
          <w:rFonts w:cstheme="minorHAnsi"/>
        </w:rPr>
        <w:t xml:space="preserve">applying the restriction </w:t>
      </w:r>
      <w:proofErr w:type="spellStart"/>
      <w:r w:rsidR="008174A7">
        <w:rPr>
          <w:rFonts w:ascii="Times New Roman" w:hAnsi="Times New Roman" w:cs="Times New Roman"/>
        </w:rPr>
        <w:t>No_Unchecked_Deallocation</w:t>
      </w:r>
      <w:proofErr w:type="spellEnd"/>
      <w:r w:rsidR="008174A7">
        <w:rPr>
          <w:rFonts w:cstheme="minorHAnsi"/>
        </w:rPr>
        <w:t xml:space="preserve"> to enforce this</w:t>
      </w:r>
      <w:r w:rsidR="004C770C">
        <w:t>.</w:t>
      </w:r>
    </w:p>
    <w:p w14:paraId="175BE7AF" w14:textId="77777777" w:rsidR="004C770C" w:rsidRDefault="004C770C" w:rsidP="00CF225A">
      <w:pPr>
        <w:pStyle w:val="ListParagraph"/>
        <w:numPr>
          <w:ilvl w:val="0"/>
          <w:numId w:val="299"/>
        </w:numPr>
        <w:spacing w:before="120" w:after="120" w:line="240" w:lineRule="auto"/>
      </w:pPr>
      <w:r>
        <w:t xml:space="preserve">Use </w:t>
      </w:r>
      <w:ins w:id="479" w:author="Joyce L Tokar" w:date="2017-10-11T10:48:00Z">
        <w:r w:rsidR="005D4B08">
          <w:t>c</w:t>
        </w:r>
      </w:ins>
      <w:del w:id="480" w:author="Joyce L Tokar" w:date="2017-10-11T10:48:00Z">
        <w:r w:rsidDel="005D4B08">
          <w:delText>C</w:delText>
        </w:r>
      </w:del>
      <w:r>
        <w:t>ontrolled types and reference counting.</w:t>
      </w:r>
    </w:p>
    <w:p w14:paraId="3BD3D0C8" w14:textId="77777777" w:rsidR="000E1E68" w:rsidRDefault="000E1E68" w:rsidP="00CF225A">
      <w:pPr>
        <w:pStyle w:val="ListParagraph"/>
        <w:numPr>
          <w:ilvl w:val="0"/>
          <w:numId w:val="299"/>
        </w:numPr>
        <w:spacing w:before="120" w:after="120" w:line="240" w:lineRule="auto"/>
      </w:pPr>
      <w:r>
        <w:t xml:space="preserve">Consider the use of storage pools and </w:t>
      </w:r>
      <w:proofErr w:type="spellStart"/>
      <w:r>
        <w:t>subpools</w:t>
      </w:r>
      <w:proofErr w:type="spellEnd"/>
      <w:r>
        <w:t>.</w:t>
      </w:r>
    </w:p>
    <w:p w14:paraId="47FD68F0" w14:textId="77777777" w:rsidR="004C770C" w:rsidRDefault="00726AF3" w:rsidP="004C770C">
      <w:pPr>
        <w:pStyle w:val="Heading2"/>
      </w:pPr>
      <w:bookmarkStart w:id="481" w:name="_Ref336423281"/>
      <w:bookmarkStart w:id="482" w:name="_Toc358896499"/>
      <w:bookmarkStart w:id="483" w:name="_Toc508618987"/>
      <w:r>
        <w:t>6</w:t>
      </w:r>
      <w:r w:rsidR="009E501C">
        <w:t>.</w:t>
      </w:r>
      <w:r w:rsidR="004C770C">
        <w:t>1</w:t>
      </w:r>
      <w:r w:rsidR="00034852">
        <w:t>5</w:t>
      </w:r>
      <w:r w:rsidR="00074057">
        <w:t xml:space="preserve"> </w:t>
      </w:r>
      <w:r w:rsidR="004C770C">
        <w:t>Arithmetic Wrap-around Error [FIF]</w:t>
      </w:r>
      <w:bookmarkEnd w:id="481"/>
      <w:bookmarkEnd w:id="482"/>
      <w:bookmarkEnd w:id="483"/>
      <w:r w:rsidR="003C44DE">
        <w:fldChar w:fldCharType="begin"/>
      </w:r>
      <w:r w:rsidR="008A3818">
        <w:instrText xml:space="preserve"> XE "</w:instrText>
      </w:r>
      <w:r w:rsidR="008A3818" w:rsidRPr="00D72B95">
        <w:instrText>FIF</w:instrText>
      </w:r>
      <w:r w:rsidR="00EB0723">
        <w:instrText xml:space="preserve"> </w:instrText>
      </w:r>
      <w:r w:rsidR="008A3818">
        <w:instrText>–</w:instrText>
      </w:r>
      <w:r w:rsidR="008A3818" w:rsidRPr="00D72B95">
        <w:instrText xml:space="preserve"> Arithmetic Wrap-around </w:instrText>
      </w:r>
      <w:r w:rsidR="00EB0723">
        <w:instrText>Error</w:instrText>
      </w:r>
      <w:r w:rsidR="008A3818">
        <w:instrText xml:space="preserve">" </w:instrText>
      </w:r>
      <w:r w:rsidR="003C44DE">
        <w:fldChar w:fldCharType="end"/>
      </w:r>
      <w:r w:rsidR="003C44DE">
        <w:fldChar w:fldCharType="begin"/>
      </w:r>
      <w:r w:rsidR="008A3818">
        <w:instrText xml:space="preserve"> XE "</w:instrText>
      </w:r>
      <w:r w:rsidR="008A3818" w:rsidRPr="00392743">
        <w:instrText>Language Vulnerabilities:Arithmetic Wrap-around Error [FIF]</w:instrText>
      </w:r>
      <w:r w:rsidR="008A3818">
        <w:instrText xml:space="preserve">" </w:instrText>
      </w:r>
      <w:r w:rsidR="003C44DE">
        <w:fldChar w:fldCharType="end"/>
      </w:r>
    </w:p>
    <w:p w14:paraId="5FAFA8AF" w14:textId="77777777" w:rsidR="004C770C" w:rsidRDefault="004C770C" w:rsidP="004C770C">
      <w: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t xml:space="preserve"> </w:t>
      </w:r>
      <w:r w:rsidR="00497346">
        <w:rPr>
          <w:lang w:val="en-GB"/>
        </w:rPr>
        <w:t xml:space="preserve">(see </w:t>
      </w:r>
      <w:hyperlink w:anchor="_4_Language_concepts" w:history="1">
        <w:r w:rsidR="00497346"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497346">
        <w:rPr>
          <w:lang w:val="en-GB"/>
        </w:rPr>
        <w:t>)</w:t>
      </w:r>
      <w:r>
        <w:t>, this vulnerability is not applicable to Ada as wrap-around arithmetic in Ada is limited to modular types. Arithmetic operations on such types use modulo arithmetic, and thus no such operation can create an invalid value of the type.</w:t>
      </w:r>
    </w:p>
    <w:p w14:paraId="70E7382F" w14:textId="77777777" w:rsidR="004C770C" w:rsidRDefault="004C770C" w:rsidP="004C770C">
      <w:r>
        <w:t xml:space="preserve">For non-modular arithmetic, Ada raises the predefined exception </w:t>
      </w:r>
      <w:proofErr w:type="spellStart"/>
      <w:r w:rsidRPr="000D1F99">
        <w:rPr>
          <w:rFonts w:ascii="Times New Roman" w:hAnsi="Times New Roman"/>
        </w:rPr>
        <w:t>Constraint_Error</w:t>
      </w:r>
      <w:proofErr w:type="spellEnd"/>
      <w:r w:rsidR="003C44DE">
        <w:rPr>
          <w:rFonts w:ascii="Times New Roman" w:hAnsi="Times New Roman"/>
        </w:rPr>
        <w:fldChar w:fldCharType="begin"/>
      </w:r>
      <w:r w:rsidR="00986C8B">
        <w:instrText xml:space="preserve"> XE "</w:instrText>
      </w:r>
      <w:proofErr w:type="spellStart"/>
      <w:r w:rsidR="00986C8B" w:rsidRPr="00A12B18">
        <w:rPr>
          <w:rFonts w:ascii="Times New Roman" w:hAnsi="Times New Roman"/>
        </w:rPr>
        <w:instrText>Exception:</w:instrText>
      </w:r>
      <w:r w:rsidR="00986C8B" w:rsidRPr="00A12B18">
        <w:instrText>Constraint_Error</w:instrText>
      </w:r>
      <w:proofErr w:type="spellEnd"/>
      <w:r w:rsidR="00986C8B">
        <w:instrText xml:space="preserve">" </w:instrText>
      </w:r>
      <w:r w:rsidR="003C44DE">
        <w:rPr>
          <w:rFonts w:ascii="Times New Roman" w:hAnsi="Times New Roman"/>
        </w:rPr>
        <w:fldChar w:fldCharType="end"/>
      </w:r>
      <w:r>
        <w:rPr>
          <w:rFonts w:ascii="Times New Roman" w:hAnsi="Times New Roman"/>
        </w:rPr>
        <w:t xml:space="preserve"> </w:t>
      </w:r>
      <w:r>
        <w:t>whenever a wrap-around occurs but implementations are allowed to refrain from doing so when a correct final value is obtained. In Ada there is no confusion between logical and arithmetic shifts.</w:t>
      </w:r>
    </w:p>
    <w:p w14:paraId="71635184" w14:textId="77777777" w:rsidR="004C770C" w:rsidRDefault="00726AF3" w:rsidP="004C770C">
      <w:pPr>
        <w:pStyle w:val="Heading2"/>
      </w:pPr>
      <w:bookmarkStart w:id="484" w:name="_Ref336424688"/>
      <w:bookmarkStart w:id="485" w:name="_Toc358896500"/>
      <w:bookmarkStart w:id="486" w:name="_Toc508618988"/>
      <w:r>
        <w:lastRenderedPageBreak/>
        <w:t>6</w:t>
      </w:r>
      <w:r w:rsidR="009E501C">
        <w:t>.</w:t>
      </w:r>
      <w:r w:rsidR="004C770C">
        <w:t>1</w:t>
      </w:r>
      <w:r w:rsidR="00034852">
        <w:t>6</w:t>
      </w:r>
      <w:r w:rsidR="00074057">
        <w:t xml:space="preserve"> </w:t>
      </w:r>
      <w:r w:rsidR="004C770C">
        <w:t>Using Shift Operations for Multiplication and Division</w:t>
      </w:r>
      <w:r w:rsidR="00074057">
        <w:t xml:space="preserve"> </w:t>
      </w:r>
      <w:r w:rsidR="004C770C">
        <w:t>[PIK]</w:t>
      </w:r>
      <w:bookmarkEnd w:id="484"/>
      <w:bookmarkEnd w:id="485"/>
      <w:bookmarkEnd w:id="486"/>
      <w:r w:rsidR="003C44DE">
        <w:fldChar w:fldCharType="begin"/>
      </w:r>
      <w:r w:rsidR="008A3818">
        <w:instrText xml:space="preserve"> XE "</w:instrText>
      </w:r>
      <w:r w:rsidR="008A3818" w:rsidRPr="00D72D2E">
        <w:instrText>PIK</w:instrText>
      </w:r>
      <w:r w:rsidR="00EB0723">
        <w:instrText xml:space="preserve"> </w:instrText>
      </w:r>
      <w:r w:rsidR="008A3818">
        <w:instrText>–</w:instrText>
      </w:r>
      <w:r w:rsidR="008A3818" w:rsidRPr="00D72D2E">
        <w:instrText xml:space="preserve"> Using Shift Operat</w:instrText>
      </w:r>
      <w:r w:rsidR="00EB0723">
        <w:instrText>ions for Multiplication and Division</w:instrText>
      </w:r>
      <w:r w:rsidR="008A3818">
        <w:instrText xml:space="preserve">" </w:instrText>
      </w:r>
      <w:r w:rsidR="003C44DE">
        <w:fldChar w:fldCharType="end"/>
      </w:r>
      <w:r w:rsidR="003C44DE">
        <w:fldChar w:fldCharType="begin"/>
      </w:r>
      <w:r w:rsidR="008A3818">
        <w:instrText xml:space="preserve"> XE "</w:instrText>
      </w:r>
      <w:r w:rsidR="008A3818" w:rsidRPr="007E5935">
        <w:instrText>Language Vulnerabilities:Using Shift Operations for Multiplication and Division [PIK]</w:instrText>
      </w:r>
      <w:r w:rsidR="008A3818">
        <w:instrText xml:space="preserve">" </w:instrText>
      </w:r>
      <w:r w:rsidR="003C44DE">
        <w:fldChar w:fldCharType="end"/>
      </w:r>
    </w:p>
    <w:p w14:paraId="0A3B2B45" w14:textId="77777777" w:rsidR="004C770C" w:rsidRPr="007739F2" w:rsidRDefault="004C770C" w:rsidP="004C770C">
      <w: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t xml:space="preserve"> </w:t>
      </w:r>
      <w:r w:rsidR="00497346">
        <w:rPr>
          <w:lang w:val="en-GB"/>
        </w:rPr>
        <w:t xml:space="preserve">(see </w:t>
      </w:r>
      <w:hyperlink w:anchor="_4_Language_concepts" w:history="1">
        <w:r w:rsidR="00497346"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497346">
        <w:rPr>
          <w:lang w:val="en-GB"/>
        </w:rPr>
        <w:t>)</w:t>
      </w:r>
      <w:r>
        <w:t>, this vulnerability is not applicable to Ada as shift operations in Ada are limited to the modular types declared in the standard package</w:t>
      </w:r>
      <w:r w:rsidR="00F827B2">
        <w:t xml:space="preserve"> </w:t>
      </w:r>
      <w:r w:rsidRPr="007739F2">
        <w:rPr>
          <w:rFonts w:ascii="Times New Roman" w:hAnsi="Times New Roman"/>
        </w:rPr>
        <w:t>Interfaces</w:t>
      </w:r>
      <w:r>
        <w:t>, which are not signed entities.</w:t>
      </w:r>
    </w:p>
    <w:p w14:paraId="1AF7A25A" w14:textId="77777777" w:rsidR="004C770C" w:rsidRDefault="00726AF3" w:rsidP="004C770C">
      <w:pPr>
        <w:pStyle w:val="Heading2"/>
      </w:pPr>
      <w:bookmarkStart w:id="487" w:name="_Ref336423311"/>
      <w:bookmarkStart w:id="488" w:name="_Toc358896502"/>
      <w:bookmarkStart w:id="489" w:name="_Toc508618989"/>
      <w:r>
        <w:t>6</w:t>
      </w:r>
      <w:r w:rsidR="009E501C">
        <w:t>.</w:t>
      </w:r>
      <w:r w:rsidR="004C770C">
        <w:t>1</w:t>
      </w:r>
      <w:r w:rsidR="00015334">
        <w:t>7</w:t>
      </w:r>
      <w:r w:rsidR="00074057">
        <w:t xml:space="preserve"> </w:t>
      </w:r>
      <w:r w:rsidR="004C770C">
        <w:t>Choice of Clear Names [NAI]</w:t>
      </w:r>
      <w:bookmarkEnd w:id="487"/>
      <w:bookmarkEnd w:id="488"/>
      <w:bookmarkEnd w:id="489"/>
      <w:r w:rsidR="003C44DE">
        <w:fldChar w:fldCharType="begin"/>
      </w:r>
      <w:r w:rsidR="008A3818">
        <w:instrText xml:space="preserve"> XE "</w:instrText>
      </w:r>
      <w:r w:rsidR="008A3818" w:rsidRPr="00654AEE">
        <w:instrText>NAI</w:instrText>
      </w:r>
      <w:r w:rsidR="00EB0723">
        <w:instrText xml:space="preserve"> </w:instrText>
      </w:r>
      <w:r w:rsidR="008A3818">
        <w:instrText>–</w:instrText>
      </w:r>
      <w:r w:rsidR="008A3818" w:rsidRPr="00654AEE">
        <w:instrText xml:space="preserve"> Choice of Clear Names</w:instrText>
      </w:r>
      <w:r w:rsidR="008A3818">
        <w:instrText xml:space="preserve">" </w:instrText>
      </w:r>
      <w:r w:rsidR="003C44DE">
        <w:fldChar w:fldCharType="end"/>
      </w:r>
      <w:r w:rsidR="003C44DE">
        <w:fldChar w:fldCharType="begin"/>
      </w:r>
      <w:r w:rsidR="008A3818">
        <w:instrText xml:space="preserve"> XE "</w:instrText>
      </w:r>
      <w:r w:rsidR="008A3818" w:rsidRPr="00816C16">
        <w:instrText>Language Vulnerabilities:Choice of Clear Names [NAI]</w:instrText>
      </w:r>
      <w:r w:rsidR="008A3818">
        <w:instrText xml:space="preserve">" </w:instrText>
      </w:r>
      <w:r w:rsidR="003C44DE">
        <w:fldChar w:fldCharType="end"/>
      </w:r>
    </w:p>
    <w:p w14:paraId="291C1796" w14:textId="77777777" w:rsidR="004C770C" w:rsidRDefault="00726AF3" w:rsidP="004C770C">
      <w:pPr>
        <w:pStyle w:val="Heading3"/>
      </w:pPr>
      <w:bookmarkStart w:id="490" w:name="_Toc508618990"/>
      <w:r>
        <w:t>6</w:t>
      </w:r>
      <w:r w:rsidR="009E501C">
        <w:t>.</w:t>
      </w:r>
      <w:r w:rsidR="004C770C">
        <w:t>1</w:t>
      </w:r>
      <w:r w:rsidR="00015334">
        <w:t>7</w:t>
      </w:r>
      <w:r w:rsidR="004C770C">
        <w:t>.1</w:t>
      </w:r>
      <w:r w:rsidR="00074057">
        <w:t xml:space="preserve"> </w:t>
      </w:r>
      <w:r w:rsidR="004C770C">
        <w:t>Applicability to language</w:t>
      </w:r>
      <w:bookmarkEnd w:id="490"/>
    </w:p>
    <w:p w14:paraId="35C19482" w14:textId="77777777" w:rsidR="004C770C" w:rsidRDefault="004C770C" w:rsidP="004C770C">
      <w:r>
        <w:t>There are two possible issues: the use of the identical name for different purposes (overloading) and the use of similar names for different purposes.</w:t>
      </w:r>
    </w:p>
    <w:p w14:paraId="5E6B0FD9" w14:textId="5A69115A" w:rsidR="004C770C" w:rsidRDefault="004C770C" w:rsidP="004C770C">
      <w:r>
        <w:t xml:space="preserve">This vulnerability does not address overloading, which is covered in </w:t>
      </w:r>
      <w:r w:rsidR="003C44DE">
        <w:fldChar w:fldCharType="begin"/>
      </w:r>
      <w:r w:rsidR="002A701C">
        <w:instrText xml:space="preserve"> REF _Ref336414331 \h </w:instrText>
      </w:r>
      <w:r w:rsidR="003C44DE">
        <w:fldChar w:fldCharType="separate"/>
      </w:r>
      <w:r w:rsidR="003B31DD">
        <w:t>6.20 Identifier Name Reuse [YOW]</w:t>
      </w:r>
      <w:r w:rsidR="003C44DE">
        <w:fldChar w:fldCharType="end"/>
      </w:r>
      <w:r w:rsidRPr="0081729E">
        <w:t>.</w:t>
      </w:r>
    </w:p>
    <w:p w14:paraId="4C4BE2C1" w14:textId="77777777" w:rsidR="004C770C" w:rsidRDefault="004C770C" w:rsidP="004C770C">
      <w:r>
        <w:t>The risk of confusion by the use of similar names might occur through:</w:t>
      </w:r>
    </w:p>
    <w:p w14:paraId="1646E7AC" w14:textId="77777777" w:rsidR="004C770C" w:rsidRDefault="004C770C" w:rsidP="00CF225A">
      <w:pPr>
        <w:pStyle w:val="ListParagraph"/>
        <w:numPr>
          <w:ilvl w:val="0"/>
          <w:numId w:val="316"/>
        </w:numPr>
        <w:spacing w:before="120" w:after="120" w:line="240" w:lineRule="auto"/>
      </w:pPr>
      <w:r w:rsidRPr="00B57447">
        <w:rPr>
          <w:u w:val="single"/>
        </w:rPr>
        <w:t>Mixed casing</w:t>
      </w:r>
      <w:r w:rsidR="003C44DE">
        <w:rPr>
          <w:u w:val="single"/>
        </w:rPr>
        <w:fldChar w:fldCharType="begin"/>
      </w:r>
      <w:r w:rsidR="00A11743">
        <w:instrText xml:space="preserve"> XE "</w:instrText>
      </w:r>
      <w:r w:rsidR="00017A66" w:rsidRPr="00017A66">
        <w:instrText>Mixed casing</w:instrText>
      </w:r>
      <w:r w:rsidR="00A11743">
        <w:instrText xml:space="preserve">" </w:instrText>
      </w:r>
      <w:r w:rsidR="003C44DE">
        <w:rPr>
          <w:u w:val="single"/>
        </w:rPr>
        <w:fldChar w:fldCharType="end"/>
      </w:r>
      <w:r>
        <w:t xml:space="preserve">. Ada treats upper and lower case letters in names as identical. </w:t>
      </w:r>
      <w:r w:rsidR="00BC33B5">
        <w:t>C</w:t>
      </w:r>
      <w:r>
        <w:t xml:space="preserve">onfusion </w:t>
      </w:r>
      <w:r w:rsidR="00BC33B5">
        <w:t xml:space="preserve">may </w:t>
      </w:r>
      <w:r>
        <w:t xml:space="preserve">arise through an attempt to use </w:t>
      </w:r>
      <w:r w:rsidR="00CA779F" w:rsidRPr="00CA779F">
        <w:rPr>
          <w:rFonts w:ascii="Times New Roman" w:hAnsi="Times New Roman" w:cs="Times New Roman"/>
        </w:rPr>
        <w:t>Item</w:t>
      </w:r>
      <w:r>
        <w:t xml:space="preserve"> and </w:t>
      </w:r>
      <w:r w:rsidR="00CA779F" w:rsidRPr="00CA779F">
        <w:rPr>
          <w:rFonts w:ascii="Times New Roman" w:hAnsi="Times New Roman" w:cs="Times New Roman"/>
        </w:rPr>
        <w:t>ITEM</w:t>
      </w:r>
      <w:r>
        <w:t xml:space="preserve"> as distinct identifiers with different meanings.</w:t>
      </w:r>
    </w:p>
    <w:p w14:paraId="393277FE" w14:textId="77777777" w:rsidR="004C770C" w:rsidRDefault="004C770C" w:rsidP="00CF225A">
      <w:pPr>
        <w:pStyle w:val="ListParagraph"/>
        <w:numPr>
          <w:ilvl w:val="0"/>
          <w:numId w:val="316"/>
        </w:numPr>
        <w:spacing w:before="120" w:after="120" w:line="240" w:lineRule="auto"/>
      </w:pPr>
      <w:r w:rsidRPr="00B57447">
        <w:rPr>
          <w:u w:val="single"/>
        </w:rPr>
        <w:t>Underscores and periods</w:t>
      </w:r>
      <w:r w:rsidR="003C44DE">
        <w:rPr>
          <w:u w:val="single"/>
        </w:rPr>
        <w:fldChar w:fldCharType="begin"/>
      </w:r>
      <w:r w:rsidR="00A11743">
        <w:instrText xml:space="preserve"> XE "</w:instrText>
      </w:r>
      <w:r w:rsidR="00017A66" w:rsidRPr="00017A66">
        <w:instrText>Underscores and periods</w:instrText>
      </w:r>
      <w:r w:rsidR="00A11743">
        <w:instrText xml:space="preserve">" </w:instrText>
      </w:r>
      <w:r w:rsidR="003C44DE">
        <w:rPr>
          <w:u w:val="single"/>
        </w:rPr>
        <w:fldChar w:fldCharType="end"/>
      </w:r>
      <w:r>
        <w:t xml:space="preserve">. Ada permits single underscores in identifiers and they are significant. Thus </w:t>
      </w:r>
      <w:proofErr w:type="spellStart"/>
      <w:r w:rsidRPr="00B57447">
        <w:rPr>
          <w:rFonts w:ascii="Times New Roman" w:hAnsi="Times New Roman"/>
        </w:rPr>
        <w:t>BigDog</w:t>
      </w:r>
      <w:proofErr w:type="spellEnd"/>
      <w:r>
        <w:t xml:space="preserve"> and </w:t>
      </w:r>
      <w:proofErr w:type="spellStart"/>
      <w:r w:rsidRPr="00B57447">
        <w:rPr>
          <w:rFonts w:ascii="Times New Roman" w:hAnsi="Times New Roman"/>
        </w:rPr>
        <w:t>Big_Dog</w:t>
      </w:r>
      <w:proofErr w:type="spellEnd"/>
      <w:r>
        <w:t xml:space="preserve"> are different identifiers. But multiple underscores (which might be confused with a single underscore) are forbidden, thus </w:t>
      </w:r>
      <w:proofErr w:type="spellStart"/>
      <w:r w:rsidRPr="00B57447">
        <w:rPr>
          <w:rFonts w:ascii="Times New Roman" w:hAnsi="Times New Roman"/>
        </w:rPr>
        <w:t>Big__Dog</w:t>
      </w:r>
      <w:proofErr w:type="spellEnd"/>
      <w:r>
        <w:t xml:space="preserve"> is forbidden. Leading and trailing underscores are also forbidden. Periods are not permitted in identifiers at all.</w:t>
      </w:r>
    </w:p>
    <w:p w14:paraId="60322230" w14:textId="77777777" w:rsidR="004C770C" w:rsidRDefault="004C770C" w:rsidP="00CF225A">
      <w:pPr>
        <w:pStyle w:val="ListParagraph"/>
        <w:numPr>
          <w:ilvl w:val="0"/>
          <w:numId w:val="316"/>
        </w:numPr>
        <w:spacing w:before="120" w:after="120" w:line="240" w:lineRule="auto"/>
      </w:pPr>
      <w:r w:rsidRPr="00B57447">
        <w:rPr>
          <w:u w:val="single"/>
        </w:rPr>
        <w:t>Singular/plural forms</w:t>
      </w:r>
      <w:r w:rsidR="003C44DE">
        <w:rPr>
          <w:u w:val="single"/>
        </w:rPr>
        <w:fldChar w:fldCharType="begin"/>
      </w:r>
      <w:r w:rsidR="00A11743">
        <w:instrText xml:space="preserve"> XE "</w:instrText>
      </w:r>
      <w:r w:rsidR="00017A66" w:rsidRPr="00017A66">
        <w:instrText>Singular/plural forms</w:instrText>
      </w:r>
      <w:r w:rsidR="00A11743">
        <w:instrText xml:space="preserve">" </w:instrText>
      </w:r>
      <w:r w:rsidR="003C44DE">
        <w:rPr>
          <w:u w:val="single"/>
        </w:rPr>
        <w:fldChar w:fldCharType="end"/>
      </w:r>
      <w:r>
        <w:t xml:space="preserve">. Ada does permit the use of identifiers which differ solely in this manner such as </w:t>
      </w:r>
      <w:r w:rsidRPr="00B57447">
        <w:rPr>
          <w:rFonts w:ascii="Times New Roman" w:hAnsi="Times New Roman"/>
        </w:rPr>
        <w:t xml:space="preserve">Item </w:t>
      </w:r>
      <w:r>
        <w:t xml:space="preserve">and </w:t>
      </w:r>
      <w:r w:rsidRPr="00B57447">
        <w:rPr>
          <w:rFonts w:ascii="Times New Roman" w:hAnsi="Times New Roman"/>
        </w:rPr>
        <w:t>Items</w:t>
      </w:r>
      <w:r>
        <w:t xml:space="preserve">. However, the user might use the identifier Item for a single object of a </w:t>
      </w:r>
      <w:r w:rsidRPr="00B57447">
        <w:rPr>
          <w:rFonts w:ascii="Times New Roman" w:hAnsi="Times New Roman"/>
        </w:rPr>
        <w:t>type T</w:t>
      </w:r>
      <w:r>
        <w:t xml:space="preserve"> and the identifier </w:t>
      </w:r>
      <w:r w:rsidRPr="00B57447">
        <w:rPr>
          <w:rFonts w:ascii="Times New Roman" w:hAnsi="Times New Roman"/>
        </w:rPr>
        <w:t>Items</w:t>
      </w:r>
      <w:r>
        <w:t xml:space="preserve"> for an object denoting an array of items that is of a </w:t>
      </w:r>
      <w:r w:rsidRPr="00B57447">
        <w:rPr>
          <w:rFonts w:ascii="Times New Roman" w:hAnsi="Times New Roman"/>
        </w:rPr>
        <w:t>type array (…) of T</w:t>
      </w:r>
      <w:r>
        <w:t xml:space="preserve">. The use of </w:t>
      </w:r>
      <w:r w:rsidRPr="00B57447">
        <w:rPr>
          <w:rFonts w:ascii="Times New Roman" w:hAnsi="Times New Roman"/>
        </w:rPr>
        <w:t>Item</w:t>
      </w:r>
      <w:r>
        <w:t xml:space="preserve"> where </w:t>
      </w:r>
      <w:r w:rsidRPr="00B57447">
        <w:rPr>
          <w:rFonts w:ascii="Times New Roman" w:hAnsi="Times New Roman"/>
        </w:rPr>
        <w:t>Items</w:t>
      </w:r>
      <w:r>
        <w:t xml:space="preserve"> was intended or vice versa will be detected by the compiler because of the type violation and the program rejected so no vulnerability would arise.</w:t>
      </w:r>
    </w:p>
    <w:p w14:paraId="7E56803F" w14:textId="77777777" w:rsidR="004C770C" w:rsidRDefault="004C770C" w:rsidP="00CF225A">
      <w:pPr>
        <w:pStyle w:val="ListParagraph"/>
        <w:numPr>
          <w:ilvl w:val="0"/>
          <w:numId w:val="316"/>
        </w:numPr>
        <w:spacing w:before="120" w:after="120" w:line="240" w:lineRule="auto"/>
      </w:pPr>
      <w:r w:rsidRPr="00B57447">
        <w:rPr>
          <w:u w:val="single"/>
        </w:rPr>
        <w:t>International character sets</w:t>
      </w:r>
      <w:r w:rsidR="003C44DE">
        <w:rPr>
          <w:u w:val="single"/>
        </w:rPr>
        <w:fldChar w:fldCharType="begin"/>
      </w:r>
      <w:r w:rsidR="00A11743">
        <w:instrText xml:space="preserve"> XE "</w:instrText>
      </w:r>
      <w:r w:rsidR="00017A66" w:rsidRPr="00017A66">
        <w:instrText>International character sets</w:instrText>
      </w:r>
      <w:r w:rsidR="00A11743">
        <w:instrText xml:space="preserve">" </w:instrText>
      </w:r>
      <w:r w:rsidR="003C44DE">
        <w:rPr>
          <w:u w:val="single"/>
        </w:rPr>
        <w:fldChar w:fldCharType="end"/>
      </w:r>
      <w:r>
        <w:t xml:space="preserve">. Ada compilers strictly conform to the appropriate </w:t>
      </w:r>
      <w:r w:rsidR="002A701C">
        <w:t>I</w:t>
      </w:r>
      <w:r>
        <w:t xml:space="preserve">nternational </w:t>
      </w:r>
      <w:r w:rsidR="002A701C">
        <w:t>S</w:t>
      </w:r>
      <w:r>
        <w:t>tandard for character sets.</w:t>
      </w:r>
    </w:p>
    <w:p w14:paraId="5782F7E8" w14:textId="77777777" w:rsidR="004C770C" w:rsidRDefault="004C770C" w:rsidP="00CF225A">
      <w:pPr>
        <w:pStyle w:val="ListParagraph"/>
        <w:numPr>
          <w:ilvl w:val="0"/>
          <w:numId w:val="316"/>
        </w:numPr>
        <w:spacing w:before="120" w:after="120" w:line="240" w:lineRule="auto"/>
      </w:pPr>
      <w:r w:rsidRPr="00B57447">
        <w:rPr>
          <w:u w:val="single"/>
        </w:rPr>
        <w:t>Identifier length</w:t>
      </w:r>
      <w:r w:rsidR="003C44DE">
        <w:rPr>
          <w:u w:val="single"/>
        </w:rPr>
        <w:fldChar w:fldCharType="begin"/>
      </w:r>
      <w:r w:rsidR="00A11743">
        <w:instrText xml:space="preserve"> XE "</w:instrText>
      </w:r>
      <w:r w:rsidR="00017A66" w:rsidRPr="00017A66">
        <w:instrText>Identifier length</w:instrText>
      </w:r>
      <w:r w:rsidR="00A11743">
        <w:instrText xml:space="preserve">" </w:instrText>
      </w:r>
      <w:r w:rsidR="003C44DE">
        <w:rPr>
          <w:u w:val="single"/>
        </w:rPr>
        <w:fldChar w:fldCharType="end"/>
      </w:r>
      <w:r>
        <w:t xml:space="preserve">. All characters in an identifier in Ada are significant. Thus </w:t>
      </w:r>
      <w:proofErr w:type="spellStart"/>
      <w:r w:rsidRPr="00B57447">
        <w:rPr>
          <w:rFonts w:ascii="Times New Roman" w:hAnsi="Times New Roman"/>
        </w:rPr>
        <w:t>Long_IdentifierA</w:t>
      </w:r>
      <w:proofErr w:type="spellEnd"/>
      <w:r>
        <w:t xml:space="preserve"> and </w:t>
      </w:r>
      <w:proofErr w:type="spellStart"/>
      <w:r w:rsidRPr="00B57447">
        <w:rPr>
          <w:rFonts w:ascii="Times New Roman" w:hAnsi="Times New Roman"/>
        </w:rPr>
        <w:t>Long_IdentifierB</w:t>
      </w:r>
      <w:proofErr w:type="spellEnd"/>
      <w:r>
        <w:t xml:space="preserve"> are always different. An identifier cannot be split over the end of a line. The only restriction on the length of an identifier is that enforced by the line length and this is guaranteed by the language standard to be no less than 200.</w:t>
      </w:r>
    </w:p>
    <w:p w14:paraId="566D6568" w14:textId="77777777" w:rsidR="004C770C" w:rsidRDefault="004C770C" w:rsidP="004C770C">
      <w:r>
        <w:t xml:space="preserve">Ada permits the use of names such as </w:t>
      </w:r>
      <w:r>
        <w:rPr>
          <w:rFonts w:ascii="Times New Roman" w:hAnsi="Times New Roman"/>
        </w:rPr>
        <w:t>X</w:t>
      </w:r>
      <w:r>
        <w:t xml:space="preserve">, </w:t>
      </w:r>
      <w:r>
        <w:rPr>
          <w:rFonts w:ascii="Times New Roman" w:hAnsi="Times New Roman"/>
        </w:rPr>
        <w:t>XX</w:t>
      </w:r>
      <w:r>
        <w:t xml:space="preserve">, and </w:t>
      </w:r>
      <w:r>
        <w:rPr>
          <w:rFonts w:ascii="Times New Roman" w:hAnsi="Times New Roman"/>
        </w:rPr>
        <w:t>XXX</w:t>
      </w:r>
      <w:r>
        <w:t xml:space="preserve"> (which might all be declared as integers) and a programmer could easily, by mistake, write </w:t>
      </w:r>
      <w:r>
        <w:rPr>
          <w:rFonts w:ascii="Times New Roman" w:hAnsi="Times New Roman"/>
        </w:rPr>
        <w:t>XX</w:t>
      </w:r>
      <w:r>
        <w:t xml:space="preserve"> where </w:t>
      </w:r>
      <w:r>
        <w:rPr>
          <w:rFonts w:ascii="Times New Roman" w:hAnsi="Times New Roman"/>
        </w:rPr>
        <w:t>X</w:t>
      </w:r>
      <w:r>
        <w:t xml:space="preserve"> (or </w:t>
      </w:r>
      <w:r>
        <w:rPr>
          <w:rFonts w:ascii="Times New Roman" w:hAnsi="Times New Roman"/>
        </w:rPr>
        <w:t>XXX</w:t>
      </w:r>
      <w:r>
        <w:t>) was intended. Ada does not attempt to catch such errors.</w:t>
      </w:r>
    </w:p>
    <w:p w14:paraId="3DD836B9" w14:textId="77777777" w:rsidR="004C770C" w:rsidRDefault="004C770C" w:rsidP="004C770C">
      <w:r>
        <w:t>The use of the wrong name will typically result in a failure to compile so no vulnerability will arise. But, if the wrong name has the same type as the intended name, then an incorrect executable program will be generated.</w:t>
      </w:r>
    </w:p>
    <w:p w14:paraId="2AB83F49" w14:textId="77777777" w:rsidR="004C770C" w:rsidRDefault="00726AF3" w:rsidP="004C770C">
      <w:pPr>
        <w:pStyle w:val="Heading3"/>
        <w:widowControl w:val="0"/>
        <w:numPr>
          <w:ilvl w:val="2"/>
          <w:numId w:val="0"/>
        </w:numPr>
        <w:tabs>
          <w:tab w:val="num" w:pos="0"/>
        </w:tabs>
        <w:suppressAutoHyphens/>
        <w:spacing w:after="120"/>
        <w:rPr>
          <w:kern w:val="32"/>
        </w:rPr>
      </w:pPr>
      <w:bookmarkStart w:id="491" w:name="_Toc508618991"/>
      <w:r>
        <w:rPr>
          <w:kern w:val="32"/>
        </w:rPr>
        <w:t>6</w:t>
      </w:r>
      <w:r w:rsidR="009E501C">
        <w:rPr>
          <w:kern w:val="32"/>
        </w:rPr>
        <w:t>.</w:t>
      </w:r>
      <w:r w:rsidR="004C770C">
        <w:rPr>
          <w:kern w:val="32"/>
        </w:rPr>
        <w:t>1</w:t>
      </w:r>
      <w:r w:rsidR="00015334">
        <w:rPr>
          <w:kern w:val="32"/>
        </w:rPr>
        <w:t>7</w:t>
      </w:r>
      <w:r w:rsidR="004C770C">
        <w:rPr>
          <w:kern w:val="32"/>
        </w:rPr>
        <w:t>.2</w:t>
      </w:r>
      <w:r w:rsidR="00074057">
        <w:rPr>
          <w:kern w:val="32"/>
        </w:rPr>
        <w:t xml:space="preserve"> </w:t>
      </w:r>
      <w:r w:rsidR="004C770C">
        <w:rPr>
          <w:kern w:val="32"/>
        </w:rPr>
        <w:t>Guidance to language users</w:t>
      </w:r>
      <w:bookmarkEnd w:id="491"/>
      <w:r w:rsidR="004C770C">
        <w:rPr>
          <w:kern w:val="32"/>
        </w:rPr>
        <w:t xml:space="preserve"> </w:t>
      </w:r>
    </w:p>
    <w:p w14:paraId="08DF8287" w14:textId="77777777" w:rsidR="009D5248" w:rsidRDefault="009D5248" w:rsidP="00CF225A">
      <w:pPr>
        <w:pStyle w:val="ListParagraph"/>
        <w:numPr>
          <w:ilvl w:val="0"/>
          <w:numId w:val="331"/>
        </w:numPr>
        <w:spacing w:before="120" w:after="120" w:line="240" w:lineRule="auto"/>
      </w:pPr>
      <w:r w:rsidRPr="009739AB">
        <w:t>Follow the mitigation mechanisms of subclause 6.</w:t>
      </w:r>
      <w:r>
        <w:t>17</w:t>
      </w:r>
      <w:r w:rsidRPr="009739AB">
        <w:t>.5 of TR 24772-1</w:t>
      </w:r>
      <w:r>
        <w:t>.</w:t>
      </w:r>
    </w:p>
    <w:p w14:paraId="019F1770" w14:textId="77777777" w:rsidR="004C770C" w:rsidRDefault="004C770C" w:rsidP="00CF225A">
      <w:pPr>
        <w:pStyle w:val="ListParagraph"/>
        <w:numPr>
          <w:ilvl w:val="0"/>
          <w:numId w:val="331"/>
        </w:numPr>
        <w:spacing w:before="120" w:after="120" w:line="240" w:lineRule="auto"/>
      </w:pPr>
      <w:r>
        <w:t xml:space="preserve">Avoid the use of similar names to denote different objects of the same type. </w:t>
      </w:r>
    </w:p>
    <w:p w14:paraId="4F52E579" w14:textId="77777777" w:rsidR="004C770C" w:rsidRDefault="004C770C" w:rsidP="00CF225A">
      <w:pPr>
        <w:pStyle w:val="ListParagraph"/>
        <w:numPr>
          <w:ilvl w:val="0"/>
          <w:numId w:val="331"/>
        </w:numPr>
        <w:spacing w:before="120" w:after="120" w:line="240" w:lineRule="auto"/>
      </w:pPr>
      <w:r>
        <w:t>Adopt a project convention for dealing with similar names</w:t>
      </w:r>
    </w:p>
    <w:p w14:paraId="3A3A3F3B" w14:textId="77777777" w:rsidR="004C770C" w:rsidRDefault="004C770C" w:rsidP="00CF225A">
      <w:pPr>
        <w:pStyle w:val="ListParagraph"/>
        <w:numPr>
          <w:ilvl w:val="0"/>
          <w:numId w:val="331"/>
        </w:numPr>
        <w:spacing w:before="120" w:after="120" w:line="240" w:lineRule="auto"/>
      </w:pPr>
      <w:r>
        <w:t>See the Ada Quality and Style Guide.</w:t>
      </w:r>
    </w:p>
    <w:p w14:paraId="67988B6E" w14:textId="77777777" w:rsidR="004C770C" w:rsidRDefault="00726AF3" w:rsidP="004C770C">
      <w:pPr>
        <w:pStyle w:val="Heading2"/>
      </w:pPr>
      <w:bookmarkStart w:id="492" w:name="_Toc358896503"/>
      <w:bookmarkStart w:id="493" w:name="_Toc508618992"/>
      <w:r>
        <w:lastRenderedPageBreak/>
        <w:t>6</w:t>
      </w:r>
      <w:r w:rsidR="009E501C">
        <w:t>.</w:t>
      </w:r>
      <w:r w:rsidR="003427F7">
        <w:t>1</w:t>
      </w:r>
      <w:r w:rsidR="00015334">
        <w:t>8</w:t>
      </w:r>
      <w:r w:rsidR="00074057">
        <w:t xml:space="preserve"> </w:t>
      </w:r>
      <w:r w:rsidR="004C770C">
        <w:t>Dead store [WXQ]</w:t>
      </w:r>
      <w:bookmarkEnd w:id="492"/>
      <w:bookmarkEnd w:id="493"/>
      <w:r w:rsidR="003C44DE">
        <w:fldChar w:fldCharType="begin"/>
      </w:r>
      <w:r w:rsidR="008A3818">
        <w:instrText xml:space="preserve"> XE "</w:instrText>
      </w:r>
      <w:r w:rsidR="008A3818" w:rsidRPr="009F6736">
        <w:instrText>WXQ</w:instrText>
      </w:r>
      <w:r w:rsidR="00EB0723">
        <w:instrText xml:space="preserve"> </w:instrText>
      </w:r>
      <w:r w:rsidR="008A3818">
        <w:instrText>–</w:instrText>
      </w:r>
      <w:r w:rsidR="008A3818" w:rsidRPr="009F6736">
        <w:instrText xml:space="preserve"> Dead store</w:instrText>
      </w:r>
      <w:r w:rsidR="008A3818">
        <w:instrText xml:space="preserve">" </w:instrText>
      </w:r>
      <w:r w:rsidR="003C44DE">
        <w:fldChar w:fldCharType="end"/>
      </w:r>
      <w:r w:rsidR="003C44DE">
        <w:fldChar w:fldCharType="begin"/>
      </w:r>
      <w:r w:rsidR="008A3818">
        <w:instrText xml:space="preserve"> XE "</w:instrText>
      </w:r>
      <w:r w:rsidR="008A3818" w:rsidRPr="00BB447F">
        <w:instrText>Language Vulnerabilities:Dead store [WXQ]</w:instrText>
      </w:r>
      <w:r w:rsidR="008A3818">
        <w:instrText xml:space="preserve">" </w:instrText>
      </w:r>
      <w:r w:rsidR="003C44DE">
        <w:fldChar w:fldCharType="end"/>
      </w:r>
    </w:p>
    <w:p w14:paraId="6229E25C" w14:textId="77777777" w:rsidR="004C770C" w:rsidRDefault="00726AF3" w:rsidP="004C770C">
      <w:pPr>
        <w:pStyle w:val="Heading3"/>
      </w:pPr>
      <w:bookmarkStart w:id="494" w:name="_Toc508618993"/>
      <w:r>
        <w:t>6</w:t>
      </w:r>
      <w:r w:rsidR="009E501C">
        <w:t>.</w:t>
      </w:r>
      <w:r w:rsidR="003427F7">
        <w:t>1</w:t>
      </w:r>
      <w:r w:rsidR="00015334">
        <w:t>8</w:t>
      </w:r>
      <w:r w:rsidR="004C770C" w:rsidRPr="001426B4">
        <w:t>.1</w:t>
      </w:r>
      <w:r w:rsidR="00074057">
        <w:t xml:space="preserve"> </w:t>
      </w:r>
      <w:r w:rsidR="004C770C" w:rsidRPr="001426B4">
        <w:t>Applicability to language</w:t>
      </w:r>
      <w:bookmarkEnd w:id="494"/>
    </w:p>
    <w:p w14:paraId="7BDDD6BC" w14:textId="4D4AD06D" w:rsidR="004C770C" w:rsidRDefault="004C770C" w:rsidP="004C770C">
      <w:r w:rsidRPr="007739F2">
        <w:t xml:space="preserve">This vulnerability exists in Ada as described in </w:t>
      </w:r>
      <w:r w:rsidR="00CF225A">
        <w:t xml:space="preserve">TR 24772-1 </w:t>
      </w:r>
      <w:proofErr w:type="spellStart"/>
      <w:r w:rsidR="004712FA">
        <w:t>s</w:t>
      </w:r>
      <w:r w:rsidR="006A0100">
        <w:t>ubclause</w:t>
      </w:r>
      <w:proofErr w:type="spellEnd"/>
      <w:r w:rsidRPr="007739F2">
        <w:t xml:space="preserve"> 6.</w:t>
      </w:r>
      <w:r w:rsidR="00497346">
        <w:t>18</w:t>
      </w:r>
      <w:r w:rsidRPr="007739F2">
        <w:t xml:space="preserve">, with the exception that in Ada if a variable is read by a different thread (task) than the thread that wrote a value to the variable it is not a dead store. Simply marking a variable as being </w:t>
      </w:r>
      <w:r w:rsidRPr="007739F2">
        <w:rPr>
          <w:rFonts w:ascii="Times New Roman" w:hAnsi="Times New Roman"/>
        </w:rPr>
        <w:t>Volatile</w:t>
      </w:r>
      <w:r w:rsidR="003C44DE">
        <w:rPr>
          <w:rFonts w:ascii="Times New Roman" w:hAnsi="Times New Roman"/>
        </w:rPr>
        <w:fldChar w:fldCharType="begin"/>
      </w:r>
      <w:r w:rsidR="009E1287">
        <w:instrText xml:space="preserve"> XE "</w:instrText>
      </w:r>
      <w:r w:rsidR="00017A66" w:rsidRPr="00017A66">
        <w:instrText>Volatile</w:instrText>
      </w:r>
      <w:r w:rsidR="009E1287">
        <w:instrText xml:space="preserve">" </w:instrText>
      </w:r>
      <w:r w:rsidR="003C44DE">
        <w:rPr>
          <w:rFonts w:ascii="Times New Roman" w:hAnsi="Times New Roman"/>
        </w:rPr>
        <w:fldChar w:fldCharType="end"/>
      </w:r>
      <w:r w:rsidRPr="007739F2">
        <w:t xml:space="preserve"> is usually considered to be too </w:t>
      </w:r>
      <w:r w:rsidR="00AD5842" w:rsidRPr="007739F2">
        <w:t>error</w:t>
      </w:r>
      <w:r w:rsidR="00AD5842">
        <w:t>-</w:t>
      </w:r>
      <w:r w:rsidRPr="007739F2">
        <w:t>prone for inter-thread (task) communication by the Ada community, and Ada has numerous facilities for safer inter thread communication.</w:t>
      </w:r>
    </w:p>
    <w:p w14:paraId="0883D90B" w14:textId="77777777" w:rsidR="004C770C" w:rsidRDefault="004C770C" w:rsidP="004C770C">
      <w:r w:rsidRPr="007739F2">
        <w:t>Ada compilers do exist that detect and generate compiler warnings for dead stores.</w:t>
      </w:r>
    </w:p>
    <w:p w14:paraId="452A4074" w14:textId="3BBC9555" w:rsidR="004C770C" w:rsidRDefault="004C770C" w:rsidP="004C770C">
      <w:r w:rsidRPr="007739F2">
        <w:t xml:space="preserve">The error in </w:t>
      </w:r>
      <w:r w:rsidR="00CF225A">
        <w:t xml:space="preserve">TR 24772-1 </w:t>
      </w:r>
      <w:proofErr w:type="spellStart"/>
      <w:r w:rsidR="004712FA">
        <w:t>s</w:t>
      </w:r>
      <w:r w:rsidR="006A0100">
        <w:t>ubclause</w:t>
      </w:r>
      <w:proofErr w:type="spellEnd"/>
      <w:r w:rsidR="00CF225A">
        <w:t xml:space="preserve"> </w:t>
      </w:r>
      <w:r w:rsidRPr="007739F2">
        <w:t>6.</w:t>
      </w:r>
      <w:r w:rsidR="00497346">
        <w:t>18</w:t>
      </w:r>
      <w:r w:rsidRPr="007739F2">
        <w:t>.3 that the planned reader misspells the name of the store is possible but highly unlikely in Ada since all objects must be declared and typed and the existence of two objects with almost identical names and compatible types (for assignment) in the same scope would be readily detectable.</w:t>
      </w:r>
    </w:p>
    <w:p w14:paraId="00F78A98" w14:textId="77777777" w:rsidR="004C770C" w:rsidRDefault="00726AF3" w:rsidP="004C770C">
      <w:pPr>
        <w:pStyle w:val="Heading3"/>
      </w:pPr>
      <w:bookmarkStart w:id="495" w:name="_Toc508618994"/>
      <w:r>
        <w:t>6</w:t>
      </w:r>
      <w:r w:rsidR="009E501C">
        <w:t>.</w:t>
      </w:r>
      <w:r w:rsidR="003427F7">
        <w:t>1</w:t>
      </w:r>
      <w:r w:rsidR="00015334">
        <w:t>8</w:t>
      </w:r>
      <w:r w:rsidR="004C770C" w:rsidRPr="00F445B8">
        <w:t>.</w:t>
      </w:r>
      <w:r w:rsidR="004C770C">
        <w:t>2</w:t>
      </w:r>
      <w:r w:rsidR="004C770C" w:rsidRPr="00F445B8">
        <w:t xml:space="preserve"> Guidance to Language Users</w:t>
      </w:r>
      <w:bookmarkEnd w:id="495"/>
    </w:p>
    <w:p w14:paraId="338CA4A3" w14:textId="77777777" w:rsidR="00AE40E0" w:rsidRDefault="009739AB">
      <w:pPr>
        <w:numPr>
          <w:ilvl w:val="0"/>
          <w:numId w:val="336"/>
        </w:numPr>
        <w:spacing w:after="0" w:line="240" w:lineRule="auto"/>
      </w:pPr>
      <w:r w:rsidRPr="009739AB">
        <w:t>Follow the mitigation mechanisms of subclause 6.18.5 of TR 24772-1</w:t>
      </w:r>
      <w:r w:rsidR="003C44DE" w:rsidRPr="003C44DE">
        <w:t>.</w:t>
      </w:r>
    </w:p>
    <w:p w14:paraId="3594DCA1" w14:textId="77777777" w:rsidR="00AE40E0" w:rsidRDefault="004C770C">
      <w:pPr>
        <w:numPr>
          <w:ilvl w:val="0"/>
          <w:numId w:val="336"/>
        </w:numPr>
        <w:spacing w:after="0" w:line="240" w:lineRule="auto"/>
      </w:pPr>
      <w:r>
        <w:t xml:space="preserve">Use Ada compilers that detect and generate compiler warnings for </w:t>
      </w:r>
      <w:r w:rsidR="00DA7747">
        <w:t>dead stores.</w:t>
      </w:r>
    </w:p>
    <w:p w14:paraId="2AE0E28C" w14:textId="77777777" w:rsidR="00AE40E0" w:rsidRDefault="00DA7747">
      <w:pPr>
        <w:numPr>
          <w:ilvl w:val="0"/>
          <w:numId w:val="336"/>
        </w:numPr>
        <w:spacing w:after="0" w:line="240" w:lineRule="auto"/>
      </w:pPr>
      <w:r>
        <w:t>U</w:t>
      </w:r>
      <w:r w:rsidR="004C770C">
        <w:t>se static analysis tools to detect such problems.</w:t>
      </w:r>
    </w:p>
    <w:p w14:paraId="105FCCC2" w14:textId="77777777" w:rsidR="004C770C" w:rsidRDefault="00726AF3" w:rsidP="004C770C">
      <w:pPr>
        <w:pStyle w:val="Heading2"/>
      </w:pPr>
      <w:bookmarkStart w:id="496" w:name="_Ref336423432"/>
      <w:bookmarkStart w:id="497" w:name="_Toc358896504"/>
      <w:bookmarkStart w:id="498" w:name="_Toc508618995"/>
      <w:r>
        <w:t>6</w:t>
      </w:r>
      <w:r w:rsidR="009E501C">
        <w:t>.</w:t>
      </w:r>
      <w:r w:rsidR="00015334">
        <w:t>19</w:t>
      </w:r>
      <w:r w:rsidR="00074057">
        <w:t xml:space="preserve"> </w:t>
      </w:r>
      <w:r w:rsidR="004C770C">
        <w:t>Unused Variable [YZS]</w:t>
      </w:r>
      <w:bookmarkEnd w:id="496"/>
      <w:bookmarkEnd w:id="497"/>
      <w:bookmarkEnd w:id="498"/>
      <w:r w:rsidR="003C44DE">
        <w:fldChar w:fldCharType="begin"/>
      </w:r>
      <w:r w:rsidR="008A3818">
        <w:instrText xml:space="preserve"> XE "</w:instrText>
      </w:r>
      <w:r w:rsidR="008A3818" w:rsidRPr="00CD6BF4">
        <w:instrText>YZS</w:instrText>
      </w:r>
      <w:r w:rsidR="00EB0723">
        <w:instrText xml:space="preserve"> </w:instrText>
      </w:r>
      <w:r w:rsidR="008A3818" w:rsidRPr="008A3818">
        <w:instrText xml:space="preserve"> </w:instrText>
      </w:r>
      <w:r w:rsidR="008A3818">
        <w:instrText>–</w:instrText>
      </w:r>
      <w:r w:rsidR="008A3818" w:rsidRPr="00CD6BF4">
        <w:instrText xml:space="preserve"> Unused Variable</w:instrText>
      </w:r>
      <w:r w:rsidR="008A3818">
        <w:instrText xml:space="preserve">" </w:instrText>
      </w:r>
      <w:r w:rsidR="003C44DE">
        <w:fldChar w:fldCharType="end"/>
      </w:r>
      <w:r w:rsidR="003C44DE">
        <w:fldChar w:fldCharType="begin"/>
      </w:r>
      <w:r w:rsidR="008A3818">
        <w:instrText xml:space="preserve"> XE "</w:instrText>
      </w:r>
      <w:r w:rsidR="008A3818" w:rsidRPr="00CB7827">
        <w:instrText>Language Vulnerabilities:Unused Variable [YZS]</w:instrText>
      </w:r>
      <w:r w:rsidR="008A3818">
        <w:instrText xml:space="preserve">" </w:instrText>
      </w:r>
      <w:r w:rsidR="003C44DE">
        <w:fldChar w:fldCharType="end"/>
      </w:r>
    </w:p>
    <w:p w14:paraId="463EF549" w14:textId="77777777" w:rsidR="004C770C" w:rsidRDefault="00726AF3" w:rsidP="004C770C">
      <w:pPr>
        <w:pStyle w:val="Heading3"/>
      </w:pPr>
      <w:bookmarkStart w:id="499" w:name="_Toc508618996"/>
      <w:r>
        <w:t>6</w:t>
      </w:r>
      <w:r w:rsidR="009E501C">
        <w:t>.</w:t>
      </w:r>
      <w:r w:rsidR="00015334">
        <w:t>19</w:t>
      </w:r>
      <w:r w:rsidR="004C770C">
        <w:t>.1</w:t>
      </w:r>
      <w:r w:rsidR="00074057">
        <w:t xml:space="preserve"> </w:t>
      </w:r>
      <w:r w:rsidR="004C770C">
        <w:t>Applicability to language</w:t>
      </w:r>
      <w:bookmarkEnd w:id="499"/>
    </w:p>
    <w:p w14:paraId="7854BDF1" w14:textId="3EFB3024" w:rsidR="004C770C" w:rsidRDefault="004C770C" w:rsidP="004C770C">
      <w:r w:rsidRPr="00721278">
        <w:t xml:space="preserve">This vulnerability exists in Ada as described in </w:t>
      </w:r>
      <w:proofErr w:type="spellStart"/>
      <w:r w:rsidR="004712FA">
        <w:t>s</w:t>
      </w:r>
      <w:r w:rsidR="006A0100">
        <w:t>ubclause</w:t>
      </w:r>
      <w:proofErr w:type="spellEnd"/>
      <w:r w:rsidR="009C600D">
        <w:t xml:space="preserve"> </w:t>
      </w:r>
      <w:r w:rsidRPr="00721278">
        <w:t>6.</w:t>
      </w:r>
      <w:r w:rsidR="00497346">
        <w:t>19</w:t>
      </w:r>
      <w:r w:rsidR="00CF225A">
        <w:t xml:space="preserve"> of TR 24772-1</w:t>
      </w:r>
      <w:r w:rsidRPr="00721278">
        <w:t>, although Ada compilers do exist that detect and generate compiler warnings for unused variables.</w:t>
      </w:r>
    </w:p>
    <w:p w14:paraId="6607D13E" w14:textId="77777777" w:rsidR="004C770C" w:rsidRDefault="00726AF3" w:rsidP="004C770C">
      <w:pPr>
        <w:pStyle w:val="Heading3"/>
        <w:widowControl w:val="0"/>
        <w:numPr>
          <w:ilvl w:val="2"/>
          <w:numId w:val="0"/>
        </w:numPr>
        <w:tabs>
          <w:tab w:val="num" w:pos="0"/>
        </w:tabs>
        <w:suppressAutoHyphens/>
        <w:spacing w:after="120"/>
        <w:rPr>
          <w:kern w:val="32"/>
        </w:rPr>
      </w:pPr>
      <w:bookmarkStart w:id="500" w:name="_Toc508618997"/>
      <w:r>
        <w:rPr>
          <w:kern w:val="32"/>
        </w:rPr>
        <w:t>6</w:t>
      </w:r>
      <w:r w:rsidR="009E501C">
        <w:rPr>
          <w:kern w:val="32"/>
        </w:rPr>
        <w:t>.</w:t>
      </w:r>
      <w:r w:rsidR="00015334">
        <w:rPr>
          <w:kern w:val="32"/>
        </w:rPr>
        <w:t>19</w:t>
      </w:r>
      <w:r w:rsidR="004C770C">
        <w:rPr>
          <w:kern w:val="32"/>
        </w:rPr>
        <w:t>.2</w:t>
      </w:r>
      <w:r w:rsidR="00074057">
        <w:rPr>
          <w:kern w:val="32"/>
        </w:rPr>
        <w:t xml:space="preserve"> </w:t>
      </w:r>
      <w:r w:rsidR="004C770C">
        <w:rPr>
          <w:kern w:val="32"/>
        </w:rPr>
        <w:t>Guidance to language users</w:t>
      </w:r>
      <w:bookmarkEnd w:id="500"/>
    </w:p>
    <w:p w14:paraId="54F319C1" w14:textId="77777777" w:rsidR="002041CE" w:rsidRDefault="003C44DE" w:rsidP="00DA7747">
      <w:pPr>
        <w:pStyle w:val="ListParagraph"/>
        <w:numPr>
          <w:ilvl w:val="0"/>
          <w:numId w:val="328"/>
        </w:numPr>
        <w:spacing w:before="120" w:after="120" w:line="240" w:lineRule="auto"/>
      </w:pPr>
      <w:r w:rsidRPr="003C44DE">
        <w:t>Follow the mitigation mechanisms of subclause 6.19.5 of TR 24772-1</w:t>
      </w:r>
      <w:r w:rsidR="002041CE">
        <w:t>.</w:t>
      </w:r>
    </w:p>
    <w:p w14:paraId="0D2FDFFA" w14:textId="77777777" w:rsidR="004C770C" w:rsidRDefault="004C770C" w:rsidP="00DA7747">
      <w:pPr>
        <w:pStyle w:val="ListParagraph"/>
        <w:numPr>
          <w:ilvl w:val="0"/>
          <w:numId w:val="328"/>
        </w:numPr>
        <w:spacing w:before="120" w:after="120" w:line="240" w:lineRule="auto"/>
      </w:pPr>
      <w:r>
        <w:t xml:space="preserve">Do not declare variables of the same type with similar names. Use distinctive identifiers and the strong typing of Ada (for example through declaring specific types such as </w:t>
      </w:r>
      <w:proofErr w:type="spellStart"/>
      <w:r w:rsidRPr="00552FE8">
        <w:rPr>
          <w:rFonts w:ascii="Times New Roman" w:hAnsi="Times New Roman"/>
        </w:rPr>
        <w:t>Pig_Counter</w:t>
      </w:r>
      <w:proofErr w:type="spellEnd"/>
      <w:r w:rsidRPr="00552FE8">
        <w:rPr>
          <w:rFonts w:ascii="Times New Roman" w:hAnsi="Times New Roman"/>
        </w:rPr>
        <w:t xml:space="preserve"> </w:t>
      </w:r>
      <w:r w:rsidRPr="00552FE8">
        <w:rPr>
          <w:rFonts w:ascii="Times New Roman" w:hAnsi="Times New Roman"/>
          <w:b/>
          <w:bCs/>
        </w:rPr>
        <w:t>is range</w:t>
      </w:r>
      <w:r w:rsidRPr="00552FE8">
        <w:rPr>
          <w:rFonts w:ascii="Times New Roman" w:hAnsi="Times New Roman"/>
        </w:rPr>
        <w:t xml:space="preserve"> 0 .. 1000;</w:t>
      </w:r>
      <w:r>
        <w:t xml:space="preserve"> rather than just </w:t>
      </w:r>
      <w:r w:rsidRPr="00552FE8">
        <w:rPr>
          <w:rFonts w:ascii="Times New Roman" w:hAnsi="Times New Roman"/>
        </w:rPr>
        <w:t>Pig: Integer;</w:t>
      </w:r>
      <w:r>
        <w:t>) to reduce the number of variables of the same type.</w:t>
      </w:r>
    </w:p>
    <w:p w14:paraId="00B02BA7" w14:textId="77777777" w:rsidR="004C770C" w:rsidRDefault="004C770C" w:rsidP="00DA7747">
      <w:pPr>
        <w:pStyle w:val="ListParagraph"/>
        <w:numPr>
          <w:ilvl w:val="0"/>
          <w:numId w:val="328"/>
        </w:numPr>
        <w:spacing w:before="120" w:after="120" w:line="240" w:lineRule="auto"/>
      </w:pPr>
      <w:r w:rsidRPr="00721278">
        <w:t xml:space="preserve">Use Ada compilers that detect and generate compiler warnings for </w:t>
      </w:r>
      <w:r w:rsidR="00BC33B5">
        <w:t>unused variables</w:t>
      </w:r>
      <w:r>
        <w:t>.</w:t>
      </w:r>
    </w:p>
    <w:p w14:paraId="3F401FF4" w14:textId="77777777" w:rsidR="004C770C" w:rsidRDefault="00726AF3" w:rsidP="004C770C">
      <w:pPr>
        <w:pStyle w:val="Heading2"/>
      </w:pPr>
      <w:bookmarkStart w:id="501" w:name="_Ref336414331"/>
      <w:bookmarkStart w:id="502" w:name="_Toc358896505"/>
      <w:bookmarkStart w:id="503" w:name="_Toc508618998"/>
      <w:r>
        <w:t>6</w:t>
      </w:r>
      <w:r w:rsidR="009E501C">
        <w:t>.</w:t>
      </w:r>
      <w:r w:rsidR="004C770C">
        <w:t>2</w:t>
      </w:r>
      <w:r w:rsidR="00015334">
        <w:t>0</w:t>
      </w:r>
      <w:r w:rsidR="00074057">
        <w:t xml:space="preserve"> </w:t>
      </w:r>
      <w:r w:rsidR="004C770C">
        <w:t>Identifier Name Reuse [YOW]</w:t>
      </w:r>
      <w:bookmarkEnd w:id="501"/>
      <w:bookmarkEnd w:id="502"/>
      <w:bookmarkEnd w:id="503"/>
      <w:r w:rsidR="003C44DE">
        <w:fldChar w:fldCharType="begin"/>
      </w:r>
      <w:r w:rsidR="008A3818">
        <w:instrText xml:space="preserve"> XE "</w:instrText>
      </w:r>
      <w:r w:rsidR="008A3818" w:rsidRPr="00B95329">
        <w:instrText>YOW</w:instrText>
      </w:r>
      <w:r w:rsidR="00EB0723">
        <w:instrText xml:space="preserve"> </w:instrText>
      </w:r>
      <w:r w:rsidR="008A3818">
        <w:instrText>–</w:instrText>
      </w:r>
      <w:r w:rsidR="008A3818" w:rsidRPr="00B95329">
        <w:instrText xml:space="preserve"> Identifier Name Reuse</w:instrText>
      </w:r>
      <w:r w:rsidR="008A3818">
        <w:instrText xml:space="preserve">" </w:instrText>
      </w:r>
      <w:r w:rsidR="003C44DE">
        <w:fldChar w:fldCharType="end"/>
      </w:r>
      <w:r w:rsidR="003C44DE">
        <w:fldChar w:fldCharType="begin"/>
      </w:r>
      <w:r w:rsidR="008A3818">
        <w:instrText xml:space="preserve"> XE "</w:instrText>
      </w:r>
      <w:r w:rsidR="008A3818" w:rsidRPr="0037227D">
        <w:instrText xml:space="preserve">Language </w:instrText>
      </w:r>
      <w:proofErr w:type="gramStart"/>
      <w:r w:rsidR="008A3818" w:rsidRPr="0037227D">
        <w:instrText>Vulnerabilities:Identifier</w:instrText>
      </w:r>
      <w:proofErr w:type="gramEnd"/>
      <w:r w:rsidR="008A3818" w:rsidRPr="0037227D">
        <w:instrText xml:space="preserve"> Name Reuse [YOW]</w:instrText>
      </w:r>
      <w:r w:rsidR="008A3818">
        <w:instrText xml:space="preserve">" </w:instrText>
      </w:r>
      <w:r w:rsidR="003C44DE">
        <w:fldChar w:fldCharType="end"/>
      </w:r>
    </w:p>
    <w:p w14:paraId="1A16A520" w14:textId="77777777" w:rsidR="004C770C" w:rsidRDefault="00726AF3" w:rsidP="004C770C">
      <w:pPr>
        <w:pStyle w:val="Heading3"/>
        <w:widowControl w:val="0"/>
        <w:numPr>
          <w:ilvl w:val="2"/>
          <w:numId w:val="0"/>
        </w:numPr>
        <w:tabs>
          <w:tab w:val="left" w:pos="0"/>
        </w:tabs>
        <w:suppressAutoHyphens/>
        <w:spacing w:after="120"/>
      </w:pPr>
      <w:bookmarkStart w:id="504" w:name="_Toc508618999"/>
      <w:r>
        <w:t>6</w:t>
      </w:r>
      <w:r w:rsidR="009E501C">
        <w:t>.</w:t>
      </w:r>
      <w:r w:rsidR="004C770C">
        <w:t>2</w:t>
      </w:r>
      <w:r w:rsidR="00015334">
        <w:t>0</w:t>
      </w:r>
      <w:r w:rsidR="004C770C">
        <w:t>.1</w:t>
      </w:r>
      <w:r w:rsidR="00074057">
        <w:t xml:space="preserve"> </w:t>
      </w:r>
      <w:r w:rsidR="004C770C">
        <w:t>Applicability to language</w:t>
      </w:r>
      <w:bookmarkEnd w:id="504"/>
    </w:p>
    <w:p w14:paraId="71C980CF" w14:textId="77777777" w:rsidR="004C770C" w:rsidRDefault="004C770C" w:rsidP="004C770C">
      <w:r>
        <w:t>Ada is a language that permits local scope, and names within nested scopes can hide identical names declared in an outer scope.  As such it is susceptible to the vulnerability.  For subprograms and other overloaded entities the problem is reduced by the fact that hiding also takes the signatures of the entities into account.  Entities with different signatures, therefore, do not hide each other.</w:t>
      </w:r>
    </w:p>
    <w:p w14:paraId="5A5F6A47" w14:textId="77777777" w:rsidR="004C770C" w:rsidRDefault="004C770C" w:rsidP="004C770C">
      <w:r>
        <w:t>Name collisions with keywords cannot happen in Ada because keywords are reserved.</w:t>
      </w:r>
    </w:p>
    <w:p w14:paraId="197D00FC" w14:textId="71920536" w:rsidR="004C770C" w:rsidRDefault="004C770C" w:rsidP="004C770C">
      <w:r w:rsidRPr="00A60295">
        <w:lastRenderedPageBreak/>
        <w:t xml:space="preserve">The mechanism of failure identified in </w:t>
      </w:r>
      <w:r w:rsidR="004712FA">
        <w:t>s</w:t>
      </w:r>
      <w:r w:rsidR="009C600D">
        <w:t xml:space="preserve">ubclause </w:t>
      </w:r>
      <w:r w:rsidR="00A26F7C">
        <w:t xml:space="preserve">6.20.3 of </w:t>
      </w:r>
      <w:r w:rsidR="00CF225A">
        <w:t xml:space="preserve">TR 24772-1 </w:t>
      </w:r>
      <w:r w:rsidRPr="00A60295">
        <w:t>regarding the declaration of non-unique identifiers in the same scope cannot occur in Ada because all characters in an identifier are significant.</w:t>
      </w:r>
    </w:p>
    <w:p w14:paraId="6B9B7931" w14:textId="77777777" w:rsidR="004C770C" w:rsidRDefault="00726AF3" w:rsidP="004C770C">
      <w:pPr>
        <w:pStyle w:val="Heading3"/>
        <w:widowControl w:val="0"/>
        <w:numPr>
          <w:ilvl w:val="2"/>
          <w:numId w:val="0"/>
        </w:numPr>
        <w:tabs>
          <w:tab w:val="left" w:pos="0"/>
        </w:tabs>
        <w:suppressAutoHyphens/>
        <w:spacing w:after="120"/>
      </w:pPr>
      <w:bookmarkStart w:id="505" w:name="_Toc508619000"/>
      <w:r>
        <w:t>6</w:t>
      </w:r>
      <w:r w:rsidR="009E501C">
        <w:t>.</w:t>
      </w:r>
      <w:r w:rsidR="004C770C">
        <w:t>2</w:t>
      </w:r>
      <w:r w:rsidR="00015334">
        <w:t>0</w:t>
      </w:r>
      <w:r w:rsidR="004C770C">
        <w:t>.2</w:t>
      </w:r>
      <w:r w:rsidR="00074057">
        <w:t xml:space="preserve"> </w:t>
      </w:r>
      <w:r w:rsidR="004C770C">
        <w:t>Guidance to language users</w:t>
      </w:r>
      <w:bookmarkEnd w:id="505"/>
    </w:p>
    <w:p w14:paraId="46854F1A" w14:textId="77777777" w:rsidR="00AE40E0" w:rsidRDefault="003C44DE">
      <w:pPr>
        <w:numPr>
          <w:ilvl w:val="0"/>
          <w:numId w:val="337"/>
        </w:numPr>
        <w:spacing w:after="0" w:line="240" w:lineRule="auto"/>
      </w:pPr>
      <w:r w:rsidRPr="003C44DE">
        <w:t>Follow the mitigation mechanisms of subclause 6.20.5 of TR 24772-1</w:t>
      </w:r>
      <w:r w:rsidR="002041CE">
        <w:t>.</w:t>
      </w:r>
    </w:p>
    <w:p w14:paraId="03386D7E" w14:textId="77777777" w:rsidR="00AE40E0" w:rsidRDefault="004C770C">
      <w:pPr>
        <w:numPr>
          <w:ilvl w:val="0"/>
          <w:numId w:val="337"/>
        </w:numPr>
        <w:spacing w:after="0" w:line="240" w:lineRule="auto"/>
      </w:pPr>
      <w:r>
        <w:t xml:space="preserve">Use </w:t>
      </w:r>
      <w:r w:rsidRPr="00E862CA">
        <w:rPr>
          <w:i/>
          <w:iCs/>
        </w:rPr>
        <w:t>expanded names</w:t>
      </w:r>
      <w:r>
        <w:t xml:space="preserve"> whenever confusion may arise</w:t>
      </w:r>
      <w:r>
        <w:rPr>
          <w:i/>
          <w:iCs/>
        </w:rPr>
        <w:t>.</w:t>
      </w:r>
      <w:r>
        <w:t xml:space="preserve"> </w:t>
      </w:r>
    </w:p>
    <w:p w14:paraId="26CD3478" w14:textId="4EB80882" w:rsidR="00AE40E0" w:rsidDel="00156CF1" w:rsidRDefault="004C770C" w:rsidP="00156CF1">
      <w:pPr>
        <w:numPr>
          <w:ilvl w:val="0"/>
          <w:numId w:val="337"/>
        </w:numPr>
        <w:spacing w:after="0" w:line="240" w:lineRule="auto"/>
        <w:rPr>
          <w:del w:id="506" w:author="Stephen Michell" w:date="2018-04-27T08:22:00Z"/>
        </w:rPr>
        <w:pPrChange w:id="507" w:author="Stephen Michell" w:date="2018-04-27T08:22:00Z">
          <w:pPr>
            <w:numPr>
              <w:numId w:val="337"/>
            </w:numPr>
            <w:spacing w:after="0" w:line="240" w:lineRule="auto"/>
            <w:ind w:left="720" w:hanging="360"/>
          </w:pPr>
        </w:pPrChange>
      </w:pPr>
      <w:commentRangeStart w:id="508"/>
      <w:r w:rsidRPr="00D56E55">
        <w:t>Use</w:t>
      </w:r>
      <w:commentRangeEnd w:id="508"/>
      <w:r w:rsidR="00892E01">
        <w:rPr>
          <w:rStyle w:val="CommentReference"/>
        </w:rPr>
        <w:commentReference w:id="508"/>
      </w:r>
      <w:r w:rsidRPr="00D56E55">
        <w:t xml:space="preserve"> Ada compilers </w:t>
      </w:r>
      <w:ins w:id="509" w:author="Stephen Michell" w:date="2018-04-27T08:22:00Z">
        <w:r w:rsidR="00156CF1">
          <w:t xml:space="preserve">or static analysis tools </w:t>
        </w:r>
      </w:ins>
      <w:r w:rsidRPr="00D56E55">
        <w:t xml:space="preserve">that generate </w:t>
      </w:r>
      <w:del w:id="510" w:author="Stephen Michell" w:date="2018-04-27T08:22:00Z">
        <w:r w:rsidRPr="00D56E55" w:rsidDel="00156CF1">
          <w:delText xml:space="preserve">compile time </w:delText>
        </w:r>
      </w:del>
      <w:r w:rsidRPr="00D56E55">
        <w:t>warnings for declarations in inner scopes that hi</w:t>
      </w:r>
      <w:r>
        <w:t>de declarations in outer scopes.</w:t>
      </w:r>
    </w:p>
    <w:p w14:paraId="2962B431" w14:textId="23227FBC" w:rsidR="00AE40E0" w:rsidRDefault="004C770C" w:rsidP="00156CF1">
      <w:pPr>
        <w:numPr>
          <w:ilvl w:val="0"/>
          <w:numId w:val="337"/>
        </w:numPr>
        <w:spacing w:after="0" w:line="240" w:lineRule="auto"/>
      </w:pPr>
      <w:del w:id="511" w:author="Stephen Michell" w:date="2018-04-27T08:22:00Z">
        <w:r w:rsidDel="00156CF1">
          <w:delText>U</w:delText>
        </w:r>
        <w:r w:rsidRPr="00D56E55" w:rsidDel="00156CF1">
          <w:delText>se static analysis tools that detect the same problem.</w:delText>
        </w:r>
      </w:del>
    </w:p>
    <w:p w14:paraId="4AA7890D" w14:textId="77777777" w:rsidR="004C770C" w:rsidRDefault="00726AF3" w:rsidP="004C770C">
      <w:pPr>
        <w:pStyle w:val="Heading2"/>
      </w:pPr>
      <w:bookmarkStart w:id="512" w:name="_Ref336423347"/>
      <w:bookmarkStart w:id="513" w:name="_Toc358896506"/>
      <w:bookmarkStart w:id="514" w:name="_Toc508619001"/>
      <w:r>
        <w:t>6</w:t>
      </w:r>
      <w:r w:rsidR="009E501C">
        <w:t>.</w:t>
      </w:r>
      <w:r w:rsidR="004C770C">
        <w:t>2</w:t>
      </w:r>
      <w:r w:rsidR="00015334">
        <w:t>1</w:t>
      </w:r>
      <w:r w:rsidR="00074057">
        <w:t xml:space="preserve"> </w:t>
      </w:r>
      <w:r w:rsidR="004C770C">
        <w:t>Namespace Issues [BJL]</w:t>
      </w:r>
      <w:bookmarkEnd w:id="512"/>
      <w:bookmarkEnd w:id="513"/>
      <w:bookmarkEnd w:id="514"/>
      <w:r w:rsidR="003C44DE">
        <w:fldChar w:fldCharType="begin"/>
      </w:r>
      <w:r w:rsidR="008A3818">
        <w:instrText xml:space="preserve"> XE "</w:instrText>
      </w:r>
      <w:r w:rsidR="008A3818" w:rsidRPr="00FC4446">
        <w:instrText>BJL</w:instrText>
      </w:r>
      <w:r w:rsidR="00EB0723">
        <w:instrText xml:space="preserve"> </w:instrText>
      </w:r>
      <w:r w:rsidR="008A3818">
        <w:instrText>–</w:instrText>
      </w:r>
      <w:r w:rsidR="008A3818" w:rsidRPr="00FC4446">
        <w:instrText xml:space="preserve"> Namespace Issues</w:instrText>
      </w:r>
      <w:r w:rsidR="008A3818">
        <w:instrText xml:space="preserve">" </w:instrText>
      </w:r>
      <w:r w:rsidR="003C44DE">
        <w:fldChar w:fldCharType="end"/>
      </w:r>
      <w:r w:rsidR="003C44DE">
        <w:fldChar w:fldCharType="begin"/>
      </w:r>
      <w:r w:rsidR="008A3818">
        <w:instrText xml:space="preserve"> XE "</w:instrText>
      </w:r>
      <w:r w:rsidR="008A3818" w:rsidRPr="004278C2">
        <w:instrText>Language Vulnerabilities:Namespace Issues [BJL]</w:instrText>
      </w:r>
      <w:r w:rsidR="008A3818">
        <w:instrText xml:space="preserve">" </w:instrText>
      </w:r>
      <w:r w:rsidR="003C44DE">
        <w:fldChar w:fldCharType="end"/>
      </w:r>
    </w:p>
    <w:p w14:paraId="18419BFB" w14:textId="77777777" w:rsidR="004C770C" w:rsidRPr="00771775" w:rsidRDefault="004C770C" w:rsidP="004C770C">
      <w:r>
        <w:t xml:space="preserve">This vulnerability is not applicable to Ada because Ada does not attempt to disambiguate conflicting names imported from different packages. Instead, use of a name with conflicting imported declarations causes a compile time error. The programmer can disambiguate the name usage by using </w:t>
      </w:r>
      <w:proofErr w:type="gramStart"/>
      <w:r>
        <w:t>a</w:t>
      </w:r>
      <w:proofErr w:type="gramEnd"/>
      <w:r>
        <w:t xml:space="preserve"> </w:t>
      </w:r>
      <w:r w:rsidR="00DA7747">
        <w:t>expanded</w:t>
      </w:r>
      <w:r>
        <w:t xml:space="preserve"> name that identifies the exporting package.</w:t>
      </w:r>
    </w:p>
    <w:p w14:paraId="2809A103" w14:textId="77777777" w:rsidR="004C770C" w:rsidRDefault="00726AF3" w:rsidP="004C770C">
      <w:pPr>
        <w:pStyle w:val="Heading2"/>
      </w:pPr>
      <w:bookmarkStart w:id="515" w:name="_6.22_Initialization_of"/>
      <w:bookmarkStart w:id="516" w:name="_Ref336414149"/>
      <w:bookmarkStart w:id="517" w:name="_Toc358896507"/>
      <w:bookmarkStart w:id="518" w:name="_Toc508619002"/>
      <w:bookmarkEnd w:id="515"/>
      <w:r>
        <w:t>6</w:t>
      </w:r>
      <w:r w:rsidR="009E501C">
        <w:t>.</w:t>
      </w:r>
      <w:r w:rsidR="004C770C">
        <w:t>2</w:t>
      </w:r>
      <w:r w:rsidR="00015334">
        <w:t>2</w:t>
      </w:r>
      <w:r w:rsidR="00074057">
        <w:t xml:space="preserve"> </w:t>
      </w:r>
      <w:r w:rsidR="004C770C">
        <w:t>Initialization of Variables [LAV]</w:t>
      </w:r>
      <w:bookmarkEnd w:id="516"/>
      <w:bookmarkEnd w:id="517"/>
      <w:bookmarkEnd w:id="518"/>
      <w:r w:rsidR="003C44DE">
        <w:fldChar w:fldCharType="begin"/>
      </w:r>
      <w:r w:rsidR="008A3818">
        <w:instrText xml:space="preserve"> XE "</w:instrText>
      </w:r>
      <w:r w:rsidR="008A3818" w:rsidRPr="006352E1">
        <w:instrText>LAV</w:instrText>
      </w:r>
      <w:r w:rsidR="00EB0723">
        <w:instrText xml:space="preserve"> </w:instrText>
      </w:r>
      <w:r w:rsidR="008A3818">
        <w:instrText>–</w:instrText>
      </w:r>
      <w:r w:rsidR="008A3818" w:rsidRPr="006352E1">
        <w:instrText xml:space="preserve"> Initialization of Variables</w:instrText>
      </w:r>
      <w:r w:rsidR="008A3818">
        <w:instrText xml:space="preserve">" </w:instrText>
      </w:r>
      <w:r w:rsidR="003C44DE">
        <w:fldChar w:fldCharType="end"/>
      </w:r>
      <w:r w:rsidR="003C44DE">
        <w:fldChar w:fldCharType="begin"/>
      </w:r>
      <w:r w:rsidR="008A3818">
        <w:instrText xml:space="preserve"> XE "</w:instrText>
      </w:r>
      <w:r w:rsidR="008A3818" w:rsidRPr="00EF71A2">
        <w:instrText>Language Vulnerabilities:Initialization of Variables [LAV]</w:instrText>
      </w:r>
      <w:r w:rsidR="008A3818">
        <w:instrText xml:space="preserve">" </w:instrText>
      </w:r>
      <w:r w:rsidR="003C44DE">
        <w:fldChar w:fldCharType="end"/>
      </w:r>
    </w:p>
    <w:p w14:paraId="1472A5BE" w14:textId="77777777" w:rsidR="004C770C" w:rsidRDefault="00726AF3" w:rsidP="004C770C">
      <w:pPr>
        <w:pStyle w:val="Heading3"/>
      </w:pPr>
      <w:bookmarkStart w:id="519" w:name="_Toc508619003"/>
      <w:r>
        <w:t>6</w:t>
      </w:r>
      <w:r w:rsidR="009E501C">
        <w:t>.</w:t>
      </w:r>
      <w:r w:rsidR="004C770C">
        <w:t>2</w:t>
      </w:r>
      <w:r w:rsidR="00015334">
        <w:t>2</w:t>
      </w:r>
      <w:r w:rsidR="004C770C">
        <w:t>.1</w:t>
      </w:r>
      <w:r w:rsidR="00074057">
        <w:t xml:space="preserve"> </w:t>
      </w:r>
      <w:r w:rsidR="004C770C">
        <w:t>Applicability to language</w:t>
      </w:r>
      <w:bookmarkEnd w:id="519"/>
    </w:p>
    <w:p w14:paraId="0D4D1F9A" w14:textId="77777777" w:rsidR="004C770C" w:rsidRDefault="004C770C" w:rsidP="004C770C">
      <w:pPr>
        <w:rPr>
          <w:kern w:val="32"/>
          <w:lang w:val="en-GB"/>
        </w:rPr>
      </w:pPr>
      <w:r>
        <w:rPr>
          <w:kern w:val="32"/>
        </w:rPr>
        <w:t>As in</w:t>
      </w:r>
      <w:r>
        <w:rPr>
          <w:kern w:val="32"/>
          <w:lang w:val="en-GB"/>
        </w:rPr>
        <w:t xml:space="preserve"> many languages, it is possible in Ada to make the mistake of using the value of an uninitialized variable. However, as described below, Ada prevents some of the most harmful possible effects of using the value.</w:t>
      </w:r>
    </w:p>
    <w:p w14:paraId="62C2058D" w14:textId="77777777" w:rsidR="004C770C" w:rsidRPr="0005414D" w:rsidRDefault="004C770C" w:rsidP="004C770C">
      <w:pPr>
        <w:rPr>
          <w:kern w:val="32"/>
          <w:lang w:val="en-GB"/>
        </w:rPr>
      </w:pPr>
      <w:r>
        <w:rPr>
          <w:kern w:val="32"/>
          <w:lang w:val="en-GB"/>
        </w:rPr>
        <w:t>The vulnerability does not exist for pointer variables (or constants). Pointer</w:t>
      </w:r>
      <w:r w:rsidR="003C44DE">
        <w:rPr>
          <w:kern w:val="32"/>
          <w:lang w:val="en-GB"/>
        </w:rPr>
        <w:fldChar w:fldCharType="begin"/>
      </w:r>
      <w:r w:rsidR="002A55F1">
        <w:instrText xml:space="preserve"> XE "</w:instrText>
      </w:r>
      <w:r w:rsidR="002A55F1" w:rsidRPr="009926EF">
        <w:rPr>
          <w:rFonts w:cs="Arial"/>
          <w:kern w:val="32"/>
          <w:szCs w:val="20"/>
          <w:u w:val="single"/>
        </w:rPr>
        <w:instrText>Pointer</w:instrText>
      </w:r>
      <w:r w:rsidR="002A55F1">
        <w:instrText xml:space="preserve">" </w:instrText>
      </w:r>
      <w:r w:rsidR="003C44DE">
        <w:rPr>
          <w:kern w:val="32"/>
          <w:lang w:val="en-GB"/>
        </w:rPr>
        <w:fldChar w:fldCharType="end"/>
      </w:r>
      <w:r>
        <w:rPr>
          <w:kern w:val="32"/>
          <w:lang w:val="en-GB"/>
        </w:rPr>
        <w:t xml:space="preserve"> variables are initialized to </w:t>
      </w:r>
      <w:r w:rsidR="00CA779F" w:rsidRPr="00CA779F">
        <w:rPr>
          <w:rFonts w:ascii="Times New Roman" w:hAnsi="Times New Roman" w:cs="Times New Roman"/>
          <w:b/>
          <w:kern w:val="32"/>
          <w:lang w:val="en-GB"/>
        </w:rPr>
        <w:t xml:space="preserve">null </w:t>
      </w:r>
      <w:r>
        <w:rPr>
          <w:kern w:val="32"/>
          <w:lang w:val="en-GB"/>
        </w:rPr>
        <w:t xml:space="preserve">by default, and every dereference of a pointer </w:t>
      </w:r>
      <w:r w:rsidR="00D97764">
        <w:rPr>
          <w:kern w:val="32"/>
          <w:lang w:val="en-GB"/>
        </w:rPr>
        <w:t xml:space="preserve">that is not null-excluding </w:t>
      </w:r>
      <w:r>
        <w:rPr>
          <w:kern w:val="32"/>
          <w:lang w:val="en-GB"/>
        </w:rPr>
        <w:t xml:space="preserve">is checked for a </w:t>
      </w:r>
      <w:r w:rsidR="00CA779F" w:rsidRPr="00CA779F">
        <w:rPr>
          <w:rFonts w:cstheme="minorHAnsi"/>
          <w:bCs/>
          <w:kern w:val="32"/>
          <w:lang w:val="en-GB"/>
        </w:rPr>
        <w:t>null</w:t>
      </w:r>
      <w:r>
        <w:rPr>
          <w:kern w:val="32"/>
          <w:lang w:val="en-GB"/>
        </w:rPr>
        <w:t xml:space="preserve"> value. </w:t>
      </w:r>
    </w:p>
    <w:p w14:paraId="485BCB50" w14:textId="77777777" w:rsidR="004C770C" w:rsidRDefault="004C770C" w:rsidP="004C770C">
      <w:pPr>
        <w:rPr>
          <w:kern w:val="32"/>
          <w:lang w:val="en-GB"/>
        </w:rPr>
      </w:pPr>
      <w:r>
        <w:rPr>
          <w:kern w:val="32"/>
          <w:lang w:val="en-GB"/>
        </w:rPr>
        <w:t>The checks mandated by the type system apply to the use of uninitialized variables as well. Use of an out-of-bounds value in relevant contexts causes an 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Pr>
          <w:kern w:val="32"/>
          <w:lang w:val="en-GB"/>
        </w:rPr>
        <w:t xml:space="preserve">, regardless of the origin of the faulty value. </w:t>
      </w:r>
      <w:r w:rsidR="00017A66" w:rsidRPr="00017A66">
        <w:rPr>
          <w:kern w:val="32"/>
          <w:lang w:val="de-DE"/>
        </w:rPr>
        <w:t>(See</w:t>
      </w:r>
      <w:r w:rsidR="00497346">
        <w:rPr>
          <w:kern w:val="32"/>
          <w:lang w:val="de-DE"/>
        </w:rPr>
        <w:t xml:space="preserve"> </w:t>
      </w:r>
      <w:hyperlink w:anchor="_6.36_Ignored_Error" w:history="1">
        <w:r w:rsidR="009739AB">
          <w:rPr>
            <w:rStyle w:val="Hyperlink"/>
            <w:kern w:val="32"/>
            <w:lang w:val="de-DE"/>
          </w:rPr>
          <w:t>6.36 Ignored Error Status and Unhandled Exceptions [OYB]</w:t>
        </w:r>
      </w:hyperlink>
      <w:r w:rsidR="00017A66" w:rsidRPr="00017A66">
        <w:rPr>
          <w:kern w:val="32"/>
          <w:lang w:val="de-DE"/>
        </w:rPr>
        <w:t xml:space="preserve"> regarding exception handling.) </w:t>
      </w:r>
      <w:r>
        <w:rPr>
          <w:kern w:val="32"/>
          <w:lang w:val="en-GB"/>
        </w:rPr>
        <w:t xml:space="preserve">Thus, the only remaining vulnerability is the potential use of a faulty but subtype-conformant value of an uninitialized variable, since it is technically indistinguishable from a value legitimately computed by the application. </w:t>
      </w:r>
    </w:p>
    <w:p w14:paraId="049394C8" w14:textId="77777777" w:rsidR="00FB7519" w:rsidRDefault="00FB7519" w:rsidP="004C770C">
      <w:pPr>
        <w:rPr>
          <w:kern w:val="32"/>
          <w:lang w:val="en-GB"/>
        </w:rPr>
      </w:pPr>
      <w:r>
        <w:rPr>
          <w:kern w:val="32"/>
          <w:lang w:val="en-GB"/>
        </w:rPr>
        <w:t xml:space="preserve">For scalar types, the </w:t>
      </w:r>
      <w:proofErr w:type="spellStart"/>
      <w:r w:rsidR="00017A66" w:rsidRPr="00017A66">
        <w:rPr>
          <w:rFonts w:ascii="Times New Roman" w:hAnsi="Times New Roman" w:cs="Times New Roman"/>
          <w:kern w:val="32"/>
          <w:lang w:val="en-GB"/>
        </w:rPr>
        <w:t>Default_Value</w:t>
      </w:r>
      <w:proofErr w:type="spellEnd"/>
      <w:r>
        <w:rPr>
          <w:kern w:val="32"/>
          <w:lang w:val="en-GB"/>
        </w:rPr>
        <w:t xml:space="preserve"> aspect may be specified to provide a default initial value for otherwise uninitialized objects of the type.</w:t>
      </w:r>
    </w:p>
    <w:p w14:paraId="2CBF7288" w14:textId="77777777" w:rsidR="0027227A" w:rsidRDefault="004C770C" w:rsidP="004C770C">
      <w:pPr>
        <w:rPr>
          <w:kern w:val="32"/>
          <w:lang w:val="en-GB"/>
        </w:rPr>
      </w:pPr>
      <w:r>
        <w:rPr>
          <w:kern w:val="32"/>
          <w:lang w:val="en-GB"/>
        </w:rPr>
        <w:t>For record types, default initializations may be specified as part of the type definition.</w:t>
      </w:r>
      <w:r w:rsidR="0027227A">
        <w:rPr>
          <w:kern w:val="32"/>
          <w:lang w:val="en-GB"/>
        </w:rPr>
        <w:t xml:space="preserve"> For record types, aggregate values may be used to initialize an object to ensure that all components of the object have been initialized with a value.</w:t>
      </w:r>
    </w:p>
    <w:p w14:paraId="479995E3" w14:textId="77777777" w:rsidR="004C770C" w:rsidRDefault="004C770C" w:rsidP="004C770C">
      <w:pPr>
        <w:rPr>
          <w:kern w:val="32"/>
          <w:lang w:val="en-GB"/>
        </w:rPr>
      </w:pPr>
      <w:r>
        <w:rPr>
          <w:kern w:val="32"/>
          <w:lang w:val="en-GB"/>
        </w:rPr>
        <w:t xml:space="preserve">For controlled types (those descended from the language-defined type </w:t>
      </w:r>
      <w:r w:rsidR="00017A66" w:rsidRPr="00017A66">
        <w:rPr>
          <w:rFonts w:ascii="Times New Roman" w:hAnsi="Times New Roman" w:cs="Times New Roman"/>
          <w:kern w:val="32"/>
          <w:lang w:val="en-GB"/>
        </w:rPr>
        <w:t>Controlled</w:t>
      </w:r>
      <w:r>
        <w:rPr>
          <w:kern w:val="32"/>
          <w:lang w:val="en-GB"/>
        </w:rPr>
        <w:t xml:space="preserve"> or </w:t>
      </w:r>
      <w:proofErr w:type="spellStart"/>
      <w:r w:rsidR="00017A66" w:rsidRPr="00017A66">
        <w:rPr>
          <w:rFonts w:ascii="Times New Roman" w:hAnsi="Times New Roman" w:cs="Times New Roman"/>
          <w:kern w:val="32"/>
          <w:lang w:val="en-GB"/>
        </w:rPr>
        <w:t>Limited_Controlled</w:t>
      </w:r>
      <w:proofErr w:type="spellEnd"/>
      <w:r>
        <w:rPr>
          <w:kern w:val="32"/>
          <w:lang w:val="en-GB"/>
        </w:rPr>
        <w:t>), the user may also specify an Initialize procedure which is invoked on all default-initialized objects of the type.</w:t>
      </w:r>
    </w:p>
    <w:p w14:paraId="6A17EE11" w14:textId="77777777" w:rsidR="004C770C" w:rsidRDefault="004C770C" w:rsidP="004C770C">
      <w:pPr>
        <w:rPr>
          <w:lang w:val="en-GB"/>
        </w:rPr>
      </w:pPr>
      <w:r>
        <w:rPr>
          <w:lang w:val="en-GB"/>
        </w:rPr>
        <w:t xml:space="preserve">The </w:t>
      </w:r>
      <w:r w:rsidR="00017A66" w:rsidRPr="00017A66">
        <w:rPr>
          <w:rFonts w:ascii="Times New Roman" w:hAnsi="Times New Roman" w:cs="Times New Roman"/>
          <w:b/>
          <w:bCs/>
          <w:lang w:val="en-GB"/>
        </w:rPr>
        <w:t>pragma</w:t>
      </w:r>
      <w:r w:rsidR="00017A66" w:rsidRPr="00017A66">
        <w:rPr>
          <w:rFonts w:ascii="Times New Roman" w:hAnsi="Times New Roman" w:cs="Times New Roman"/>
          <w:lang w:val="en-GB"/>
        </w:rPr>
        <w:t xml:space="preserve"> </w:t>
      </w:r>
      <w:proofErr w:type="spellStart"/>
      <w:r w:rsidR="00017A66" w:rsidRPr="00017A66">
        <w:rPr>
          <w:rFonts w:ascii="Times New Roman" w:hAnsi="Times New Roman" w:cs="Times New Roman"/>
          <w:lang w:val="en-GB"/>
        </w:rPr>
        <w:t>Normalize_Scalars</w:t>
      </w:r>
      <w:proofErr w:type="spellEnd"/>
      <w:r w:rsidR="003C44DE">
        <w:rPr>
          <w:rFonts w:ascii="Times New Roman" w:hAnsi="Times New Roman" w:cs="Times New Roman"/>
          <w:lang w:val="en-GB"/>
        </w:rPr>
        <w:fldChar w:fldCharType="begin"/>
      </w:r>
      <w:r w:rsidR="0013647A">
        <w:instrText xml:space="preserve"> XE "</w:instrText>
      </w:r>
      <w:proofErr w:type="spellStart"/>
      <w:r w:rsidR="0013647A" w:rsidRPr="00526361">
        <w:rPr>
          <w:rFonts w:ascii="Times New Roman" w:hAnsi="Times New Roman" w:cs="Times New Roman"/>
        </w:rPr>
        <w:instrText>Pragma:</w:instrText>
      </w:r>
      <w:r w:rsidR="0013647A" w:rsidRPr="00526361">
        <w:instrText>pragma</w:instrText>
      </w:r>
      <w:proofErr w:type="spellEnd"/>
      <w:r w:rsidR="0013647A" w:rsidRPr="00526361">
        <w:instrText xml:space="preserve"> </w:instrText>
      </w:r>
      <w:proofErr w:type="spellStart"/>
      <w:r w:rsidR="0013647A" w:rsidRPr="00526361">
        <w:instrText>Normalize_Scalars</w:instrText>
      </w:r>
      <w:proofErr w:type="spellEnd"/>
      <w:r w:rsidR="0013647A">
        <w:instrText xml:space="preserve">" </w:instrText>
      </w:r>
      <w:r w:rsidR="003C44DE">
        <w:rPr>
          <w:rFonts w:ascii="Times New Roman" w:hAnsi="Times New Roman" w:cs="Times New Roman"/>
          <w:lang w:val="en-GB"/>
        </w:rPr>
        <w:fldChar w:fldCharType="end"/>
      </w:r>
      <w:r>
        <w:rPr>
          <w:lang w:val="en-GB"/>
        </w:rPr>
        <w:t xml:space="preserve"> can be used to ensure that scalar variables are always initialized by the compiler in a repeatable fashion. This </w:t>
      </w:r>
      <w:r w:rsidR="00017A66" w:rsidRPr="00017A66">
        <w:rPr>
          <w:rFonts w:ascii="Times New Roman" w:hAnsi="Times New Roman" w:cs="Times New Roman"/>
          <w:b/>
          <w:bCs/>
          <w:lang w:val="en-GB"/>
        </w:rPr>
        <w:t>pragma</w:t>
      </w:r>
      <w:r>
        <w:rPr>
          <w:lang w:val="en-GB"/>
        </w:rPr>
        <w:t xml:space="preserve"> is designed to initialize variables to an out-of-range value if there is one, to avoid hiding errors.</w:t>
      </w:r>
    </w:p>
    <w:p w14:paraId="331502C1" w14:textId="77777777" w:rsidR="004C770C" w:rsidRDefault="004C770C" w:rsidP="004C770C">
      <w:pPr>
        <w:rPr>
          <w:kern w:val="32"/>
          <w:lang w:val="en-GB"/>
        </w:rPr>
      </w:pPr>
      <w:r>
        <w:rPr>
          <w:kern w:val="32"/>
          <w:lang w:val="en-GB"/>
        </w:rPr>
        <w:lastRenderedPageBreak/>
        <w:t xml:space="preserve">Lastly, the user can query the validity of a given value. The expression </w:t>
      </w:r>
      <w:proofErr w:type="spellStart"/>
      <w:r w:rsidR="00017A66" w:rsidRPr="00017A66">
        <w:rPr>
          <w:rFonts w:ascii="Times New Roman" w:hAnsi="Times New Roman" w:cs="Times New Roman"/>
          <w:kern w:val="32"/>
          <w:lang w:val="en-GB"/>
        </w:rPr>
        <w:t>X’Valid</w:t>
      </w:r>
      <w:proofErr w:type="spellEnd"/>
      <w:r w:rsidR="003C44DE">
        <w:rPr>
          <w:rFonts w:ascii="Times New Roman" w:hAnsi="Times New Roman" w:cs="Times New Roman"/>
          <w:kern w:val="32"/>
          <w:lang w:val="en-GB"/>
        </w:rPr>
        <w:fldChar w:fldCharType="begin"/>
      </w:r>
      <w:r w:rsidR="0013647A">
        <w:instrText xml:space="preserve"> XE "</w:instrText>
      </w:r>
      <w:r w:rsidR="0013647A" w:rsidRPr="00521B91">
        <w:rPr>
          <w:rFonts w:ascii="Times New Roman" w:hAnsi="Times New Roman" w:cs="Times New Roman"/>
          <w:kern w:val="32"/>
          <w:lang w:val="en-GB"/>
        </w:rPr>
        <w:instrText>Attribute:</w:instrText>
      </w:r>
      <w:r w:rsidR="0013647A" w:rsidRPr="00521B91">
        <w:instrText>’Valid</w:instrText>
      </w:r>
      <w:r w:rsidR="0013647A">
        <w:instrText xml:space="preserve">" </w:instrText>
      </w:r>
      <w:r w:rsidR="003C44DE">
        <w:rPr>
          <w:rFonts w:ascii="Times New Roman" w:hAnsi="Times New Roman" w:cs="Times New Roman"/>
          <w:kern w:val="32"/>
          <w:lang w:val="en-GB"/>
        </w:rPr>
        <w:fldChar w:fldCharType="end"/>
      </w:r>
      <w:r w:rsidR="00017A66" w:rsidRPr="00017A66">
        <w:rPr>
          <w:rFonts w:ascii="Times New Roman" w:hAnsi="Times New Roman" w:cs="Times New Roman"/>
          <w:kern w:val="32"/>
          <w:lang w:val="en-GB"/>
        </w:rPr>
        <w:t xml:space="preserve"> </w:t>
      </w:r>
      <w:r>
        <w:rPr>
          <w:kern w:val="32"/>
          <w:lang w:val="en-GB"/>
        </w:rPr>
        <w:t xml:space="preserve">yields true if the value of the scalar variable </w:t>
      </w:r>
      <w:r w:rsidR="00017A66" w:rsidRPr="00017A66">
        <w:rPr>
          <w:rFonts w:ascii="Times New Roman" w:hAnsi="Times New Roman" w:cs="Times New Roman"/>
          <w:kern w:val="32"/>
          <w:lang w:val="en-GB"/>
        </w:rPr>
        <w:t>X</w:t>
      </w:r>
      <w:r>
        <w:rPr>
          <w:kern w:val="32"/>
          <w:lang w:val="en-GB"/>
        </w:rPr>
        <w:t xml:space="preserve"> conforms to the subtype of </w:t>
      </w:r>
      <w:r w:rsidR="00017A66" w:rsidRPr="00017A66">
        <w:rPr>
          <w:rFonts w:ascii="Times New Roman" w:hAnsi="Times New Roman" w:cs="Times New Roman"/>
          <w:kern w:val="32"/>
          <w:lang w:val="en-GB"/>
        </w:rPr>
        <w:t>X</w:t>
      </w:r>
      <w:r>
        <w:rPr>
          <w:kern w:val="32"/>
          <w:lang w:val="en-GB"/>
        </w:rPr>
        <w:t xml:space="preserve"> and false otherwise. Thus, the user can protect against the use of out-of-bounds uninitialized or otherwise corrupted scalar values.</w:t>
      </w:r>
    </w:p>
    <w:p w14:paraId="48177443" w14:textId="77777777" w:rsidR="004C770C" w:rsidRDefault="00726AF3" w:rsidP="004C770C">
      <w:pPr>
        <w:pStyle w:val="Heading3"/>
      </w:pPr>
      <w:bookmarkStart w:id="520" w:name="_Toc508619004"/>
      <w:r>
        <w:t>6</w:t>
      </w:r>
      <w:r w:rsidR="009E501C">
        <w:t>.</w:t>
      </w:r>
      <w:r w:rsidR="004C770C">
        <w:t>2</w:t>
      </w:r>
      <w:r w:rsidR="00015334">
        <w:t>2</w:t>
      </w:r>
      <w:r w:rsidR="004C770C">
        <w:t>.2</w:t>
      </w:r>
      <w:r w:rsidR="00074057">
        <w:t xml:space="preserve"> </w:t>
      </w:r>
      <w:r w:rsidR="004C770C">
        <w:t>Guidance to language users</w:t>
      </w:r>
      <w:bookmarkEnd w:id="520"/>
    </w:p>
    <w:p w14:paraId="51E2A082" w14:textId="77777777" w:rsidR="001D1C27" w:rsidRDefault="001D1C27" w:rsidP="00CF225A">
      <w:pPr>
        <w:pStyle w:val="ListParagraph"/>
        <w:numPr>
          <w:ilvl w:val="0"/>
          <w:numId w:val="332"/>
        </w:numPr>
        <w:spacing w:before="120" w:after="120" w:line="240" w:lineRule="auto"/>
      </w:pPr>
      <w:r w:rsidRPr="009739AB">
        <w:t>Follow the mitigation mechanisms of subclause 6.</w:t>
      </w:r>
      <w:r>
        <w:t>22</w:t>
      </w:r>
      <w:r w:rsidRPr="009739AB">
        <w:t>.5 of TR 24772-1</w:t>
      </w:r>
      <w:r>
        <w:t>.</w:t>
      </w:r>
    </w:p>
    <w:p w14:paraId="7E347BBB" w14:textId="77777777" w:rsidR="004C770C" w:rsidRDefault="004C770C" w:rsidP="00CF225A">
      <w:pPr>
        <w:pStyle w:val="ListParagraph"/>
        <w:numPr>
          <w:ilvl w:val="0"/>
          <w:numId w:val="332"/>
        </w:numPr>
        <w:spacing w:before="120" w:after="120" w:line="240" w:lineRule="auto"/>
      </w:pPr>
      <w:r>
        <w:t xml:space="preserve">If the compiler has a mode that detects use before initialization, then </w:t>
      </w:r>
      <w:r w:rsidR="001574D7">
        <w:t xml:space="preserve">enable </w:t>
      </w:r>
      <w:r>
        <w:t xml:space="preserve">this mode and </w:t>
      </w:r>
      <w:r w:rsidR="001574D7">
        <w:t xml:space="preserve">treat </w:t>
      </w:r>
      <w:r>
        <w:t>any such warnings as errors.</w:t>
      </w:r>
    </w:p>
    <w:p w14:paraId="3E7BB357" w14:textId="77777777" w:rsidR="004C770C" w:rsidRDefault="004C770C" w:rsidP="00CF225A">
      <w:pPr>
        <w:pStyle w:val="ListParagraph"/>
        <w:numPr>
          <w:ilvl w:val="0"/>
          <w:numId w:val="332"/>
        </w:numPr>
        <w:spacing w:before="120" w:after="120" w:line="240" w:lineRule="auto"/>
      </w:pPr>
      <w:r>
        <w:t xml:space="preserve">Where appropriate, </w:t>
      </w:r>
      <w:r w:rsidR="001574D7">
        <w:t xml:space="preserve">specify </w:t>
      </w:r>
      <w:r>
        <w:t>explicit initializations or default initializations.</w:t>
      </w:r>
    </w:p>
    <w:p w14:paraId="2A9BD491" w14:textId="77777777" w:rsidR="004C770C" w:rsidRDefault="001574D7" w:rsidP="00CF225A">
      <w:pPr>
        <w:pStyle w:val="ListParagraph"/>
        <w:numPr>
          <w:ilvl w:val="0"/>
          <w:numId w:val="332"/>
        </w:numPr>
        <w:spacing w:before="120" w:after="120" w:line="240" w:lineRule="auto"/>
      </w:pPr>
      <w:r>
        <w:t>Use t</w:t>
      </w:r>
      <w:r w:rsidR="004C770C">
        <w:t xml:space="preserve">he </w:t>
      </w:r>
      <w:r w:rsidR="00017A66" w:rsidRPr="00017A66">
        <w:rPr>
          <w:rFonts w:ascii="Times New Roman" w:hAnsi="Times New Roman" w:cs="Times New Roman"/>
          <w:b/>
        </w:rPr>
        <w:t>pragma</w:t>
      </w:r>
      <w:r w:rsidR="00017A66" w:rsidRPr="00017A66">
        <w:rPr>
          <w:rFonts w:ascii="Times New Roman" w:hAnsi="Times New Roman" w:cs="Times New Roman"/>
        </w:rPr>
        <w:t xml:space="preserve"> </w:t>
      </w:r>
      <w:proofErr w:type="spellStart"/>
      <w:r w:rsidR="00017A66" w:rsidRPr="00017A66">
        <w:rPr>
          <w:rFonts w:ascii="Times New Roman" w:hAnsi="Times New Roman" w:cs="Times New Roman"/>
        </w:rPr>
        <w:t>Normalize_Scalars</w:t>
      </w:r>
      <w:proofErr w:type="spellEnd"/>
      <w:r w:rsidR="003C44DE">
        <w:rPr>
          <w:rFonts w:ascii="Times New Roman" w:hAnsi="Times New Roman" w:cs="Times New Roman"/>
        </w:rPr>
        <w:fldChar w:fldCharType="begin"/>
      </w:r>
      <w:r w:rsidR="0013647A">
        <w:instrText xml:space="preserve"> XE "</w:instrText>
      </w:r>
      <w:proofErr w:type="spellStart"/>
      <w:r w:rsidR="0013647A" w:rsidRPr="00526361">
        <w:rPr>
          <w:rFonts w:ascii="Times New Roman" w:hAnsi="Times New Roman" w:cs="Times New Roman"/>
        </w:rPr>
        <w:instrText>Pragma:</w:instrText>
      </w:r>
      <w:r w:rsidR="0013647A" w:rsidRPr="00526361">
        <w:instrText>pragma</w:instrText>
      </w:r>
      <w:proofErr w:type="spellEnd"/>
      <w:r w:rsidR="0013647A" w:rsidRPr="00526361">
        <w:instrText xml:space="preserve"> </w:instrText>
      </w:r>
      <w:proofErr w:type="spellStart"/>
      <w:r w:rsidR="0013647A" w:rsidRPr="00526361">
        <w:instrText>Normalize_Scalars</w:instrText>
      </w:r>
      <w:proofErr w:type="spellEnd"/>
      <w:r w:rsidR="0013647A">
        <w:instrText xml:space="preserve">" </w:instrText>
      </w:r>
      <w:r w:rsidR="003C44DE">
        <w:rPr>
          <w:rFonts w:ascii="Times New Roman" w:hAnsi="Times New Roman" w:cs="Times New Roman"/>
        </w:rPr>
        <w:fldChar w:fldCharType="end"/>
      </w:r>
      <w:r w:rsidR="004C770C">
        <w:t xml:space="preserve">  to cause out-of-range default initializations for scalar variables.</w:t>
      </w:r>
    </w:p>
    <w:p w14:paraId="37368EDA" w14:textId="77777777" w:rsidR="004C770C" w:rsidRDefault="001574D7" w:rsidP="00CF225A">
      <w:pPr>
        <w:pStyle w:val="ListParagraph"/>
        <w:numPr>
          <w:ilvl w:val="0"/>
          <w:numId w:val="332"/>
        </w:numPr>
        <w:spacing w:before="120" w:after="120" w:line="240" w:lineRule="auto"/>
      </w:pPr>
      <w:r>
        <w:t>Use t</w:t>
      </w:r>
      <w:r w:rsidR="004C770C">
        <w:t xml:space="preserve">he </w:t>
      </w:r>
      <w:r w:rsidR="00017A66" w:rsidRPr="00017A66">
        <w:rPr>
          <w:rFonts w:ascii="Times New Roman" w:hAnsi="Times New Roman" w:cs="Times New Roman"/>
        </w:rPr>
        <w:t>‘Valid</w:t>
      </w:r>
      <w:r w:rsidR="003C44DE">
        <w:rPr>
          <w:rFonts w:ascii="Times New Roman" w:hAnsi="Times New Roman" w:cs="Times New Roman"/>
        </w:rPr>
        <w:fldChar w:fldCharType="begin"/>
      </w:r>
      <w:r w:rsidR="00F720AD">
        <w:instrText xml:space="preserve"> XE "</w:instrText>
      </w:r>
      <w:r w:rsidR="00F720AD" w:rsidRPr="00FD79EE">
        <w:rPr>
          <w:rFonts w:ascii="Times New Roman" w:hAnsi="Times New Roman" w:cs="Times New Roman"/>
        </w:rPr>
        <w:instrText>Attribute:</w:instrText>
      </w:r>
      <w:r w:rsidR="00F720AD" w:rsidRPr="00FD79EE">
        <w:instrText>‘Valid</w:instrText>
      </w:r>
      <w:r w:rsidR="00F720AD">
        <w:instrText xml:space="preserve">" </w:instrText>
      </w:r>
      <w:r w:rsidR="003C44DE">
        <w:rPr>
          <w:rFonts w:ascii="Times New Roman" w:hAnsi="Times New Roman" w:cs="Times New Roman"/>
        </w:rPr>
        <w:fldChar w:fldCharType="end"/>
      </w:r>
      <w:r w:rsidR="004C770C">
        <w:t xml:space="preserve"> attribute to identify out-of-range </w:t>
      </w:r>
      <w:r w:rsidR="009F22D4">
        <w:t xml:space="preserve">scalar </w:t>
      </w:r>
      <w:r w:rsidR="004C770C">
        <w:t>values caused by the use of uninitialized variables, without incurring the raising of an 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sidR="004C770C">
        <w:t>.</w:t>
      </w:r>
      <w:r w:rsidR="009F22D4">
        <w:t xml:space="preserve">  Note an implementation may raise an exception for an </w:t>
      </w:r>
      <w:proofErr w:type="spellStart"/>
      <w:r w:rsidR="009F22D4">
        <w:rPr>
          <w:rFonts w:ascii="Times New Roman" w:hAnsi="Times New Roman" w:cs="Times New Roman"/>
        </w:rPr>
        <w:t>Unchecked_Conversion</w:t>
      </w:r>
      <w:proofErr w:type="spellEnd"/>
      <w:r w:rsidR="009F22D4">
        <w:rPr>
          <w:rFonts w:cstheme="minorHAnsi"/>
        </w:rPr>
        <w:t xml:space="preserve"> </w:t>
      </w:r>
      <w:r w:rsidR="009F22D4" w:rsidRPr="009F22D4">
        <w:t>in this case</w:t>
      </w:r>
      <w:r w:rsidR="009F22D4">
        <w:rPr>
          <w:rFonts w:ascii="Arial" w:hAnsi="Arial" w:cs="Arial"/>
        </w:rPr>
        <w:t>.</w:t>
      </w:r>
    </w:p>
    <w:p w14:paraId="4313024F" w14:textId="77777777" w:rsidR="004C770C" w:rsidRDefault="004C770C" w:rsidP="004C770C">
      <w:pPr>
        <w:rPr>
          <w:b/>
          <w:bCs/>
          <w:lang w:val="en-GB"/>
        </w:rPr>
      </w:pPr>
      <w:r>
        <w:rPr>
          <w:kern w:val="32"/>
          <w:lang w:val="en-GB"/>
        </w:rPr>
        <w:t>Common advice that should be avoided is to perform a “junk initialization</w:t>
      </w:r>
      <w:r w:rsidR="003C44DE">
        <w:rPr>
          <w:kern w:val="32"/>
          <w:lang w:val="en-GB"/>
        </w:rPr>
        <w:fldChar w:fldCharType="begin"/>
      </w:r>
      <w:r w:rsidR="0013647A">
        <w:instrText xml:space="preserve"> XE "</w:instrText>
      </w:r>
      <w:r w:rsidR="00DA45B9">
        <w:rPr>
          <w:kern w:val="32"/>
          <w:lang w:val="en-GB"/>
        </w:rPr>
        <w:instrText>J</w:instrText>
      </w:r>
      <w:r w:rsidR="00EB0723">
        <w:rPr>
          <w:kern w:val="32"/>
          <w:lang w:val="en-GB"/>
        </w:rPr>
        <w:instrText>unk initialization</w:instrText>
      </w:r>
      <w:r w:rsidR="0013647A">
        <w:instrText xml:space="preserve">" </w:instrText>
      </w:r>
      <w:r w:rsidR="003C44DE">
        <w:rPr>
          <w:kern w:val="32"/>
          <w:lang w:val="en-GB"/>
        </w:rPr>
        <w:fldChar w:fldCharType="end"/>
      </w:r>
      <w:r>
        <w:rPr>
          <w:kern w:val="32"/>
          <w:lang w:val="en-GB"/>
        </w:rPr>
        <w:t xml:space="preserve">” of variables. </w:t>
      </w:r>
      <w:r>
        <w:rPr>
          <w:lang w:val="en-GB"/>
        </w:rPr>
        <w:t>Initializing a variable with an inappropriate default value such as zero can result in hiding underlying problems, because the compiler or other static analysis tools will then be unable to detect that the variable has been used prior to receiving a correctly computed value.</w:t>
      </w:r>
    </w:p>
    <w:p w14:paraId="4B4C649E" w14:textId="77777777" w:rsidR="004C770C" w:rsidRDefault="00726AF3" w:rsidP="004C770C">
      <w:pPr>
        <w:pStyle w:val="Heading2"/>
      </w:pPr>
      <w:bookmarkStart w:id="521" w:name="_Ref336423389"/>
      <w:bookmarkStart w:id="522" w:name="_Toc358896508"/>
      <w:bookmarkStart w:id="523" w:name="_Toc508619005"/>
      <w:r>
        <w:t>6</w:t>
      </w:r>
      <w:r w:rsidR="009E501C">
        <w:t>.</w:t>
      </w:r>
      <w:r w:rsidR="004C770C">
        <w:t>2</w:t>
      </w:r>
      <w:r w:rsidR="00015334">
        <w:t>3</w:t>
      </w:r>
      <w:r w:rsidR="00074057">
        <w:t xml:space="preserve"> </w:t>
      </w:r>
      <w:r w:rsidR="004C770C">
        <w:t>Operator Precedence/Order of Evaluation [JCW]</w:t>
      </w:r>
      <w:bookmarkEnd w:id="521"/>
      <w:bookmarkEnd w:id="522"/>
      <w:bookmarkEnd w:id="523"/>
      <w:r w:rsidR="003C44DE">
        <w:fldChar w:fldCharType="begin"/>
      </w:r>
      <w:r w:rsidR="00AF6101">
        <w:instrText xml:space="preserve"> XE "</w:instrText>
      </w:r>
      <w:r w:rsidR="00AF6101" w:rsidRPr="006917D7">
        <w:instrText>JCW</w:instrText>
      </w:r>
      <w:r w:rsidR="00EB0723">
        <w:instrText xml:space="preserve"> </w:instrText>
      </w:r>
      <w:r w:rsidR="00AF6101">
        <w:instrText>–</w:instrText>
      </w:r>
      <w:r w:rsidR="00AF6101" w:rsidRPr="006917D7">
        <w:instrText xml:space="preserve"> Operator Precede</w:instrText>
      </w:r>
      <w:r w:rsidR="00EB0723">
        <w:instrText>nce/Order of Evaluation</w:instrText>
      </w:r>
      <w:r w:rsidR="00AF6101">
        <w:instrText xml:space="preserve">" </w:instrText>
      </w:r>
      <w:r w:rsidR="003C44DE">
        <w:fldChar w:fldCharType="end"/>
      </w:r>
      <w:r w:rsidR="003C44DE">
        <w:fldChar w:fldCharType="begin"/>
      </w:r>
      <w:r w:rsidR="00AF6101">
        <w:instrText xml:space="preserve"> XE "</w:instrText>
      </w:r>
      <w:r w:rsidR="00AF6101" w:rsidRPr="00AD5A1D">
        <w:instrText>Language Vulnerabilities:Operator Precedence/Order of Evaluation [JCW]</w:instrText>
      </w:r>
      <w:r w:rsidR="00AF6101">
        <w:instrText xml:space="preserve">" </w:instrText>
      </w:r>
      <w:r w:rsidR="003C44DE">
        <w:fldChar w:fldCharType="end"/>
      </w:r>
    </w:p>
    <w:p w14:paraId="4CBCEC05" w14:textId="77777777" w:rsidR="004C770C" w:rsidRDefault="00726AF3" w:rsidP="004C770C">
      <w:pPr>
        <w:pStyle w:val="Heading3"/>
      </w:pPr>
      <w:bookmarkStart w:id="524" w:name="_Toc508619006"/>
      <w:r>
        <w:t>6</w:t>
      </w:r>
      <w:r w:rsidR="009E501C">
        <w:t>.</w:t>
      </w:r>
      <w:r w:rsidR="004C770C">
        <w:t>2</w:t>
      </w:r>
      <w:r w:rsidR="00015334">
        <w:t>3</w:t>
      </w:r>
      <w:r w:rsidR="004C770C">
        <w:t>.1</w:t>
      </w:r>
      <w:r w:rsidR="00074057">
        <w:t xml:space="preserve"> </w:t>
      </w:r>
      <w:r w:rsidR="004C770C">
        <w:t>Applicability to language</w:t>
      </w:r>
      <w:bookmarkEnd w:id="524"/>
    </w:p>
    <w:p w14:paraId="06B767DE" w14:textId="77777777" w:rsidR="004C770C" w:rsidRDefault="004C770C" w:rsidP="004C770C">
      <w:r>
        <w:t>Since this vulnerability is about "incorrect beliefs" of programmers, there is no way to establish a limit to how far incorrect beliefs can go. However, Ada is less susceptible to that vulnerability than many other languages, since</w:t>
      </w:r>
    </w:p>
    <w:p w14:paraId="45186047" w14:textId="77777777" w:rsidR="004C770C" w:rsidRDefault="004C770C" w:rsidP="00CF225A">
      <w:pPr>
        <w:pStyle w:val="ListParagraph"/>
        <w:numPr>
          <w:ilvl w:val="0"/>
          <w:numId w:val="317"/>
        </w:numPr>
        <w:spacing w:before="120" w:after="120" w:line="240" w:lineRule="auto"/>
      </w:pPr>
      <w:r>
        <w:t xml:space="preserve">Ada only has six levels of precedence and associativity is closer to common expectations. For example, an expression like </w:t>
      </w:r>
      <w:r w:rsidRPr="00B57447">
        <w:rPr>
          <w:rFonts w:ascii="Times New Roman" w:hAnsi="Times New Roman"/>
        </w:rPr>
        <w:t>A = B or C = D</w:t>
      </w:r>
      <w:r>
        <w:t xml:space="preserve"> will be parsed as expected, </w:t>
      </w:r>
      <w:r w:rsidR="00901B24">
        <w:t>as</w:t>
      </w:r>
      <w:r>
        <w:t xml:space="preserve"> </w:t>
      </w:r>
      <w:r w:rsidRPr="00B57447">
        <w:rPr>
          <w:rFonts w:ascii="Times New Roman" w:hAnsi="Times New Roman"/>
        </w:rPr>
        <w:t>(A = B) or (C = D).</w:t>
      </w:r>
    </w:p>
    <w:p w14:paraId="53325936" w14:textId="77777777" w:rsidR="004C770C" w:rsidRDefault="004C770C" w:rsidP="00CF225A">
      <w:pPr>
        <w:pStyle w:val="ListParagraph"/>
        <w:numPr>
          <w:ilvl w:val="0"/>
          <w:numId w:val="317"/>
        </w:numPr>
        <w:spacing w:before="120" w:after="120" w:line="240" w:lineRule="auto"/>
      </w:pPr>
      <w:r>
        <w:t xml:space="preserve">Mixed logical operators are not allowed without parentheses, </w:t>
      </w:r>
      <w:r w:rsidR="00901B24">
        <w:t>for example</w:t>
      </w:r>
      <w:r>
        <w:t>, "</w:t>
      </w:r>
      <w:r w:rsidRPr="00B57447">
        <w:rPr>
          <w:rFonts w:ascii="Times New Roman" w:hAnsi="Times New Roman"/>
        </w:rPr>
        <w:t>A or B or C</w:t>
      </w:r>
      <w:r>
        <w:t>" is valid, as well as "</w:t>
      </w:r>
      <w:r w:rsidRPr="00B57447">
        <w:rPr>
          <w:rFonts w:ascii="Times New Roman" w:hAnsi="Times New Roman"/>
        </w:rPr>
        <w:t>A and B and C</w:t>
      </w:r>
      <w:r>
        <w:t>", but "</w:t>
      </w:r>
      <w:r w:rsidRPr="00B57447">
        <w:rPr>
          <w:rFonts w:ascii="Times New Roman" w:hAnsi="Times New Roman"/>
        </w:rPr>
        <w:t>A and B or C</w:t>
      </w:r>
      <w:r>
        <w:t>" is not</w:t>
      </w:r>
      <w:r w:rsidR="006D2531">
        <w:t>;</w:t>
      </w:r>
      <w:r>
        <w:t xml:space="preserve"> </w:t>
      </w:r>
      <w:r w:rsidR="00A26B3D">
        <w:t xml:space="preserve">the user </w:t>
      </w:r>
      <w:r>
        <w:t>must write "</w:t>
      </w:r>
      <w:r w:rsidR="00017A66" w:rsidRPr="00017A66">
        <w:rPr>
          <w:rFonts w:ascii="Times New Roman" w:hAnsi="Times New Roman" w:cs="Times New Roman"/>
        </w:rPr>
        <w:t>(A and B) or C</w:t>
      </w:r>
      <w:r>
        <w:t>" or "</w:t>
      </w:r>
      <w:r w:rsidR="00017A66" w:rsidRPr="00017A66">
        <w:rPr>
          <w:rFonts w:ascii="Times New Roman" w:hAnsi="Times New Roman" w:cs="Times New Roman"/>
        </w:rPr>
        <w:t>A and (B or C)</w:t>
      </w:r>
      <w:r>
        <w:t>".</w:t>
      </w:r>
    </w:p>
    <w:p w14:paraId="4D954927" w14:textId="77777777" w:rsidR="004C770C" w:rsidRDefault="004C770C" w:rsidP="00CF225A">
      <w:pPr>
        <w:pStyle w:val="ListParagraph"/>
        <w:numPr>
          <w:ilvl w:val="0"/>
          <w:numId w:val="317"/>
        </w:numPr>
        <w:spacing w:before="120" w:after="120" w:line="240" w:lineRule="auto"/>
      </w:pPr>
      <w:r>
        <w:t>Assignment is not an operator in Ada.</w:t>
      </w:r>
    </w:p>
    <w:p w14:paraId="73244384" w14:textId="77777777" w:rsidR="004C770C" w:rsidRDefault="00726AF3" w:rsidP="004C770C">
      <w:pPr>
        <w:pStyle w:val="Heading3"/>
      </w:pPr>
      <w:bookmarkStart w:id="525" w:name="_Toc508619007"/>
      <w:r>
        <w:t>6</w:t>
      </w:r>
      <w:r w:rsidR="009E501C">
        <w:t>.</w:t>
      </w:r>
      <w:r w:rsidR="004C770C">
        <w:t>2</w:t>
      </w:r>
      <w:r w:rsidR="00015334">
        <w:t>3</w:t>
      </w:r>
      <w:r w:rsidR="004C770C">
        <w:t>.2</w:t>
      </w:r>
      <w:r w:rsidR="00074057">
        <w:t xml:space="preserve"> </w:t>
      </w:r>
      <w:r w:rsidR="004C770C">
        <w:t>Guidance to language users</w:t>
      </w:r>
      <w:bookmarkEnd w:id="525"/>
    </w:p>
    <w:p w14:paraId="513F23CD" w14:textId="340D0BCC" w:rsidR="00F128DF" w:rsidRDefault="003C44DE">
      <w:pPr>
        <w:pStyle w:val="ListParagraph"/>
        <w:numPr>
          <w:ilvl w:val="0"/>
          <w:numId w:val="603"/>
        </w:numPr>
      </w:pPr>
      <w:r w:rsidRPr="003C44DE">
        <w:t>Follow the mitigation mechanisms of subclause 6.23.5 of TR 24772-1.</w:t>
      </w:r>
    </w:p>
    <w:p w14:paraId="7E4D4B42" w14:textId="77777777" w:rsidR="004C770C" w:rsidRDefault="00726AF3" w:rsidP="004C770C">
      <w:pPr>
        <w:pStyle w:val="Heading2"/>
      </w:pPr>
      <w:bookmarkStart w:id="526" w:name="_6.24_Side-effects_and"/>
      <w:bookmarkStart w:id="527" w:name="_Ref336414351"/>
      <w:bookmarkStart w:id="528" w:name="_Toc358896509"/>
      <w:bookmarkStart w:id="529" w:name="_Toc508619008"/>
      <w:bookmarkEnd w:id="526"/>
      <w:r>
        <w:t>6</w:t>
      </w:r>
      <w:r w:rsidR="009E501C">
        <w:t>.</w:t>
      </w:r>
      <w:r w:rsidR="004C770C">
        <w:t>2</w:t>
      </w:r>
      <w:r w:rsidR="00015334">
        <w:t>4</w:t>
      </w:r>
      <w:r w:rsidR="00074057">
        <w:t xml:space="preserve"> </w:t>
      </w:r>
      <w:r w:rsidR="004C770C">
        <w:t>Side-effects and Order of Evaluation [SAM]</w:t>
      </w:r>
      <w:bookmarkEnd w:id="527"/>
      <w:bookmarkEnd w:id="528"/>
      <w:bookmarkEnd w:id="529"/>
      <w:r w:rsidR="003C44DE">
        <w:fldChar w:fldCharType="begin"/>
      </w:r>
      <w:r w:rsidR="00AF6101">
        <w:instrText xml:space="preserve"> XE "</w:instrText>
      </w:r>
      <w:r w:rsidR="00AF6101" w:rsidRPr="00916D5B">
        <w:instrText>SAM</w:instrText>
      </w:r>
      <w:r w:rsidR="00EB0723">
        <w:instrText xml:space="preserve"> </w:instrText>
      </w:r>
      <w:r w:rsidR="00AF6101">
        <w:instrText>–</w:instrText>
      </w:r>
      <w:r w:rsidR="00AF6101" w:rsidRPr="00916D5B">
        <w:instrText xml:space="preserve"> Side-effects and Order of Evaluation</w:instrText>
      </w:r>
      <w:r w:rsidR="00AF6101">
        <w:instrText xml:space="preserve">" </w:instrText>
      </w:r>
      <w:r w:rsidR="003C44DE">
        <w:fldChar w:fldCharType="end"/>
      </w:r>
      <w:r w:rsidR="003C44DE">
        <w:fldChar w:fldCharType="begin"/>
      </w:r>
      <w:r w:rsidR="00AF6101">
        <w:instrText xml:space="preserve"> XE "</w:instrText>
      </w:r>
      <w:r w:rsidR="00AF6101" w:rsidRPr="00F3145D">
        <w:instrText>Language Vulnerabilities:Side-effects and Order of Evaluation [SAM]</w:instrText>
      </w:r>
      <w:r w:rsidR="00AF6101">
        <w:instrText xml:space="preserve">" </w:instrText>
      </w:r>
      <w:r w:rsidR="003C44DE">
        <w:fldChar w:fldCharType="end"/>
      </w:r>
    </w:p>
    <w:p w14:paraId="764D105E" w14:textId="77777777" w:rsidR="004C770C" w:rsidRDefault="00726AF3" w:rsidP="004C770C">
      <w:pPr>
        <w:pStyle w:val="Heading3"/>
      </w:pPr>
      <w:bookmarkStart w:id="530" w:name="_Toc508619009"/>
      <w:r>
        <w:t>6</w:t>
      </w:r>
      <w:r w:rsidR="009E501C">
        <w:t>.</w:t>
      </w:r>
      <w:r w:rsidR="004C770C">
        <w:t>2</w:t>
      </w:r>
      <w:r w:rsidR="00015334">
        <w:t>4</w:t>
      </w:r>
      <w:r w:rsidR="004C770C">
        <w:t>.1</w:t>
      </w:r>
      <w:r w:rsidR="00074057">
        <w:t xml:space="preserve"> </w:t>
      </w:r>
      <w:r w:rsidR="004C770C">
        <w:t>Applicability to language</w:t>
      </w:r>
      <w:bookmarkEnd w:id="530"/>
    </w:p>
    <w:p w14:paraId="0579EDD9" w14:textId="77777777" w:rsidR="004C770C" w:rsidRDefault="004C770C" w:rsidP="004C770C">
      <w:r>
        <w:t>There are no operators in Ada with direct side effects on their operands using the language-defined operations, especially not the increment and decrement operation. Ada does not permit multiple assignments in a single expression or statement.</w:t>
      </w:r>
    </w:p>
    <w:p w14:paraId="31A64F83" w14:textId="77777777" w:rsidR="004C770C" w:rsidRDefault="004C770C" w:rsidP="004C770C">
      <w:r>
        <w:lastRenderedPageBreak/>
        <w:t xml:space="preserve">There is the possibility though to have side effects through function calls in expressions where the function modifies globally visible variables </w:t>
      </w:r>
      <w:r w:rsidR="00100109">
        <w:t>or “</w:t>
      </w:r>
      <w:r w:rsidR="00017A66" w:rsidRPr="00017A66">
        <w:rPr>
          <w:rFonts w:ascii="Times New Roman" w:hAnsi="Times New Roman" w:cs="Times New Roman"/>
          <w:b/>
        </w:rPr>
        <w:t>in out</w:t>
      </w:r>
      <w:r w:rsidR="00017A66" w:rsidRPr="00017A66">
        <w:rPr>
          <w:rFonts w:ascii="Times New Roman" w:hAnsi="Times New Roman" w:cs="Times New Roman"/>
        </w:rPr>
        <w:t>”</w:t>
      </w:r>
      <w:r w:rsidR="00100109">
        <w:t xml:space="preserve"> or “</w:t>
      </w:r>
      <w:r w:rsidR="00017A66" w:rsidRPr="00017A66">
        <w:rPr>
          <w:rFonts w:ascii="Times New Roman" w:hAnsi="Times New Roman" w:cs="Times New Roman"/>
          <w:b/>
        </w:rPr>
        <w:t>out</w:t>
      </w:r>
      <w:r w:rsidR="00100109">
        <w:t>” parameters. Ada disallows multiple uses of the same variable within a single expression if one or more of the uses are as “</w:t>
      </w:r>
      <w:r w:rsidR="00017A66" w:rsidRPr="00017A66">
        <w:rPr>
          <w:rFonts w:ascii="Times New Roman" w:hAnsi="Times New Roman" w:cs="Times New Roman"/>
          <w:b/>
        </w:rPr>
        <w:t>in out</w:t>
      </w:r>
      <w:r w:rsidR="00100109">
        <w:t xml:space="preserve">” or </w:t>
      </w:r>
      <w:r w:rsidR="00100109">
        <w:rPr>
          <w:b/>
        </w:rPr>
        <w:t>“</w:t>
      </w:r>
      <w:r w:rsidR="00017A66" w:rsidRPr="00017A66">
        <w:rPr>
          <w:rFonts w:ascii="Times New Roman" w:hAnsi="Times New Roman" w:cs="Times New Roman"/>
          <w:b/>
        </w:rPr>
        <w:t>out</w:t>
      </w:r>
      <w:r w:rsidR="00100109">
        <w:t xml:space="preserve">” parameters. </w:t>
      </w:r>
      <w:r>
        <w:t xml:space="preserve"> Operators in Ada are functions</w:t>
      </w:r>
      <w:r w:rsidR="00100109">
        <w:t xml:space="preserve"> with only “</w:t>
      </w:r>
      <w:r w:rsidR="00017A66" w:rsidRPr="00017A66">
        <w:rPr>
          <w:rFonts w:ascii="Times New Roman" w:hAnsi="Times New Roman" w:cs="Times New Roman"/>
          <w:b/>
        </w:rPr>
        <w:t>in</w:t>
      </w:r>
      <w:r w:rsidR="00100109">
        <w:rPr>
          <w:b/>
        </w:rPr>
        <w:t>”</w:t>
      </w:r>
      <w:r w:rsidR="00100109">
        <w:t xml:space="preserve"> parameters</w:t>
      </w:r>
      <w:r>
        <w:t>, so, when defined by the user, although they cannot modify their own operands, they may modify global state and therefore have side effects.</w:t>
      </w:r>
    </w:p>
    <w:p w14:paraId="54451879" w14:textId="77777777" w:rsidR="004C770C" w:rsidRDefault="004C770C" w:rsidP="004C770C">
      <w:r>
        <w:t>Ada allows the implementation to choose the order of evaluation of expressions with operands of the same precedence level, the order of association is left-to-right.  The operands of a binary operation are also evaluated in an arbitrary order, as happens for the parameters of any function call. In the case of user-defined operators with side effects</w:t>
      </w:r>
      <w:r w:rsidR="00100109">
        <w:t xml:space="preserve"> on global state</w:t>
      </w:r>
      <w:r>
        <w:t xml:space="preserve">, this implementation dependency can cause unpredictability of the side effects. </w:t>
      </w:r>
    </w:p>
    <w:p w14:paraId="79C8C986" w14:textId="77777777" w:rsidR="004C770C" w:rsidRDefault="00726AF3" w:rsidP="004C770C">
      <w:pPr>
        <w:pStyle w:val="Heading3"/>
      </w:pPr>
      <w:bookmarkStart w:id="531" w:name="_Toc508619010"/>
      <w:r>
        <w:t>6</w:t>
      </w:r>
      <w:r w:rsidR="009E501C">
        <w:t>.</w:t>
      </w:r>
      <w:r w:rsidR="004C770C">
        <w:t>2</w:t>
      </w:r>
      <w:r w:rsidR="00015334">
        <w:t>4</w:t>
      </w:r>
      <w:r w:rsidR="004C770C">
        <w:t>.2</w:t>
      </w:r>
      <w:r w:rsidR="00074057">
        <w:t xml:space="preserve"> </w:t>
      </w:r>
      <w:r w:rsidR="004C770C">
        <w:t>Guidance to language users</w:t>
      </w:r>
      <w:bookmarkEnd w:id="531"/>
    </w:p>
    <w:p w14:paraId="26E80547" w14:textId="77777777" w:rsidR="00A81DE7" w:rsidRDefault="003C44DE" w:rsidP="003B5D87">
      <w:pPr>
        <w:pStyle w:val="ListParagraph"/>
        <w:numPr>
          <w:ilvl w:val="0"/>
          <w:numId w:val="318"/>
        </w:numPr>
        <w:spacing w:before="120" w:after="120" w:line="240" w:lineRule="auto"/>
      </w:pPr>
      <w:r w:rsidRPr="003C44DE">
        <w:t>Follow the mitigation mechanisms of subclause 6.24.5 of TR 24772-1</w:t>
      </w:r>
      <w:r w:rsidR="00A81DE7">
        <w:t>.</w:t>
      </w:r>
    </w:p>
    <w:p w14:paraId="2E1F4857" w14:textId="77777777" w:rsidR="00100109" w:rsidRDefault="004C770C" w:rsidP="003B5D87">
      <w:pPr>
        <w:pStyle w:val="ListParagraph"/>
        <w:numPr>
          <w:ilvl w:val="0"/>
          <w:numId w:val="318"/>
        </w:numPr>
        <w:spacing w:before="120" w:after="120" w:line="240" w:lineRule="auto"/>
      </w:pPr>
      <w:r>
        <w:t>Make use of one or more programming guidelines which prohibit functions that modify global state, and can be enforced by static analysis.</w:t>
      </w:r>
      <w:r w:rsidR="00100109" w:rsidRPr="00100109">
        <w:t xml:space="preserve"> </w:t>
      </w:r>
    </w:p>
    <w:p w14:paraId="0126F964" w14:textId="00976763" w:rsidR="004C770C" w:rsidDel="00156CF1" w:rsidRDefault="00100109" w:rsidP="00156CF1">
      <w:pPr>
        <w:pStyle w:val="ListParagraph"/>
        <w:numPr>
          <w:ilvl w:val="0"/>
          <w:numId w:val="318"/>
        </w:numPr>
        <w:spacing w:before="120" w:after="120" w:line="240" w:lineRule="auto"/>
        <w:rPr>
          <w:del w:id="532" w:author="Stephen Michell" w:date="2018-04-27T08:24:00Z"/>
        </w:rPr>
        <w:pPrChange w:id="533" w:author="Stephen Michell" w:date="2018-04-27T08:24:00Z">
          <w:pPr>
            <w:pStyle w:val="ListParagraph"/>
            <w:numPr>
              <w:numId w:val="318"/>
            </w:numPr>
            <w:tabs>
              <w:tab w:val="num" w:pos="720"/>
            </w:tabs>
            <w:spacing w:before="120" w:after="120" w:line="240" w:lineRule="auto"/>
            <w:ind w:hanging="360"/>
          </w:pPr>
        </w:pPrChange>
      </w:pPr>
      <w:r>
        <w:t>Minimize use of “</w:t>
      </w:r>
      <w:r w:rsidR="00017A66" w:rsidRPr="00017A66">
        <w:rPr>
          <w:rFonts w:ascii="Times New Roman" w:hAnsi="Times New Roman" w:cs="Times New Roman"/>
          <w:b/>
        </w:rPr>
        <w:t>in out</w:t>
      </w:r>
      <w:r>
        <w:t>” and “</w:t>
      </w:r>
      <w:r w:rsidR="00017A66" w:rsidRPr="00017A66">
        <w:rPr>
          <w:rFonts w:ascii="Times New Roman" w:hAnsi="Times New Roman" w:cs="Times New Roman"/>
          <w:b/>
        </w:rPr>
        <w:t>out</w:t>
      </w:r>
      <w:r>
        <w:t>” parameters for functions.</w:t>
      </w:r>
    </w:p>
    <w:p w14:paraId="4F3A2541" w14:textId="2A74A49F" w:rsidR="004C770C" w:rsidRDefault="004C770C" w:rsidP="00156CF1">
      <w:pPr>
        <w:pStyle w:val="ListParagraph"/>
        <w:numPr>
          <w:ilvl w:val="0"/>
          <w:numId w:val="318"/>
        </w:numPr>
        <w:spacing w:before="120" w:after="120" w:line="240" w:lineRule="auto"/>
      </w:pPr>
      <w:commentRangeStart w:id="534"/>
      <w:del w:id="535" w:author="Stephen Michell" w:date="2018-04-27T08:24:00Z">
        <w:r w:rsidDel="00156CF1">
          <w:delText>Keep</w:delText>
        </w:r>
        <w:commentRangeEnd w:id="534"/>
        <w:r w:rsidR="00F44B74" w:rsidDel="00156CF1">
          <w:rPr>
            <w:rStyle w:val="CommentReference"/>
          </w:rPr>
          <w:commentReference w:id="534"/>
        </w:r>
        <w:r w:rsidDel="00156CF1">
          <w:delText xml:space="preserve"> expressions simple. Complicated code is prone to error and difficult to maintain.</w:delText>
        </w:r>
      </w:del>
    </w:p>
    <w:p w14:paraId="04B403BD" w14:textId="77777777" w:rsidR="004C770C" w:rsidRDefault="004C770C" w:rsidP="003B5D87">
      <w:pPr>
        <w:pStyle w:val="ListParagraph"/>
        <w:numPr>
          <w:ilvl w:val="0"/>
          <w:numId w:val="318"/>
        </w:numPr>
        <w:spacing w:before="120" w:after="120" w:line="240" w:lineRule="auto"/>
      </w:pPr>
      <w:r>
        <w:t xml:space="preserve">Always use brackets to indicate order of evaluation of operators of the same precedence level. </w:t>
      </w:r>
    </w:p>
    <w:p w14:paraId="09000F6D" w14:textId="77777777" w:rsidR="004C770C" w:rsidRDefault="00726AF3" w:rsidP="004C770C">
      <w:pPr>
        <w:pStyle w:val="Heading2"/>
      </w:pPr>
      <w:bookmarkStart w:id="536" w:name="_Ref336424769"/>
      <w:bookmarkStart w:id="537" w:name="_Toc358896510"/>
      <w:bookmarkStart w:id="538" w:name="_Toc508619011"/>
      <w:r>
        <w:t>6</w:t>
      </w:r>
      <w:r w:rsidR="009E501C">
        <w:t>.</w:t>
      </w:r>
      <w:r w:rsidR="004C770C">
        <w:t>2</w:t>
      </w:r>
      <w:r w:rsidR="00015334">
        <w:t>5</w:t>
      </w:r>
      <w:r w:rsidR="00074057">
        <w:t xml:space="preserve"> </w:t>
      </w:r>
      <w:r w:rsidR="004C770C">
        <w:t>Likely Incorrect Expression [KOA]</w:t>
      </w:r>
      <w:bookmarkEnd w:id="536"/>
      <w:bookmarkEnd w:id="537"/>
      <w:bookmarkEnd w:id="538"/>
      <w:r w:rsidR="003C44DE">
        <w:fldChar w:fldCharType="begin"/>
      </w:r>
      <w:r w:rsidR="00AF6101">
        <w:instrText xml:space="preserve"> XE "</w:instrText>
      </w:r>
      <w:r w:rsidR="00AF6101" w:rsidRPr="006B7DA6">
        <w:instrText>KOA</w:instrText>
      </w:r>
      <w:r w:rsidR="00EB0723">
        <w:instrText xml:space="preserve"> </w:instrText>
      </w:r>
      <w:r w:rsidR="00AF6101">
        <w:instrText>–</w:instrText>
      </w:r>
      <w:r w:rsidR="00AF6101" w:rsidRPr="006B7DA6">
        <w:instrText xml:space="preserve"> Likely Incorrect Expression</w:instrText>
      </w:r>
      <w:r w:rsidR="00AF6101">
        <w:instrText xml:space="preserve">" </w:instrText>
      </w:r>
      <w:r w:rsidR="003C44DE">
        <w:fldChar w:fldCharType="end"/>
      </w:r>
      <w:r w:rsidR="003C44DE">
        <w:fldChar w:fldCharType="begin"/>
      </w:r>
      <w:r w:rsidR="00AF6101">
        <w:instrText xml:space="preserve"> XE "</w:instrText>
      </w:r>
      <w:r w:rsidR="00AF6101" w:rsidRPr="00815F6F">
        <w:instrText>Language Vulnerabilities:Likely Incorrect Expression [KOA]</w:instrText>
      </w:r>
      <w:r w:rsidR="00AF6101">
        <w:instrText xml:space="preserve">" </w:instrText>
      </w:r>
      <w:r w:rsidR="003C44DE">
        <w:fldChar w:fldCharType="end"/>
      </w:r>
    </w:p>
    <w:p w14:paraId="625C910D" w14:textId="77777777" w:rsidR="004C770C" w:rsidRDefault="00726AF3" w:rsidP="004C770C">
      <w:pPr>
        <w:pStyle w:val="Heading3"/>
      </w:pPr>
      <w:bookmarkStart w:id="539" w:name="_Toc508619012"/>
      <w:r>
        <w:t>6</w:t>
      </w:r>
      <w:r w:rsidR="009E501C">
        <w:t>.</w:t>
      </w:r>
      <w:r w:rsidR="004C770C">
        <w:t>2</w:t>
      </w:r>
      <w:r w:rsidR="00015334">
        <w:t>5</w:t>
      </w:r>
      <w:r w:rsidR="004C770C">
        <w:t>.1</w:t>
      </w:r>
      <w:r w:rsidR="00074057">
        <w:t xml:space="preserve"> </w:t>
      </w:r>
      <w:r w:rsidR="004C770C">
        <w:t>Applicability to language</w:t>
      </w:r>
      <w:bookmarkEnd w:id="539"/>
    </w:p>
    <w:p w14:paraId="1435925E" w14:textId="77777777" w:rsidR="004C770C" w:rsidRDefault="004C770C" w:rsidP="004C770C">
      <w:r>
        <w:t>An instance of this vulnerability consists of two syntactically similar constructs such that the inadvertent substitution of one for the other may result in a program which is accepted by the compiler but does not reflect the intent of the author.</w:t>
      </w:r>
    </w:p>
    <w:p w14:paraId="663CD02D" w14:textId="2B3D2AC1" w:rsidR="004C770C" w:rsidRDefault="004C770C" w:rsidP="004C770C">
      <w:r>
        <w:t xml:space="preserve">The examples given in </w:t>
      </w:r>
      <w:r w:rsidR="004712FA">
        <w:t>s</w:t>
      </w:r>
      <w:r w:rsidR="009C600D">
        <w:t xml:space="preserve">ubclause </w:t>
      </w:r>
      <w:r w:rsidR="00A0425E">
        <w:t xml:space="preserve">6.25 of </w:t>
      </w:r>
      <w:r w:rsidR="003B5D87">
        <w:t>TR 24772-1</w:t>
      </w:r>
      <w:r w:rsidR="004712FA">
        <w:t xml:space="preserve"> </w:t>
      </w:r>
      <w:r w:rsidR="00A0425E">
        <w:t>a</w:t>
      </w:r>
      <w:r>
        <w:t>re not problems in Ada because of Ada's strong typing and because an assignment is not an expression in Ada.</w:t>
      </w:r>
    </w:p>
    <w:p w14:paraId="460B38BF" w14:textId="77777777" w:rsidR="004C770C" w:rsidRDefault="004C770C" w:rsidP="004C770C">
      <w:r>
        <w:t xml:space="preserve">In Ada, a </w:t>
      </w:r>
      <w:r w:rsidR="00915EE8">
        <w:t>type-</w:t>
      </w:r>
      <w:r>
        <w:t>conversion and a qualified expression are syntactically similar, differing only in the presence or absence of a single character:</w:t>
      </w:r>
    </w:p>
    <w:p w14:paraId="378CCE87" w14:textId="77777777" w:rsidR="004C770C" w:rsidRPr="00291046" w:rsidRDefault="004C770C" w:rsidP="004C770C">
      <w:pPr>
        <w:ind w:left="720"/>
        <w:rPr>
          <w:rFonts w:ascii="Times New Roman" w:hAnsi="Times New Roman"/>
        </w:rPr>
      </w:pPr>
      <w:r>
        <w:rPr>
          <w:rFonts w:ascii="Times New Roman" w:hAnsi="Times New Roman"/>
        </w:rPr>
        <w:t xml:space="preserve"> </w:t>
      </w:r>
      <w:proofErr w:type="spellStart"/>
      <w:r w:rsidRPr="00291046">
        <w:rPr>
          <w:rFonts w:ascii="Times New Roman" w:hAnsi="Times New Roman"/>
        </w:rPr>
        <w:t>Type_Name</w:t>
      </w:r>
      <w:proofErr w:type="spellEnd"/>
      <w:r w:rsidRPr="00291046">
        <w:rPr>
          <w:rFonts w:ascii="Times New Roman" w:hAnsi="Times New Roman"/>
        </w:rPr>
        <w:t xml:space="preserve"> (Expression) -- a </w:t>
      </w:r>
      <w:r w:rsidR="00915EE8" w:rsidRPr="00291046">
        <w:rPr>
          <w:rFonts w:ascii="Times New Roman" w:hAnsi="Times New Roman"/>
        </w:rPr>
        <w:t>type</w:t>
      </w:r>
      <w:r w:rsidR="00915EE8">
        <w:rPr>
          <w:rFonts w:ascii="Times New Roman" w:hAnsi="Times New Roman"/>
        </w:rPr>
        <w:t>-</w:t>
      </w:r>
      <w:r w:rsidRPr="00291046">
        <w:rPr>
          <w:rFonts w:ascii="Times New Roman" w:hAnsi="Times New Roman"/>
        </w:rPr>
        <w:t>conversion</w:t>
      </w:r>
    </w:p>
    <w:p w14:paraId="2FDBF466" w14:textId="77777777" w:rsidR="004C770C" w:rsidRDefault="004C770C" w:rsidP="004C770C">
      <w:pPr>
        <w:ind w:left="720"/>
      </w:pPr>
      <w:r>
        <w:t>vs.</w:t>
      </w:r>
    </w:p>
    <w:p w14:paraId="243BC15A" w14:textId="77777777" w:rsidR="004C770C" w:rsidRPr="00291046" w:rsidRDefault="004C770C" w:rsidP="004C770C">
      <w:pPr>
        <w:ind w:left="720"/>
        <w:rPr>
          <w:rFonts w:ascii="Times New Roman" w:hAnsi="Times New Roman"/>
        </w:rPr>
      </w:pPr>
      <w:r>
        <w:t xml:space="preserve"> </w:t>
      </w:r>
      <w:proofErr w:type="spellStart"/>
      <w:r w:rsidRPr="00291046">
        <w:rPr>
          <w:rFonts w:ascii="Times New Roman" w:hAnsi="Times New Roman"/>
        </w:rPr>
        <w:t>Type_Name</w:t>
      </w:r>
      <w:proofErr w:type="spellEnd"/>
      <w:r w:rsidRPr="00291046">
        <w:rPr>
          <w:rFonts w:ascii="Times New Roman" w:hAnsi="Times New Roman"/>
        </w:rPr>
        <w:t>'(Expression) -- a qualified expression</w:t>
      </w:r>
    </w:p>
    <w:p w14:paraId="23755A6F" w14:textId="77777777" w:rsidR="004C770C" w:rsidRDefault="004C770C" w:rsidP="004C770C">
      <w:r>
        <w:t>Typically, the inadvertent substitution of one for the other results in either a semantically incorrect program which is rejected by the compiler or in a program which behaves in the same way as if the intended construct had been written. In the case of a constrained array subtype, the two constructs differ in their treatment of sliding (conversion of an array value with bounds 100</w:t>
      </w:r>
      <w:proofErr w:type="gramStart"/>
      <w:r>
        <w:t xml:space="preserve"> ..</w:t>
      </w:r>
      <w:proofErr w:type="gramEnd"/>
      <w:r>
        <w:t xml:space="preserve"> 103 to a subtype with bounds 200 .. 203 will succeed; qualification will fail a run-time check).</w:t>
      </w:r>
    </w:p>
    <w:p w14:paraId="681B2BC3" w14:textId="77777777" w:rsidR="004C770C" w:rsidRDefault="004C770C" w:rsidP="004C770C">
      <w:r>
        <w:t xml:space="preserve">Similarly, a timed entry call and a conditional entry call with an else-part that happens to begin with a </w:t>
      </w:r>
      <w:r w:rsidRPr="00291046">
        <w:rPr>
          <w:rFonts w:ascii="Times New Roman" w:hAnsi="Times New Roman"/>
          <w:b/>
          <w:bCs/>
        </w:rPr>
        <w:t>delay</w:t>
      </w:r>
      <w:r>
        <w:t xml:space="preserve"> statement differ only in the use of "</w:t>
      </w:r>
      <w:r w:rsidRPr="00291046">
        <w:rPr>
          <w:rFonts w:ascii="Times New Roman" w:hAnsi="Times New Roman"/>
          <w:b/>
          <w:bCs/>
        </w:rPr>
        <w:t>else</w:t>
      </w:r>
      <w:r>
        <w:t>" vs. "</w:t>
      </w:r>
      <w:r w:rsidRPr="00291046">
        <w:rPr>
          <w:rFonts w:ascii="Times New Roman" w:hAnsi="Times New Roman"/>
          <w:b/>
          <w:bCs/>
        </w:rPr>
        <w:t>or</w:t>
      </w:r>
      <w:r>
        <w:t>" (or even "</w:t>
      </w:r>
      <w:r w:rsidRPr="00291046">
        <w:rPr>
          <w:rFonts w:ascii="Times New Roman" w:hAnsi="Times New Roman"/>
          <w:b/>
          <w:bCs/>
        </w:rPr>
        <w:t>then abort</w:t>
      </w:r>
      <w:r w:rsidR="003C44DE">
        <w:rPr>
          <w:rFonts w:ascii="Times New Roman" w:hAnsi="Times New Roman"/>
          <w:b/>
          <w:bCs/>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3C44DE">
        <w:rPr>
          <w:rFonts w:ascii="Times New Roman" w:hAnsi="Times New Roman"/>
          <w:b/>
          <w:bCs/>
        </w:rPr>
        <w:fldChar w:fldCharType="end"/>
      </w:r>
      <w:r>
        <w:t>" in the case of a</w:t>
      </w:r>
      <w:r w:rsidR="00006274">
        <w:t>n</w:t>
      </w:r>
      <w:r>
        <w:rPr>
          <w:rFonts w:ascii="Times New Roman" w:hAnsi="Times New Roman"/>
        </w:rPr>
        <w:t xml:space="preserve"> </w:t>
      </w:r>
      <w:proofErr w:type="spellStart"/>
      <w:r w:rsidRPr="00291046">
        <w:rPr>
          <w:rFonts w:ascii="Times New Roman" w:hAnsi="Times New Roman"/>
        </w:rPr>
        <w:t>asynchronous_select</w:t>
      </w:r>
      <w:proofErr w:type="spellEnd"/>
      <w:r>
        <w:t xml:space="preserve"> statement). </w:t>
      </w:r>
    </w:p>
    <w:p w14:paraId="756AD711" w14:textId="77777777" w:rsidR="004C770C" w:rsidRDefault="004C770C" w:rsidP="004C770C">
      <w:r>
        <w:lastRenderedPageBreak/>
        <w:t>Probably the most common correctness problem resulting from the use of one kind of expression where a syntactically similar expression should have been used has to do with the use of short-circuit vs. non-short-circuit Boolean-valued operations (</w:t>
      </w:r>
      <w:r w:rsidR="00901B24">
        <w:t>for example</w:t>
      </w:r>
      <w:r>
        <w:t>, "</w:t>
      </w:r>
      <w:r w:rsidRPr="00291046">
        <w:rPr>
          <w:rFonts w:ascii="Times New Roman" w:hAnsi="Times New Roman"/>
          <w:b/>
          <w:bCs/>
        </w:rPr>
        <w:t>and then</w:t>
      </w:r>
      <w:r>
        <w:t>" and "</w:t>
      </w:r>
      <w:r w:rsidRPr="00291046">
        <w:rPr>
          <w:rFonts w:ascii="Times New Roman" w:hAnsi="Times New Roman"/>
          <w:b/>
          <w:bCs/>
        </w:rPr>
        <w:t>or else</w:t>
      </w:r>
      <w:r>
        <w:t>" vs. "</w:t>
      </w:r>
      <w:r w:rsidRPr="00291046">
        <w:rPr>
          <w:rFonts w:ascii="Times New Roman" w:hAnsi="Times New Roman"/>
          <w:b/>
          <w:bCs/>
        </w:rPr>
        <w:t>and</w:t>
      </w:r>
      <w:r>
        <w:t>" and "</w:t>
      </w:r>
      <w:r w:rsidRPr="00291046">
        <w:rPr>
          <w:rFonts w:ascii="Times New Roman" w:hAnsi="Times New Roman"/>
          <w:b/>
          <w:bCs/>
        </w:rPr>
        <w:t>or</w:t>
      </w:r>
      <w:r>
        <w:t>"), as in</w:t>
      </w:r>
    </w:p>
    <w:p w14:paraId="1EC9915A" w14:textId="77777777" w:rsidR="004C770C" w:rsidRPr="00291046" w:rsidRDefault="004C770C" w:rsidP="004C770C">
      <w:pPr>
        <w:ind w:left="720"/>
        <w:rPr>
          <w:rFonts w:ascii="Times New Roman" w:hAnsi="Times New Roman"/>
        </w:rPr>
      </w:pPr>
      <w:r w:rsidRPr="00291046">
        <w:rPr>
          <w:rFonts w:ascii="Times New Roman" w:hAnsi="Times New Roman"/>
          <w:b/>
          <w:bCs/>
        </w:rPr>
        <w:t>if</w:t>
      </w:r>
      <w:r w:rsidRPr="00291046">
        <w:rPr>
          <w:rFonts w:ascii="Times New Roman" w:hAnsi="Times New Roman"/>
        </w:rPr>
        <w:t xml:space="preserve"> (</w:t>
      </w:r>
      <w:proofErr w:type="spellStart"/>
      <w:r w:rsidRPr="00291046">
        <w:rPr>
          <w:rFonts w:ascii="Times New Roman" w:hAnsi="Times New Roman"/>
        </w:rPr>
        <w:t>Ptr</w:t>
      </w:r>
      <w:proofErr w:type="spellEnd"/>
      <w:r w:rsidRPr="00291046">
        <w:rPr>
          <w:rFonts w:ascii="Times New Roman" w:hAnsi="Times New Roman"/>
        </w:rPr>
        <w:t xml:space="preserve"> /= </w:t>
      </w:r>
      <w:r w:rsidRPr="00291046">
        <w:rPr>
          <w:rFonts w:ascii="Times New Roman" w:hAnsi="Times New Roman"/>
          <w:b/>
          <w:bCs/>
        </w:rPr>
        <w:t>null</w:t>
      </w:r>
      <w:r w:rsidRPr="00291046">
        <w:rPr>
          <w:rFonts w:ascii="Times New Roman" w:hAnsi="Times New Roman"/>
        </w:rPr>
        <w:t xml:space="preserve">) </w:t>
      </w:r>
      <w:r w:rsidRPr="00291046">
        <w:rPr>
          <w:rFonts w:ascii="Times New Roman" w:hAnsi="Times New Roman"/>
          <w:b/>
          <w:bCs/>
        </w:rPr>
        <w:t>and</w:t>
      </w:r>
      <w:r w:rsidRPr="00291046">
        <w:rPr>
          <w:rFonts w:ascii="Times New Roman" w:hAnsi="Times New Roman"/>
        </w:rPr>
        <w:t xml:space="preserve"> (</w:t>
      </w:r>
      <w:proofErr w:type="spellStart"/>
      <w:r w:rsidRPr="00291046">
        <w:rPr>
          <w:rFonts w:ascii="Times New Roman" w:hAnsi="Times New Roman"/>
        </w:rPr>
        <w:t>Ptr.all.Count</w:t>
      </w:r>
      <w:proofErr w:type="spellEnd"/>
      <w:r w:rsidRPr="00291046">
        <w:rPr>
          <w:rFonts w:ascii="Times New Roman" w:hAnsi="Times New Roman"/>
        </w:rPr>
        <w:t xml:space="preserve"> &gt; 0) </w:t>
      </w:r>
      <w:r w:rsidRPr="00291046">
        <w:rPr>
          <w:rFonts w:ascii="Times New Roman" w:hAnsi="Times New Roman"/>
          <w:b/>
          <w:bCs/>
        </w:rPr>
        <w:t>then</w:t>
      </w:r>
      <w:r w:rsidRPr="00291046">
        <w:rPr>
          <w:rFonts w:ascii="Times New Roman" w:hAnsi="Times New Roman"/>
        </w:rPr>
        <w:t xml:space="preserve"> ... </w:t>
      </w:r>
      <w:r w:rsidRPr="00291046">
        <w:rPr>
          <w:rFonts w:ascii="Times New Roman" w:hAnsi="Times New Roman"/>
          <w:b/>
          <w:bCs/>
        </w:rPr>
        <w:t>end if</w:t>
      </w:r>
      <w:r w:rsidRPr="00291046">
        <w:rPr>
          <w:rFonts w:ascii="Times New Roman" w:hAnsi="Times New Roman"/>
        </w:rPr>
        <w:t>;</w:t>
      </w:r>
    </w:p>
    <w:p w14:paraId="35D9EC02" w14:textId="77777777" w:rsidR="004C770C" w:rsidRDefault="004C770C" w:rsidP="004C770C">
      <w:pPr>
        <w:ind w:left="720"/>
      </w:pPr>
      <w:r w:rsidRPr="00291046">
        <w:rPr>
          <w:rFonts w:ascii="Times New Roman" w:hAnsi="Times New Roman"/>
        </w:rPr>
        <w:t>-- should have used "</w:t>
      </w:r>
      <w:r w:rsidRPr="00291046">
        <w:rPr>
          <w:rFonts w:ascii="Times New Roman" w:hAnsi="Times New Roman"/>
          <w:b/>
          <w:bCs/>
        </w:rPr>
        <w:t>and then</w:t>
      </w:r>
      <w:r w:rsidRPr="00291046">
        <w:rPr>
          <w:rFonts w:ascii="Times New Roman" w:hAnsi="Times New Roman"/>
        </w:rPr>
        <w:t>" to avoid dereferencing null</w:t>
      </w:r>
    </w:p>
    <w:p w14:paraId="043FD90E" w14:textId="77777777" w:rsidR="00F128DF" w:rsidRDefault="00726AF3">
      <w:pPr>
        <w:pStyle w:val="Heading3"/>
        <w:tabs>
          <w:tab w:val="left" w:pos="4500"/>
        </w:tabs>
      </w:pPr>
      <w:bookmarkStart w:id="540" w:name="_Toc508619013"/>
      <w:r>
        <w:t>6</w:t>
      </w:r>
      <w:r w:rsidR="009E501C">
        <w:t>.</w:t>
      </w:r>
      <w:r w:rsidR="004C770C">
        <w:t>2</w:t>
      </w:r>
      <w:r w:rsidR="00015334">
        <w:t>5</w:t>
      </w:r>
      <w:r w:rsidR="004C770C">
        <w:t>.2</w:t>
      </w:r>
      <w:r w:rsidR="00074057">
        <w:t xml:space="preserve"> </w:t>
      </w:r>
      <w:r w:rsidR="004C770C">
        <w:t>Guidance to language users</w:t>
      </w:r>
      <w:bookmarkEnd w:id="540"/>
      <w:r w:rsidR="00A81DE7">
        <w:tab/>
      </w:r>
    </w:p>
    <w:p w14:paraId="0082F59D" w14:textId="355FCEF1" w:rsidR="004C770C" w:rsidRDefault="00CF591C" w:rsidP="003B5D87">
      <w:pPr>
        <w:pStyle w:val="ListParagraph"/>
        <w:numPr>
          <w:ilvl w:val="0"/>
          <w:numId w:val="301"/>
        </w:numPr>
        <w:spacing w:before="120" w:after="120" w:line="240" w:lineRule="auto"/>
      </w:pPr>
      <w:r>
        <w:t>Consider</w:t>
      </w:r>
      <w:r w:rsidR="004C770C">
        <w:t xml:space="preserve"> us</w:t>
      </w:r>
      <w:r w:rsidR="007667EB">
        <w:t>ing</w:t>
      </w:r>
      <w:r w:rsidR="004C770C">
        <w:t xml:space="preserve"> short-circuit forms by default (errors resulting from the incorrect use of short-circuit forms are much less common), </w:t>
      </w:r>
      <w:r w:rsidR="00106226">
        <w:t xml:space="preserve">thought </w:t>
      </w:r>
      <w:r w:rsidR="004C770C">
        <w:t xml:space="preserve">this </w:t>
      </w:r>
      <w:r w:rsidR="00106226">
        <w:t xml:space="preserve">can </w:t>
      </w:r>
      <w:r w:rsidR="004C770C">
        <w:t>make it more difficult to express the distinction between the cases where short-circuited evaluation is known to be needed (either for correctness or for performance) and those where it is not.</w:t>
      </w:r>
    </w:p>
    <w:p w14:paraId="3B1526AE" w14:textId="77777777" w:rsidR="004C770C" w:rsidRDefault="00726AF3" w:rsidP="004C770C">
      <w:pPr>
        <w:pStyle w:val="Heading2"/>
      </w:pPr>
      <w:bookmarkStart w:id="541" w:name="_Ref336424817"/>
      <w:bookmarkStart w:id="542" w:name="_Toc358896511"/>
      <w:bookmarkStart w:id="543" w:name="_Toc508619014"/>
      <w:r>
        <w:t>6</w:t>
      </w:r>
      <w:r w:rsidR="009E501C">
        <w:t>.</w:t>
      </w:r>
      <w:r w:rsidR="004C770C">
        <w:t>2</w:t>
      </w:r>
      <w:r w:rsidR="00015334">
        <w:t>6</w:t>
      </w:r>
      <w:r w:rsidR="00074057">
        <w:t xml:space="preserve"> </w:t>
      </w:r>
      <w:r w:rsidR="004C770C">
        <w:t>Dead and Deactivated Code [XYQ]</w:t>
      </w:r>
      <w:bookmarkEnd w:id="541"/>
      <w:bookmarkEnd w:id="542"/>
      <w:bookmarkEnd w:id="543"/>
      <w:r w:rsidR="003C44DE">
        <w:fldChar w:fldCharType="begin"/>
      </w:r>
      <w:r w:rsidR="00AF6101">
        <w:instrText xml:space="preserve"> XE "</w:instrText>
      </w:r>
      <w:r w:rsidR="00AF6101" w:rsidRPr="0000190E">
        <w:instrText>XYQ</w:instrText>
      </w:r>
      <w:r w:rsidR="00EB0723">
        <w:instrText xml:space="preserve"> </w:instrText>
      </w:r>
      <w:r w:rsidR="00AF6101">
        <w:instrText>–</w:instrText>
      </w:r>
      <w:r w:rsidR="00AF6101" w:rsidRPr="0000190E">
        <w:instrText xml:space="preserve"> Dead and Deactivated Code</w:instrText>
      </w:r>
      <w:r w:rsidR="00AF6101">
        <w:instrText xml:space="preserve">" </w:instrText>
      </w:r>
      <w:r w:rsidR="003C44DE">
        <w:fldChar w:fldCharType="end"/>
      </w:r>
      <w:r w:rsidR="003C44DE">
        <w:fldChar w:fldCharType="begin"/>
      </w:r>
      <w:r w:rsidR="00AF6101">
        <w:instrText xml:space="preserve"> XE "</w:instrText>
      </w:r>
      <w:r w:rsidR="00AF6101" w:rsidRPr="00EE2177">
        <w:instrText>Language Vulnerabilities:Dead and Deactivated Code [XYQ]</w:instrText>
      </w:r>
      <w:r w:rsidR="00AF6101">
        <w:instrText xml:space="preserve">" </w:instrText>
      </w:r>
      <w:r w:rsidR="003C44DE">
        <w:fldChar w:fldCharType="end"/>
      </w:r>
    </w:p>
    <w:p w14:paraId="3579C637" w14:textId="77777777" w:rsidR="004C770C" w:rsidRDefault="00726AF3" w:rsidP="004C770C">
      <w:pPr>
        <w:pStyle w:val="Heading3"/>
      </w:pPr>
      <w:bookmarkStart w:id="544" w:name="_Toc508619015"/>
      <w:r>
        <w:t>6</w:t>
      </w:r>
      <w:r w:rsidR="009E501C">
        <w:t>.</w:t>
      </w:r>
      <w:r w:rsidR="004C770C">
        <w:t>2</w:t>
      </w:r>
      <w:r w:rsidR="00015334">
        <w:t>6</w:t>
      </w:r>
      <w:r w:rsidR="004C770C">
        <w:t>.1</w:t>
      </w:r>
      <w:r w:rsidR="00074057">
        <w:t xml:space="preserve"> </w:t>
      </w:r>
      <w:r w:rsidR="004C770C">
        <w:t>Applicability to language</w:t>
      </w:r>
      <w:bookmarkEnd w:id="544"/>
    </w:p>
    <w:p w14:paraId="1BB60B97" w14:textId="57E971C1" w:rsidR="004C770C" w:rsidRDefault="004C770C" w:rsidP="004C770C">
      <w:r>
        <w:t xml:space="preserve">Ada allows the usual sources of dead code (described in </w:t>
      </w:r>
      <w:r w:rsidR="004712FA">
        <w:t>s</w:t>
      </w:r>
      <w:r w:rsidR="009C600D">
        <w:t xml:space="preserve">ubclause </w:t>
      </w:r>
      <w:r w:rsidR="00A0425E">
        <w:t xml:space="preserve">6.26 of </w:t>
      </w:r>
      <w:r w:rsidR="003B5D87">
        <w:t>TR 24772-1</w:t>
      </w:r>
      <w:r>
        <w:t>) that are common to most conventional programming languages.</w:t>
      </w:r>
    </w:p>
    <w:p w14:paraId="31E77101" w14:textId="77777777" w:rsidR="004C770C" w:rsidRDefault="00726AF3" w:rsidP="004C770C">
      <w:pPr>
        <w:pStyle w:val="Heading3"/>
      </w:pPr>
      <w:bookmarkStart w:id="545" w:name="_Toc508619016"/>
      <w:r>
        <w:t>6</w:t>
      </w:r>
      <w:r w:rsidR="009E501C">
        <w:t>.</w:t>
      </w:r>
      <w:r w:rsidR="004C770C">
        <w:t>2</w:t>
      </w:r>
      <w:r w:rsidR="00015334">
        <w:t>6</w:t>
      </w:r>
      <w:r w:rsidR="004C770C">
        <w:t>.2</w:t>
      </w:r>
      <w:r w:rsidR="00074057">
        <w:t xml:space="preserve"> </w:t>
      </w:r>
      <w:r w:rsidR="004C770C">
        <w:t>Guidance to language users</w:t>
      </w:r>
      <w:bookmarkEnd w:id="545"/>
    </w:p>
    <w:p w14:paraId="16E70257" w14:textId="77777777" w:rsidR="00F128DF" w:rsidRDefault="00AE40E0">
      <w:pPr>
        <w:pStyle w:val="ListParagraph"/>
        <w:numPr>
          <w:ilvl w:val="0"/>
          <w:numId w:val="603"/>
        </w:numPr>
      </w:pPr>
      <w:r w:rsidRPr="009739AB">
        <w:t>Follow the mitigation mechanisms of subclause 6.</w:t>
      </w:r>
      <w:r>
        <w:t>26</w:t>
      </w:r>
      <w:r w:rsidRPr="009739AB">
        <w:t>.5 of TR 24772-1</w:t>
      </w:r>
      <w:r>
        <w:t>.</w:t>
      </w:r>
    </w:p>
    <w:p w14:paraId="37518851" w14:textId="3363686A" w:rsidR="00F128DF" w:rsidRDefault="001574D7">
      <w:pPr>
        <w:pStyle w:val="ListParagraph"/>
        <w:numPr>
          <w:ilvl w:val="0"/>
          <w:numId w:val="603"/>
        </w:numPr>
      </w:pPr>
      <w:r>
        <w:t>Use i</w:t>
      </w:r>
      <w:r w:rsidR="004C770C">
        <w:t>mplementation</w:t>
      </w:r>
      <w:r>
        <w:t>-</w:t>
      </w:r>
      <w:r w:rsidR="004C770C">
        <w:t>specific mechanisms</w:t>
      </w:r>
      <w:r>
        <w:t xml:space="preserve">, if </w:t>
      </w:r>
      <w:r w:rsidR="007667EB">
        <w:t>provided</w:t>
      </w:r>
      <w:r>
        <w:t xml:space="preserve">, </w:t>
      </w:r>
      <w:r w:rsidR="004C770C">
        <w:t xml:space="preserve">  to support the elimination of dead code. In some cases, </w:t>
      </w:r>
      <w:r>
        <w:t xml:space="preserve">use </w:t>
      </w:r>
      <w:r w:rsidR="004C770C" w:rsidRPr="00AE40E0">
        <w:rPr>
          <w:rFonts w:ascii="Times New Roman" w:hAnsi="Times New Roman"/>
          <w:b/>
          <w:bCs/>
        </w:rPr>
        <w:t>pragma</w:t>
      </w:r>
      <w:r w:rsidR="004C770C">
        <w:t xml:space="preserve">s such as </w:t>
      </w:r>
      <w:r w:rsidR="004C770C" w:rsidRPr="00AE40E0">
        <w:rPr>
          <w:rFonts w:ascii="Times New Roman" w:hAnsi="Times New Roman"/>
        </w:rPr>
        <w:t>Restrictions</w:t>
      </w:r>
      <w:r w:rsidR="004C770C">
        <w:t xml:space="preserve">, </w:t>
      </w:r>
      <w:r w:rsidR="004C770C" w:rsidRPr="00AE40E0">
        <w:rPr>
          <w:rFonts w:ascii="Times New Roman" w:hAnsi="Times New Roman"/>
        </w:rPr>
        <w:t>Suppress</w:t>
      </w:r>
      <w:r w:rsidR="004C770C">
        <w:t xml:space="preserve">, or </w:t>
      </w:r>
      <w:proofErr w:type="spellStart"/>
      <w:r w:rsidR="004C770C" w:rsidRPr="00AE40E0">
        <w:rPr>
          <w:rFonts w:ascii="Times New Roman" w:hAnsi="Times New Roman"/>
        </w:rPr>
        <w:t>Discard_</w:t>
      </w:r>
      <w:r w:rsidR="00AE40E0" w:rsidRPr="00AE40E0">
        <w:rPr>
          <w:rFonts w:ascii="Times New Roman" w:hAnsi="Times New Roman"/>
        </w:rPr>
        <w:t>Names</w:t>
      </w:r>
      <w:proofErr w:type="spellEnd"/>
      <w:r w:rsidR="00AE40E0">
        <w:t xml:space="preserve"> to</w:t>
      </w:r>
      <w:r w:rsidR="004C770C">
        <w:t xml:space="preserve"> inform the compiler that some code whose generation would normally be required for certain constructs would be dead because of properties of the overall system, and that therefore the code need not be generated.  </w:t>
      </w:r>
      <w:r w:rsidR="00006274">
        <w:t>F</w:t>
      </w:r>
      <w:r w:rsidR="004C770C">
        <w:t>or example:</w:t>
      </w:r>
    </w:p>
    <w:p w14:paraId="4DE7548E" w14:textId="77777777" w:rsidR="00F128DF" w:rsidRDefault="004C770C">
      <w:pPr>
        <w:spacing w:after="0"/>
        <w:ind w:left="1440"/>
        <w:rPr>
          <w:rFonts w:ascii="Times New Roman" w:hAnsi="Times New Roman"/>
        </w:rPr>
      </w:pPr>
      <w:r w:rsidRPr="00020376">
        <w:rPr>
          <w:rFonts w:ascii="Times New Roman" w:hAnsi="Times New Roman"/>
          <w:b/>
        </w:rPr>
        <w:t>package</w:t>
      </w:r>
      <w:r w:rsidRPr="00020376">
        <w:rPr>
          <w:rFonts w:ascii="Times New Roman" w:hAnsi="Times New Roman"/>
        </w:rPr>
        <w:t xml:space="preserve"> </w:t>
      </w:r>
      <w:proofErr w:type="spellStart"/>
      <w:r w:rsidRPr="00020376">
        <w:rPr>
          <w:rFonts w:ascii="Times New Roman" w:hAnsi="Times New Roman"/>
        </w:rPr>
        <w:t>Pkg</w:t>
      </w:r>
      <w:proofErr w:type="spellEnd"/>
      <w:r w:rsidRPr="00020376">
        <w:rPr>
          <w:rFonts w:ascii="Times New Roman" w:hAnsi="Times New Roman"/>
        </w:rPr>
        <w:t xml:space="preserve"> </w:t>
      </w:r>
      <w:r w:rsidRPr="00020376">
        <w:rPr>
          <w:rFonts w:ascii="Times New Roman" w:hAnsi="Times New Roman"/>
          <w:b/>
        </w:rPr>
        <w:t>is</w:t>
      </w:r>
    </w:p>
    <w:p w14:paraId="3EA3B037" w14:textId="77777777" w:rsidR="00F128DF" w:rsidRDefault="004C770C">
      <w:pPr>
        <w:spacing w:after="0"/>
        <w:ind w:left="1440" w:firstLine="86"/>
        <w:rPr>
          <w:rFonts w:ascii="Times New Roman" w:hAnsi="Times New Roman"/>
        </w:rPr>
      </w:pPr>
      <w:r w:rsidRPr="00020376">
        <w:rPr>
          <w:rFonts w:ascii="Times New Roman" w:hAnsi="Times New Roman"/>
          <w:b/>
        </w:rPr>
        <w:t xml:space="preserve">type </w:t>
      </w:r>
      <w:proofErr w:type="spellStart"/>
      <w:r w:rsidRPr="00020376">
        <w:rPr>
          <w:rFonts w:ascii="Times New Roman" w:hAnsi="Times New Roman"/>
        </w:rPr>
        <w:t>Enum</w:t>
      </w:r>
      <w:proofErr w:type="spellEnd"/>
      <w:r w:rsidRPr="00020376">
        <w:rPr>
          <w:rFonts w:ascii="Times New Roman" w:hAnsi="Times New Roman"/>
        </w:rPr>
        <w:t xml:space="preserve"> </w:t>
      </w:r>
      <w:r w:rsidRPr="00020376">
        <w:rPr>
          <w:rFonts w:ascii="Times New Roman" w:hAnsi="Times New Roman"/>
          <w:b/>
        </w:rPr>
        <w:t>is</w:t>
      </w:r>
      <w:r w:rsidRPr="00020376">
        <w:rPr>
          <w:rFonts w:ascii="Times New Roman" w:hAnsi="Times New Roman"/>
        </w:rPr>
        <w:t xml:space="preserve"> (</w:t>
      </w:r>
      <w:proofErr w:type="spellStart"/>
      <w:r w:rsidRPr="00020376">
        <w:rPr>
          <w:rFonts w:ascii="Times New Roman" w:hAnsi="Times New Roman"/>
        </w:rPr>
        <w:t>Aaa</w:t>
      </w:r>
      <w:proofErr w:type="spellEnd"/>
      <w:r w:rsidRPr="00020376">
        <w:rPr>
          <w:rFonts w:ascii="Times New Roman" w:hAnsi="Times New Roman"/>
        </w:rPr>
        <w:t xml:space="preserve">, </w:t>
      </w:r>
      <w:proofErr w:type="spellStart"/>
      <w:r w:rsidRPr="00020376">
        <w:rPr>
          <w:rFonts w:ascii="Times New Roman" w:hAnsi="Times New Roman"/>
        </w:rPr>
        <w:t>Bbb</w:t>
      </w:r>
      <w:proofErr w:type="spellEnd"/>
      <w:r w:rsidRPr="00020376">
        <w:rPr>
          <w:rFonts w:ascii="Times New Roman" w:hAnsi="Times New Roman"/>
        </w:rPr>
        <w:t xml:space="preserve">, </w:t>
      </w:r>
      <w:proofErr w:type="spellStart"/>
      <w:r w:rsidRPr="00020376">
        <w:rPr>
          <w:rFonts w:ascii="Times New Roman" w:hAnsi="Times New Roman"/>
        </w:rPr>
        <w:t>Ccc</w:t>
      </w:r>
      <w:proofErr w:type="spellEnd"/>
      <w:r w:rsidRPr="00020376">
        <w:rPr>
          <w:rFonts w:ascii="Times New Roman" w:hAnsi="Times New Roman"/>
        </w:rPr>
        <w:t>);</w:t>
      </w:r>
    </w:p>
    <w:p w14:paraId="28AC05A6" w14:textId="77777777" w:rsidR="00F128DF" w:rsidRDefault="004C770C">
      <w:pPr>
        <w:spacing w:after="0"/>
        <w:ind w:left="1440" w:firstLine="86"/>
        <w:rPr>
          <w:rFonts w:ascii="Times New Roman" w:hAnsi="Times New Roman"/>
        </w:rPr>
      </w:pPr>
      <w:r w:rsidRPr="00020376">
        <w:rPr>
          <w:rFonts w:ascii="Times New Roman" w:hAnsi="Times New Roman"/>
          <w:b/>
        </w:rPr>
        <w:t>pragma</w:t>
      </w:r>
      <w:r w:rsidRPr="00020376">
        <w:rPr>
          <w:rFonts w:ascii="Times New Roman" w:hAnsi="Times New Roman"/>
        </w:rPr>
        <w:t xml:space="preserve"> </w:t>
      </w:r>
      <w:proofErr w:type="spellStart"/>
      <w:r w:rsidRPr="00020376">
        <w:rPr>
          <w:rFonts w:ascii="Times New Roman" w:hAnsi="Times New Roman"/>
        </w:rPr>
        <w:t>Discard_</w:t>
      </w:r>
      <w:proofErr w:type="gramStart"/>
      <w:r w:rsidRPr="00020376">
        <w:rPr>
          <w:rFonts w:ascii="Times New Roman" w:hAnsi="Times New Roman"/>
        </w:rPr>
        <w:t>Names</w:t>
      </w:r>
      <w:proofErr w:type="spellEnd"/>
      <w:r w:rsidRPr="00020376">
        <w:rPr>
          <w:rFonts w:ascii="Times New Roman" w:hAnsi="Times New Roman"/>
        </w:rPr>
        <w:t xml:space="preserve">( </w:t>
      </w:r>
      <w:proofErr w:type="spellStart"/>
      <w:r w:rsidRPr="00020376">
        <w:rPr>
          <w:rFonts w:ascii="Times New Roman" w:hAnsi="Times New Roman"/>
        </w:rPr>
        <w:t>Enum</w:t>
      </w:r>
      <w:proofErr w:type="spellEnd"/>
      <w:proofErr w:type="gramEnd"/>
      <w:r w:rsidRPr="00020376">
        <w:rPr>
          <w:rFonts w:ascii="Times New Roman" w:hAnsi="Times New Roman"/>
        </w:rPr>
        <w:t xml:space="preserve"> );</w:t>
      </w:r>
    </w:p>
    <w:p w14:paraId="6A6178B6" w14:textId="77777777" w:rsidR="00F128DF" w:rsidRDefault="004C770C">
      <w:pPr>
        <w:ind w:left="1440"/>
        <w:rPr>
          <w:rFonts w:ascii="Times New Roman" w:hAnsi="Times New Roman"/>
        </w:rPr>
      </w:pPr>
      <w:r w:rsidRPr="00020376">
        <w:rPr>
          <w:rFonts w:ascii="Times New Roman" w:hAnsi="Times New Roman"/>
          <w:b/>
        </w:rPr>
        <w:t>end</w:t>
      </w:r>
      <w:r w:rsidRPr="00020376">
        <w:rPr>
          <w:rFonts w:ascii="Times New Roman" w:hAnsi="Times New Roman"/>
        </w:rPr>
        <w:t xml:space="preserve"> </w:t>
      </w:r>
      <w:proofErr w:type="spellStart"/>
      <w:r w:rsidRPr="00020376">
        <w:rPr>
          <w:rFonts w:ascii="Times New Roman" w:hAnsi="Times New Roman"/>
        </w:rPr>
        <w:t>Pkg</w:t>
      </w:r>
      <w:proofErr w:type="spellEnd"/>
      <w:r w:rsidRPr="00020376">
        <w:rPr>
          <w:rFonts w:ascii="Times New Roman" w:hAnsi="Times New Roman"/>
        </w:rPr>
        <w:t>;</w:t>
      </w:r>
    </w:p>
    <w:p w14:paraId="3860BBEE" w14:textId="77777777" w:rsidR="00F128DF" w:rsidRDefault="004C770C">
      <w:pPr>
        <w:ind w:left="806"/>
      </w:pPr>
      <w:r>
        <w:t xml:space="preserve">If </w:t>
      </w:r>
      <w:proofErr w:type="spellStart"/>
      <w:r w:rsidRPr="00AE40E0">
        <w:rPr>
          <w:rFonts w:ascii="Times New Roman" w:hAnsi="Times New Roman"/>
        </w:rPr>
        <w:t>Pkg.Enum'Image</w:t>
      </w:r>
      <w:proofErr w:type="spellEnd"/>
      <w:r w:rsidR="003C44DE" w:rsidRPr="00AE40E0">
        <w:rPr>
          <w:rFonts w:ascii="Times New Roman" w:hAnsi="Times New Roman"/>
        </w:rPr>
        <w:fldChar w:fldCharType="begin"/>
      </w:r>
      <w:r w:rsidR="0013647A">
        <w:instrText xml:space="preserve"> XE "</w:instrText>
      </w:r>
      <w:proofErr w:type="spellStart"/>
      <w:r w:rsidR="0013647A" w:rsidRPr="00AE40E0">
        <w:rPr>
          <w:rFonts w:ascii="Times New Roman" w:hAnsi="Times New Roman"/>
        </w:rPr>
        <w:instrText>Attribute:</w:instrText>
      </w:r>
      <w:r w:rsidR="0013647A" w:rsidRPr="00DA1B68">
        <w:instrText>'Image</w:instrText>
      </w:r>
      <w:proofErr w:type="spellEnd"/>
      <w:r w:rsidR="0013647A">
        <w:instrText xml:space="preserve">" </w:instrText>
      </w:r>
      <w:r w:rsidR="003C44DE" w:rsidRPr="00AE40E0">
        <w:rPr>
          <w:rFonts w:ascii="Times New Roman" w:hAnsi="Times New Roman"/>
        </w:rPr>
        <w:fldChar w:fldCharType="end"/>
      </w:r>
      <w:r>
        <w:t xml:space="preserve"> and related attributes (</w:t>
      </w:r>
      <w:r w:rsidR="00006274">
        <w:t>e.g.</w:t>
      </w:r>
      <w:r>
        <w:t xml:space="preserve">, </w:t>
      </w:r>
      <w:r w:rsidRPr="00AE40E0">
        <w:rPr>
          <w:rFonts w:ascii="Times New Roman" w:hAnsi="Times New Roman"/>
        </w:rPr>
        <w:t xml:space="preserve">Value, </w:t>
      </w:r>
      <w:proofErr w:type="spellStart"/>
      <w:r w:rsidRPr="00AE40E0">
        <w:rPr>
          <w:rFonts w:ascii="Times New Roman" w:hAnsi="Times New Roman"/>
        </w:rPr>
        <w:t>Wide_Image</w:t>
      </w:r>
      <w:proofErr w:type="spellEnd"/>
      <w:r>
        <w:t xml:space="preserve">) of the type </w:t>
      </w:r>
      <w:proofErr w:type="spellStart"/>
      <w:r w:rsidR="007667EB">
        <w:t>Enum</w:t>
      </w:r>
      <w:proofErr w:type="spellEnd"/>
      <w:r w:rsidR="007667EB">
        <w:t xml:space="preserve"> </w:t>
      </w:r>
      <w:r>
        <w:t>are never used, and if the implementation normally builds a table</w:t>
      </w:r>
      <w:r w:rsidR="007667EB">
        <w:t xml:space="preserve"> of the enumeration literals</w:t>
      </w:r>
      <w:r>
        <w:t xml:space="preserve">, then the </w:t>
      </w:r>
      <w:r w:rsidRPr="00AE40E0">
        <w:rPr>
          <w:rFonts w:ascii="Times New Roman" w:hAnsi="Times New Roman"/>
          <w:b/>
        </w:rPr>
        <w:t>pragma</w:t>
      </w:r>
      <w:r>
        <w:t xml:space="preserve"> allows the elimination of the table.</w:t>
      </w:r>
    </w:p>
    <w:p w14:paraId="72165CD2" w14:textId="77777777" w:rsidR="004C770C" w:rsidRDefault="00726AF3" w:rsidP="004C770C">
      <w:pPr>
        <w:pStyle w:val="Heading2"/>
      </w:pPr>
      <w:bookmarkStart w:id="546" w:name="_Ref336424846"/>
      <w:bookmarkStart w:id="547" w:name="_Toc358896512"/>
      <w:bookmarkStart w:id="548" w:name="_Toc508619017"/>
      <w:r>
        <w:t>6</w:t>
      </w:r>
      <w:r w:rsidR="009E501C">
        <w:t>.</w:t>
      </w:r>
      <w:r w:rsidR="004C770C">
        <w:t>2</w:t>
      </w:r>
      <w:r w:rsidR="00015334">
        <w:t>7</w:t>
      </w:r>
      <w:r w:rsidR="00074057">
        <w:t xml:space="preserve"> </w:t>
      </w:r>
      <w:r w:rsidR="004C770C">
        <w:t>Switch Statements and Static Analysis [CLL]</w:t>
      </w:r>
      <w:bookmarkEnd w:id="546"/>
      <w:bookmarkEnd w:id="547"/>
      <w:bookmarkEnd w:id="548"/>
      <w:r w:rsidR="003C44DE">
        <w:fldChar w:fldCharType="begin"/>
      </w:r>
      <w:r w:rsidR="00AF6101">
        <w:instrText xml:space="preserve"> XE "</w:instrText>
      </w:r>
      <w:r w:rsidR="00AF6101" w:rsidRPr="00FB6959">
        <w:instrText>CL</w:instrText>
      </w:r>
      <w:r w:rsidR="00EB0723">
        <w:instrText xml:space="preserve">L </w:instrText>
      </w:r>
      <w:r w:rsidR="00AF6101">
        <w:instrText>–</w:instrText>
      </w:r>
      <w:r w:rsidR="00AF6101" w:rsidRPr="00FB6959">
        <w:instrText xml:space="preserve"> Switch Statements and Static Analysis</w:instrText>
      </w:r>
      <w:r w:rsidR="00AF6101">
        <w:instrText xml:space="preserve">" </w:instrText>
      </w:r>
      <w:r w:rsidR="003C44DE">
        <w:fldChar w:fldCharType="end"/>
      </w:r>
      <w:r w:rsidR="003C44DE">
        <w:fldChar w:fldCharType="begin"/>
      </w:r>
      <w:r w:rsidR="00AF6101">
        <w:instrText xml:space="preserve"> XE "</w:instrText>
      </w:r>
      <w:r w:rsidR="00AF6101" w:rsidRPr="00DA0F4E">
        <w:instrText>Language Vulnerabilities:Switch Statements and Static Analysis [CLL]</w:instrText>
      </w:r>
      <w:r w:rsidR="00AF6101">
        <w:instrText xml:space="preserve">" </w:instrText>
      </w:r>
      <w:r w:rsidR="003C44DE">
        <w:fldChar w:fldCharType="end"/>
      </w:r>
    </w:p>
    <w:p w14:paraId="5EF3C971" w14:textId="77777777" w:rsidR="004C770C" w:rsidRDefault="00726AF3" w:rsidP="004C770C">
      <w:pPr>
        <w:pStyle w:val="Heading3"/>
      </w:pPr>
      <w:bookmarkStart w:id="549" w:name="_Toc508619018"/>
      <w:r>
        <w:t>6</w:t>
      </w:r>
      <w:r w:rsidR="009E501C">
        <w:t>.</w:t>
      </w:r>
      <w:r w:rsidR="004C770C">
        <w:t>2</w:t>
      </w:r>
      <w:r w:rsidR="00015334">
        <w:t>7</w:t>
      </w:r>
      <w:r w:rsidR="004C770C">
        <w:t>.1</w:t>
      </w:r>
      <w:r w:rsidR="00074057">
        <w:t xml:space="preserve"> </w:t>
      </w:r>
      <w:r w:rsidR="004C770C">
        <w:t>Applicability to language</w:t>
      </w:r>
      <w:bookmarkEnd w:id="549"/>
    </w:p>
    <w:p w14:paraId="4983D648" w14:textId="77777777" w:rsidR="004C770C" w:rsidRDefault="004C770C" w:rsidP="004C770C">
      <w:pPr>
        <w:rPr>
          <w:lang w:val="en-GB"/>
        </w:rPr>
      </w:pPr>
      <w:r>
        <w:rPr>
          <w:lang w:val="en-GB"/>
        </w:rP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006274">
        <w:rPr>
          <w:lang w:val="en-GB"/>
        </w:rPr>
        <w:t>)</w:t>
      </w:r>
      <w:r w:rsidRPr="00262A7C">
        <w:rPr>
          <w:lang w:val="en-GB"/>
        </w:rPr>
        <w:t xml:space="preserve"> and the use of default cases,</w:t>
      </w:r>
      <w:r>
        <w:rPr>
          <w:lang w:val="en-GB"/>
        </w:rPr>
        <w:t xml:space="preserve"> this vulnerability is not applicable to Ada as Ada ensures that a case statement provides exactly one alternative for each value of the expression's subtype.  </w:t>
      </w:r>
      <w:r>
        <w:rPr>
          <w:szCs w:val="20"/>
          <w:lang w:val="en-GB"/>
        </w:rPr>
        <w:t xml:space="preserve">This restriction is enforced at compile time.  The </w:t>
      </w:r>
      <w:r w:rsidR="00017A66" w:rsidRPr="00017A66">
        <w:rPr>
          <w:rFonts w:ascii="Times New Roman" w:hAnsi="Times New Roman" w:cs="Times New Roman"/>
          <w:b/>
          <w:bCs/>
          <w:szCs w:val="20"/>
          <w:lang w:val="en-GB"/>
        </w:rPr>
        <w:t>others</w:t>
      </w:r>
      <w:r w:rsidR="00017A66" w:rsidRPr="00017A66">
        <w:rPr>
          <w:rFonts w:ascii="Times New Roman" w:hAnsi="Times New Roman" w:cs="Times New Roman"/>
          <w:szCs w:val="20"/>
          <w:lang w:val="en-GB"/>
        </w:rPr>
        <w:t xml:space="preserve"> </w:t>
      </w:r>
      <w:r>
        <w:rPr>
          <w:szCs w:val="20"/>
          <w:lang w:val="en-GB"/>
        </w:rPr>
        <w:t xml:space="preserve">clause may be used as the last choice of a case statement to capture any remaining </w:t>
      </w:r>
      <w:r>
        <w:rPr>
          <w:szCs w:val="20"/>
          <w:lang w:val="en-GB"/>
        </w:rPr>
        <w:lastRenderedPageBreak/>
        <w:t xml:space="preserve">values of the case expression type that are not covered by the preceding case choices.  </w:t>
      </w:r>
      <w:r>
        <w:rPr>
          <w:lang w:val="en-GB"/>
        </w:rPr>
        <w:t>If the value of the expression is outside of the range of this subtype (</w:t>
      </w:r>
      <w:r w:rsidR="00006274">
        <w:rPr>
          <w:lang w:val="en-GB"/>
        </w:rPr>
        <w:t>e.g.</w:t>
      </w:r>
      <w:r>
        <w:rPr>
          <w:lang w:val="en-GB"/>
        </w:rPr>
        <w:t>, due to an uninitialized variable), then the resulting behaviour is well-defined (</w:t>
      </w:r>
      <w:proofErr w:type="spellStart"/>
      <w:r w:rsidR="00017A66" w:rsidRPr="00017A66">
        <w:rPr>
          <w:rFonts w:ascii="Times New Roman" w:hAnsi="Times New Roman" w:cs="Times New Roman"/>
          <w:lang w:val="en-GB"/>
        </w:rPr>
        <w:t>Constraint_Error</w:t>
      </w:r>
      <w:proofErr w:type="spellEnd"/>
      <w:r w:rsidR="003C44DE">
        <w:rPr>
          <w:rFonts w:ascii="Times New Roman" w:hAnsi="Times New Roman" w:cs="Times New Roman"/>
          <w:lang w:val="en-GB"/>
        </w:rPr>
        <w:fldChar w:fldCharType="begin"/>
      </w:r>
      <w:r w:rsidR="00986C8B">
        <w:instrText xml:space="preserve"> XE "</w:instrText>
      </w:r>
      <w:proofErr w:type="spellStart"/>
      <w:r w:rsidR="00986C8B" w:rsidRPr="00A12B18">
        <w:rPr>
          <w:rFonts w:ascii="Times New Roman" w:hAnsi="Times New Roman"/>
        </w:rPr>
        <w:instrText>Exception:</w:instrText>
      </w:r>
      <w:r w:rsidR="00986C8B" w:rsidRPr="00A12B18">
        <w:instrText>Constraint_Error</w:instrText>
      </w:r>
      <w:proofErr w:type="spellEnd"/>
      <w:r w:rsidR="00986C8B">
        <w:instrText xml:space="preserve">" </w:instrText>
      </w:r>
      <w:r w:rsidR="003C44DE">
        <w:rPr>
          <w:rFonts w:ascii="Times New Roman" w:hAnsi="Times New Roman" w:cs="Times New Roman"/>
          <w:lang w:val="en-GB"/>
        </w:rPr>
        <w:fldChar w:fldCharType="end"/>
      </w:r>
      <w:r>
        <w:rPr>
          <w:lang w:val="en-GB"/>
        </w:rPr>
        <w:t xml:space="preserve"> is raised).  Control does not flow from one alternative to the next. Upon reaching the end of an alternative, control is transferred to the end of the </w:t>
      </w:r>
      <w:r w:rsidR="00017A66" w:rsidRPr="00017A66">
        <w:rPr>
          <w:rFonts w:ascii="Times New Roman" w:hAnsi="Times New Roman" w:cs="Times New Roman"/>
          <w:b/>
          <w:bCs/>
          <w:lang w:val="en-GB"/>
        </w:rPr>
        <w:t>case</w:t>
      </w:r>
      <w:r>
        <w:rPr>
          <w:lang w:val="en-GB"/>
        </w:rPr>
        <w:t xml:space="preserve"> statement</w:t>
      </w:r>
      <w:r w:rsidR="003C44DE">
        <w:rPr>
          <w:u w:val="single"/>
        </w:rPr>
        <w:fldChar w:fldCharType="begin"/>
      </w:r>
      <w:r w:rsidR="00080388">
        <w:instrText xml:space="preserve"> XE "</w:instrText>
      </w:r>
      <w:r w:rsidR="00080388" w:rsidRPr="004E4AEC">
        <w:instrText>Case statement</w:instrText>
      </w:r>
      <w:r w:rsidR="00080388">
        <w:instrText xml:space="preserve">" </w:instrText>
      </w:r>
      <w:r w:rsidR="003C44DE">
        <w:rPr>
          <w:u w:val="single"/>
        </w:rPr>
        <w:fldChar w:fldCharType="end"/>
      </w:r>
      <w:r>
        <w:rPr>
          <w:lang w:val="en-GB"/>
        </w:rPr>
        <w:t xml:space="preserve">. </w:t>
      </w:r>
    </w:p>
    <w:p w14:paraId="61C06704" w14:textId="77777777" w:rsidR="004C770C" w:rsidRDefault="004C770C" w:rsidP="004C770C">
      <w:pPr>
        <w:rPr>
          <w:szCs w:val="19"/>
          <w:lang w:val="en-GB"/>
        </w:rPr>
      </w:pPr>
      <w:r>
        <w:rPr>
          <w:szCs w:val="20"/>
          <w:lang w:val="en-GB"/>
        </w:rPr>
        <w:t xml:space="preserve">The remaining vulnerability is that unexpected values are captured by the </w:t>
      </w:r>
      <w:r w:rsidR="00017A66" w:rsidRPr="00017A66">
        <w:rPr>
          <w:rFonts w:ascii="Times New Roman" w:hAnsi="Times New Roman" w:cs="Times New Roman"/>
          <w:b/>
          <w:bCs/>
          <w:szCs w:val="20"/>
          <w:lang w:val="en-GB"/>
        </w:rPr>
        <w:t>others</w:t>
      </w:r>
      <w:r w:rsidR="00017A66" w:rsidRPr="00017A66">
        <w:rPr>
          <w:rFonts w:ascii="Times New Roman" w:hAnsi="Times New Roman" w:cs="Times New Roman"/>
          <w:szCs w:val="20"/>
          <w:lang w:val="en-GB"/>
        </w:rPr>
        <w:t xml:space="preserve"> </w:t>
      </w:r>
      <w:r>
        <w:rPr>
          <w:szCs w:val="20"/>
          <w:lang w:val="en-GB"/>
        </w:rPr>
        <w:t xml:space="preserve">clause or a subrange as case choice.  For example, when the range of the type </w:t>
      </w:r>
      <w:r w:rsidR="00017A66" w:rsidRPr="00017A66">
        <w:rPr>
          <w:rFonts w:ascii="Times New Roman" w:hAnsi="Times New Roman" w:cs="Times New Roman"/>
          <w:szCs w:val="20"/>
          <w:lang w:val="en-GB"/>
        </w:rPr>
        <w:t>Character</w:t>
      </w:r>
      <w:r>
        <w:rPr>
          <w:szCs w:val="20"/>
          <w:lang w:val="en-GB"/>
        </w:rPr>
        <w:t xml:space="preserve"> was extended from 128 characters to the 256 characters in the Latin-1 character type, an </w:t>
      </w:r>
      <w:r w:rsidR="00017A66" w:rsidRPr="00017A66">
        <w:rPr>
          <w:rFonts w:ascii="Times New Roman" w:hAnsi="Times New Roman" w:cs="Times New Roman"/>
          <w:b/>
          <w:bCs/>
          <w:szCs w:val="20"/>
          <w:lang w:val="en-GB"/>
        </w:rPr>
        <w:t>others</w:t>
      </w:r>
      <w:r>
        <w:rPr>
          <w:szCs w:val="20"/>
          <w:lang w:val="en-GB"/>
        </w:rPr>
        <w:t xml:space="preserve"> clause for a </w:t>
      </w:r>
      <w:r w:rsidR="00017A66" w:rsidRPr="00017A66">
        <w:rPr>
          <w:rFonts w:ascii="Times New Roman" w:hAnsi="Times New Roman" w:cs="Times New Roman"/>
          <w:b/>
          <w:bCs/>
          <w:szCs w:val="20"/>
          <w:lang w:val="en-GB"/>
        </w:rPr>
        <w:t>case</w:t>
      </w:r>
      <w:r>
        <w:rPr>
          <w:szCs w:val="20"/>
          <w:lang w:val="en-GB"/>
        </w:rPr>
        <w:t xml:space="preserve"> statement with a </w:t>
      </w:r>
      <w:r w:rsidR="00017A66" w:rsidRPr="00017A66">
        <w:rPr>
          <w:rFonts w:ascii="Times New Roman" w:hAnsi="Times New Roman" w:cs="Times New Roman"/>
          <w:szCs w:val="20"/>
          <w:lang w:val="en-GB"/>
        </w:rPr>
        <w:t>Character</w:t>
      </w:r>
      <w:r>
        <w:rPr>
          <w:szCs w:val="20"/>
          <w:lang w:val="en-GB"/>
        </w:rPr>
        <w:t xml:space="preserve"> type case expression originally written to capture cases associated with the 128 characters type now </w:t>
      </w:r>
      <w:r w:rsidR="00DA7747">
        <w:rPr>
          <w:szCs w:val="20"/>
          <w:lang w:val="en-GB"/>
        </w:rPr>
        <w:t xml:space="preserve">also </w:t>
      </w:r>
      <w:r>
        <w:rPr>
          <w:szCs w:val="20"/>
          <w:lang w:val="en-GB"/>
        </w:rPr>
        <w:t xml:space="preserve">captures the 128 additional cases introduced by the extension of the type </w:t>
      </w:r>
      <w:r w:rsidR="00017A66" w:rsidRPr="00017A66">
        <w:rPr>
          <w:rFonts w:ascii="Times New Roman" w:hAnsi="Times New Roman" w:cs="Times New Roman"/>
          <w:szCs w:val="20"/>
          <w:lang w:val="en-GB"/>
        </w:rPr>
        <w:t>Character</w:t>
      </w:r>
      <w:r>
        <w:rPr>
          <w:szCs w:val="20"/>
          <w:lang w:val="en-GB"/>
        </w:rPr>
        <w:t>.  Some of the new characters may have needed to be covered by the existing case choices</w:t>
      </w:r>
      <w:r>
        <w:rPr>
          <w:szCs w:val="19"/>
          <w:lang w:val="en-GB"/>
        </w:rPr>
        <w:t xml:space="preserve"> </w:t>
      </w:r>
      <w:r>
        <w:rPr>
          <w:szCs w:val="20"/>
          <w:lang w:val="en-GB"/>
        </w:rPr>
        <w:t>or new case choices</w:t>
      </w:r>
      <w:r>
        <w:rPr>
          <w:szCs w:val="19"/>
          <w:lang w:val="en-GB"/>
        </w:rPr>
        <w:t xml:space="preserve">. </w:t>
      </w:r>
    </w:p>
    <w:p w14:paraId="2D3CDCA5" w14:textId="77777777" w:rsidR="004C770C" w:rsidRDefault="00726AF3" w:rsidP="004C770C">
      <w:pPr>
        <w:pStyle w:val="Heading3"/>
      </w:pPr>
      <w:bookmarkStart w:id="550" w:name="_Toc508619019"/>
      <w:r>
        <w:t>6</w:t>
      </w:r>
      <w:r w:rsidR="009E501C">
        <w:t>.</w:t>
      </w:r>
      <w:r w:rsidR="004C770C">
        <w:t>2</w:t>
      </w:r>
      <w:r w:rsidR="00015334">
        <w:t>7</w:t>
      </w:r>
      <w:r w:rsidR="004C770C">
        <w:t>.2</w:t>
      </w:r>
      <w:r w:rsidR="00074057">
        <w:t xml:space="preserve"> </w:t>
      </w:r>
      <w:r w:rsidR="004C770C">
        <w:t>Guidance to language users</w:t>
      </w:r>
      <w:bookmarkEnd w:id="550"/>
    </w:p>
    <w:p w14:paraId="21A45B2B" w14:textId="77777777" w:rsidR="004C770C" w:rsidRDefault="004C770C" w:rsidP="003B5D87">
      <w:pPr>
        <w:pStyle w:val="ListParagraph"/>
        <w:numPr>
          <w:ilvl w:val="0"/>
          <w:numId w:val="334"/>
        </w:numPr>
        <w:spacing w:before="120" w:after="120" w:line="240" w:lineRule="auto"/>
        <w:rPr>
          <w:kern w:val="32"/>
          <w:lang w:val="en-GB"/>
        </w:rPr>
      </w:pPr>
      <w:r>
        <w:rPr>
          <w:kern w:val="32"/>
          <w:lang w:val="en-GB"/>
        </w:rPr>
        <w:t xml:space="preserve">For </w:t>
      </w:r>
      <w:r w:rsidR="00017A66" w:rsidRPr="00017A66">
        <w:rPr>
          <w:rFonts w:ascii="Times New Roman" w:hAnsi="Times New Roman" w:cs="Times New Roman"/>
          <w:b/>
          <w:bCs/>
          <w:kern w:val="32"/>
          <w:lang w:val="en-GB"/>
        </w:rPr>
        <w:t>case</w:t>
      </w:r>
      <w:r>
        <w:rPr>
          <w:kern w:val="32"/>
          <w:lang w:val="en-GB"/>
        </w:rPr>
        <w:t xml:space="preserve"> statements and aggregates, avoid the use of the </w:t>
      </w:r>
      <w:r w:rsidR="00017A66" w:rsidRPr="00017A66">
        <w:rPr>
          <w:rFonts w:ascii="Times New Roman" w:hAnsi="Times New Roman" w:cs="Times New Roman"/>
          <w:b/>
          <w:bCs/>
          <w:lang w:val="en-GB"/>
        </w:rPr>
        <w:t>others</w:t>
      </w:r>
      <w:r>
        <w:rPr>
          <w:lang w:val="en-GB"/>
        </w:rPr>
        <w:t xml:space="preserve"> choice.</w:t>
      </w:r>
    </w:p>
    <w:p w14:paraId="394A469B" w14:textId="77777777" w:rsidR="004C770C" w:rsidRDefault="004C770C" w:rsidP="003B5D87">
      <w:pPr>
        <w:pStyle w:val="ListParagraph"/>
        <w:numPr>
          <w:ilvl w:val="0"/>
          <w:numId w:val="334"/>
        </w:numPr>
        <w:autoSpaceDE w:val="0"/>
        <w:spacing w:before="120" w:after="120" w:line="240" w:lineRule="auto"/>
        <w:rPr>
          <w:kern w:val="32"/>
          <w:lang w:val="en-GB"/>
        </w:rPr>
      </w:pPr>
      <w:r>
        <w:rPr>
          <w:lang w:val="en-GB"/>
        </w:rPr>
        <w:t xml:space="preserve">For </w:t>
      </w:r>
      <w:r w:rsidR="00017A66" w:rsidRPr="00017A66">
        <w:rPr>
          <w:rFonts w:ascii="Times New Roman" w:hAnsi="Times New Roman" w:cs="Times New Roman"/>
          <w:b/>
          <w:bCs/>
          <w:kern w:val="32"/>
          <w:lang w:val="en-GB"/>
        </w:rPr>
        <w:t>case</w:t>
      </w:r>
      <w:r>
        <w:rPr>
          <w:kern w:val="32"/>
          <w:lang w:val="en-GB"/>
        </w:rPr>
        <w:t xml:space="preserve"> statements and aggregates, mistrust subranges as choices after enumeration literals have been added anywhere but the beginning or the end of the enumeration type definition.</w:t>
      </w:r>
      <w:r>
        <w:rPr>
          <w:rFonts w:ascii="ZWAdobeF" w:hAnsi="ZWAdobeF" w:cs="ZWAdobeF"/>
          <w:kern w:val="32"/>
          <w:sz w:val="2"/>
          <w:szCs w:val="2"/>
          <w:lang w:val="en-GB"/>
        </w:rPr>
        <w:t>15F</w:t>
      </w:r>
      <w:r>
        <w:rPr>
          <w:rStyle w:val="FootnoteReference"/>
          <w:rFonts w:ascii="Arial" w:hAnsi="Arial" w:cs="Arial"/>
          <w:kern w:val="32"/>
          <w:szCs w:val="20"/>
          <w:lang w:val="en-GB"/>
        </w:rPr>
        <w:footnoteReference w:id="1"/>
      </w:r>
    </w:p>
    <w:p w14:paraId="718374CF" w14:textId="77777777" w:rsidR="004C770C" w:rsidRDefault="00726AF3" w:rsidP="004C770C">
      <w:pPr>
        <w:pStyle w:val="Heading2"/>
      </w:pPr>
      <w:bookmarkStart w:id="551" w:name="_Ref336424940"/>
      <w:bookmarkStart w:id="552" w:name="_Toc358896513"/>
      <w:bookmarkStart w:id="553" w:name="_Toc508619020"/>
      <w:r>
        <w:t>6</w:t>
      </w:r>
      <w:r w:rsidR="009E501C">
        <w:t>.</w:t>
      </w:r>
      <w:r w:rsidR="003427F7">
        <w:t>2</w:t>
      </w:r>
      <w:r w:rsidR="00015334">
        <w:t>8</w:t>
      </w:r>
      <w:r w:rsidR="00074057">
        <w:t xml:space="preserve"> </w:t>
      </w:r>
      <w:r w:rsidR="004C770C">
        <w:t>Demarcation of Control Flow [EOJ]</w:t>
      </w:r>
      <w:bookmarkEnd w:id="551"/>
      <w:bookmarkEnd w:id="552"/>
      <w:bookmarkEnd w:id="553"/>
      <w:r w:rsidR="003C44DE">
        <w:fldChar w:fldCharType="begin"/>
      </w:r>
      <w:r w:rsidR="00AF6101">
        <w:instrText xml:space="preserve"> XE "</w:instrText>
      </w:r>
      <w:r w:rsidR="00AF6101" w:rsidRPr="00857BFF">
        <w:instrText>EOJ</w:instrText>
      </w:r>
      <w:r w:rsidR="00EB0723">
        <w:instrText xml:space="preserve"> </w:instrText>
      </w:r>
      <w:r w:rsidR="00AF6101">
        <w:instrText>–</w:instrText>
      </w:r>
      <w:r w:rsidR="00AF6101" w:rsidRPr="00857BFF">
        <w:instrText xml:space="preserve"> Demarcation of Control Flow</w:instrText>
      </w:r>
      <w:r w:rsidR="00AF6101">
        <w:instrText xml:space="preserve">" </w:instrText>
      </w:r>
      <w:r w:rsidR="003C44DE">
        <w:fldChar w:fldCharType="end"/>
      </w:r>
      <w:r w:rsidR="003C44DE">
        <w:fldChar w:fldCharType="begin"/>
      </w:r>
      <w:r w:rsidR="00AF6101">
        <w:instrText xml:space="preserve"> XE "</w:instrText>
      </w:r>
      <w:r w:rsidR="00AF6101" w:rsidRPr="007E4398">
        <w:instrText>Language Vulnerabilities:Demarcation of Control Flow [EOJ]</w:instrText>
      </w:r>
      <w:r w:rsidR="00AF6101">
        <w:instrText xml:space="preserve">" </w:instrText>
      </w:r>
      <w:r w:rsidR="003C44DE">
        <w:fldChar w:fldCharType="end"/>
      </w:r>
    </w:p>
    <w:p w14:paraId="5B25147F" w14:textId="77777777" w:rsidR="004C770C" w:rsidRDefault="00675793" w:rsidP="004C770C">
      <w:r>
        <w:rPr>
          <w:lang w:val="en-GB"/>
        </w:rPr>
        <w:t>T</w:t>
      </w:r>
      <w:r w:rsidR="004C770C">
        <w:t xml:space="preserve">his vulnerability is not applicable to Ada as the Ada syntax describes several types of compound statements that are associated with control flow including </w:t>
      </w:r>
      <w:r w:rsidR="004C770C" w:rsidRPr="00D03E22">
        <w:rPr>
          <w:rFonts w:ascii="Times New Roman" w:hAnsi="Times New Roman"/>
          <w:b/>
          <w:bCs/>
        </w:rPr>
        <w:t>if</w:t>
      </w:r>
      <w:r w:rsidR="004C770C">
        <w:t xml:space="preserve"> statements, </w:t>
      </w:r>
      <w:r w:rsidR="004C770C" w:rsidRPr="00D03E22">
        <w:rPr>
          <w:rFonts w:ascii="Times New Roman" w:hAnsi="Times New Roman"/>
          <w:b/>
          <w:bCs/>
        </w:rPr>
        <w:t>loop</w:t>
      </w:r>
      <w:r w:rsidR="004C770C">
        <w:t xml:space="preserve"> statements, </w:t>
      </w:r>
      <w:r w:rsidR="004C770C" w:rsidRPr="00D03E22">
        <w:rPr>
          <w:rFonts w:ascii="Times New Roman" w:hAnsi="Times New Roman"/>
          <w:b/>
          <w:bCs/>
        </w:rPr>
        <w:t>case</w:t>
      </w:r>
      <w:r w:rsidR="004C770C">
        <w:t xml:space="preserve"> statements, </w:t>
      </w:r>
      <w:r w:rsidR="004C770C" w:rsidRPr="00D03E22">
        <w:rPr>
          <w:rFonts w:ascii="Times New Roman" w:hAnsi="Times New Roman"/>
          <w:b/>
          <w:bCs/>
        </w:rPr>
        <w:t>select</w:t>
      </w:r>
      <w:r w:rsidR="004C770C">
        <w:t xml:space="preserve"> statements, and extended </w:t>
      </w:r>
      <w:r w:rsidR="004C770C" w:rsidRPr="00D03E22">
        <w:rPr>
          <w:rFonts w:ascii="Times New Roman" w:hAnsi="Times New Roman"/>
          <w:b/>
          <w:bCs/>
        </w:rPr>
        <w:t>return</w:t>
      </w:r>
      <w:r w:rsidR="004C770C">
        <w:t xml:space="preserve"> statements. Each of these forms of compound statements require unique syntax that marks the end of the compound statement.</w:t>
      </w:r>
    </w:p>
    <w:p w14:paraId="38902A2C" w14:textId="77777777" w:rsidR="004C770C" w:rsidRDefault="00726AF3" w:rsidP="004C770C">
      <w:pPr>
        <w:pStyle w:val="Heading2"/>
        <w:rPr>
          <w:lang w:val="es-ES"/>
        </w:rPr>
      </w:pPr>
      <w:bookmarkStart w:id="554" w:name="_Ref336424963"/>
      <w:bookmarkStart w:id="555" w:name="_Toc358896514"/>
      <w:bookmarkStart w:id="556" w:name="_Toc508619021"/>
      <w:r>
        <w:rPr>
          <w:lang w:val="es-ES"/>
        </w:rPr>
        <w:t>6</w:t>
      </w:r>
      <w:r w:rsidR="009E501C">
        <w:rPr>
          <w:lang w:val="es-ES"/>
        </w:rPr>
        <w:t>.</w:t>
      </w:r>
      <w:r w:rsidR="00015334">
        <w:rPr>
          <w:lang w:val="es-ES"/>
        </w:rPr>
        <w:t>29</w:t>
      </w:r>
      <w:r w:rsidR="00074057">
        <w:rPr>
          <w:lang w:val="es-ES"/>
        </w:rPr>
        <w:t xml:space="preserve"> </w:t>
      </w:r>
      <w:r w:rsidR="004C770C" w:rsidRPr="00496E6E">
        <w:rPr>
          <w:lang w:val="es-ES"/>
        </w:rPr>
        <w:t>Loop Control Variables [TEX]</w:t>
      </w:r>
      <w:bookmarkEnd w:id="554"/>
      <w:bookmarkEnd w:id="555"/>
      <w:bookmarkEnd w:id="556"/>
      <w:r w:rsidR="003C44DE">
        <w:rPr>
          <w:lang w:val="es-ES"/>
        </w:rPr>
        <w:fldChar w:fldCharType="begin"/>
      </w:r>
      <w:r w:rsidR="00AF6101">
        <w:instrText xml:space="preserve"> XE "</w:instrText>
      </w:r>
      <w:r w:rsidR="00AF6101" w:rsidRPr="00155792">
        <w:rPr>
          <w:lang w:val="es-ES"/>
        </w:rPr>
        <w:instrText>TEX</w:instrText>
      </w:r>
      <w:r w:rsidR="00EB0723">
        <w:rPr>
          <w:lang w:val="es-ES"/>
        </w:rPr>
        <w:instrText xml:space="preserve"> </w:instrText>
      </w:r>
      <w:r w:rsidR="00AF6101">
        <w:instrText>–</w:instrText>
      </w:r>
      <w:r w:rsidR="00AF6101" w:rsidRPr="00155792">
        <w:rPr>
          <w:lang w:val="es-ES"/>
        </w:rPr>
        <w:instrText xml:space="preserve"> Loop Control Variables</w:instrText>
      </w:r>
      <w:r w:rsidR="00AF6101">
        <w:instrText xml:space="preserve">" </w:instrText>
      </w:r>
      <w:r w:rsidR="003C44DE">
        <w:rPr>
          <w:lang w:val="es-ES"/>
        </w:rPr>
        <w:fldChar w:fldCharType="end"/>
      </w:r>
      <w:r w:rsidR="003C44DE">
        <w:rPr>
          <w:lang w:val="es-ES"/>
        </w:rPr>
        <w:fldChar w:fldCharType="begin"/>
      </w:r>
      <w:r w:rsidR="00AF6101">
        <w:instrText xml:space="preserve"> XE "</w:instrText>
      </w:r>
      <w:r w:rsidR="00AF6101" w:rsidRPr="009C2E79">
        <w:rPr>
          <w:lang w:val="es-ES"/>
        </w:rPr>
        <w:instrText>Language Vulnerabilities:</w:instrText>
      </w:r>
      <w:r w:rsidR="00AF6101" w:rsidRPr="009C2E79">
        <w:instrText>Loop Control Variables [TEX]</w:instrText>
      </w:r>
      <w:r w:rsidR="00AF6101">
        <w:instrText xml:space="preserve">" </w:instrText>
      </w:r>
      <w:r w:rsidR="003C44DE">
        <w:rPr>
          <w:lang w:val="es-ES"/>
        </w:rPr>
        <w:fldChar w:fldCharType="end"/>
      </w:r>
    </w:p>
    <w:p w14:paraId="0DAEB241" w14:textId="77777777" w:rsidR="004C770C" w:rsidRDefault="004C770C" w:rsidP="004C770C">
      <w:r>
        <w:rPr>
          <w:lang w:val="en-GB"/>
        </w:rPr>
        <w:t>With the exception of unsafe programming</w:t>
      </w:r>
      <w:r w:rsidR="003C44DE">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3C44DE">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006274">
        <w:rPr>
          <w:lang w:val="en-GB"/>
        </w:rPr>
        <w:t>)</w:t>
      </w:r>
      <w:r w:rsidRPr="00262A7C">
        <w:rPr>
          <w:lang w:val="en-GB"/>
        </w:rPr>
        <w:t>,</w:t>
      </w:r>
      <w:r>
        <w:t xml:space="preserve"> this vulnerability is not applicable to Ada as Ada defines a </w:t>
      </w:r>
      <w:r w:rsidRPr="00A869C3">
        <w:rPr>
          <w:rFonts w:ascii="Times New Roman" w:hAnsi="Times New Roman"/>
          <w:b/>
          <w:bCs/>
        </w:rPr>
        <w:t>for loop</w:t>
      </w:r>
      <w:r>
        <w:t xml:space="preserve"> where the number of iterations is controlled by a loop control variable (called a loop parameter). This value has a constant view and cannot be updated within the sequence of statements of the body of the loop.</w:t>
      </w:r>
    </w:p>
    <w:p w14:paraId="01F91A0B" w14:textId="77777777" w:rsidR="004C770C" w:rsidRDefault="00726AF3" w:rsidP="004C770C">
      <w:pPr>
        <w:pStyle w:val="Heading2"/>
      </w:pPr>
      <w:bookmarkStart w:id="557" w:name="_Ref336424988"/>
      <w:bookmarkStart w:id="558" w:name="_Toc358896515"/>
      <w:bookmarkStart w:id="559" w:name="_Toc508619022"/>
      <w:r>
        <w:t>6</w:t>
      </w:r>
      <w:r w:rsidR="009E501C">
        <w:t>.</w:t>
      </w:r>
      <w:r w:rsidR="004C770C">
        <w:t>3</w:t>
      </w:r>
      <w:r w:rsidR="00015334">
        <w:t>0</w:t>
      </w:r>
      <w:r w:rsidR="00074057">
        <w:t xml:space="preserve"> </w:t>
      </w:r>
      <w:r w:rsidR="004C770C">
        <w:t>Off-by-one Error [XZH]</w:t>
      </w:r>
      <w:bookmarkEnd w:id="557"/>
      <w:bookmarkEnd w:id="558"/>
      <w:bookmarkEnd w:id="559"/>
      <w:r w:rsidR="003C44DE">
        <w:fldChar w:fldCharType="begin"/>
      </w:r>
      <w:r w:rsidR="00AF6101">
        <w:instrText xml:space="preserve"> XE "</w:instrText>
      </w:r>
      <w:r w:rsidR="00AF6101" w:rsidRPr="00121CB4">
        <w:instrText>XZH</w:instrText>
      </w:r>
      <w:r w:rsidR="00EB0723">
        <w:instrText xml:space="preserve"> </w:instrText>
      </w:r>
      <w:r w:rsidR="00AF6101">
        <w:instrText>–</w:instrText>
      </w:r>
      <w:r w:rsidR="00AF6101" w:rsidRPr="00121CB4">
        <w:instrText xml:space="preserve"> Off-by-one Error</w:instrText>
      </w:r>
      <w:r w:rsidR="00AF6101">
        <w:instrText xml:space="preserve">" </w:instrText>
      </w:r>
      <w:r w:rsidR="003C44DE">
        <w:fldChar w:fldCharType="end"/>
      </w:r>
      <w:r w:rsidR="003C44DE">
        <w:fldChar w:fldCharType="begin"/>
      </w:r>
      <w:r w:rsidR="00AF6101">
        <w:instrText xml:space="preserve"> XE "</w:instrText>
      </w:r>
      <w:r w:rsidR="00AF6101" w:rsidRPr="00A771B5">
        <w:instrText>Language Vulnerabilities:Off-by-one Error [XZH]</w:instrText>
      </w:r>
      <w:r w:rsidR="00AF6101">
        <w:instrText xml:space="preserve">" </w:instrText>
      </w:r>
      <w:r w:rsidR="003C44DE">
        <w:fldChar w:fldCharType="end"/>
      </w:r>
    </w:p>
    <w:p w14:paraId="4C68D4D6" w14:textId="77777777" w:rsidR="004C770C" w:rsidRDefault="00726AF3" w:rsidP="004C770C">
      <w:pPr>
        <w:pStyle w:val="Heading3"/>
      </w:pPr>
      <w:bookmarkStart w:id="560" w:name="_Toc508619023"/>
      <w:r>
        <w:t>6</w:t>
      </w:r>
      <w:r w:rsidR="009E501C">
        <w:t>.</w:t>
      </w:r>
      <w:r w:rsidR="004C770C">
        <w:t>3</w:t>
      </w:r>
      <w:r w:rsidR="00015334">
        <w:t>0</w:t>
      </w:r>
      <w:r w:rsidR="004C770C">
        <w:t>.1</w:t>
      </w:r>
      <w:r w:rsidR="00074057">
        <w:t xml:space="preserve"> </w:t>
      </w:r>
      <w:r w:rsidR="004C770C">
        <w:t>Applicability to language</w:t>
      </w:r>
      <w:bookmarkEnd w:id="560"/>
    </w:p>
    <w:p w14:paraId="6CBA0277" w14:textId="77777777" w:rsidR="004C770C" w:rsidRDefault="004C770C" w:rsidP="004C770C">
      <w:pPr>
        <w:pStyle w:val="Heading4"/>
        <w:ind w:left="403"/>
        <w:rPr>
          <w:rFonts w:ascii="Arial" w:hAnsi="Arial"/>
          <w:sz w:val="22"/>
          <w:szCs w:val="22"/>
        </w:rPr>
      </w:pPr>
      <w:r w:rsidRPr="001C5025">
        <w:rPr>
          <w:rFonts w:ascii="Arial" w:hAnsi="Arial"/>
          <w:sz w:val="22"/>
          <w:szCs w:val="22"/>
        </w:rPr>
        <w:t xml:space="preserve">Confusion between the need for </w:t>
      </w:r>
      <w:r w:rsidR="00017A66" w:rsidRPr="00017A66">
        <w:rPr>
          <w:rFonts w:ascii="Times New Roman" w:hAnsi="Times New Roman" w:cs="Times New Roman"/>
          <w:sz w:val="22"/>
          <w:szCs w:val="22"/>
        </w:rPr>
        <w:t>&lt;</w:t>
      </w:r>
      <w:r w:rsidRPr="001C5025">
        <w:rPr>
          <w:rFonts w:ascii="Arial" w:hAnsi="Arial"/>
          <w:sz w:val="22"/>
          <w:szCs w:val="22"/>
        </w:rPr>
        <w:t xml:space="preserve"> and </w:t>
      </w:r>
      <w:r w:rsidR="00017A66" w:rsidRPr="00017A66">
        <w:rPr>
          <w:rFonts w:ascii="Times New Roman" w:hAnsi="Times New Roman" w:cs="Times New Roman"/>
          <w:sz w:val="22"/>
          <w:szCs w:val="22"/>
        </w:rPr>
        <w:t>&lt;=</w:t>
      </w:r>
      <w:r w:rsidRPr="001C5025">
        <w:rPr>
          <w:rFonts w:ascii="Arial" w:hAnsi="Arial"/>
          <w:sz w:val="22"/>
          <w:szCs w:val="22"/>
        </w:rPr>
        <w:t xml:space="preserve"> or </w:t>
      </w:r>
      <w:r w:rsidR="00017A66" w:rsidRPr="00017A66">
        <w:rPr>
          <w:rFonts w:ascii="Times New Roman" w:hAnsi="Times New Roman" w:cs="Times New Roman"/>
          <w:sz w:val="22"/>
          <w:szCs w:val="22"/>
        </w:rPr>
        <w:t>&gt;</w:t>
      </w:r>
      <w:r w:rsidRPr="001C5025">
        <w:rPr>
          <w:rFonts w:ascii="Arial" w:hAnsi="Arial"/>
          <w:sz w:val="22"/>
          <w:szCs w:val="22"/>
        </w:rPr>
        <w:t xml:space="preserve"> and </w:t>
      </w:r>
      <w:r w:rsidR="00017A66" w:rsidRPr="00017A66">
        <w:rPr>
          <w:rFonts w:ascii="Times New Roman" w:hAnsi="Times New Roman" w:cs="Times New Roman"/>
          <w:sz w:val="22"/>
          <w:szCs w:val="22"/>
        </w:rPr>
        <w:t>&gt;=</w:t>
      </w:r>
      <w:r w:rsidRPr="001C5025">
        <w:rPr>
          <w:rFonts w:ascii="Arial" w:hAnsi="Arial"/>
          <w:sz w:val="22"/>
          <w:szCs w:val="22"/>
        </w:rPr>
        <w:t xml:space="preserve"> in a test.</w:t>
      </w:r>
    </w:p>
    <w:p w14:paraId="36FD6F37" w14:textId="0F7513F2" w:rsidR="004C770C" w:rsidRDefault="004C770C" w:rsidP="004C770C">
      <w:pPr>
        <w:ind w:left="806"/>
      </w:pPr>
      <w:r>
        <w:t xml:space="preserve">A </w:t>
      </w:r>
      <w:r w:rsidRPr="001C5025">
        <w:rPr>
          <w:rFonts w:ascii="Times New Roman" w:hAnsi="Times New Roman"/>
          <w:b/>
          <w:bCs/>
        </w:rPr>
        <w:t>for loop</w:t>
      </w:r>
      <w:r>
        <w:t xml:space="preserve"> in Ada does not require the programmer to specify a conditional test for loop termination. Instead, the starting and ending value of the loop are specified which eliminates this source of off-by-one errors. </w:t>
      </w:r>
      <w:r w:rsidR="00106226">
        <w:t xml:space="preserve">There are also special </w:t>
      </w:r>
      <w:r w:rsidR="00017A66" w:rsidRPr="00017A66">
        <w:rPr>
          <w:rFonts w:ascii="Times New Roman" w:hAnsi="Times New Roman" w:cs="Times New Roman"/>
          <w:b/>
        </w:rPr>
        <w:t>for loop</w:t>
      </w:r>
      <w:r w:rsidR="00DA7747">
        <w:rPr>
          <w:rFonts w:ascii="Times New Roman" w:hAnsi="Times New Roman" w:cs="Times New Roman"/>
          <w:b/>
        </w:rPr>
        <w:t xml:space="preserve"> </w:t>
      </w:r>
      <w:r w:rsidR="00DA7747">
        <w:rPr>
          <w:rFonts w:ascii="Times New Roman" w:hAnsi="Times New Roman" w:cs="Times New Roman"/>
        </w:rPr>
        <w:t>structures</w:t>
      </w:r>
      <w:r w:rsidR="00106226">
        <w:t xml:space="preserve"> that iterate through an entire array or container.  These avoid the need to specify any bounds for the iteration.</w:t>
      </w:r>
      <w:r w:rsidR="00214410">
        <w:t xml:space="preserve"> A </w:t>
      </w:r>
      <w:r w:rsidR="00214410" w:rsidRPr="001C5025">
        <w:rPr>
          <w:rFonts w:ascii="Times New Roman" w:hAnsi="Times New Roman"/>
          <w:b/>
          <w:bCs/>
        </w:rPr>
        <w:t>while loop</w:t>
      </w:r>
      <w:r w:rsidR="00214410">
        <w:t xml:space="preserve"> however, lets the programmer specify the loop termination expression, which could be susceptible to an off-by-one error.</w:t>
      </w:r>
    </w:p>
    <w:p w14:paraId="33A05EAF" w14:textId="77777777" w:rsidR="004C770C" w:rsidRDefault="004C770C" w:rsidP="004C770C">
      <w:pPr>
        <w:pStyle w:val="Heading4"/>
        <w:ind w:left="403"/>
        <w:rPr>
          <w:rFonts w:ascii="Arial" w:hAnsi="Arial"/>
          <w:sz w:val="22"/>
          <w:szCs w:val="22"/>
        </w:rPr>
      </w:pPr>
      <w:r w:rsidRPr="001C5025">
        <w:rPr>
          <w:rFonts w:ascii="Arial" w:hAnsi="Arial"/>
          <w:sz w:val="22"/>
          <w:szCs w:val="22"/>
        </w:rPr>
        <w:lastRenderedPageBreak/>
        <w:t>Confusion as to the index range of an algorithm.</w:t>
      </w:r>
    </w:p>
    <w:p w14:paraId="2A5D20EA" w14:textId="77777777" w:rsidR="004C770C" w:rsidRDefault="004C770C" w:rsidP="004C770C">
      <w:pPr>
        <w:ind w:left="806"/>
      </w:pPr>
      <w:r>
        <w:t>Although there are language defined attributes to symbolically reference the start and end values for a loop iteration, the language does allow the use of explicit values and loop termination tests. Off-by-one errors can result in these circumstances.</w:t>
      </w:r>
    </w:p>
    <w:p w14:paraId="51C47378" w14:textId="77777777" w:rsidR="004C770C" w:rsidRDefault="004C770C" w:rsidP="004C770C">
      <w:pPr>
        <w:ind w:left="806"/>
      </w:pPr>
      <w:r>
        <w:t xml:space="preserve">Care should be taken when using the </w:t>
      </w:r>
      <w:r w:rsidRPr="00964ADF">
        <w:rPr>
          <w:rFonts w:ascii="Times New Roman" w:hAnsi="Times New Roman"/>
        </w:rPr>
        <w:t>'Length</w:t>
      </w:r>
      <w:r w:rsidR="003C44DE">
        <w:rPr>
          <w:rFonts w:ascii="Times New Roman" w:hAnsi="Times New Roman"/>
        </w:rPr>
        <w:fldChar w:fldCharType="begin"/>
      </w:r>
      <w:r w:rsidR="0013647A">
        <w:instrText xml:space="preserve"> XE "</w:instrText>
      </w:r>
      <w:r w:rsidR="0013647A" w:rsidRPr="008873B0">
        <w:rPr>
          <w:rFonts w:ascii="Times New Roman" w:hAnsi="Times New Roman"/>
        </w:rPr>
        <w:instrText>Attribute:</w:instrText>
      </w:r>
      <w:r w:rsidR="0013647A" w:rsidRPr="008873B0">
        <w:instrText>'Length</w:instrText>
      </w:r>
      <w:r w:rsidR="0013647A">
        <w:instrText xml:space="preserve">" </w:instrText>
      </w:r>
      <w:r w:rsidR="003C44DE">
        <w:rPr>
          <w:rFonts w:ascii="Times New Roman" w:hAnsi="Times New Roman"/>
        </w:rPr>
        <w:fldChar w:fldCharType="end"/>
      </w:r>
      <w:r>
        <w:t xml:space="preserve"> attribute in the loop termination expression. The expression should generally be relative to the </w:t>
      </w:r>
      <w:r w:rsidRPr="00964ADF">
        <w:rPr>
          <w:rFonts w:ascii="Times New Roman" w:hAnsi="Times New Roman"/>
        </w:rPr>
        <w:t>'First</w:t>
      </w:r>
      <w:r w:rsidR="003C44DE">
        <w:rPr>
          <w:rFonts w:ascii="Times New Roman" w:hAnsi="Times New Roman"/>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3C44DE">
        <w:rPr>
          <w:rFonts w:ascii="Times New Roman" w:hAnsi="Times New Roman"/>
        </w:rPr>
        <w:fldChar w:fldCharType="end"/>
      </w:r>
      <w:r>
        <w:t xml:space="preserve"> value.</w:t>
      </w:r>
    </w:p>
    <w:p w14:paraId="788EA0DA" w14:textId="77777777" w:rsidR="004C770C" w:rsidRDefault="004C770C" w:rsidP="004C770C">
      <w:pPr>
        <w:ind w:left="806"/>
      </w:pPr>
      <w:r>
        <w:t>The strong typing of Ada eliminates the potential for buffer overflow associated with this vulnerability. If the error is not statically caught at compile time, then a run-time check generates an 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 xml:space="preserve"> if an attempt is made to access an element outside the bounds of an array.</w:t>
      </w:r>
    </w:p>
    <w:p w14:paraId="12BDB85E" w14:textId="77777777" w:rsidR="004C770C" w:rsidRDefault="004C770C" w:rsidP="004C770C">
      <w:pPr>
        <w:pStyle w:val="Heading4"/>
        <w:ind w:left="403"/>
        <w:rPr>
          <w:rFonts w:ascii="Arial" w:hAnsi="Arial"/>
          <w:sz w:val="22"/>
          <w:szCs w:val="22"/>
        </w:rPr>
      </w:pPr>
      <w:r w:rsidRPr="00964ADF">
        <w:rPr>
          <w:rFonts w:ascii="Arial" w:hAnsi="Arial"/>
          <w:sz w:val="22"/>
          <w:szCs w:val="22"/>
        </w:rPr>
        <w:t>Failing to allow for storage of a sentinel value.</w:t>
      </w:r>
    </w:p>
    <w:p w14:paraId="1356BAA7" w14:textId="77777777" w:rsidR="004C770C" w:rsidRDefault="004C770C" w:rsidP="004C770C">
      <w:pPr>
        <w:ind w:left="806"/>
      </w:pPr>
      <w:r>
        <w:t>Ada does not use sentinel values to terminate arrays. There is no need to account for the storage of a sentinel value, therefore this particular vulnerability concern does not apply to Ada.</w:t>
      </w:r>
    </w:p>
    <w:p w14:paraId="01435D9B" w14:textId="77777777" w:rsidR="004C770C" w:rsidRDefault="00726AF3" w:rsidP="004C770C">
      <w:pPr>
        <w:pStyle w:val="Heading3"/>
      </w:pPr>
      <w:bookmarkStart w:id="561" w:name="_Toc508619024"/>
      <w:r>
        <w:t>6</w:t>
      </w:r>
      <w:r w:rsidR="009E501C">
        <w:t>.</w:t>
      </w:r>
      <w:r w:rsidR="004C770C">
        <w:t>3</w:t>
      </w:r>
      <w:r w:rsidR="00015334">
        <w:t>0</w:t>
      </w:r>
      <w:r w:rsidR="004C770C">
        <w:t>.2</w:t>
      </w:r>
      <w:r w:rsidR="00074057">
        <w:t xml:space="preserve"> </w:t>
      </w:r>
      <w:r w:rsidR="004C770C">
        <w:t>Guidance to language users</w:t>
      </w:r>
      <w:bookmarkEnd w:id="561"/>
    </w:p>
    <w:p w14:paraId="106ABAFC" w14:textId="77777777" w:rsidR="00A81DE7" w:rsidRDefault="009739AB" w:rsidP="003B5D87">
      <w:pPr>
        <w:pStyle w:val="ListParagraph"/>
        <w:numPr>
          <w:ilvl w:val="0"/>
          <w:numId w:val="302"/>
        </w:numPr>
        <w:spacing w:before="120" w:after="120" w:line="240" w:lineRule="auto"/>
      </w:pPr>
      <w:r w:rsidRPr="009739AB">
        <w:t>Follow the mitigation mechanisms of subclause 6.30.5 of TR 24772-1</w:t>
      </w:r>
      <w:r w:rsidR="003C44DE" w:rsidRPr="003C44DE">
        <w:t>.</w:t>
      </w:r>
    </w:p>
    <w:p w14:paraId="69940773" w14:textId="77777777" w:rsidR="004C770C" w:rsidRDefault="004C770C" w:rsidP="003B5D87">
      <w:pPr>
        <w:pStyle w:val="ListParagraph"/>
        <w:numPr>
          <w:ilvl w:val="0"/>
          <w:numId w:val="302"/>
        </w:numPr>
        <w:spacing w:before="120" w:after="120" w:line="240" w:lineRule="auto"/>
      </w:pPr>
      <w:r>
        <w:t xml:space="preserve">Whenever possible, </w:t>
      </w:r>
      <w:r w:rsidR="00CF591C">
        <w:t xml:space="preserve">use </w:t>
      </w:r>
      <w:r>
        <w:t xml:space="preserve">a </w:t>
      </w:r>
      <w:r w:rsidRPr="00804BB2">
        <w:rPr>
          <w:rFonts w:ascii="Times New Roman" w:hAnsi="Times New Roman"/>
          <w:b/>
          <w:bCs/>
        </w:rPr>
        <w:t>for loop</w:t>
      </w:r>
      <w:r>
        <w:t xml:space="preserve"> instead of a </w:t>
      </w:r>
      <w:r w:rsidRPr="00804BB2">
        <w:rPr>
          <w:rFonts w:ascii="Times New Roman" w:hAnsi="Times New Roman"/>
          <w:b/>
          <w:bCs/>
        </w:rPr>
        <w:t>while loop</w:t>
      </w:r>
      <w:r>
        <w:t>.</w:t>
      </w:r>
    </w:p>
    <w:p w14:paraId="6EEEAB11" w14:textId="77777777" w:rsidR="00A44331" w:rsidRDefault="004C770C" w:rsidP="003B5D87">
      <w:pPr>
        <w:pStyle w:val="ListParagraph"/>
        <w:numPr>
          <w:ilvl w:val="0"/>
          <w:numId w:val="302"/>
        </w:numPr>
        <w:spacing w:before="120" w:after="120" w:line="240" w:lineRule="auto"/>
      </w:pPr>
      <w:r>
        <w:t xml:space="preserve">Whenever possible, </w:t>
      </w:r>
      <w:r w:rsidR="00A44331">
        <w:t xml:space="preserve">use the form of iteration that takes the name of the array or container and nothing more.  </w:t>
      </w:r>
    </w:p>
    <w:p w14:paraId="55259D11" w14:textId="77777777" w:rsidR="00A44331" w:rsidRDefault="00A44331" w:rsidP="003B5D87">
      <w:pPr>
        <w:pStyle w:val="ListParagraph"/>
        <w:numPr>
          <w:ilvl w:val="0"/>
          <w:numId w:val="302"/>
        </w:numPr>
        <w:spacing w:before="120" w:after="120" w:line="240" w:lineRule="auto"/>
      </w:pPr>
      <w:r>
        <w:t>When indices are necessary,</w:t>
      </w:r>
      <w:r w:rsidR="001F178D">
        <w:t xml:space="preserve"> </w:t>
      </w:r>
      <w:r w:rsidR="00CF591C">
        <w:t xml:space="preserve">use </w:t>
      </w:r>
      <w:r w:rsidR="004C770C">
        <w:t xml:space="preserve">the </w:t>
      </w:r>
      <w:r w:rsidR="004C770C" w:rsidRPr="00804BB2">
        <w:rPr>
          <w:rFonts w:ascii="Times New Roman" w:hAnsi="Times New Roman"/>
        </w:rPr>
        <w:t>'First</w:t>
      </w:r>
      <w:r w:rsidR="003C44DE">
        <w:rPr>
          <w:rFonts w:ascii="Times New Roman" w:hAnsi="Times New Roman"/>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3C44DE">
        <w:rPr>
          <w:rFonts w:ascii="Times New Roman" w:hAnsi="Times New Roman"/>
        </w:rPr>
        <w:fldChar w:fldCharType="end"/>
      </w:r>
      <w:r w:rsidR="004C770C">
        <w:t xml:space="preserve">, </w:t>
      </w:r>
      <w:r w:rsidR="004C770C" w:rsidRPr="00804BB2">
        <w:rPr>
          <w:rFonts w:ascii="Times New Roman" w:hAnsi="Times New Roman"/>
        </w:rPr>
        <w:t>'Last</w:t>
      </w:r>
      <w:r w:rsidR="003C44DE">
        <w:rPr>
          <w:rFonts w:ascii="Times New Roman" w:hAnsi="Times New Roman"/>
        </w:rPr>
        <w:fldChar w:fldCharType="begin"/>
      </w:r>
      <w:r w:rsidR="0013647A">
        <w:instrText xml:space="preserve"> XE "</w:instrText>
      </w:r>
      <w:r w:rsidR="0013647A" w:rsidRPr="002C613E">
        <w:rPr>
          <w:rFonts w:ascii="Times New Roman" w:hAnsi="Times New Roman"/>
        </w:rPr>
        <w:instrText>Attribute:</w:instrText>
      </w:r>
      <w:r w:rsidR="0013647A" w:rsidRPr="002C613E">
        <w:instrText>'Last</w:instrText>
      </w:r>
      <w:r w:rsidR="0013647A">
        <w:instrText xml:space="preserve">" </w:instrText>
      </w:r>
      <w:r w:rsidR="003C44DE">
        <w:rPr>
          <w:rFonts w:ascii="Times New Roman" w:hAnsi="Times New Roman"/>
        </w:rPr>
        <w:fldChar w:fldCharType="end"/>
      </w:r>
      <w:r w:rsidR="004C770C">
        <w:t xml:space="preserve">, and </w:t>
      </w:r>
      <w:r w:rsidR="004C770C" w:rsidRPr="00804BB2">
        <w:rPr>
          <w:rFonts w:ascii="Times New Roman" w:hAnsi="Times New Roman"/>
        </w:rPr>
        <w:t>'Range</w:t>
      </w:r>
      <w:r w:rsidR="003C44DE">
        <w:rPr>
          <w:rFonts w:ascii="Times New Roman" w:hAnsi="Times New Roman"/>
        </w:rPr>
        <w:fldChar w:fldCharType="begin"/>
      </w:r>
      <w:r w:rsidR="0013647A">
        <w:instrText xml:space="preserve"> XE "</w:instrText>
      </w:r>
      <w:r w:rsidR="0013647A" w:rsidRPr="00282941">
        <w:rPr>
          <w:rFonts w:ascii="Times New Roman" w:hAnsi="Times New Roman"/>
        </w:rPr>
        <w:instrText>Attribute:</w:instrText>
      </w:r>
      <w:r w:rsidR="0013647A" w:rsidRPr="00282941">
        <w:instrText>'Range</w:instrText>
      </w:r>
      <w:r w:rsidR="0013647A">
        <w:instrText xml:space="preserve">" </w:instrText>
      </w:r>
      <w:r w:rsidR="003C44DE">
        <w:rPr>
          <w:rFonts w:ascii="Times New Roman" w:hAnsi="Times New Roman"/>
        </w:rPr>
        <w:fldChar w:fldCharType="end"/>
      </w:r>
      <w:r w:rsidR="004C770C">
        <w:t xml:space="preserve"> attributes for loop termination</w:t>
      </w:r>
      <w:r w:rsidR="00CF591C">
        <w:t xml:space="preserve">, e.g. </w:t>
      </w:r>
      <w:r>
        <w:t xml:space="preserve"> </w:t>
      </w:r>
      <w:r w:rsidR="00017A66" w:rsidRPr="00017A66">
        <w:rPr>
          <w:rFonts w:ascii="Times New Roman" w:hAnsi="Times New Roman" w:cs="Times New Roman"/>
          <w:b/>
        </w:rPr>
        <w:t xml:space="preserve">for </w:t>
      </w:r>
      <w:r w:rsidR="00017A66" w:rsidRPr="00017A66">
        <w:rPr>
          <w:rFonts w:ascii="Times New Roman" w:hAnsi="Times New Roman" w:cs="Times New Roman"/>
        </w:rPr>
        <w:t xml:space="preserve">I </w:t>
      </w:r>
      <w:r w:rsidR="00017A66" w:rsidRPr="00017A66">
        <w:rPr>
          <w:rFonts w:ascii="Times New Roman" w:hAnsi="Times New Roman" w:cs="Times New Roman"/>
          <w:b/>
        </w:rPr>
        <w:t xml:space="preserve">in </w:t>
      </w:r>
      <w:proofErr w:type="spellStart"/>
      <w:r w:rsidR="00677DE9">
        <w:rPr>
          <w:rFonts w:ascii="Times New Roman" w:hAnsi="Times New Roman" w:cs="Times New Roman"/>
        </w:rPr>
        <w:t>MyArray</w:t>
      </w:r>
      <w:r w:rsidR="00677DE9" w:rsidRPr="00804BB2">
        <w:rPr>
          <w:rFonts w:ascii="Times New Roman" w:hAnsi="Times New Roman"/>
        </w:rPr>
        <w:t>'</w:t>
      </w:r>
      <w:r w:rsidR="00677DE9">
        <w:rPr>
          <w:rFonts w:ascii="Times New Roman" w:hAnsi="Times New Roman" w:cs="Times New Roman"/>
        </w:rPr>
        <w:t>Range</w:t>
      </w:r>
      <w:proofErr w:type="spellEnd"/>
      <w:r w:rsidR="00017A66" w:rsidRPr="00017A66">
        <w:rPr>
          <w:rFonts w:ascii="Times New Roman" w:hAnsi="Times New Roman" w:cs="Times New Roman"/>
        </w:rPr>
        <w:t xml:space="preserve"> </w:t>
      </w:r>
      <w:r w:rsidR="00017A66" w:rsidRPr="00017A66">
        <w:rPr>
          <w:rFonts w:ascii="Times New Roman" w:hAnsi="Times New Roman" w:cs="Times New Roman"/>
          <w:b/>
        </w:rPr>
        <w:t>loop</w:t>
      </w:r>
      <w:r w:rsidR="00CF591C" w:rsidRPr="00CF591C">
        <w:t>…</w:t>
      </w:r>
      <w:r w:rsidR="004C770C">
        <w:t xml:space="preserve">. </w:t>
      </w:r>
    </w:p>
    <w:p w14:paraId="1F07729D" w14:textId="77777777" w:rsidR="004C770C" w:rsidRDefault="004C770C" w:rsidP="003B5D87">
      <w:pPr>
        <w:pStyle w:val="ListParagraph"/>
        <w:numPr>
          <w:ilvl w:val="0"/>
          <w:numId w:val="302"/>
        </w:numPr>
        <w:spacing w:before="120" w:after="120" w:line="240" w:lineRule="auto"/>
      </w:pPr>
      <w:r>
        <w:t xml:space="preserve">If the </w:t>
      </w:r>
      <w:r w:rsidRPr="00804BB2">
        <w:rPr>
          <w:rFonts w:ascii="Times New Roman" w:hAnsi="Times New Roman"/>
        </w:rPr>
        <w:t>'Length</w:t>
      </w:r>
      <w:r w:rsidR="003C44DE">
        <w:rPr>
          <w:rFonts w:ascii="Times New Roman" w:hAnsi="Times New Roman"/>
        </w:rPr>
        <w:fldChar w:fldCharType="begin"/>
      </w:r>
      <w:r w:rsidR="0013647A">
        <w:instrText xml:space="preserve"> XE "</w:instrText>
      </w:r>
      <w:r w:rsidR="0013647A" w:rsidRPr="008873B0">
        <w:rPr>
          <w:rFonts w:ascii="Times New Roman" w:hAnsi="Times New Roman"/>
        </w:rPr>
        <w:instrText>Attribute:</w:instrText>
      </w:r>
      <w:r w:rsidR="0013647A" w:rsidRPr="008873B0">
        <w:instrText>'Length</w:instrText>
      </w:r>
      <w:r w:rsidR="0013647A">
        <w:instrText xml:space="preserve">" </w:instrText>
      </w:r>
      <w:r w:rsidR="003C44DE">
        <w:rPr>
          <w:rFonts w:ascii="Times New Roman" w:hAnsi="Times New Roman"/>
        </w:rPr>
        <w:fldChar w:fldCharType="end"/>
      </w:r>
      <w:r>
        <w:t xml:space="preserve"> attribute must be used, </w:t>
      </w:r>
      <w:r w:rsidR="00CF591C">
        <w:t xml:space="preserve">take </w:t>
      </w:r>
      <w:r>
        <w:t xml:space="preserve">extra care to ensure that the </w:t>
      </w:r>
      <w:r w:rsidR="00A44331">
        <w:t>index</w:t>
      </w:r>
      <w:r>
        <w:t xml:space="preserve"> </w:t>
      </w:r>
      <w:r w:rsidR="00A44331">
        <w:t>computation</w:t>
      </w:r>
      <w:r>
        <w:t xml:space="preserve"> considers the starting index value for the array.</w:t>
      </w:r>
    </w:p>
    <w:p w14:paraId="7BC4B7EA" w14:textId="77777777" w:rsidR="004C770C" w:rsidRDefault="00726AF3" w:rsidP="004C770C">
      <w:pPr>
        <w:pStyle w:val="Heading2"/>
      </w:pPr>
      <w:bookmarkStart w:id="562" w:name="_Ref336414195"/>
      <w:bookmarkStart w:id="563" w:name="_Toc358896516"/>
      <w:bookmarkStart w:id="564" w:name="_Toc508619025"/>
      <w:r>
        <w:t>6</w:t>
      </w:r>
      <w:r w:rsidR="009E501C">
        <w:t>.</w:t>
      </w:r>
      <w:r w:rsidR="004C770C">
        <w:t>3</w:t>
      </w:r>
      <w:r w:rsidR="00015334">
        <w:t>1</w:t>
      </w:r>
      <w:r w:rsidR="00074057">
        <w:t xml:space="preserve"> </w:t>
      </w:r>
      <w:r w:rsidR="004C770C">
        <w:t>Structured Programming [EWD]</w:t>
      </w:r>
      <w:bookmarkEnd w:id="562"/>
      <w:bookmarkEnd w:id="563"/>
      <w:bookmarkEnd w:id="564"/>
      <w:r w:rsidR="003C44DE">
        <w:fldChar w:fldCharType="begin"/>
      </w:r>
      <w:r w:rsidR="00AF6101">
        <w:instrText xml:space="preserve"> XE "</w:instrText>
      </w:r>
      <w:r w:rsidR="00AF6101" w:rsidRPr="00B07FC2">
        <w:instrText>EWD</w:instrText>
      </w:r>
      <w:r w:rsidR="00EB0723">
        <w:instrText xml:space="preserve"> </w:instrText>
      </w:r>
      <w:r w:rsidR="00AF6101">
        <w:instrText>–</w:instrText>
      </w:r>
      <w:r w:rsidR="00AF6101" w:rsidRPr="00B07FC2">
        <w:instrText xml:space="preserve"> Structured Programming</w:instrText>
      </w:r>
      <w:r w:rsidR="00AF6101">
        <w:instrText xml:space="preserve">" </w:instrText>
      </w:r>
      <w:r w:rsidR="003C44DE">
        <w:fldChar w:fldCharType="end"/>
      </w:r>
      <w:r w:rsidR="003C44DE">
        <w:fldChar w:fldCharType="begin"/>
      </w:r>
      <w:r w:rsidR="00AF6101">
        <w:instrText xml:space="preserve"> XE "</w:instrText>
      </w:r>
      <w:r w:rsidR="00AF6101" w:rsidRPr="00625588">
        <w:instrText>Language Vulnerabilities:Structured Programming [EWD]</w:instrText>
      </w:r>
      <w:r w:rsidR="00AF6101">
        <w:instrText xml:space="preserve">" </w:instrText>
      </w:r>
      <w:r w:rsidR="003C44DE">
        <w:fldChar w:fldCharType="end"/>
      </w:r>
    </w:p>
    <w:p w14:paraId="44D085C4" w14:textId="77777777" w:rsidR="004C770C" w:rsidRDefault="00726AF3" w:rsidP="004C770C">
      <w:pPr>
        <w:pStyle w:val="Heading3"/>
      </w:pPr>
      <w:bookmarkStart w:id="565" w:name="_Toc508619026"/>
      <w:r>
        <w:t>6</w:t>
      </w:r>
      <w:r w:rsidR="009E501C">
        <w:t>.</w:t>
      </w:r>
      <w:r w:rsidR="004C770C">
        <w:t>3</w:t>
      </w:r>
      <w:r w:rsidR="00015334">
        <w:t>1</w:t>
      </w:r>
      <w:r w:rsidR="004C770C">
        <w:t>.1</w:t>
      </w:r>
      <w:r w:rsidR="00074057">
        <w:t xml:space="preserve"> </w:t>
      </w:r>
      <w:r w:rsidR="004C770C">
        <w:t>Applicability to language</w:t>
      </w:r>
      <w:bookmarkEnd w:id="565"/>
    </w:p>
    <w:p w14:paraId="0EA8907D" w14:textId="27F5C0A2" w:rsidR="004C770C" w:rsidRDefault="004C770C" w:rsidP="004C770C">
      <w:r>
        <w:t xml:space="preserve">Ada programs can exhibit many of the vulnerabilities noted in </w:t>
      </w:r>
      <w:proofErr w:type="spellStart"/>
      <w:r w:rsidR="009C600D">
        <w:t>Subclause</w:t>
      </w:r>
      <w:proofErr w:type="spellEnd"/>
      <w:r w:rsidR="009C600D">
        <w:t xml:space="preserve"> </w:t>
      </w:r>
      <w:r w:rsidR="00A0425E">
        <w:t xml:space="preserve">6.31 of </w:t>
      </w:r>
      <w:r w:rsidR="003B5D87">
        <w:t>TR 24772-1</w:t>
      </w:r>
      <w:r>
        <w:t xml:space="preserve">: leaving a </w:t>
      </w:r>
      <w:r w:rsidRPr="00BB0808">
        <w:rPr>
          <w:rFonts w:ascii="Times New Roman" w:hAnsi="Times New Roman"/>
          <w:b/>
          <w:bCs/>
        </w:rPr>
        <w:t>loop</w:t>
      </w:r>
      <w:r>
        <w:t xml:space="preserve"> at an arbitrary point, local jumps (</w:t>
      </w:r>
      <w:proofErr w:type="spellStart"/>
      <w:r w:rsidRPr="00BB0808">
        <w:rPr>
          <w:rFonts w:ascii="Times New Roman" w:hAnsi="Times New Roman"/>
          <w:b/>
          <w:bCs/>
        </w:rPr>
        <w:t>goto</w:t>
      </w:r>
      <w:proofErr w:type="spellEnd"/>
      <w:r>
        <w:t>), and multiple exit points from subprograms.</w:t>
      </w:r>
    </w:p>
    <w:p w14:paraId="73BBCE8B" w14:textId="77777777" w:rsidR="004C770C" w:rsidRDefault="004C770C" w:rsidP="004C770C">
      <w:r>
        <w:t>Ada however does not suffer from non-local jumps and multiple entries to subprograms.</w:t>
      </w:r>
    </w:p>
    <w:p w14:paraId="06EFA11D" w14:textId="77777777" w:rsidR="004C770C" w:rsidRDefault="00726AF3" w:rsidP="004C770C">
      <w:pPr>
        <w:pStyle w:val="Heading3"/>
      </w:pPr>
      <w:bookmarkStart w:id="566" w:name="_Toc508619027"/>
      <w:r>
        <w:t>6</w:t>
      </w:r>
      <w:r w:rsidR="009E501C">
        <w:t>.</w:t>
      </w:r>
      <w:r w:rsidR="004C770C">
        <w:t>3</w:t>
      </w:r>
      <w:r w:rsidR="00015334">
        <w:t>1</w:t>
      </w:r>
      <w:r w:rsidR="004C770C">
        <w:t>.2</w:t>
      </w:r>
      <w:r w:rsidR="00074057">
        <w:t xml:space="preserve"> </w:t>
      </w:r>
      <w:r w:rsidR="004C770C">
        <w:t>Guidance to language users</w:t>
      </w:r>
      <w:bookmarkEnd w:id="566"/>
    </w:p>
    <w:p w14:paraId="7062A848" w14:textId="77777777" w:rsidR="00F128DF" w:rsidRDefault="00A44331">
      <w:pPr>
        <w:pStyle w:val="ListParagraph"/>
        <w:numPr>
          <w:ilvl w:val="0"/>
          <w:numId w:val="604"/>
        </w:numPr>
        <w:rPr>
          <w:szCs w:val="20"/>
        </w:rPr>
      </w:pPr>
      <w:r>
        <w:t>Minimize</w:t>
      </w:r>
      <w:r w:rsidR="00006274">
        <w:t xml:space="preserve"> </w:t>
      </w:r>
      <w:r w:rsidR="004C770C">
        <w:t xml:space="preserve">the use of </w:t>
      </w:r>
      <w:proofErr w:type="spellStart"/>
      <w:r w:rsidR="003C44DE" w:rsidRPr="003C44DE">
        <w:rPr>
          <w:rFonts w:ascii="Times New Roman" w:hAnsi="Times New Roman"/>
          <w:b/>
        </w:rPr>
        <w:t>goto</w:t>
      </w:r>
      <w:proofErr w:type="spellEnd"/>
      <w:r w:rsidR="004C770C">
        <w:t xml:space="preserve">, </w:t>
      </w:r>
      <w:r w:rsidR="003C44DE" w:rsidRPr="003C44DE">
        <w:rPr>
          <w:rFonts w:ascii="Times New Roman" w:hAnsi="Times New Roman"/>
          <w:b/>
          <w:bCs/>
        </w:rPr>
        <w:t>loop exit</w:t>
      </w:r>
      <w:r w:rsidR="004C770C">
        <w:t xml:space="preserve"> statements, </w:t>
      </w:r>
      <w:r w:rsidR="003C44DE" w:rsidRPr="003C44DE">
        <w:rPr>
          <w:rFonts w:ascii="Times New Roman" w:hAnsi="Times New Roman"/>
          <w:b/>
          <w:bCs/>
        </w:rPr>
        <w:t>return</w:t>
      </w:r>
      <w:r w:rsidR="004C770C">
        <w:t xml:space="preserve"> statements in </w:t>
      </w:r>
      <w:r w:rsidR="003C44DE" w:rsidRPr="003C44DE">
        <w:rPr>
          <w:rFonts w:ascii="Times New Roman" w:hAnsi="Times New Roman"/>
          <w:b/>
          <w:bCs/>
        </w:rPr>
        <w:t>procedure</w:t>
      </w:r>
      <w:r w:rsidR="004C770C">
        <w:t xml:space="preserve">s and more than one </w:t>
      </w:r>
      <w:r w:rsidR="003C44DE" w:rsidRPr="003C44DE">
        <w:rPr>
          <w:rFonts w:ascii="Times New Roman" w:hAnsi="Times New Roman"/>
          <w:b/>
          <w:bCs/>
        </w:rPr>
        <w:t>return</w:t>
      </w:r>
      <w:r w:rsidR="004C770C">
        <w:t xml:space="preserve"> statement in a </w:t>
      </w:r>
      <w:r w:rsidR="003C44DE" w:rsidRPr="003C44DE">
        <w:rPr>
          <w:rFonts w:ascii="Times New Roman" w:hAnsi="Times New Roman"/>
          <w:b/>
          <w:bCs/>
        </w:rPr>
        <w:t>function.</w:t>
      </w:r>
      <w:r w:rsidR="004C770C">
        <w:t xml:space="preserve">  </w:t>
      </w:r>
    </w:p>
    <w:p w14:paraId="13DEB909" w14:textId="77777777" w:rsidR="00F128DF" w:rsidRDefault="003C44DE">
      <w:pPr>
        <w:pStyle w:val="ListParagraph"/>
        <w:numPr>
          <w:ilvl w:val="0"/>
          <w:numId w:val="604"/>
        </w:numPr>
        <w:rPr>
          <w:szCs w:val="20"/>
        </w:rPr>
      </w:pPr>
      <w:r w:rsidRPr="003C44DE">
        <w:rPr>
          <w:szCs w:val="20"/>
          <w:lang w:val="en-GB"/>
        </w:rPr>
        <w:t>Use multiple exit points only if it makes the code of the exited construct significantly clearer.</w:t>
      </w:r>
    </w:p>
    <w:p w14:paraId="626D50E1" w14:textId="77777777" w:rsidR="004C770C" w:rsidRDefault="00726AF3" w:rsidP="004C770C">
      <w:pPr>
        <w:pStyle w:val="Heading2"/>
      </w:pPr>
      <w:bookmarkStart w:id="567" w:name="_Toc358896517"/>
      <w:bookmarkStart w:id="568" w:name="_Toc508619028"/>
      <w:r>
        <w:lastRenderedPageBreak/>
        <w:t>6</w:t>
      </w:r>
      <w:r w:rsidR="009E501C">
        <w:t>.</w:t>
      </w:r>
      <w:r w:rsidR="004C770C">
        <w:t>3</w:t>
      </w:r>
      <w:r w:rsidR="00015334">
        <w:t>2</w:t>
      </w:r>
      <w:r w:rsidR="00074057">
        <w:t xml:space="preserve"> </w:t>
      </w:r>
      <w:r w:rsidR="004C770C">
        <w:t>Passing Parameters and Return Values [CSJ]</w:t>
      </w:r>
      <w:bookmarkEnd w:id="567"/>
      <w:bookmarkEnd w:id="568"/>
      <w:r w:rsidR="003C44DE">
        <w:fldChar w:fldCharType="begin"/>
      </w:r>
      <w:r w:rsidR="005324E3">
        <w:instrText xml:space="preserve"> XE "</w:instrText>
      </w:r>
      <w:r w:rsidR="005324E3" w:rsidRPr="001E00D4">
        <w:instrText>CSJ</w:instrText>
      </w:r>
      <w:r w:rsidR="00EB0723">
        <w:instrText xml:space="preserve"> </w:instrText>
      </w:r>
      <w:r w:rsidR="005324E3">
        <w:instrText>–</w:instrText>
      </w:r>
      <w:r w:rsidR="005324E3" w:rsidRPr="001E00D4">
        <w:instrText xml:space="preserve"> Passing Parameters and Return Values</w:instrText>
      </w:r>
      <w:r w:rsidR="005324E3">
        <w:instrText xml:space="preserve">" </w:instrText>
      </w:r>
      <w:r w:rsidR="003C44DE">
        <w:fldChar w:fldCharType="end"/>
      </w:r>
      <w:r w:rsidR="003C44DE">
        <w:fldChar w:fldCharType="begin"/>
      </w:r>
      <w:r w:rsidR="005324E3">
        <w:instrText xml:space="preserve"> XE "</w:instrText>
      </w:r>
      <w:r w:rsidR="005324E3" w:rsidRPr="00703140">
        <w:instrText>Language Vulnerabilities:Passing Parameters and Return Values [CSJ]</w:instrText>
      </w:r>
      <w:r w:rsidR="005324E3">
        <w:instrText xml:space="preserve">" </w:instrText>
      </w:r>
      <w:r w:rsidR="003C44DE">
        <w:fldChar w:fldCharType="end"/>
      </w:r>
    </w:p>
    <w:p w14:paraId="16C4B3F0" w14:textId="77777777" w:rsidR="004C770C" w:rsidRDefault="00726AF3" w:rsidP="004C770C">
      <w:pPr>
        <w:pStyle w:val="Heading3"/>
      </w:pPr>
      <w:bookmarkStart w:id="569" w:name="_Toc508619029"/>
      <w:r>
        <w:t>6</w:t>
      </w:r>
      <w:r w:rsidR="009E501C">
        <w:t>.</w:t>
      </w:r>
      <w:r w:rsidR="004C770C">
        <w:t>3</w:t>
      </w:r>
      <w:r w:rsidR="00015334">
        <w:t>2</w:t>
      </w:r>
      <w:r w:rsidR="004C770C">
        <w:t>.1</w:t>
      </w:r>
      <w:r w:rsidR="00074057">
        <w:t xml:space="preserve"> </w:t>
      </w:r>
      <w:r w:rsidR="004C770C">
        <w:t>Applicability to language</w:t>
      </w:r>
      <w:bookmarkEnd w:id="569"/>
    </w:p>
    <w:p w14:paraId="1337BCC1" w14:textId="049006A2" w:rsidR="004C770C" w:rsidRDefault="004C770C" w:rsidP="004C770C">
      <w:r>
        <w:t>Ada employs the mechanisms (</w:t>
      </w:r>
      <w:r w:rsidR="00142871">
        <w:t>for example</w:t>
      </w:r>
      <w:r>
        <w:t xml:space="preserve">, modes </w:t>
      </w:r>
      <w:r w:rsidRPr="00ED5F0E">
        <w:rPr>
          <w:rFonts w:ascii="Times New Roman" w:hAnsi="Times New Roman"/>
          <w:b/>
          <w:bCs/>
        </w:rPr>
        <w:t>in</w:t>
      </w:r>
      <w:r>
        <w:t xml:space="preserve">, </w:t>
      </w:r>
      <w:r w:rsidRPr="00ED5F0E">
        <w:rPr>
          <w:rFonts w:ascii="Times New Roman" w:hAnsi="Times New Roman"/>
          <w:b/>
          <w:bCs/>
        </w:rPr>
        <w:t>out</w:t>
      </w:r>
      <w:r>
        <w:t xml:space="preserve"> and </w:t>
      </w:r>
      <w:r w:rsidRPr="00ED5F0E">
        <w:rPr>
          <w:rFonts w:ascii="Times New Roman" w:hAnsi="Times New Roman"/>
          <w:b/>
          <w:bCs/>
        </w:rPr>
        <w:t>in out</w:t>
      </w:r>
      <w:r>
        <w:t xml:space="preserve">) that are recommended in </w:t>
      </w:r>
      <w:proofErr w:type="spellStart"/>
      <w:r w:rsidR="004712FA">
        <w:t>s</w:t>
      </w:r>
      <w:r w:rsidR="009C600D">
        <w:t>ubclause</w:t>
      </w:r>
      <w:proofErr w:type="spellEnd"/>
      <w:r w:rsidR="009C600D">
        <w:t xml:space="preserve"> </w:t>
      </w:r>
      <w:r>
        <w:t>6.3</w:t>
      </w:r>
      <w:r w:rsidR="00006274">
        <w:t>2</w:t>
      </w:r>
      <w:r w:rsidR="003B5D87">
        <w:t xml:space="preserve"> of TR 24772-1</w:t>
      </w:r>
      <w:r>
        <w:t xml:space="preserve">. These mode definitions are not optional, mode </w:t>
      </w:r>
      <w:r w:rsidRPr="00ED5F0E">
        <w:rPr>
          <w:rFonts w:ascii="Times New Roman" w:hAnsi="Times New Roman"/>
          <w:b/>
          <w:bCs/>
        </w:rPr>
        <w:t>in</w:t>
      </w:r>
      <w:r>
        <w:t xml:space="preserve"> being the default. The remaining vulnerability is aliasing when a large object is passed by reference.</w:t>
      </w:r>
      <w:r w:rsidR="00427D4E">
        <w:t xml:space="preserve"> </w:t>
      </w:r>
      <w:r w:rsidR="00C23BFA">
        <w:t xml:space="preserve">In addition, in Ada, a function result </w:t>
      </w:r>
      <w:r w:rsidR="00427D4E">
        <w:t xml:space="preserve">type </w:t>
      </w:r>
      <w:r w:rsidR="00C23BFA">
        <w:t>must be specified</w:t>
      </w:r>
      <w:r w:rsidR="00427D4E">
        <w:t xml:space="preserve"> and the return value should be assigned to </w:t>
      </w:r>
      <w:r w:rsidR="00C23BFA">
        <w:t xml:space="preserve">the </w:t>
      </w:r>
      <w:r w:rsidR="00427D4E">
        <w:t>same type</w:t>
      </w:r>
      <w:r w:rsidR="00C23BFA">
        <w:t xml:space="preserve"> variable, making it much more obvious to the reader if a function result is not being used.</w:t>
      </w:r>
    </w:p>
    <w:p w14:paraId="5C51054A" w14:textId="77777777" w:rsidR="004C770C" w:rsidRDefault="00726AF3" w:rsidP="004C770C">
      <w:pPr>
        <w:pStyle w:val="Heading3"/>
      </w:pPr>
      <w:bookmarkStart w:id="570" w:name="_Toc508619030"/>
      <w:r>
        <w:t>6</w:t>
      </w:r>
      <w:r w:rsidR="009E501C">
        <w:t>.</w:t>
      </w:r>
      <w:r w:rsidR="004C770C">
        <w:t>3</w:t>
      </w:r>
      <w:r w:rsidR="00015334">
        <w:t>2</w:t>
      </w:r>
      <w:r w:rsidR="004C770C">
        <w:t>.2</w:t>
      </w:r>
      <w:r w:rsidR="00074057">
        <w:t xml:space="preserve"> </w:t>
      </w:r>
      <w:r w:rsidR="004C770C">
        <w:t>Guidance to language users</w:t>
      </w:r>
      <w:bookmarkEnd w:id="570"/>
    </w:p>
    <w:p w14:paraId="2B44C52C" w14:textId="421CAF8E" w:rsidR="004C770C" w:rsidRDefault="004C770C" w:rsidP="0027227A">
      <w:pPr>
        <w:numPr>
          <w:ilvl w:val="0"/>
          <w:numId w:val="294"/>
        </w:numPr>
        <w:spacing w:after="0" w:line="240" w:lineRule="auto"/>
      </w:pPr>
      <w:r>
        <w:t xml:space="preserve">Follow avoidance advice in </w:t>
      </w:r>
      <w:r w:rsidR="004712FA">
        <w:t xml:space="preserve">subclause </w:t>
      </w:r>
      <w:r w:rsidR="00A0425E">
        <w:t>6.32</w:t>
      </w:r>
      <w:r w:rsidR="00AE40E0">
        <w:t>.5</w:t>
      </w:r>
      <w:r w:rsidR="00A0425E">
        <w:t xml:space="preserve"> of </w:t>
      </w:r>
      <w:r w:rsidR="003B5D87">
        <w:t>TR 24772-</w:t>
      </w:r>
      <w:r w:rsidR="003B5D87" w:rsidRPr="00B8456F">
        <w:t>1</w:t>
      </w:r>
      <w:r>
        <w:t>.</w:t>
      </w:r>
    </w:p>
    <w:p w14:paraId="084CE1EF" w14:textId="77777777" w:rsidR="004C770C" w:rsidRDefault="00726AF3" w:rsidP="004C770C">
      <w:pPr>
        <w:pStyle w:val="Heading2"/>
      </w:pPr>
      <w:bookmarkStart w:id="571" w:name="_Ref336414367"/>
      <w:bookmarkStart w:id="572" w:name="_Toc358896518"/>
      <w:bookmarkStart w:id="573" w:name="_Toc508619031"/>
      <w:r>
        <w:t>6</w:t>
      </w:r>
      <w:r w:rsidR="009E501C">
        <w:t>.</w:t>
      </w:r>
      <w:r w:rsidR="004C770C">
        <w:t>3</w:t>
      </w:r>
      <w:r w:rsidR="00015334">
        <w:t>3</w:t>
      </w:r>
      <w:r w:rsidR="00074057">
        <w:t xml:space="preserve"> </w:t>
      </w:r>
      <w:r w:rsidR="004C770C">
        <w:t>Dangling References to Stack Frames [DCM]</w:t>
      </w:r>
      <w:bookmarkEnd w:id="571"/>
      <w:bookmarkEnd w:id="572"/>
      <w:bookmarkEnd w:id="573"/>
      <w:r w:rsidR="003C44DE">
        <w:fldChar w:fldCharType="begin"/>
      </w:r>
      <w:r w:rsidR="005324E3">
        <w:instrText xml:space="preserve"> XE "</w:instrText>
      </w:r>
      <w:r w:rsidR="005324E3" w:rsidRPr="00DE45B1">
        <w:instrText>DCM</w:instrText>
      </w:r>
      <w:r w:rsidR="00EB0723">
        <w:instrText xml:space="preserve"> </w:instrText>
      </w:r>
      <w:r w:rsidR="005324E3">
        <w:instrText>–</w:instrText>
      </w:r>
      <w:r w:rsidR="005324E3" w:rsidRPr="00DE45B1">
        <w:instrText xml:space="preserve"> Dangling References to Stack </w:instrText>
      </w:r>
      <w:r w:rsidR="00EB0723">
        <w:instrText>Frames</w:instrText>
      </w:r>
      <w:r w:rsidR="005324E3">
        <w:instrText xml:space="preserve">" </w:instrText>
      </w:r>
      <w:r w:rsidR="003C44DE">
        <w:fldChar w:fldCharType="end"/>
      </w:r>
      <w:r w:rsidR="003C44DE">
        <w:fldChar w:fldCharType="begin"/>
      </w:r>
      <w:r w:rsidR="005324E3">
        <w:instrText xml:space="preserve"> XE "</w:instrText>
      </w:r>
      <w:r w:rsidR="005324E3" w:rsidRPr="00485A02">
        <w:instrText>Language Vulnerabilities:Dangling References to Stack Frames [DCM]</w:instrText>
      </w:r>
      <w:r w:rsidR="005324E3">
        <w:instrText xml:space="preserve">" </w:instrText>
      </w:r>
      <w:r w:rsidR="003C44DE">
        <w:fldChar w:fldCharType="end"/>
      </w:r>
    </w:p>
    <w:p w14:paraId="0884431A" w14:textId="77777777" w:rsidR="004C770C" w:rsidRDefault="00726AF3" w:rsidP="004C770C">
      <w:pPr>
        <w:pStyle w:val="Heading3"/>
      </w:pPr>
      <w:bookmarkStart w:id="574" w:name="_Toc508619032"/>
      <w:r>
        <w:t>6</w:t>
      </w:r>
      <w:r w:rsidR="009E501C">
        <w:t>.</w:t>
      </w:r>
      <w:r w:rsidR="004C770C">
        <w:t>3</w:t>
      </w:r>
      <w:r w:rsidR="00015334">
        <w:t>3</w:t>
      </w:r>
      <w:r w:rsidR="004C770C">
        <w:t>.1</w:t>
      </w:r>
      <w:r w:rsidR="00074057">
        <w:t xml:space="preserve"> </w:t>
      </w:r>
      <w:r w:rsidR="004C770C">
        <w:t>Applicability to language</w:t>
      </w:r>
      <w:bookmarkEnd w:id="574"/>
    </w:p>
    <w:p w14:paraId="550EF58A" w14:textId="77777777" w:rsidR="004C770C" w:rsidRPr="00804BB2" w:rsidRDefault="004C770C" w:rsidP="004C770C">
      <w:r w:rsidRPr="009233EA">
        <w:t xml:space="preserve">In Ada, the attribute </w:t>
      </w:r>
      <w:r w:rsidRPr="009233EA">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rsidRPr="009233EA">
        <w:t xml:space="preserve"> yields a value of some system-specific type that is not equivalent to a pointer. The attribute </w:t>
      </w:r>
      <w:r w:rsidRPr="009233EA">
        <w:rPr>
          <w:rFonts w:ascii="Times New Roman" w:hAnsi="Times New Roman"/>
        </w:rPr>
        <w:t>'Access</w:t>
      </w:r>
      <w:r w:rsidR="003C44DE">
        <w:rPr>
          <w:rFonts w:ascii="Times New Roman" w:hAnsi="Times New Roman"/>
        </w:rPr>
        <w:fldChar w:fldCharType="begin"/>
      </w:r>
      <w:r w:rsidR="0013647A">
        <w:instrText xml:space="preserve"> XE "</w:instrText>
      </w:r>
      <w:r w:rsidR="0013647A" w:rsidRPr="009167F8">
        <w:rPr>
          <w:rFonts w:ascii="Times New Roman" w:hAnsi="Times New Roman"/>
        </w:rPr>
        <w:instrText>Attribute:</w:instrText>
      </w:r>
      <w:r w:rsidR="0013647A" w:rsidRPr="009167F8">
        <w:instrText>'Access</w:instrText>
      </w:r>
      <w:r w:rsidR="0013647A">
        <w:instrText xml:space="preserve">" </w:instrText>
      </w:r>
      <w:r w:rsidR="003C44DE">
        <w:rPr>
          <w:rFonts w:ascii="Times New Roman" w:hAnsi="Times New Roman"/>
        </w:rPr>
        <w:fldChar w:fldCharType="end"/>
      </w:r>
      <w:r w:rsidRPr="009233EA">
        <w:t xml:space="preserve"> provides an access value (what other languages call a pointer).</w:t>
      </w:r>
      <w:r>
        <w:t xml:space="preserve"> </w:t>
      </w:r>
      <w:r w:rsidRPr="009233EA">
        <w:t>Addresses and access values are not automatically convertible, although a predefined set of generic functions can be used to convert one into the other. Access values are typed, that is to say</w:t>
      </w:r>
      <w:r>
        <w:t>,</w:t>
      </w:r>
      <w:r w:rsidRPr="009233EA">
        <w:t xml:space="preserve"> </w:t>
      </w:r>
      <w:r>
        <w:t xml:space="preserve">they </w:t>
      </w:r>
      <w:r w:rsidRPr="009233EA">
        <w:t xml:space="preserve">can only designate objects of a particular type or class of types. </w:t>
      </w:r>
    </w:p>
    <w:p w14:paraId="39EE98B5" w14:textId="77777777" w:rsidR="004C770C" w:rsidRDefault="004C770C" w:rsidP="004C770C">
      <w:r>
        <w:t xml:space="preserve">As in other languages, it is possible to apply the </w:t>
      </w:r>
      <w:r w:rsidRPr="009233EA">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t xml:space="preserve"> attribute to a local variable, and to make use of the resulting value outside of the lifetime of the variable. However, </w:t>
      </w:r>
      <w:r w:rsidRPr="009233EA">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t xml:space="preserve"> is very rarely used in this fashion in Ada. Most commonly, programs use </w:t>
      </w:r>
      <w:r w:rsidRPr="009233EA">
        <w:rPr>
          <w:rFonts w:ascii="Times New Roman" w:hAnsi="Times New Roman"/>
        </w:rPr>
        <w:t>'Access</w:t>
      </w:r>
      <w:r w:rsidR="003C44DE">
        <w:rPr>
          <w:rFonts w:ascii="Times New Roman" w:hAnsi="Times New Roman"/>
        </w:rPr>
        <w:fldChar w:fldCharType="begin"/>
      </w:r>
      <w:r w:rsidR="0013647A">
        <w:instrText xml:space="preserve"> XE "</w:instrText>
      </w:r>
      <w:r w:rsidR="0013647A" w:rsidRPr="009167F8">
        <w:rPr>
          <w:rFonts w:ascii="Times New Roman" w:hAnsi="Times New Roman"/>
        </w:rPr>
        <w:instrText>Attribute:</w:instrText>
      </w:r>
      <w:r w:rsidR="0013647A" w:rsidRPr="009167F8">
        <w:instrText>'Access</w:instrText>
      </w:r>
      <w:r w:rsidR="0013647A">
        <w:instrText xml:space="preserve">" </w:instrText>
      </w:r>
      <w:r w:rsidR="003C44DE">
        <w:rPr>
          <w:rFonts w:ascii="Times New Roman" w:hAnsi="Times New Roman"/>
        </w:rPr>
        <w:fldChar w:fldCharType="end"/>
      </w:r>
      <w:r>
        <w:t xml:space="preserve"> to </w:t>
      </w:r>
      <w:r w:rsidR="00A645F9">
        <w:t>designate</w:t>
      </w:r>
      <w:r>
        <w:t xml:space="preserve"> objects and subprograms, and the language enforces accessibility checks whenever code attempts to use this attribute to provide access to a local object outside of its scope. These accessibility checks eliminate the possibility of dangling references.</w:t>
      </w:r>
    </w:p>
    <w:p w14:paraId="11652EF9" w14:textId="77777777" w:rsidR="004C770C" w:rsidRDefault="004C770C" w:rsidP="004C770C">
      <w:r>
        <w:t xml:space="preserve">As for all other language-defined checks, accessibility checks can be disabled over any portion of a program by using the </w:t>
      </w:r>
      <w:r w:rsidRPr="009233EA">
        <w:rPr>
          <w:rFonts w:ascii="Times New Roman" w:hAnsi="Times New Roman"/>
        </w:rPr>
        <w:t xml:space="preserve">Suppress </w:t>
      </w:r>
      <w:r w:rsidRPr="009233EA">
        <w:rPr>
          <w:rFonts w:ascii="Times New Roman" w:hAnsi="Times New Roman"/>
          <w:b/>
          <w:bCs/>
        </w:rPr>
        <w:t>pragma</w:t>
      </w:r>
      <w:r>
        <w:t xml:space="preserve">. The attribute </w:t>
      </w:r>
      <w:proofErr w:type="spellStart"/>
      <w:r w:rsidRPr="009233EA">
        <w:rPr>
          <w:rFonts w:ascii="Times New Roman" w:hAnsi="Times New Roman"/>
        </w:rPr>
        <w:t>Unchecked_Access</w:t>
      </w:r>
      <w:proofErr w:type="spellEnd"/>
      <w:r w:rsidR="003C44DE">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w:instrText>
      </w:r>
      <w:proofErr w:type="spellStart"/>
      <w:r w:rsidR="0013647A" w:rsidRPr="003F501C">
        <w:instrText>Unchecked_Access</w:instrText>
      </w:r>
      <w:proofErr w:type="spellEnd"/>
      <w:r w:rsidR="0013647A">
        <w:instrText xml:space="preserve">" </w:instrText>
      </w:r>
      <w:r w:rsidR="003C44DE">
        <w:rPr>
          <w:rFonts w:ascii="Times New Roman" w:hAnsi="Times New Roman"/>
        </w:rPr>
        <w:fldChar w:fldCharType="end"/>
      </w:r>
      <w:r>
        <w:t xml:space="preserve"> produces values that are exempt from accessibility checks.</w:t>
      </w:r>
    </w:p>
    <w:p w14:paraId="71C7CA6A" w14:textId="77777777" w:rsidR="004C770C" w:rsidRDefault="00726AF3" w:rsidP="004C770C">
      <w:pPr>
        <w:pStyle w:val="Heading3"/>
      </w:pPr>
      <w:bookmarkStart w:id="575" w:name="_Toc508619033"/>
      <w:r>
        <w:t>6</w:t>
      </w:r>
      <w:r w:rsidR="009E501C">
        <w:t>.</w:t>
      </w:r>
      <w:r w:rsidR="004C770C">
        <w:t>3</w:t>
      </w:r>
      <w:r w:rsidR="00015334">
        <w:t>3</w:t>
      </w:r>
      <w:r w:rsidR="004C770C">
        <w:t>.2</w:t>
      </w:r>
      <w:r w:rsidR="00074057">
        <w:t xml:space="preserve"> </w:t>
      </w:r>
      <w:r w:rsidR="004C770C">
        <w:t>Guidance to language users</w:t>
      </w:r>
      <w:bookmarkEnd w:id="575"/>
    </w:p>
    <w:p w14:paraId="18AD3B0C" w14:textId="77777777" w:rsidR="00540736" w:rsidRDefault="00540736" w:rsidP="003B5D87">
      <w:pPr>
        <w:pStyle w:val="ListParagraph"/>
        <w:numPr>
          <w:ilvl w:val="0"/>
          <w:numId w:val="303"/>
        </w:numPr>
        <w:spacing w:before="120" w:after="120" w:line="240" w:lineRule="auto"/>
      </w:pPr>
      <w:r w:rsidRPr="009739AB">
        <w:t>Follow the mitigation mechanisms of subclause 6.3</w:t>
      </w:r>
      <w:r>
        <w:t>3</w:t>
      </w:r>
      <w:r w:rsidRPr="009739AB">
        <w:t>.5 of TR 24772-1</w:t>
      </w:r>
      <w:r w:rsidR="00AE40E0">
        <w:t>.</w:t>
      </w:r>
    </w:p>
    <w:p w14:paraId="48BEFC9F" w14:textId="77777777" w:rsidR="004C770C" w:rsidRDefault="004C770C" w:rsidP="003B5D87">
      <w:pPr>
        <w:pStyle w:val="ListParagraph"/>
        <w:numPr>
          <w:ilvl w:val="0"/>
          <w:numId w:val="303"/>
        </w:numPr>
        <w:spacing w:before="120" w:after="120" w:line="240" w:lineRule="auto"/>
      </w:pPr>
      <w:r w:rsidRPr="009233EA">
        <w:t>Only use</w:t>
      </w:r>
      <w:r w:rsidR="00A2277D">
        <w:t xml:space="preserve"> the</w:t>
      </w:r>
      <w:r w:rsidRPr="009233EA">
        <w:t xml:space="preserve"> </w:t>
      </w:r>
      <w:r w:rsidRPr="00804BB2">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t xml:space="preserve"> attribut</w:t>
      </w:r>
      <w:r w:rsidRPr="009233EA">
        <w:t>e on static objects (</w:t>
      </w:r>
      <w:r w:rsidR="00142871">
        <w:t>for example</w:t>
      </w:r>
      <w:r>
        <w:t>,</w:t>
      </w:r>
      <w:r w:rsidRPr="009233EA">
        <w:t xml:space="preserve"> a register address). </w:t>
      </w:r>
    </w:p>
    <w:p w14:paraId="61EE419E" w14:textId="77777777" w:rsidR="004C770C" w:rsidRDefault="004C770C" w:rsidP="003B5D87">
      <w:pPr>
        <w:pStyle w:val="ListParagraph"/>
        <w:numPr>
          <w:ilvl w:val="0"/>
          <w:numId w:val="303"/>
        </w:numPr>
        <w:spacing w:before="120" w:after="120" w:line="240" w:lineRule="auto"/>
      </w:pPr>
      <w:r w:rsidRPr="009233EA">
        <w:t xml:space="preserve">Do not use </w:t>
      </w:r>
      <w:r w:rsidRPr="00804BB2">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rsidRPr="009233EA">
        <w:t xml:space="preserve"> to provide indirect </w:t>
      </w:r>
      <w:proofErr w:type="spellStart"/>
      <w:r w:rsidRPr="009233EA">
        <w:t>untyped</w:t>
      </w:r>
      <w:proofErr w:type="spellEnd"/>
      <w:r w:rsidRPr="009233EA">
        <w:t xml:space="preserve"> access to an object. </w:t>
      </w:r>
    </w:p>
    <w:p w14:paraId="0C582CC8" w14:textId="77777777" w:rsidR="004C770C" w:rsidRDefault="004C770C" w:rsidP="003B5D87">
      <w:pPr>
        <w:pStyle w:val="ListParagraph"/>
        <w:numPr>
          <w:ilvl w:val="0"/>
          <w:numId w:val="303"/>
        </w:numPr>
        <w:spacing w:before="120" w:after="120" w:line="240" w:lineRule="auto"/>
      </w:pPr>
      <w:r w:rsidRPr="009233EA">
        <w:t>Do not conver</w:t>
      </w:r>
      <w:r w:rsidR="00A2277D">
        <w:t>t</w:t>
      </w:r>
      <w:r w:rsidRPr="009233EA">
        <w:t xml:space="preserve"> between</w:t>
      </w:r>
      <w:r w:rsidR="00A2277D" w:rsidRPr="009233EA">
        <w:t xml:space="preserve"> </w:t>
      </w:r>
      <w:r w:rsidR="00A2277D" w:rsidRPr="00804BB2">
        <w:rPr>
          <w:rFonts w:ascii="Times New Roman" w:hAnsi="Times New Roman"/>
        </w:rPr>
        <w:t>'</w:t>
      </w:r>
      <w:r w:rsidRPr="00804BB2">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rsidRPr="009233EA">
        <w:t xml:space="preserve"> and access types. </w:t>
      </w:r>
    </w:p>
    <w:p w14:paraId="2DBABB17" w14:textId="77777777" w:rsidR="004C770C" w:rsidRDefault="004C770C" w:rsidP="003B5D87">
      <w:pPr>
        <w:pStyle w:val="ListParagraph"/>
        <w:numPr>
          <w:ilvl w:val="0"/>
          <w:numId w:val="303"/>
        </w:numPr>
        <w:spacing w:before="120" w:after="120" w:line="240" w:lineRule="auto"/>
      </w:pPr>
      <w:r w:rsidRPr="009233EA">
        <w:t xml:space="preserve">Use access types in all circumstances when indirect access is needed. </w:t>
      </w:r>
    </w:p>
    <w:p w14:paraId="6FA8314D" w14:textId="77777777" w:rsidR="004C770C" w:rsidRDefault="004C770C" w:rsidP="003B5D87">
      <w:pPr>
        <w:pStyle w:val="ListParagraph"/>
        <w:numPr>
          <w:ilvl w:val="0"/>
          <w:numId w:val="303"/>
        </w:numPr>
        <w:spacing w:before="120" w:after="120" w:line="240" w:lineRule="auto"/>
      </w:pPr>
      <w:r w:rsidRPr="009233EA">
        <w:t xml:space="preserve">Do not suppress accessibility </w:t>
      </w:r>
      <w:r>
        <w:t xml:space="preserve">checks. </w:t>
      </w:r>
    </w:p>
    <w:p w14:paraId="22784FE9" w14:textId="77777777" w:rsidR="004C770C" w:rsidRDefault="004C770C" w:rsidP="003B5D87">
      <w:pPr>
        <w:pStyle w:val="ListParagraph"/>
        <w:numPr>
          <w:ilvl w:val="0"/>
          <w:numId w:val="303"/>
        </w:numPr>
        <w:spacing w:before="120" w:after="120" w:line="240" w:lineRule="auto"/>
      </w:pPr>
      <w:r w:rsidRPr="009233EA">
        <w:t xml:space="preserve">Avoid use of the attribute </w:t>
      </w:r>
      <w:r w:rsidR="00AE40E0" w:rsidRPr="00804BB2">
        <w:rPr>
          <w:rFonts w:ascii="Times New Roman" w:hAnsi="Times New Roman"/>
        </w:rPr>
        <w:t>'</w:t>
      </w:r>
      <w:proofErr w:type="spellStart"/>
      <w:r w:rsidRPr="00804BB2">
        <w:rPr>
          <w:rFonts w:ascii="Times New Roman" w:hAnsi="Times New Roman"/>
        </w:rPr>
        <w:t>Unchecked_Access</w:t>
      </w:r>
      <w:proofErr w:type="spellEnd"/>
      <w:r w:rsidR="003C44DE">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w:instrText>
      </w:r>
      <w:proofErr w:type="spellStart"/>
      <w:r w:rsidR="0013647A" w:rsidRPr="003F501C">
        <w:instrText>Unchecked_Access</w:instrText>
      </w:r>
      <w:proofErr w:type="spellEnd"/>
      <w:r w:rsidR="0013647A">
        <w:instrText xml:space="preserve">" </w:instrText>
      </w:r>
      <w:r w:rsidR="003C44DE">
        <w:rPr>
          <w:rFonts w:ascii="Times New Roman" w:hAnsi="Times New Roman"/>
        </w:rPr>
        <w:fldChar w:fldCharType="end"/>
      </w:r>
      <w:r w:rsidRPr="009233EA">
        <w:t>.</w:t>
      </w:r>
    </w:p>
    <w:p w14:paraId="7C9E57B6" w14:textId="494679F4" w:rsidR="003B5D87" w:rsidRDefault="004C770C" w:rsidP="003B5D87">
      <w:pPr>
        <w:pStyle w:val="ListParagraph"/>
        <w:numPr>
          <w:ilvl w:val="0"/>
          <w:numId w:val="303"/>
        </w:numPr>
        <w:spacing w:before="120" w:after="120" w:line="240" w:lineRule="auto"/>
      </w:pPr>
      <w:r>
        <w:lastRenderedPageBreak/>
        <w:t xml:space="preserve">Use </w:t>
      </w:r>
      <w:r w:rsidR="00AE40E0" w:rsidRPr="00804BB2">
        <w:rPr>
          <w:rFonts w:ascii="Times New Roman" w:hAnsi="Times New Roman"/>
        </w:rPr>
        <w:t>'</w:t>
      </w:r>
      <w:r w:rsidR="003C44DE" w:rsidRPr="003C44DE">
        <w:rPr>
          <w:rFonts w:ascii="Times New Roman" w:hAnsi="Times New Roman" w:cs="Times New Roman"/>
        </w:rPr>
        <w:t>Access</w:t>
      </w:r>
      <w:r w:rsidR="003C44DE" w:rsidRPr="003C44DE">
        <w:rPr>
          <w:rFonts w:ascii="Times New Roman" w:hAnsi="Times New Roman" w:cs="Times New Roman"/>
        </w:rPr>
        <w:fldChar w:fldCharType="begin"/>
      </w:r>
      <w:r w:rsidR="003C44DE" w:rsidRPr="003C44DE">
        <w:rPr>
          <w:rFonts w:ascii="Times New Roman" w:hAnsi="Times New Roman" w:cs="Times New Roman"/>
        </w:rPr>
        <w:instrText xml:space="preserve"> XE "</w:instrText>
      </w:r>
      <w:proofErr w:type="spellStart"/>
      <w:proofErr w:type="gramStart"/>
      <w:r w:rsidR="0013647A" w:rsidRPr="00AE40E0">
        <w:rPr>
          <w:rFonts w:ascii="Times New Roman" w:hAnsi="Times New Roman" w:cs="Times New Roman"/>
        </w:rPr>
        <w:instrText>Attribute:</w:instrText>
      </w:r>
      <w:r w:rsidR="003C44DE" w:rsidRPr="003C44DE">
        <w:rPr>
          <w:rFonts w:ascii="Times New Roman" w:hAnsi="Times New Roman" w:cs="Times New Roman"/>
        </w:rPr>
        <w:instrText>‘</w:instrText>
      </w:r>
      <w:proofErr w:type="gramEnd"/>
      <w:r w:rsidR="003C44DE" w:rsidRPr="003C44DE">
        <w:rPr>
          <w:rFonts w:ascii="Times New Roman" w:hAnsi="Times New Roman" w:cs="Times New Roman"/>
        </w:rPr>
        <w:instrText>Access</w:instrText>
      </w:r>
      <w:proofErr w:type="spellEnd"/>
      <w:r w:rsidR="003C44DE" w:rsidRPr="003C44DE">
        <w:rPr>
          <w:rFonts w:ascii="Times New Roman" w:hAnsi="Times New Roman" w:cs="Times New Roman"/>
        </w:rPr>
        <w:instrText xml:space="preserve">" </w:instrText>
      </w:r>
      <w:r w:rsidR="003C44DE" w:rsidRPr="003C44DE">
        <w:rPr>
          <w:rFonts w:ascii="Times New Roman" w:hAnsi="Times New Roman" w:cs="Times New Roman"/>
        </w:rPr>
        <w:fldChar w:fldCharType="end"/>
      </w:r>
      <w:r>
        <w:t xml:space="preserve"> attribute in preference to </w:t>
      </w:r>
      <w:r w:rsidR="00C23BFA" w:rsidRPr="00804BB2">
        <w:rPr>
          <w:rFonts w:ascii="Times New Roman" w:hAnsi="Times New Roman"/>
        </w:rPr>
        <w:t>'</w:t>
      </w:r>
      <w:r w:rsidRPr="00C23BFA">
        <w:rPr>
          <w:rFonts w:ascii="Times New Roman" w:hAnsi="Times New Roman" w:cs="Times New Roman"/>
        </w:rPr>
        <w:t>Address</w:t>
      </w:r>
      <w:r w:rsidR="003C44DE">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fldChar w:fldCharType="end"/>
      </w:r>
      <w:r>
        <w:t>.</w:t>
      </w:r>
    </w:p>
    <w:p w14:paraId="6197D88D" w14:textId="77777777" w:rsidR="003B5D87" w:rsidRDefault="0027227A" w:rsidP="003B5D87">
      <w:pPr>
        <w:pStyle w:val="ListParagraph"/>
        <w:numPr>
          <w:ilvl w:val="0"/>
          <w:numId w:val="303"/>
        </w:numPr>
        <w:spacing w:before="120" w:after="120" w:line="240" w:lineRule="auto"/>
      </w:pPr>
      <w:r>
        <w:t xml:space="preserve">Consider applying the restriction </w:t>
      </w:r>
      <w:proofErr w:type="spellStart"/>
      <w:r w:rsidRPr="003B5D87">
        <w:rPr>
          <w:rFonts w:ascii="Times New Roman" w:hAnsi="Times New Roman" w:cs="Times New Roman"/>
        </w:rPr>
        <w:t>No_Use_Of_Attribute</w:t>
      </w:r>
      <w:proofErr w:type="spellEnd"/>
      <w:r w:rsidRPr="003B5D87">
        <w:rPr>
          <w:rFonts w:ascii="Times New Roman" w:hAnsi="Times New Roman" w:cs="Times New Roman"/>
        </w:rPr>
        <w:t>(Address)</w:t>
      </w:r>
      <w:r w:rsidRPr="003B5D87">
        <w:rPr>
          <w:rFonts w:cstheme="minorHAnsi"/>
        </w:rPr>
        <w:t xml:space="preserve"> to enforce that </w:t>
      </w:r>
      <w:r w:rsidRPr="003B5D87">
        <w:rPr>
          <w:rFonts w:ascii="Times New Roman" w:hAnsi="Times New Roman"/>
        </w:rPr>
        <w:t>'Address</w:t>
      </w:r>
      <w:r>
        <w:t xml:space="preserve"> is not used.</w:t>
      </w:r>
    </w:p>
    <w:p w14:paraId="195B87BF" w14:textId="77777777" w:rsidR="0027227A" w:rsidRDefault="0027227A" w:rsidP="003B5D87">
      <w:pPr>
        <w:pStyle w:val="ListParagraph"/>
        <w:numPr>
          <w:ilvl w:val="0"/>
          <w:numId w:val="303"/>
        </w:numPr>
        <w:spacing w:before="120" w:after="120" w:line="240" w:lineRule="auto"/>
      </w:pPr>
      <w:r>
        <w:t xml:space="preserve">Consider applying the restriction </w:t>
      </w:r>
      <w:proofErr w:type="spellStart"/>
      <w:r w:rsidRPr="003B5D87">
        <w:rPr>
          <w:rFonts w:ascii="Times New Roman" w:hAnsi="Times New Roman" w:cs="Times New Roman"/>
        </w:rPr>
        <w:t>No_Unchecked_Access</w:t>
      </w:r>
      <w:proofErr w:type="spellEnd"/>
      <w:r w:rsidRPr="003B5D87">
        <w:rPr>
          <w:rFonts w:cstheme="minorHAnsi"/>
        </w:rPr>
        <w:t xml:space="preserve"> to enforce that </w:t>
      </w:r>
      <w:r w:rsidR="00AE40E0" w:rsidRPr="00804BB2">
        <w:rPr>
          <w:rFonts w:ascii="Times New Roman" w:hAnsi="Times New Roman"/>
        </w:rPr>
        <w:t>'</w:t>
      </w:r>
      <w:proofErr w:type="spellStart"/>
      <w:r w:rsidRPr="003B5D87">
        <w:rPr>
          <w:rFonts w:ascii="Times New Roman" w:hAnsi="Times New Roman" w:cs="Times New Roman"/>
        </w:rPr>
        <w:t>Unchecked_Access</w:t>
      </w:r>
      <w:proofErr w:type="spellEnd"/>
      <w:r w:rsidRPr="003B5D87">
        <w:rPr>
          <w:rFonts w:cstheme="minorHAnsi"/>
        </w:rPr>
        <w:t xml:space="preserve"> is not used.</w:t>
      </w:r>
    </w:p>
    <w:p w14:paraId="67735ACA" w14:textId="77777777" w:rsidR="004C770C" w:rsidRDefault="00726AF3" w:rsidP="004C770C">
      <w:pPr>
        <w:pStyle w:val="Heading2"/>
      </w:pPr>
      <w:bookmarkStart w:id="576" w:name="_Ref336425045"/>
      <w:bookmarkStart w:id="577" w:name="_Toc358896519"/>
      <w:bookmarkStart w:id="578" w:name="_Toc508619034"/>
      <w:r>
        <w:t>6</w:t>
      </w:r>
      <w:r w:rsidR="009E501C">
        <w:t>.</w:t>
      </w:r>
      <w:r w:rsidR="004C770C">
        <w:t>3</w:t>
      </w:r>
      <w:r w:rsidR="00015334">
        <w:t>4</w:t>
      </w:r>
      <w:r w:rsidR="00074057">
        <w:t xml:space="preserve"> </w:t>
      </w:r>
      <w:r w:rsidR="004C770C">
        <w:t>Subprogram Signature Mismatch [OTR]</w:t>
      </w:r>
      <w:bookmarkEnd w:id="576"/>
      <w:bookmarkEnd w:id="577"/>
      <w:bookmarkEnd w:id="578"/>
      <w:r w:rsidR="003C44DE">
        <w:fldChar w:fldCharType="begin"/>
      </w:r>
      <w:r w:rsidR="005324E3">
        <w:instrText xml:space="preserve"> XE "</w:instrText>
      </w:r>
      <w:r w:rsidR="005324E3" w:rsidRPr="005B5DE3">
        <w:instrText>OTR</w:instrText>
      </w:r>
      <w:r w:rsidR="00EB0723">
        <w:instrText xml:space="preserve"> </w:instrText>
      </w:r>
      <w:r w:rsidR="005324E3">
        <w:instrText>–</w:instrText>
      </w:r>
      <w:r w:rsidR="005324E3" w:rsidRPr="005B5DE3">
        <w:instrText xml:space="preserve"> Subprogram Signature Mismatch</w:instrText>
      </w:r>
      <w:r w:rsidR="005324E3">
        <w:instrText xml:space="preserve">" </w:instrText>
      </w:r>
      <w:r w:rsidR="003C44DE">
        <w:fldChar w:fldCharType="end"/>
      </w:r>
      <w:r w:rsidR="003C44DE">
        <w:fldChar w:fldCharType="begin"/>
      </w:r>
      <w:r w:rsidR="005324E3">
        <w:instrText xml:space="preserve"> XE "</w:instrText>
      </w:r>
      <w:r w:rsidR="005324E3" w:rsidRPr="00914100">
        <w:instrText>Language Vulnerabilities:Subprogram Signature Mismatch [OTR]</w:instrText>
      </w:r>
      <w:r w:rsidR="005324E3">
        <w:instrText xml:space="preserve">" </w:instrText>
      </w:r>
      <w:r w:rsidR="003C44DE">
        <w:fldChar w:fldCharType="end"/>
      </w:r>
    </w:p>
    <w:p w14:paraId="4F6EDE42" w14:textId="77777777" w:rsidR="004C770C" w:rsidRDefault="00726AF3" w:rsidP="004C770C">
      <w:pPr>
        <w:pStyle w:val="Heading3"/>
      </w:pPr>
      <w:bookmarkStart w:id="579" w:name="_Toc508619035"/>
      <w:r>
        <w:t>6</w:t>
      </w:r>
      <w:r w:rsidR="009E501C">
        <w:t>.</w:t>
      </w:r>
      <w:r w:rsidR="004C770C">
        <w:t>3</w:t>
      </w:r>
      <w:r w:rsidR="00015334">
        <w:t>4</w:t>
      </w:r>
      <w:r w:rsidR="004C770C">
        <w:t>.1</w:t>
      </w:r>
      <w:r w:rsidR="00074057">
        <w:t xml:space="preserve"> </w:t>
      </w:r>
      <w:r w:rsidR="004C770C">
        <w:t>Applicability to language</w:t>
      </w:r>
      <w:bookmarkEnd w:id="579"/>
    </w:p>
    <w:p w14:paraId="6B5172E0" w14:textId="77777777" w:rsidR="004C770C" w:rsidRDefault="004C770C" w:rsidP="004C770C">
      <w:r>
        <w:t>There are two concerns identified with this vulnerability. The first is the corruption of the execution stack due to the incorrect number or type of actual parameters. The second is the corruption of the execution stack due to calls to externally compiled modules.</w:t>
      </w:r>
      <w:r w:rsidR="006A4E26">
        <w:t xml:space="preserve">  Ada does not support </w:t>
      </w:r>
      <w:proofErr w:type="spellStart"/>
      <w:r w:rsidR="006A4E26">
        <w:t>variadic</w:t>
      </w:r>
      <w:proofErr w:type="spellEnd"/>
      <w:r w:rsidR="006A4E26">
        <w:t xml:space="preserve"> subprograms, which eliminates a common source for this vulnerability.</w:t>
      </w:r>
    </w:p>
    <w:p w14:paraId="2EB0E09B" w14:textId="77777777" w:rsidR="004C770C" w:rsidRDefault="004C770C" w:rsidP="004C770C">
      <w:r>
        <w:t xml:space="preserve">In Ada, at compilation time, the parameter association is checked to ensure that the type of each actual parameter matches the type of the corresponding formal parameter. In addition, the formal parameter specification may include default expressions for a parameter. Hence, the procedure may be called with some actual parameters missing. In this case, if there is a default expression for the missing parameter, then the call will be compiled without any errors. If default expressions are not specified, then the procedure call with insufficient actual parameters will be flagged as an error at compilation time. </w:t>
      </w:r>
    </w:p>
    <w:p w14:paraId="52A55D12" w14:textId="77777777" w:rsidR="004C770C" w:rsidRDefault="004C770C" w:rsidP="004C770C">
      <w:r>
        <w:t>Caution must be used when specifying default expressions for formal parameters, as their use may result in successful compilation of subprogram calls with an incorrect signature.</w:t>
      </w:r>
      <w:r w:rsidRPr="002F1EEA">
        <w:t xml:space="preserve"> </w:t>
      </w:r>
      <w:r>
        <w:t>The execution stack will not be corrupted in this event but the program may be executing with unexpected values.</w:t>
      </w:r>
      <w:r w:rsidR="00A44331" w:rsidRPr="00A44331">
        <w:t xml:space="preserve"> </w:t>
      </w:r>
      <w:r w:rsidR="00A44331">
        <w:t>The most appropriate use of default expressions is when, without them, there would end up being an overloading of the same name with fewer parameters that performed essentially the same operation.</w:t>
      </w:r>
      <w:r w:rsidR="00006274">
        <w:t xml:space="preserve"> </w:t>
      </w:r>
      <w:r>
        <w:t xml:space="preserve">When calling externally compiled modules that are Ada program units, the type matching and subprogram interface signatures are monitored and checked as part of the compilation and linking of the full application. When calling externally compiled modules in other programming languages, additional steps are needed to ensure that the number and types of the parameters for these external modules are correct. </w:t>
      </w:r>
    </w:p>
    <w:p w14:paraId="2CF04F4F" w14:textId="77777777" w:rsidR="004C770C" w:rsidRDefault="00726AF3" w:rsidP="004C770C">
      <w:pPr>
        <w:pStyle w:val="Heading3"/>
        <w:widowControl w:val="0"/>
        <w:numPr>
          <w:ilvl w:val="2"/>
          <w:numId w:val="0"/>
        </w:numPr>
        <w:tabs>
          <w:tab w:val="num" w:pos="0"/>
        </w:tabs>
        <w:suppressAutoHyphens/>
        <w:spacing w:after="120"/>
        <w:rPr>
          <w:kern w:val="32"/>
        </w:rPr>
      </w:pPr>
      <w:bookmarkStart w:id="580" w:name="_Toc508619036"/>
      <w:r>
        <w:rPr>
          <w:kern w:val="32"/>
        </w:rPr>
        <w:t>6</w:t>
      </w:r>
      <w:r w:rsidR="009E501C">
        <w:rPr>
          <w:kern w:val="32"/>
        </w:rPr>
        <w:t>.</w:t>
      </w:r>
      <w:r w:rsidR="004C770C">
        <w:rPr>
          <w:kern w:val="32"/>
        </w:rPr>
        <w:t>3</w:t>
      </w:r>
      <w:r w:rsidR="00015334">
        <w:rPr>
          <w:kern w:val="32"/>
        </w:rPr>
        <w:t>4</w:t>
      </w:r>
      <w:r w:rsidR="004C770C">
        <w:rPr>
          <w:kern w:val="32"/>
        </w:rPr>
        <w:t>.2</w:t>
      </w:r>
      <w:r w:rsidR="00074057">
        <w:rPr>
          <w:kern w:val="32"/>
        </w:rPr>
        <w:t xml:space="preserve"> </w:t>
      </w:r>
      <w:r w:rsidR="004C770C">
        <w:rPr>
          <w:kern w:val="32"/>
        </w:rPr>
        <w:t>Guidance to language users</w:t>
      </w:r>
      <w:bookmarkEnd w:id="580"/>
    </w:p>
    <w:p w14:paraId="1A1F6663" w14:textId="77777777" w:rsidR="00E06F1F" w:rsidRDefault="00E06F1F" w:rsidP="003B5D87">
      <w:pPr>
        <w:pStyle w:val="ListParagraph"/>
        <w:numPr>
          <w:ilvl w:val="0"/>
          <w:numId w:val="304"/>
        </w:numPr>
        <w:spacing w:before="120" w:after="120" w:line="240" w:lineRule="auto"/>
      </w:pPr>
      <w:r w:rsidRPr="009739AB">
        <w:t>Follow the mitigation mechanisms of subclause 6.3</w:t>
      </w:r>
      <w:r>
        <w:t>4</w:t>
      </w:r>
      <w:r w:rsidRPr="009739AB">
        <w:t>.5 of TR 24772-1</w:t>
      </w:r>
      <w:r w:rsidR="00AE40E0">
        <w:t>.</w:t>
      </w:r>
    </w:p>
    <w:p w14:paraId="41A7B1E4" w14:textId="77777777" w:rsidR="004C770C" w:rsidRDefault="00A44331" w:rsidP="003B5D87">
      <w:pPr>
        <w:pStyle w:val="ListParagraph"/>
        <w:numPr>
          <w:ilvl w:val="0"/>
          <w:numId w:val="304"/>
        </w:numPr>
        <w:spacing w:before="120" w:after="120" w:line="240" w:lineRule="auto"/>
      </w:pPr>
      <w:r>
        <w:t>Minimize the use of</w:t>
      </w:r>
      <w:r w:rsidR="004C770C">
        <w:t xml:space="preserve"> default expressions for formal parameters.</w:t>
      </w:r>
    </w:p>
    <w:p w14:paraId="59604E12" w14:textId="77777777" w:rsidR="004C770C" w:rsidRDefault="00CF591C" w:rsidP="003B5D87">
      <w:pPr>
        <w:pStyle w:val="ListParagraph"/>
        <w:numPr>
          <w:ilvl w:val="0"/>
          <w:numId w:val="304"/>
        </w:numPr>
        <w:spacing w:before="120" w:after="120" w:line="240" w:lineRule="auto"/>
        <w:rPr>
          <w:rFonts w:cs="Arial"/>
        </w:rPr>
      </w:pPr>
      <w:r>
        <w:t>Manage i</w:t>
      </w:r>
      <w:r w:rsidR="004C770C">
        <w:t xml:space="preserve">nterfaces between Ada program units and program units in other languages </w:t>
      </w:r>
      <w:r>
        <w:t xml:space="preserve">by </w:t>
      </w:r>
      <w:r w:rsidR="004C770C">
        <w:t xml:space="preserve">using </w:t>
      </w:r>
      <w:r w:rsidR="004C770C" w:rsidRPr="00804BB2">
        <w:rPr>
          <w:rFonts w:ascii="Times New Roman" w:hAnsi="Times New Roman"/>
          <w:b/>
          <w:kern w:val="32"/>
        </w:rPr>
        <w:t>pragma</w:t>
      </w:r>
      <w:r w:rsidR="004C770C" w:rsidRPr="00804BB2">
        <w:rPr>
          <w:rFonts w:ascii="Times New Roman" w:hAnsi="Times New Roman"/>
          <w:kern w:val="32"/>
        </w:rPr>
        <w:t xml:space="preserve"> Import</w:t>
      </w:r>
      <w:r w:rsidR="003C44DE">
        <w:rPr>
          <w:rFonts w:ascii="Times New Roman" w:hAnsi="Times New Roman"/>
          <w:kern w:val="32"/>
        </w:rPr>
        <w:fldChar w:fldCharType="begin"/>
      </w:r>
      <w:r w:rsidR="0013647A">
        <w:instrText xml:space="preserve"> XE "</w:instrText>
      </w:r>
      <w:proofErr w:type="spellStart"/>
      <w:r w:rsidR="0013647A" w:rsidRPr="002E74F2">
        <w:rPr>
          <w:rFonts w:ascii="Times New Roman" w:hAnsi="Times New Roman"/>
          <w:bCs/>
        </w:rPr>
        <w:instrText>Pragma:</w:instrText>
      </w:r>
      <w:r w:rsidR="0013647A" w:rsidRPr="002E74F2">
        <w:instrText>pragma</w:instrText>
      </w:r>
      <w:proofErr w:type="spellEnd"/>
      <w:r w:rsidR="0013647A" w:rsidRPr="002E74F2">
        <w:instrText xml:space="preserve"> Import</w:instrText>
      </w:r>
      <w:r w:rsidR="0013647A">
        <w:instrText xml:space="preserve">" </w:instrText>
      </w:r>
      <w:r w:rsidR="003C44DE">
        <w:rPr>
          <w:rFonts w:ascii="Times New Roman" w:hAnsi="Times New Roman"/>
          <w:kern w:val="32"/>
        </w:rPr>
        <w:fldChar w:fldCharType="end"/>
      </w:r>
      <w:r w:rsidR="004C770C">
        <w:t xml:space="preserve"> to specify subprograms that are defined externally and </w:t>
      </w:r>
      <w:r w:rsidR="004C770C" w:rsidRPr="00804BB2">
        <w:rPr>
          <w:rFonts w:ascii="Times New Roman" w:hAnsi="Times New Roman"/>
          <w:b/>
        </w:rPr>
        <w:t xml:space="preserve">pragma </w:t>
      </w:r>
      <w:r w:rsidR="004C770C" w:rsidRPr="00804BB2">
        <w:rPr>
          <w:rFonts w:ascii="Times New Roman" w:hAnsi="Times New Roman"/>
        </w:rPr>
        <w:t>Export</w:t>
      </w:r>
      <w:r w:rsidR="003C44DE">
        <w:rPr>
          <w:rFonts w:ascii="Times New Roman" w:hAnsi="Times New Roman"/>
        </w:rPr>
        <w:fldChar w:fldCharType="begin"/>
      </w:r>
      <w:r w:rsidR="0013647A">
        <w:instrText xml:space="preserve"> XE "</w:instrText>
      </w:r>
      <w:proofErr w:type="spellStart"/>
      <w:r w:rsidR="0013647A" w:rsidRPr="00EA3880">
        <w:rPr>
          <w:rFonts w:ascii="Times New Roman" w:hAnsi="Times New Roman"/>
        </w:rPr>
        <w:instrText>Pragma:</w:instrText>
      </w:r>
      <w:r w:rsidR="0013647A" w:rsidRPr="00EA3880">
        <w:instrText>pragma</w:instrText>
      </w:r>
      <w:proofErr w:type="spellEnd"/>
      <w:r w:rsidR="0013647A" w:rsidRPr="00EA3880">
        <w:instrText xml:space="preserve"> Export</w:instrText>
      </w:r>
      <w:r w:rsidR="0013647A">
        <w:instrText xml:space="preserve">" </w:instrText>
      </w:r>
      <w:r w:rsidR="003C44DE">
        <w:rPr>
          <w:rFonts w:ascii="Times New Roman" w:hAnsi="Times New Roman"/>
        </w:rPr>
        <w:fldChar w:fldCharType="end"/>
      </w:r>
      <w:r w:rsidR="004C770C">
        <w:t xml:space="preserve"> to specify subprograms that are used externally. These </w:t>
      </w:r>
      <w:r w:rsidR="004C770C" w:rsidRPr="00804BB2">
        <w:rPr>
          <w:rFonts w:ascii="Times New Roman" w:hAnsi="Times New Roman"/>
          <w:b/>
        </w:rPr>
        <w:t>pragma</w:t>
      </w:r>
      <w:r w:rsidR="004C770C" w:rsidRPr="00804BB2">
        <w:rPr>
          <w:rFonts w:cs="Arial"/>
        </w:rPr>
        <w:t xml:space="preserve">s specify the imported and exported aspects of the subprograms, this includes the calling convention. </w:t>
      </w:r>
      <w:r>
        <w:rPr>
          <w:rFonts w:cs="Arial"/>
        </w:rPr>
        <w:t>A</w:t>
      </w:r>
      <w:r w:rsidR="004C770C" w:rsidRPr="00804BB2">
        <w:rPr>
          <w:rFonts w:cs="Arial"/>
        </w:rPr>
        <w:t xml:space="preserve">ll parameters need to be specified when using </w:t>
      </w:r>
      <w:r w:rsidR="004C770C" w:rsidRPr="00804BB2">
        <w:rPr>
          <w:rFonts w:ascii="Times New Roman" w:hAnsi="Times New Roman"/>
          <w:b/>
          <w:kern w:val="32"/>
        </w:rPr>
        <w:t>pragma</w:t>
      </w:r>
      <w:r w:rsidR="004C770C" w:rsidRPr="00804BB2">
        <w:rPr>
          <w:rFonts w:ascii="Times New Roman" w:hAnsi="Times New Roman"/>
          <w:kern w:val="32"/>
        </w:rPr>
        <w:t xml:space="preserve"> Import</w:t>
      </w:r>
      <w:r w:rsidR="003C44DE">
        <w:rPr>
          <w:rFonts w:ascii="Times New Roman" w:hAnsi="Times New Roman"/>
          <w:kern w:val="32"/>
        </w:rPr>
        <w:fldChar w:fldCharType="begin"/>
      </w:r>
      <w:r w:rsidR="0013647A">
        <w:instrText xml:space="preserve"> XE "</w:instrText>
      </w:r>
      <w:proofErr w:type="spellStart"/>
      <w:r w:rsidR="0013647A" w:rsidRPr="002E74F2">
        <w:rPr>
          <w:rFonts w:ascii="Times New Roman" w:hAnsi="Times New Roman"/>
          <w:bCs/>
        </w:rPr>
        <w:instrText>Pragma:</w:instrText>
      </w:r>
      <w:r w:rsidR="0013647A" w:rsidRPr="002E74F2">
        <w:instrText>pragma</w:instrText>
      </w:r>
      <w:proofErr w:type="spellEnd"/>
      <w:r w:rsidR="0013647A" w:rsidRPr="002E74F2">
        <w:instrText xml:space="preserve"> Import</w:instrText>
      </w:r>
      <w:r w:rsidR="0013647A">
        <w:instrText xml:space="preserve">" </w:instrText>
      </w:r>
      <w:r w:rsidR="003C44DE">
        <w:rPr>
          <w:rFonts w:ascii="Times New Roman" w:hAnsi="Times New Roman"/>
          <w:kern w:val="32"/>
        </w:rPr>
        <w:fldChar w:fldCharType="end"/>
      </w:r>
      <w:r w:rsidR="004C770C" w:rsidRPr="00804BB2">
        <w:rPr>
          <w:rFonts w:ascii="Times New Roman" w:hAnsi="Times New Roman"/>
          <w:kern w:val="32"/>
        </w:rPr>
        <w:t xml:space="preserve"> </w:t>
      </w:r>
      <w:r w:rsidR="004C770C" w:rsidRPr="00804BB2">
        <w:rPr>
          <w:rFonts w:cs="Arial"/>
          <w:kern w:val="32"/>
        </w:rPr>
        <w:t xml:space="preserve">and </w:t>
      </w:r>
      <w:r w:rsidR="004C770C" w:rsidRPr="00804BB2">
        <w:rPr>
          <w:rFonts w:ascii="Times New Roman" w:hAnsi="Times New Roman"/>
          <w:b/>
        </w:rPr>
        <w:t xml:space="preserve">pragma </w:t>
      </w:r>
      <w:r w:rsidR="004C770C" w:rsidRPr="00804BB2">
        <w:rPr>
          <w:rFonts w:ascii="Times New Roman" w:hAnsi="Times New Roman"/>
        </w:rPr>
        <w:t>Export</w:t>
      </w:r>
      <w:r w:rsidR="003C44DE">
        <w:rPr>
          <w:rFonts w:ascii="Times New Roman" w:hAnsi="Times New Roman"/>
        </w:rPr>
        <w:fldChar w:fldCharType="begin"/>
      </w:r>
      <w:r w:rsidR="0013647A">
        <w:instrText xml:space="preserve"> XE "</w:instrText>
      </w:r>
      <w:proofErr w:type="spellStart"/>
      <w:r w:rsidR="0013647A" w:rsidRPr="00EA3880">
        <w:rPr>
          <w:rFonts w:ascii="Times New Roman" w:hAnsi="Times New Roman"/>
        </w:rPr>
        <w:instrText>Pragma:</w:instrText>
      </w:r>
      <w:r w:rsidR="0013647A" w:rsidRPr="00EA3880">
        <w:instrText>pragma</w:instrText>
      </w:r>
      <w:proofErr w:type="spellEnd"/>
      <w:r w:rsidR="0013647A" w:rsidRPr="00EA3880">
        <w:instrText xml:space="preserve"> Export</w:instrText>
      </w:r>
      <w:r w:rsidR="0013647A">
        <w:instrText xml:space="preserve">" </w:instrText>
      </w:r>
      <w:r w:rsidR="003C44DE">
        <w:rPr>
          <w:rFonts w:ascii="Times New Roman" w:hAnsi="Times New Roman"/>
        </w:rPr>
        <w:fldChar w:fldCharType="end"/>
      </w:r>
      <w:r w:rsidR="004C770C" w:rsidRPr="00804BB2">
        <w:rPr>
          <w:rFonts w:ascii="Times New Roman" w:hAnsi="Times New Roman"/>
        </w:rPr>
        <w:t>.</w:t>
      </w:r>
    </w:p>
    <w:p w14:paraId="5E9FE500" w14:textId="77777777" w:rsidR="004C770C" w:rsidRDefault="00CF591C" w:rsidP="003B5D87">
      <w:pPr>
        <w:pStyle w:val="ListParagraph"/>
        <w:numPr>
          <w:ilvl w:val="0"/>
          <w:numId w:val="304"/>
        </w:numPr>
        <w:spacing w:before="120" w:after="120" w:line="240" w:lineRule="auto"/>
        <w:rPr>
          <w:rFonts w:cs="Arial"/>
        </w:rPr>
      </w:pPr>
      <w:r>
        <w:rPr>
          <w:rFonts w:cs="Arial"/>
        </w:rPr>
        <w:t>Use t</w:t>
      </w:r>
      <w:r w:rsidR="004C770C" w:rsidRPr="00804BB2">
        <w:rPr>
          <w:rFonts w:cs="Arial"/>
        </w:rPr>
        <w:t xml:space="preserve">he </w:t>
      </w:r>
      <w:r w:rsidR="004C770C" w:rsidRPr="00804BB2">
        <w:rPr>
          <w:rFonts w:ascii="Times New Roman" w:hAnsi="Times New Roman"/>
          <w:b/>
        </w:rPr>
        <w:t xml:space="preserve">pragma </w:t>
      </w:r>
      <w:r w:rsidR="004C770C" w:rsidRPr="00804BB2">
        <w:rPr>
          <w:rFonts w:ascii="Times New Roman" w:hAnsi="Times New Roman"/>
        </w:rPr>
        <w:t>Convention</w:t>
      </w:r>
      <w:r w:rsidR="003C44DE">
        <w:rPr>
          <w:rFonts w:ascii="Times New Roman" w:hAnsi="Times New Roman"/>
        </w:rPr>
        <w:fldChar w:fldCharType="begin"/>
      </w:r>
      <w:r w:rsidR="0013647A">
        <w:instrText xml:space="preserve"> XE "</w:instrText>
      </w:r>
      <w:proofErr w:type="spellStart"/>
      <w:r w:rsidR="0013647A" w:rsidRPr="00DF4735">
        <w:rPr>
          <w:rFonts w:ascii="Times New Roman" w:hAnsi="Times New Roman"/>
        </w:rPr>
        <w:instrText>Pragma:</w:instrText>
      </w:r>
      <w:r w:rsidR="0013647A" w:rsidRPr="00DF4735">
        <w:instrText>pragma</w:instrText>
      </w:r>
      <w:proofErr w:type="spellEnd"/>
      <w:r w:rsidR="0013647A" w:rsidRPr="00DF4735">
        <w:instrText xml:space="preserve"> Convention</w:instrText>
      </w:r>
      <w:r w:rsidR="0013647A">
        <w:instrText xml:space="preserve">" </w:instrText>
      </w:r>
      <w:r w:rsidR="003C44DE">
        <w:rPr>
          <w:rFonts w:ascii="Times New Roman" w:hAnsi="Times New Roman"/>
        </w:rPr>
        <w:fldChar w:fldCharType="end"/>
      </w:r>
      <w:r w:rsidR="004C770C" w:rsidRPr="00804BB2">
        <w:rPr>
          <w:rFonts w:cs="Arial"/>
        </w:rPr>
        <w:t xml:space="preserve">  to identify when an Ada entity should use the calling conventions of a different programming language facilitating the correct usage of the execution stack when interfacing with other programming languages. </w:t>
      </w:r>
    </w:p>
    <w:p w14:paraId="37211062" w14:textId="77777777" w:rsidR="004C770C" w:rsidRDefault="00CF591C" w:rsidP="003B5D87">
      <w:pPr>
        <w:pStyle w:val="ListParagraph"/>
        <w:numPr>
          <w:ilvl w:val="0"/>
          <w:numId w:val="304"/>
        </w:numPr>
        <w:spacing w:before="120" w:after="120" w:line="240" w:lineRule="auto"/>
        <w:rPr>
          <w:rFonts w:cs="Arial"/>
        </w:rPr>
      </w:pPr>
      <w:r>
        <w:rPr>
          <w:rFonts w:cs="Arial"/>
        </w:rPr>
        <w:t xml:space="preserve">Use </w:t>
      </w:r>
      <w:r w:rsidR="004C770C" w:rsidRPr="00804BB2">
        <w:rPr>
          <w:rFonts w:cs="Arial"/>
        </w:rPr>
        <w:t xml:space="preserve">the </w:t>
      </w:r>
      <w:r w:rsidR="00AE40E0" w:rsidRPr="00804BB2">
        <w:rPr>
          <w:rFonts w:ascii="Times New Roman" w:hAnsi="Times New Roman"/>
        </w:rPr>
        <w:t>'</w:t>
      </w:r>
      <w:r w:rsidR="004C770C" w:rsidRPr="00804BB2">
        <w:rPr>
          <w:rFonts w:ascii="Times New Roman" w:hAnsi="Times New Roman"/>
        </w:rPr>
        <w:t>Valid</w:t>
      </w:r>
      <w:r w:rsidR="004C770C" w:rsidRPr="00804BB2">
        <w:rPr>
          <w:rFonts w:cs="Arial"/>
        </w:rPr>
        <w:t xml:space="preserve"> attribute to check if an object that is part of an interface with another language has a valid value </w:t>
      </w:r>
      <w:r>
        <w:rPr>
          <w:rFonts w:cs="Arial"/>
        </w:rPr>
        <w:t>for its</w:t>
      </w:r>
      <w:r w:rsidR="004C770C" w:rsidRPr="00804BB2">
        <w:rPr>
          <w:rFonts w:cs="Arial"/>
        </w:rPr>
        <w:t xml:space="preserve"> type.</w:t>
      </w:r>
    </w:p>
    <w:p w14:paraId="0A7E6236" w14:textId="77777777" w:rsidR="004C770C" w:rsidRDefault="00726AF3" w:rsidP="004C770C">
      <w:pPr>
        <w:pStyle w:val="Heading2"/>
      </w:pPr>
      <w:bookmarkStart w:id="581" w:name="_Toc358896520"/>
      <w:bookmarkStart w:id="582" w:name="_Toc508619037"/>
      <w:r>
        <w:lastRenderedPageBreak/>
        <w:t>6</w:t>
      </w:r>
      <w:r w:rsidR="009E501C">
        <w:t>.</w:t>
      </w:r>
      <w:r w:rsidR="004C770C">
        <w:t>3</w:t>
      </w:r>
      <w:r w:rsidR="00015334">
        <w:t>5</w:t>
      </w:r>
      <w:r w:rsidR="00074057">
        <w:t xml:space="preserve"> </w:t>
      </w:r>
      <w:r w:rsidR="004C770C">
        <w:t>Recursion [GDL]</w:t>
      </w:r>
      <w:bookmarkEnd w:id="581"/>
      <w:bookmarkEnd w:id="582"/>
      <w:r w:rsidR="003C44DE">
        <w:fldChar w:fldCharType="begin"/>
      </w:r>
      <w:r w:rsidR="005324E3">
        <w:instrText xml:space="preserve"> XE "</w:instrText>
      </w:r>
      <w:r w:rsidR="005324E3" w:rsidRPr="00533D68">
        <w:instrText>GDL</w:instrText>
      </w:r>
      <w:r w:rsidR="00EB0723">
        <w:instrText xml:space="preserve"> </w:instrText>
      </w:r>
      <w:r w:rsidR="005324E3">
        <w:instrText>–</w:instrText>
      </w:r>
      <w:r w:rsidR="005324E3" w:rsidRPr="00533D68">
        <w:instrText xml:space="preserve"> Recursion</w:instrText>
      </w:r>
      <w:r w:rsidR="005324E3">
        <w:instrText xml:space="preserve">" </w:instrText>
      </w:r>
      <w:r w:rsidR="003C44DE">
        <w:fldChar w:fldCharType="end"/>
      </w:r>
      <w:r w:rsidR="003C44DE">
        <w:fldChar w:fldCharType="begin"/>
      </w:r>
      <w:r w:rsidR="005324E3">
        <w:instrText xml:space="preserve"> XE "</w:instrText>
      </w:r>
      <w:r w:rsidR="005324E3" w:rsidRPr="00B22606">
        <w:instrText>Language Vulnerabilities:Recursion [GDL]</w:instrText>
      </w:r>
      <w:r w:rsidR="005324E3">
        <w:instrText xml:space="preserve">" </w:instrText>
      </w:r>
      <w:r w:rsidR="003C44DE">
        <w:fldChar w:fldCharType="end"/>
      </w:r>
    </w:p>
    <w:p w14:paraId="2D8A6698" w14:textId="77777777" w:rsidR="004C770C" w:rsidRDefault="00726AF3" w:rsidP="004C770C">
      <w:pPr>
        <w:pStyle w:val="Heading3"/>
      </w:pPr>
      <w:bookmarkStart w:id="583" w:name="_Toc508619038"/>
      <w:r>
        <w:t>6</w:t>
      </w:r>
      <w:r w:rsidR="009E501C">
        <w:t>.</w:t>
      </w:r>
      <w:r w:rsidR="004C770C">
        <w:t>3</w:t>
      </w:r>
      <w:r w:rsidR="00015334">
        <w:t>5</w:t>
      </w:r>
      <w:r w:rsidR="004C770C">
        <w:t>.1</w:t>
      </w:r>
      <w:r w:rsidR="00074057">
        <w:t xml:space="preserve"> </w:t>
      </w:r>
      <w:r w:rsidR="004C770C">
        <w:t>Applicability to language</w:t>
      </w:r>
      <w:bookmarkEnd w:id="583"/>
    </w:p>
    <w:p w14:paraId="318E98CE" w14:textId="77777777" w:rsidR="004C770C" w:rsidRPr="00D305E1" w:rsidRDefault="004C770C" w:rsidP="004C770C">
      <w:pPr>
        <w:rPr>
          <w:rFonts w:cs="Arial"/>
        </w:rPr>
      </w:pPr>
      <w:r>
        <w:t xml:space="preserve">Ada permits recursion. The exception </w:t>
      </w:r>
      <w:proofErr w:type="spellStart"/>
      <w:r>
        <w:rPr>
          <w:rFonts w:ascii="Times New Roman" w:hAnsi="Times New Roman"/>
        </w:rPr>
        <w:t>Storage_Error</w:t>
      </w:r>
      <w:proofErr w:type="spellEnd"/>
      <w:r w:rsidR="003C44DE">
        <w:rPr>
          <w:rFonts w:ascii="Times New Roman" w:hAnsi="Times New Roman"/>
        </w:rPr>
        <w:fldChar w:fldCharType="begin"/>
      </w:r>
      <w:r w:rsidR="00986C8B">
        <w:instrText xml:space="preserve"> XE "</w:instrText>
      </w:r>
      <w:proofErr w:type="spellStart"/>
      <w:r w:rsidR="00986C8B" w:rsidRPr="00196BD7">
        <w:rPr>
          <w:rFonts w:ascii="Times New Roman" w:hAnsi="Times New Roman"/>
        </w:rPr>
        <w:instrText>Exception:</w:instrText>
      </w:r>
      <w:r w:rsidR="00986C8B" w:rsidRPr="00196BD7">
        <w:instrText>Storage_Error</w:instrText>
      </w:r>
      <w:proofErr w:type="spellEnd"/>
      <w:r w:rsidR="00986C8B">
        <w:instrText xml:space="preserve">" </w:instrText>
      </w:r>
      <w:r w:rsidR="003C44DE">
        <w:rPr>
          <w:rFonts w:ascii="Times New Roman" w:hAnsi="Times New Roman"/>
        </w:rPr>
        <w:fldChar w:fldCharType="end"/>
      </w:r>
      <w:r>
        <w:rPr>
          <w:rFonts w:cs="Arial"/>
        </w:rPr>
        <w:t xml:space="preserve"> is raised when the recurring execution results in insufficient storage.</w:t>
      </w:r>
    </w:p>
    <w:p w14:paraId="4688EA88" w14:textId="77777777" w:rsidR="004C770C" w:rsidRDefault="00726AF3" w:rsidP="004C770C">
      <w:pPr>
        <w:pStyle w:val="Heading3"/>
        <w:rPr>
          <w:kern w:val="32"/>
        </w:rPr>
      </w:pPr>
      <w:bookmarkStart w:id="584" w:name="_Toc508619039"/>
      <w:r>
        <w:rPr>
          <w:kern w:val="32"/>
        </w:rPr>
        <w:t>6</w:t>
      </w:r>
      <w:r w:rsidR="009E501C">
        <w:rPr>
          <w:kern w:val="32"/>
        </w:rPr>
        <w:t>.</w:t>
      </w:r>
      <w:r w:rsidR="004C770C">
        <w:rPr>
          <w:kern w:val="32"/>
        </w:rPr>
        <w:t>3</w:t>
      </w:r>
      <w:r w:rsidR="00015334">
        <w:rPr>
          <w:kern w:val="32"/>
        </w:rPr>
        <w:t>5</w:t>
      </w:r>
      <w:r w:rsidR="004C770C">
        <w:rPr>
          <w:kern w:val="32"/>
        </w:rPr>
        <w:t>.2</w:t>
      </w:r>
      <w:r w:rsidR="00074057">
        <w:rPr>
          <w:kern w:val="32"/>
        </w:rPr>
        <w:t xml:space="preserve"> </w:t>
      </w:r>
      <w:r w:rsidR="004C770C">
        <w:rPr>
          <w:kern w:val="32"/>
        </w:rPr>
        <w:t>Guidance to language users</w:t>
      </w:r>
      <w:bookmarkEnd w:id="584"/>
    </w:p>
    <w:p w14:paraId="0D9A3921" w14:textId="77777777" w:rsidR="00E06F1F" w:rsidRDefault="00E06F1F" w:rsidP="003B5D87">
      <w:pPr>
        <w:pStyle w:val="ListParagraph"/>
        <w:numPr>
          <w:ilvl w:val="0"/>
          <w:numId w:val="320"/>
        </w:numPr>
        <w:spacing w:before="120" w:after="120" w:line="240" w:lineRule="auto"/>
      </w:pPr>
      <w:r w:rsidRPr="009739AB">
        <w:t>Follow the mitigation mechanisms of subclause 6.3</w:t>
      </w:r>
      <w:r>
        <w:t>5</w:t>
      </w:r>
      <w:r w:rsidRPr="009739AB">
        <w:t>.5 of TR 24772-1</w:t>
      </w:r>
      <w:r w:rsidR="00AE40E0">
        <w:t>.</w:t>
      </w:r>
    </w:p>
    <w:p w14:paraId="708E52AB" w14:textId="77777777" w:rsidR="004C770C" w:rsidRDefault="004C770C" w:rsidP="003B5D87">
      <w:pPr>
        <w:pStyle w:val="ListParagraph"/>
        <w:numPr>
          <w:ilvl w:val="0"/>
          <w:numId w:val="320"/>
        </w:numPr>
        <w:spacing w:before="120" w:after="120" w:line="240" w:lineRule="auto"/>
      </w:pPr>
      <w:r>
        <w:t xml:space="preserve">If recursion is used, then </w:t>
      </w:r>
      <w:r w:rsidR="004E446E">
        <w:t xml:space="preserve">use </w:t>
      </w:r>
      <w:r>
        <w:t xml:space="preserve">a </w:t>
      </w:r>
      <w:proofErr w:type="spellStart"/>
      <w:r w:rsidRPr="00B57447">
        <w:rPr>
          <w:rFonts w:ascii="Times New Roman" w:hAnsi="Times New Roman"/>
        </w:rPr>
        <w:t>Storage_Error</w:t>
      </w:r>
      <w:proofErr w:type="spellEnd"/>
      <w:r w:rsidR="003C44DE">
        <w:rPr>
          <w:rFonts w:ascii="Times New Roman" w:hAnsi="Times New Roman"/>
        </w:rPr>
        <w:fldChar w:fldCharType="begin"/>
      </w:r>
      <w:r w:rsidR="00986C8B">
        <w:instrText xml:space="preserve"> XE "</w:instrText>
      </w:r>
      <w:proofErr w:type="spellStart"/>
      <w:r w:rsidR="00986C8B" w:rsidRPr="00196BD7">
        <w:rPr>
          <w:rFonts w:ascii="Times New Roman" w:hAnsi="Times New Roman"/>
        </w:rPr>
        <w:instrText>Exception:</w:instrText>
      </w:r>
      <w:r w:rsidR="00986C8B" w:rsidRPr="00196BD7">
        <w:instrText>Storage_Error</w:instrText>
      </w:r>
      <w:proofErr w:type="spellEnd"/>
      <w:r w:rsidR="00986C8B">
        <w:instrText xml:space="preserve">" </w:instrText>
      </w:r>
      <w:r w:rsidR="003C44DE">
        <w:rPr>
          <w:rFonts w:ascii="Times New Roman" w:hAnsi="Times New Roman"/>
        </w:rPr>
        <w:fldChar w:fldCharType="end"/>
      </w:r>
      <w:r>
        <w:t xml:space="preserve"> exception handler to handle insufficient storage due to recurring execution. </w:t>
      </w:r>
    </w:p>
    <w:p w14:paraId="1F06665B" w14:textId="77777777" w:rsidR="004C770C" w:rsidRDefault="0027227A" w:rsidP="003B5D87">
      <w:pPr>
        <w:pStyle w:val="ListParagraph"/>
        <w:numPr>
          <w:ilvl w:val="0"/>
          <w:numId w:val="320"/>
        </w:numPr>
        <w:spacing w:before="120" w:after="120" w:line="240" w:lineRule="auto"/>
      </w:pPr>
      <w:r>
        <w:t>U</w:t>
      </w:r>
      <w:r w:rsidR="004E446E">
        <w:t xml:space="preserve">se </w:t>
      </w:r>
      <w:r w:rsidR="004C770C">
        <w:t xml:space="preserve">the asynchronous control construct to time the execution of a recurring call and to terminate the call if the time limit is exceeded. </w:t>
      </w:r>
    </w:p>
    <w:p w14:paraId="53916AD4" w14:textId="77777777" w:rsidR="0027227A" w:rsidRDefault="0027227A" w:rsidP="003B5D87">
      <w:pPr>
        <w:pStyle w:val="ListParagraph"/>
        <w:numPr>
          <w:ilvl w:val="0"/>
          <w:numId w:val="320"/>
        </w:numPr>
        <w:spacing w:before="120" w:after="120" w:line="240" w:lineRule="auto"/>
      </w:pPr>
      <w:r>
        <w:t>Alternatively, monitor the depth of the recursion such as by passing a recursion depth value that is incremented for each level of recursion, and use a subtype constraint or explicit comparison against a maximum depth limit to trigger handling of the situation.</w:t>
      </w:r>
    </w:p>
    <w:p w14:paraId="0CBC2295" w14:textId="77777777" w:rsidR="003564AC" w:rsidRDefault="003564AC" w:rsidP="003B5D87">
      <w:pPr>
        <w:pStyle w:val="ListParagraph"/>
        <w:numPr>
          <w:ilvl w:val="0"/>
          <w:numId w:val="320"/>
        </w:numPr>
        <w:spacing w:before="120" w:after="120" w:line="240" w:lineRule="auto"/>
      </w:pPr>
      <w:r>
        <w:t xml:space="preserve">Consider applying the restriction </w:t>
      </w:r>
      <w:proofErr w:type="spellStart"/>
      <w:r w:rsidR="00CA779F" w:rsidRPr="00CA779F">
        <w:rPr>
          <w:rFonts w:ascii="Times New Roman" w:hAnsi="Times New Roman" w:cs="Times New Roman"/>
        </w:rPr>
        <w:t>No_Recursion</w:t>
      </w:r>
      <w:proofErr w:type="spellEnd"/>
      <w:r>
        <w:t xml:space="preserve"> or </w:t>
      </w:r>
      <w:proofErr w:type="spellStart"/>
      <w:r w:rsidR="00CA779F" w:rsidRPr="00CA779F">
        <w:rPr>
          <w:rFonts w:ascii="Times New Roman" w:hAnsi="Times New Roman" w:cs="Times New Roman"/>
        </w:rPr>
        <w:t>No_Reentrancy</w:t>
      </w:r>
      <w:proofErr w:type="spellEnd"/>
      <w:r>
        <w:t xml:space="preserve"> to eliminate this vulnerability.</w:t>
      </w:r>
    </w:p>
    <w:p w14:paraId="28876042" w14:textId="77777777" w:rsidR="004C770C" w:rsidRDefault="00726AF3" w:rsidP="004C770C">
      <w:pPr>
        <w:pStyle w:val="Heading2"/>
      </w:pPr>
      <w:bookmarkStart w:id="585" w:name="_6.36_Ignored_Error"/>
      <w:bookmarkStart w:id="586" w:name="_Toc358896521"/>
      <w:bookmarkStart w:id="587" w:name="_Ref447978130"/>
      <w:bookmarkStart w:id="588" w:name="_Toc508619040"/>
      <w:bookmarkEnd w:id="585"/>
      <w:r>
        <w:t>6</w:t>
      </w:r>
      <w:r w:rsidR="009E501C">
        <w:t>.</w:t>
      </w:r>
      <w:r w:rsidR="004C770C">
        <w:t>3</w:t>
      </w:r>
      <w:r w:rsidR="00015334">
        <w:t>6</w:t>
      </w:r>
      <w:r w:rsidR="00074057">
        <w:t xml:space="preserve"> </w:t>
      </w:r>
      <w:r w:rsidR="004C770C">
        <w:t>Ignored Error Status and Unhandled Exceptions</w:t>
      </w:r>
      <w:r w:rsidR="00074057">
        <w:t xml:space="preserve"> </w:t>
      </w:r>
      <w:r w:rsidR="004C770C">
        <w:t>[OYB]</w:t>
      </w:r>
      <w:bookmarkEnd w:id="586"/>
      <w:bookmarkEnd w:id="587"/>
      <w:bookmarkEnd w:id="588"/>
      <w:r w:rsidR="003C44DE">
        <w:fldChar w:fldCharType="begin"/>
      </w:r>
      <w:r w:rsidR="005324E3">
        <w:instrText xml:space="preserve"> XE "</w:instrText>
      </w:r>
      <w:r w:rsidR="005324E3" w:rsidRPr="00412E80">
        <w:instrText>OYB</w:instrText>
      </w:r>
      <w:r w:rsidR="00EB0723">
        <w:instrText xml:space="preserve"> </w:instrText>
      </w:r>
      <w:r w:rsidR="005324E3">
        <w:instrText>–</w:instrText>
      </w:r>
      <w:r w:rsidR="005324E3" w:rsidRPr="00412E80">
        <w:instrText xml:space="preserve"> Ignored Error Status and Unhandled Exceptions</w:instrText>
      </w:r>
      <w:r w:rsidR="005324E3">
        <w:instrText xml:space="preserve">" </w:instrText>
      </w:r>
      <w:r w:rsidR="003C44DE">
        <w:fldChar w:fldCharType="end"/>
      </w:r>
      <w:r w:rsidR="003C44DE">
        <w:fldChar w:fldCharType="begin"/>
      </w:r>
      <w:r w:rsidR="005324E3">
        <w:instrText xml:space="preserve"> XE "</w:instrText>
      </w:r>
      <w:r w:rsidR="005324E3" w:rsidRPr="009414CD">
        <w:instrText>Language Vulnerabilities:Ignored Error Status and Unhandled Exceptions [OYB]</w:instrText>
      </w:r>
      <w:r w:rsidR="005324E3">
        <w:instrText xml:space="preserve">" </w:instrText>
      </w:r>
      <w:r w:rsidR="003C44DE">
        <w:fldChar w:fldCharType="end"/>
      </w:r>
    </w:p>
    <w:p w14:paraId="6C848B4E" w14:textId="77777777" w:rsidR="004C770C" w:rsidRDefault="00726AF3" w:rsidP="004C770C">
      <w:pPr>
        <w:pStyle w:val="Heading3"/>
      </w:pPr>
      <w:bookmarkStart w:id="589" w:name="_Toc508619041"/>
      <w:r>
        <w:t>6</w:t>
      </w:r>
      <w:r w:rsidR="009E501C">
        <w:t>.</w:t>
      </w:r>
      <w:r w:rsidR="004C770C">
        <w:t>3</w:t>
      </w:r>
      <w:r w:rsidR="00015334">
        <w:t>6</w:t>
      </w:r>
      <w:r w:rsidR="004C770C">
        <w:t>.1</w:t>
      </w:r>
      <w:r w:rsidR="00074057">
        <w:t xml:space="preserve"> </w:t>
      </w:r>
      <w:r w:rsidR="004C770C">
        <w:t>Applicability to language</w:t>
      </w:r>
      <w:bookmarkEnd w:id="589"/>
    </w:p>
    <w:p w14:paraId="33E12C8B" w14:textId="77777777" w:rsidR="004C770C" w:rsidRDefault="004C770C" w:rsidP="004C770C">
      <w:r>
        <w:t>Ada offers a set of predefined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 xml:space="preserve"> for error conditions that may be detected by checks that are compiled into a program. In addition, the programmer may define exceptions that are appropriate for their application. These exceptions are handled using an exception handler. Exceptions may be handled in the environment where the exception occurs or may be propagated out to an enclosing scope. </w:t>
      </w:r>
    </w:p>
    <w:p w14:paraId="6076980D" w14:textId="77777777" w:rsidR="004C770C" w:rsidRDefault="00726AF3" w:rsidP="004C770C">
      <w:pPr>
        <w:pStyle w:val="Heading3"/>
        <w:widowControl w:val="0"/>
        <w:numPr>
          <w:ilvl w:val="2"/>
          <w:numId w:val="0"/>
        </w:numPr>
        <w:tabs>
          <w:tab w:val="num" w:pos="0"/>
        </w:tabs>
        <w:suppressAutoHyphens/>
        <w:spacing w:after="120"/>
        <w:rPr>
          <w:kern w:val="32"/>
        </w:rPr>
      </w:pPr>
      <w:bookmarkStart w:id="590" w:name="_Ref336425085"/>
      <w:bookmarkStart w:id="591" w:name="_Toc508619042"/>
      <w:r>
        <w:rPr>
          <w:kern w:val="32"/>
        </w:rPr>
        <w:t>6</w:t>
      </w:r>
      <w:r w:rsidR="009E501C">
        <w:rPr>
          <w:kern w:val="32"/>
        </w:rPr>
        <w:t>.</w:t>
      </w:r>
      <w:r w:rsidR="004C770C">
        <w:rPr>
          <w:kern w:val="32"/>
        </w:rPr>
        <w:t>3</w:t>
      </w:r>
      <w:r w:rsidR="00015334">
        <w:rPr>
          <w:kern w:val="32"/>
        </w:rPr>
        <w:t>6</w:t>
      </w:r>
      <w:r w:rsidR="004C770C">
        <w:rPr>
          <w:kern w:val="32"/>
        </w:rPr>
        <w:t>.2</w:t>
      </w:r>
      <w:r w:rsidR="00074057">
        <w:rPr>
          <w:kern w:val="32"/>
        </w:rPr>
        <w:t xml:space="preserve"> </w:t>
      </w:r>
      <w:r w:rsidR="004C770C">
        <w:rPr>
          <w:kern w:val="32"/>
        </w:rPr>
        <w:t>Guidance to language users</w:t>
      </w:r>
      <w:bookmarkEnd w:id="590"/>
      <w:bookmarkEnd w:id="591"/>
    </w:p>
    <w:p w14:paraId="40B41678" w14:textId="77777777" w:rsidR="007A2612" w:rsidRDefault="007A2612" w:rsidP="004C770C">
      <w:pPr>
        <w:pStyle w:val="ListParagraph"/>
        <w:numPr>
          <w:ilvl w:val="0"/>
          <w:numId w:val="319"/>
        </w:numPr>
        <w:spacing w:before="120" w:after="120" w:line="240" w:lineRule="auto"/>
      </w:pPr>
      <w:r w:rsidRPr="009739AB">
        <w:t>Follow the mitigation mechanisms of subclause 6.3</w:t>
      </w:r>
      <w:r w:rsidR="009D5248">
        <w:t>6</w:t>
      </w:r>
      <w:r w:rsidRPr="009739AB">
        <w:t>.5 of TR 24772-1</w:t>
      </w:r>
      <w:r w:rsidR="009D5248">
        <w:t>.</w:t>
      </w:r>
    </w:p>
    <w:p w14:paraId="57CEDB13" w14:textId="4811E5C5" w:rsidR="004C770C" w:rsidRDefault="007A2612" w:rsidP="004C770C">
      <w:pPr>
        <w:pStyle w:val="ListParagraph"/>
        <w:numPr>
          <w:ilvl w:val="0"/>
          <w:numId w:val="319"/>
        </w:numPr>
        <w:spacing w:before="120" w:after="120" w:line="240" w:lineRule="auto"/>
      </w:pPr>
      <w:r>
        <w:t>Use the result of the</w:t>
      </w:r>
      <w:r w:rsidRPr="007A2612">
        <w:rPr>
          <w:rFonts w:ascii="Times New Roman" w:hAnsi="Times New Roman"/>
        </w:rPr>
        <w:t xml:space="preserve"> </w:t>
      </w:r>
      <w:r w:rsidR="003C44DE" w:rsidRPr="003C44DE">
        <w:rPr>
          <w:kern w:val="32"/>
        </w:rPr>
        <w:t>'</w:t>
      </w:r>
      <w:r w:rsidRPr="00B57447">
        <w:rPr>
          <w:rFonts w:ascii="Times New Roman" w:hAnsi="Times New Roman"/>
        </w:rPr>
        <w:t>Valid</w:t>
      </w:r>
      <w:r>
        <w:t xml:space="preserve"> attribute to check for the validity of </w:t>
      </w:r>
      <w:r w:rsidR="004C770C" w:rsidRPr="007A2612">
        <w:rPr>
          <w:rFonts w:cstheme="minorHAnsi"/>
        </w:rPr>
        <w:t>values</w:t>
      </w:r>
      <w:r w:rsidR="004C770C">
        <w:t xml:space="preserve"> delivered to an Ada program from an external device prior to use. </w:t>
      </w:r>
    </w:p>
    <w:p w14:paraId="35B74DCE" w14:textId="77777777" w:rsidR="00A1048F" w:rsidRDefault="00A1048F" w:rsidP="004C770C">
      <w:pPr>
        <w:pStyle w:val="ListParagraph"/>
        <w:numPr>
          <w:ilvl w:val="0"/>
          <w:numId w:val="319"/>
        </w:numPr>
        <w:spacing w:before="120" w:after="120" w:line="240" w:lineRule="auto"/>
      </w:pPr>
      <w:r>
        <w:t xml:space="preserve">Consider using the call </w:t>
      </w:r>
      <w:proofErr w:type="spellStart"/>
      <w:r w:rsidR="003C44DE" w:rsidRPr="003C44DE">
        <w:rPr>
          <w:rFonts w:ascii="Times New Roman" w:hAnsi="Times New Roman" w:cs="Times New Roman"/>
        </w:rPr>
        <w:t>Ada.Task_Termination.Set_Dependents_Fallback_Handler</w:t>
      </w:r>
      <w:proofErr w:type="spellEnd"/>
      <w:r>
        <w:t xml:space="preserve"> to install a handler that will be invoked whenever a task terminates.</w:t>
      </w:r>
    </w:p>
    <w:p w14:paraId="05409EE5" w14:textId="757B6430" w:rsidR="004C770C" w:rsidRDefault="00726AF3" w:rsidP="004C770C">
      <w:pPr>
        <w:pStyle w:val="Heading2"/>
      </w:pPr>
      <w:bookmarkStart w:id="592" w:name="_Ref336413236"/>
      <w:bookmarkStart w:id="593" w:name="_Toc358896523"/>
      <w:bookmarkStart w:id="594" w:name="_Toc508619043"/>
      <w:r>
        <w:t>6</w:t>
      </w:r>
      <w:r w:rsidR="009E501C">
        <w:t>.</w:t>
      </w:r>
      <w:r w:rsidR="007C6E67">
        <w:t xml:space="preserve">37 </w:t>
      </w:r>
      <w:r w:rsidR="004C770C">
        <w:t>Type-breaking Reinterpretation of Data [AMV]</w:t>
      </w:r>
      <w:bookmarkEnd w:id="592"/>
      <w:bookmarkEnd w:id="593"/>
      <w:bookmarkEnd w:id="594"/>
      <w:r w:rsidR="003C44DE">
        <w:fldChar w:fldCharType="begin"/>
      </w:r>
      <w:r w:rsidR="005324E3">
        <w:instrText xml:space="preserve"> XE "</w:instrText>
      </w:r>
      <w:r w:rsidR="005324E3" w:rsidRPr="00C90C53">
        <w:instrText>AMV</w:instrText>
      </w:r>
      <w:r w:rsidR="00EB0723">
        <w:instrText xml:space="preserve"> </w:instrText>
      </w:r>
      <w:r w:rsidR="005324E3">
        <w:instrText>–</w:instrText>
      </w:r>
      <w:r w:rsidR="005324E3" w:rsidRPr="00C90C53">
        <w:instrText xml:space="preserve"> Type-breaking Reinterpretation of Data</w:instrText>
      </w:r>
      <w:r w:rsidR="005324E3">
        <w:instrText xml:space="preserve">" </w:instrText>
      </w:r>
      <w:r w:rsidR="003C44DE">
        <w:fldChar w:fldCharType="end"/>
      </w:r>
      <w:r w:rsidR="003C44DE">
        <w:fldChar w:fldCharType="begin"/>
      </w:r>
      <w:r w:rsidR="005324E3">
        <w:instrText xml:space="preserve"> XE "</w:instrText>
      </w:r>
      <w:r w:rsidR="005324E3" w:rsidRPr="00A42934">
        <w:instrText xml:space="preserve">Language </w:instrText>
      </w:r>
      <w:proofErr w:type="gramStart"/>
      <w:r w:rsidR="005324E3" w:rsidRPr="00A42934">
        <w:instrText>Vulnerabilities:Type</w:instrText>
      </w:r>
      <w:proofErr w:type="gramEnd"/>
      <w:r w:rsidR="005324E3" w:rsidRPr="00A42934">
        <w:instrText>-breaking Reinterpretation of Data [AMV]</w:instrText>
      </w:r>
      <w:r w:rsidR="005324E3">
        <w:instrText xml:space="preserve">" </w:instrText>
      </w:r>
      <w:r w:rsidR="003C44DE">
        <w:fldChar w:fldCharType="end"/>
      </w:r>
    </w:p>
    <w:p w14:paraId="1B1C631A" w14:textId="375CA90E" w:rsidR="004C770C" w:rsidRDefault="00726AF3" w:rsidP="004C770C">
      <w:pPr>
        <w:pStyle w:val="Heading3"/>
      </w:pPr>
      <w:bookmarkStart w:id="595" w:name="_Toc508619044"/>
      <w:r>
        <w:t>6</w:t>
      </w:r>
      <w:r w:rsidR="009E501C">
        <w:t>.</w:t>
      </w:r>
      <w:r w:rsidR="007C6E67">
        <w:t>37</w:t>
      </w:r>
      <w:r w:rsidR="004C770C">
        <w:t>.1</w:t>
      </w:r>
      <w:r w:rsidR="00074057">
        <w:t xml:space="preserve"> </w:t>
      </w:r>
      <w:r w:rsidR="004C770C">
        <w:t>Applicability to language</w:t>
      </w:r>
      <w:bookmarkEnd w:id="595"/>
    </w:p>
    <w:p w14:paraId="2B12A0DB" w14:textId="77777777" w:rsidR="00017A66" w:rsidRDefault="004C770C" w:rsidP="00017A66">
      <w:pPr>
        <w:spacing w:before="120" w:after="120" w:line="240" w:lineRule="auto"/>
      </w:pPr>
      <w:proofErr w:type="spellStart"/>
      <w:r w:rsidRPr="00E35ABE">
        <w:rPr>
          <w:rFonts w:ascii="Times New Roman" w:hAnsi="Times New Roman" w:cs="Times New Roman"/>
        </w:rPr>
        <w:t>Unchecked_Conversion</w:t>
      </w:r>
      <w:proofErr w:type="spellEnd"/>
      <w:r w:rsidR="003C44DE" w:rsidRPr="00E35ABE">
        <w:rPr>
          <w:rFonts w:ascii="Times New Roman" w:hAnsi="Times New Roman" w:cs="Times New Roman"/>
        </w:rPr>
        <w:fldChar w:fldCharType="begin"/>
      </w:r>
      <w:r w:rsidR="00E7056B" w:rsidRPr="00E35ABE">
        <w:rPr>
          <w:rFonts w:ascii="Times New Roman" w:hAnsi="Times New Roman" w:cs="Times New Roman"/>
        </w:rPr>
        <w:instrText xml:space="preserve"> XE "</w:instrText>
      </w:r>
      <w:proofErr w:type="spellStart"/>
      <w:r w:rsidR="00EB0723" w:rsidRPr="00E35ABE">
        <w:rPr>
          <w:rFonts w:ascii="Times New Roman" w:hAnsi="Times New Roman" w:cs="Times New Roman"/>
        </w:rPr>
        <w:instrText>Unchecked_Conversion</w:instrText>
      </w:r>
      <w:proofErr w:type="spellEnd"/>
      <w:r w:rsidR="00E7056B" w:rsidRPr="00E35ABE">
        <w:rPr>
          <w:rFonts w:ascii="Times New Roman" w:hAnsi="Times New Roman" w:cs="Times New Roman"/>
        </w:rPr>
        <w:instrText xml:space="preserve">" </w:instrText>
      </w:r>
      <w:r w:rsidR="003C44DE" w:rsidRPr="00E35ABE">
        <w:rPr>
          <w:rFonts w:ascii="Times New Roman" w:hAnsi="Times New Roman" w:cs="Times New Roman"/>
        </w:rPr>
        <w:fldChar w:fldCharType="end"/>
      </w:r>
      <w:r>
        <w:t xml:space="preserve"> can be used to bypass the type-checking rules, and its use is thus unsafe, as </w:t>
      </w:r>
      <w:r w:rsidR="003E5381">
        <w:t xml:space="preserve">is its equivalent </w:t>
      </w:r>
      <w:r>
        <w:t xml:space="preserve">in any other language. The same applies to the use of </w:t>
      </w:r>
      <w:proofErr w:type="spellStart"/>
      <w:r w:rsidRPr="00E35ABE">
        <w:rPr>
          <w:rFonts w:ascii="Times New Roman" w:hAnsi="Times New Roman" w:cs="Times New Roman"/>
        </w:rPr>
        <w:t>Unchecked_Union</w:t>
      </w:r>
      <w:proofErr w:type="spellEnd"/>
      <w:r>
        <w:t>, even though the language specifies various inference rules that the compiler must use to catch statically detectable constraint violations.</w:t>
      </w:r>
      <w:r w:rsidR="004E446E">
        <w:t xml:space="preserve"> The fact that </w:t>
      </w:r>
      <w:proofErr w:type="spellStart"/>
      <w:r w:rsidR="004E446E" w:rsidRPr="00E35ABE">
        <w:rPr>
          <w:rFonts w:ascii="Times New Roman" w:hAnsi="Times New Roman" w:cs="Times New Roman"/>
        </w:rPr>
        <w:t>Unchecked_Conversion</w:t>
      </w:r>
      <w:proofErr w:type="spellEnd"/>
      <w:r w:rsidR="004E446E">
        <w:t xml:space="preserve"> is a generic function that must be instantiated explicitly (and given a meaningful name) hinders its undisciplined use, and places a loud marker in the code wherever it is used. Well-written Ada code will have a small set of instantiations of </w:t>
      </w:r>
      <w:proofErr w:type="spellStart"/>
      <w:r w:rsidR="004E446E" w:rsidRPr="00E35ABE">
        <w:rPr>
          <w:rFonts w:ascii="Times New Roman" w:hAnsi="Times New Roman" w:cs="Times New Roman"/>
        </w:rPr>
        <w:lastRenderedPageBreak/>
        <w:t>Unchecked_Conversion</w:t>
      </w:r>
      <w:proofErr w:type="spellEnd"/>
      <w:r w:rsidR="004E446E">
        <w:t>.</w:t>
      </w:r>
      <w:r w:rsidR="00C23BFA">
        <w:t xml:space="preserve"> </w:t>
      </w:r>
      <w:r w:rsidR="004E446E">
        <w:t xml:space="preserve">Most implementations require the source and target types to have the same size in bits, to prevent accidental truncation or </w:t>
      </w:r>
      <w:r w:rsidR="00E470B3">
        <w:t xml:space="preserve">missing </w:t>
      </w:r>
      <w:r w:rsidR="004E446E">
        <w:t>sign extension</w:t>
      </w:r>
      <w:r w:rsidR="00E470B3">
        <w:t>s</w:t>
      </w:r>
      <w:r w:rsidR="004E446E">
        <w:t xml:space="preserve">. </w:t>
      </w:r>
    </w:p>
    <w:p w14:paraId="04B1C52F" w14:textId="77777777" w:rsidR="004C770C" w:rsidRDefault="004C770C" w:rsidP="004C770C">
      <w:r>
        <w:t>Type reinterpretation is a universal programming need, and no usable programming language can exist without some mechanism that bypasses the type model. Ada provides these mechanisms with some additional safeguards, and makes their use purposely verbose, to alert the writer and the reader of a program to the presence of an unchecked operation.</w:t>
      </w:r>
    </w:p>
    <w:p w14:paraId="32E64476" w14:textId="0B815680" w:rsidR="004C770C" w:rsidRDefault="00726AF3" w:rsidP="004C770C">
      <w:pPr>
        <w:pStyle w:val="Heading3"/>
      </w:pPr>
      <w:bookmarkStart w:id="596" w:name="_Toc508619045"/>
      <w:r>
        <w:t>6</w:t>
      </w:r>
      <w:r w:rsidR="009E501C">
        <w:t>.</w:t>
      </w:r>
      <w:r w:rsidR="007C6E67">
        <w:t>37</w:t>
      </w:r>
      <w:r w:rsidR="004C770C">
        <w:t>.2</w:t>
      </w:r>
      <w:r w:rsidR="00074057">
        <w:t xml:space="preserve"> </w:t>
      </w:r>
      <w:r w:rsidR="004C770C">
        <w:t>Guidance to language users</w:t>
      </w:r>
      <w:bookmarkEnd w:id="596"/>
    </w:p>
    <w:p w14:paraId="46DD3909" w14:textId="77777777" w:rsidR="00C56B60" w:rsidRDefault="00C56B60" w:rsidP="003B5D87">
      <w:pPr>
        <w:pStyle w:val="ListParagraph"/>
        <w:numPr>
          <w:ilvl w:val="0"/>
          <w:numId w:val="306"/>
        </w:numPr>
        <w:spacing w:before="120" w:after="120" w:line="240" w:lineRule="auto"/>
      </w:pPr>
      <w:r w:rsidRPr="009739AB">
        <w:t>Follow the mitigation mechanisms of subclause 6.3</w:t>
      </w:r>
      <w:r>
        <w:t>7</w:t>
      </w:r>
      <w:r w:rsidRPr="009739AB">
        <w:t>.5 of TR 24772-1</w:t>
      </w:r>
      <w:r>
        <w:t>.</w:t>
      </w:r>
    </w:p>
    <w:p w14:paraId="2FE1E3C4" w14:textId="77777777" w:rsidR="004C770C" w:rsidRDefault="004E446E" w:rsidP="003B5D87">
      <w:pPr>
        <w:pStyle w:val="ListParagraph"/>
        <w:numPr>
          <w:ilvl w:val="0"/>
          <w:numId w:val="306"/>
        </w:numPr>
        <w:spacing w:before="120" w:after="120" w:line="240" w:lineRule="auto"/>
      </w:pPr>
      <w:r w:rsidRPr="003F5624">
        <w:rPr>
          <w:rFonts w:ascii="Times New Roman" w:hAnsi="Times New Roman"/>
        </w:rPr>
        <w:t xml:space="preserve">Use </w:t>
      </w:r>
      <w:proofErr w:type="spellStart"/>
      <w:r w:rsidR="004C770C" w:rsidRPr="003F5624">
        <w:rPr>
          <w:rFonts w:ascii="Times New Roman" w:hAnsi="Times New Roman"/>
        </w:rPr>
        <w:t>Unchecked_Union</w:t>
      </w:r>
      <w:proofErr w:type="spellEnd"/>
      <w:r w:rsidR="004C770C">
        <w:t xml:space="preserve"> only in multi-language programs that need to communicate data between Ada and C or C++. Otherwise the use of discriminated types prevents "punning" between values of two distinct types that happen to share storage.</w:t>
      </w:r>
    </w:p>
    <w:p w14:paraId="07EB9359" w14:textId="77777777" w:rsidR="004C770C" w:rsidRDefault="004E446E" w:rsidP="003B5D87">
      <w:pPr>
        <w:pStyle w:val="ListParagraph"/>
        <w:numPr>
          <w:ilvl w:val="0"/>
          <w:numId w:val="306"/>
        </w:numPr>
        <w:spacing w:before="120" w:after="120" w:line="240" w:lineRule="auto"/>
      </w:pPr>
      <w:r>
        <w:t>Avoid u</w:t>
      </w:r>
      <w:r w:rsidR="004C770C">
        <w:t xml:space="preserve">sing address clauses to obtain overlays. If the types of the objects are the same, then a renaming declaration is preferable. Otherwise, </w:t>
      </w:r>
      <w:r>
        <w:t xml:space="preserve">use </w:t>
      </w:r>
      <w:r w:rsidR="004C770C">
        <w:t xml:space="preserve">the </w:t>
      </w:r>
      <w:r w:rsidR="004C770C" w:rsidRPr="00804BB2">
        <w:rPr>
          <w:rFonts w:ascii="Times New Roman" w:hAnsi="Times New Roman"/>
          <w:b/>
          <w:bCs/>
        </w:rPr>
        <w:t>pragma</w:t>
      </w:r>
      <w:r w:rsidR="004C770C" w:rsidRPr="00804BB2">
        <w:rPr>
          <w:rFonts w:ascii="Times New Roman" w:hAnsi="Times New Roman"/>
        </w:rPr>
        <w:t xml:space="preserve"> Import</w:t>
      </w:r>
      <w:r w:rsidR="003C44DE">
        <w:rPr>
          <w:rFonts w:ascii="Times New Roman" w:hAnsi="Times New Roman"/>
        </w:rPr>
        <w:fldChar w:fldCharType="begin"/>
      </w:r>
      <w:r w:rsidR="0013647A">
        <w:instrText xml:space="preserve"> XE "</w:instrText>
      </w:r>
      <w:proofErr w:type="spellStart"/>
      <w:r w:rsidR="0013647A" w:rsidRPr="002E74F2">
        <w:rPr>
          <w:rFonts w:ascii="Times New Roman" w:hAnsi="Times New Roman"/>
          <w:bCs/>
        </w:rPr>
        <w:instrText>Pragma:</w:instrText>
      </w:r>
      <w:r w:rsidR="0013647A" w:rsidRPr="002E74F2">
        <w:instrText>pragma</w:instrText>
      </w:r>
      <w:proofErr w:type="spellEnd"/>
      <w:r w:rsidR="0013647A" w:rsidRPr="002E74F2">
        <w:instrText xml:space="preserve"> Import</w:instrText>
      </w:r>
      <w:r w:rsidR="0013647A">
        <w:instrText xml:space="preserve">" </w:instrText>
      </w:r>
      <w:r w:rsidR="003C44DE">
        <w:rPr>
          <w:rFonts w:ascii="Times New Roman" w:hAnsi="Times New Roman"/>
        </w:rPr>
        <w:fldChar w:fldCharType="end"/>
      </w:r>
      <w:r w:rsidR="004C770C">
        <w:t xml:space="preserve"> to inhibit the initialization of one of the entities so that it does not interfere with the initialization of the other one.</w:t>
      </w:r>
    </w:p>
    <w:p w14:paraId="73807932" w14:textId="77777777" w:rsidR="00A16896" w:rsidRDefault="00CA779F" w:rsidP="003B5D87">
      <w:pPr>
        <w:pStyle w:val="ListParagraph"/>
        <w:numPr>
          <w:ilvl w:val="0"/>
          <w:numId w:val="306"/>
        </w:numPr>
        <w:spacing w:before="120" w:after="120" w:line="240" w:lineRule="auto"/>
      </w:pPr>
      <w:r w:rsidRPr="00CA779F">
        <w:t>Con</w:t>
      </w:r>
      <w:r w:rsidR="00A16896">
        <w:t>sider applying the restrictions</w:t>
      </w:r>
      <w:r w:rsidRPr="00CA779F">
        <w:t xml:space="preserve"> </w:t>
      </w:r>
      <w:proofErr w:type="spellStart"/>
      <w:r w:rsidRPr="00CA779F">
        <w:rPr>
          <w:rFonts w:ascii="Times New Roman" w:hAnsi="Times New Roman" w:cs="Times New Roman"/>
        </w:rPr>
        <w:t>No_Use_Of_Pragma</w:t>
      </w:r>
      <w:proofErr w:type="spellEnd"/>
      <w:r w:rsidRPr="00CA779F">
        <w:rPr>
          <w:rFonts w:ascii="Times New Roman" w:hAnsi="Times New Roman" w:cs="Times New Roman"/>
        </w:rPr>
        <w:t>(</w:t>
      </w:r>
      <w:proofErr w:type="spellStart"/>
      <w:r w:rsidRPr="00CA779F">
        <w:rPr>
          <w:rFonts w:ascii="Times New Roman" w:hAnsi="Times New Roman" w:cs="Times New Roman"/>
        </w:rPr>
        <w:t>Unchecked_Union</w:t>
      </w:r>
      <w:proofErr w:type="spellEnd"/>
      <w:r w:rsidRPr="00CA779F">
        <w:rPr>
          <w:rFonts w:ascii="Times New Roman" w:hAnsi="Times New Roman" w:cs="Times New Roman"/>
        </w:rPr>
        <w:t>)</w:t>
      </w:r>
      <w:r w:rsidRPr="00CA779F">
        <w:t>,</w:t>
      </w:r>
      <w:r w:rsidRPr="00CA779F">
        <w:br/>
      </w:r>
      <w:proofErr w:type="spellStart"/>
      <w:r w:rsidRPr="00CA779F">
        <w:rPr>
          <w:rFonts w:ascii="Times New Roman" w:hAnsi="Times New Roman" w:cs="Times New Roman"/>
        </w:rPr>
        <w:t>No_Use_Of_Aspect</w:t>
      </w:r>
      <w:proofErr w:type="spellEnd"/>
      <w:r w:rsidRPr="00CA779F">
        <w:rPr>
          <w:rFonts w:ascii="Times New Roman" w:hAnsi="Times New Roman" w:cs="Times New Roman"/>
        </w:rPr>
        <w:t>(</w:t>
      </w:r>
      <w:proofErr w:type="spellStart"/>
      <w:r w:rsidRPr="00CA779F">
        <w:rPr>
          <w:rFonts w:ascii="Times New Roman" w:hAnsi="Times New Roman" w:cs="Times New Roman"/>
        </w:rPr>
        <w:t>Unchecked_Union</w:t>
      </w:r>
      <w:proofErr w:type="spellEnd"/>
      <w:r w:rsidRPr="00CA779F">
        <w:rPr>
          <w:rFonts w:ascii="Times New Roman" w:hAnsi="Times New Roman" w:cs="Times New Roman"/>
        </w:rPr>
        <w:t>)</w:t>
      </w:r>
      <w:r w:rsidRPr="00CA779F">
        <w:t xml:space="preserve">, </w:t>
      </w:r>
      <w:proofErr w:type="spellStart"/>
      <w:r w:rsidRPr="00CA779F">
        <w:rPr>
          <w:rFonts w:ascii="Times New Roman" w:hAnsi="Times New Roman" w:cs="Times New Roman"/>
        </w:rPr>
        <w:t>No_Use_Of_Attribute</w:t>
      </w:r>
      <w:proofErr w:type="spellEnd"/>
      <w:r w:rsidRPr="00CA779F">
        <w:rPr>
          <w:rFonts w:ascii="Times New Roman" w:hAnsi="Times New Roman" w:cs="Times New Roman"/>
        </w:rPr>
        <w:t>(Address</w:t>
      </w:r>
      <w:proofErr w:type="gramStart"/>
      <w:r w:rsidRPr="00CA779F">
        <w:rPr>
          <w:rFonts w:ascii="Times New Roman" w:hAnsi="Times New Roman" w:cs="Times New Roman"/>
        </w:rPr>
        <w:t>)</w:t>
      </w:r>
      <w:r w:rsidRPr="00CA779F">
        <w:t>,</w:t>
      </w:r>
      <w:r w:rsidR="00A16896">
        <w:t>and</w:t>
      </w:r>
      <w:proofErr w:type="gramEnd"/>
      <w:r w:rsidR="00A16896">
        <w:t xml:space="preserve"> </w:t>
      </w:r>
      <w:r w:rsidRPr="00CA779F">
        <w:t xml:space="preserve"> </w:t>
      </w:r>
      <w:proofErr w:type="spellStart"/>
      <w:r w:rsidRPr="00CA779F">
        <w:rPr>
          <w:rFonts w:ascii="Times New Roman" w:hAnsi="Times New Roman" w:cs="Times New Roman"/>
        </w:rPr>
        <w:t>No_Unchecked_Conversion</w:t>
      </w:r>
      <w:proofErr w:type="spellEnd"/>
      <w:r w:rsidR="00A16896">
        <w:t xml:space="preserve"> </w:t>
      </w:r>
      <w:r w:rsidRPr="00CA779F">
        <w:t>to ensure this vulnerability cannot arise.</w:t>
      </w:r>
    </w:p>
    <w:p w14:paraId="22B67864" w14:textId="77777777" w:rsidR="00150630" w:rsidRPr="009342EB" w:rsidRDefault="003C44DE" w:rsidP="004C770C">
      <w:pPr>
        <w:pStyle w:val="Heading2"/>
      </w:pPr>
      <w:bookmarkStart w:id="597" w:name="_Toc508619046"/>
      <w:bookmarkStart w:id="598" w:name="_Ref336414390"/>
      <w:bookmarkStart w:id="599" w:name="_Toc358896524"/>
      <w:r w:rsidRPr="003C44DE">
        <w:t>6.38 Deep vs. Shallow Copying [YAN]</w:t>
      </w:r>
      <w:bookmarkEnd w:id="597"/>
    </w:p>
    <w:p w14:paraId="4D35464E" w14:textId="77777777" w:rsidR="00150630" w:rsidRPr="009342EB" w:rsidRDefault="003C44DE" w:rsidP="00150630">
      <w:pPr>
        <w:pStyle w:val="Heading3"/>
      </w:pPr>
      <w:bookmarkStart w:id="600" w:name="_Toc508619047"/>
      <w:r w:rsidRPr="003C44DE">
        <w:t>6.38.1 Applicability to language</w:t>
      </w:r>
      <w:bookmarkEnd w:id="600"/>
    </w:p>
    <w:p w14:paraId="0FD6FE19" w14:textId="77777777" w:rsidR="00AA1DBA" w:rsidRPr="00123F9A" w:rsidRDefault="00AA1DBA" w:rsidP="00AA1DBA">
      <w:r w:rsidRPr="00123F9A">
        <w:t xml:space="preserve">The vulnerability described in </w:t>
      </w:r>
      <w:r w:rsidR="004712FA">
        <w:t>s</w:t>
      </w:r>
      <w:r w:rsidR="009C600D">
        <w:t xml:space="preserve">ubclause </w:t>
      </w:r>
      <w:r w:rsidR="00A0425E">
        <w:t xml:space="preserve">6.38 </w:t>
      </w:r>
      <w:r w:rsidR="00A0425E" w:rsidRPr="00A0425E">
        <w:t xml:space="preserve">of </w:t>
      </w:r>
      <w:r w:rsidRPr="00A0425E">
        <w:t>TR 24772-1</w:t>
      </w:r>
      <w:r w:rsidR="00A0425E">
        <w:t xml:space="preserve"> </w:t>
      </w:r>
      <w:r w:rsidRPr="00123F9A">
        <w:t xml:space="preserve">applies to Ada. It can </w:t>
      </w:r>
      <w:r>
        <w:t xml:space="preserve">be </w:t>
      </w:r>
      <w:r w:rsidRPr="00123F9A">
        <w:t>mitigated somewhat by language constructs that allow the creation of abstractions and the addition of user-defined copying operations, such that inadvertent aliasing problems can be contained within the abstraction.  The default semantics of assignment create a shallow copy, when applied to the root of a graph structure.</w:t>
      </w:r>
    </w:p>
    <w:p w14:paraId="45DEBDCD" w14:textId="77777777" w:rsidR="00150630" w:rsidRPr="009342EB" w:rsidRDefault="003C44DE" w:rsidP="00150630">
      <w:pPr>
        <w:pStyle w:val="Heading3"/>
      </w:pPr>
      <w:bookmarkStart w:id="601" w:name="_Toc508619048"/>
      <w:r w:rsidRPr="003C44DE">
        <w:t>6.38.2 Guidance to language users</w:t>
      </w:r>
      <w:bookmarkEnd w:id="601"/>
    </w:p>
    <w:p w14:paraId="0D244E92" w14:textId="77777777" w:rsidR="00B41DC5" w:rsidRDefault="00B41DC5" w:rsidP="00AA1DBA">
      <w:pPr>
        <w:pStyle w:val="ListParagraph"/>
        <w:numPr>
          <w:ilvl w:val="0"/>
          <w:numId w:val="597"/>
        </w:numPr>
      </w:pPr>
      <w:r w:rsidRPr="009739AB">
        <w:t>Follow the mitigation mechanisms of subclause 6.3</w:t>
      </w:r>
      <w:r w:rsidR="00C44F2A">
        <w:t>8</w:t>
      </w:r>
      <w:r w:rsidRPr="009739AB">
        <w:t>.5 of TR 24772-1</w:t>
      </w:r>
      <w:r>
        <w:t>.</w:t>
      </w:r>
    </w:p>
    <w:p w14:paraId="44E6FC7F" w14:textId="77777777" w:rsidR="00AA1DBA" w:rsidRPr="00123F9A" w:rsidRDefault="00AA1DBA" w:rsidP="00AA1DBA">
      <w:pPr>
        <w:pStyle w:val="ListParagraph"/>
        <w:numPr>
          <w:ilvl w:val="0"/>
          <w:numId w:val="597"/>
        </w:numPr>
      </w:pPr>
      <w:r w:rsidRPr="00123F9A">
        <w:t xml:space="preserve">Use controlled types and appropriate redefinitions of the </w:t>
      </w:r>
      <w:r w:rsidR="003C44DE" w:rsidRPr="003C44DE">
        <w:rPr>
          <w:rFonts w:ascii="Times New Roman" w:hAnsi="Times New Roman" w:cs="Times New Roman"/>
        </w:rPr>
        <w:t>initialize</w:t>
      </w:r>
      <w:r w:rsidR="003C44DE" w:rsidRPr="003C44DE">
        <w:rPr>
          <w:rFonts w:cstheme="minorHAnsi"/>
        </w:rPr>
        <w:t>,</w:t>
      </w:r>
      <w:r w:rsidRPr="00C44F2A">
        <w:rPr>
          <w:rFonts w:cstheme="minorHAnsi"/>
        </w:rPr>
        <w:t xml:space="preserve"> </w:t>
      </w:r>
      <w:r w:rsidR="003C44DE" w:rsidRPr="003C44DE">
        <w:rPr>
          <w:rFonts w:ascii="Times New Roman" w:hAnsi="Times New Roman" w:cs="Times New Roman"/>
        </w:rPr>
        <w:t>adjust</w:t>
      </w:r>
      <w:r w:rsidR="003C44DE" w:rsidRPr="003C44DE">
        <w:rPr>
          <w:rFonts w:cstheme="minorHAnsi"/>
        </w:rPr>
        <w:t>, and</w:t>
      </w:r>
      <w:r w:rsidR="003C44DE" w:rsidRPr="003C44DE">
        <w:rPr>
          <w:rFonts w:ascii="Times New Roman" w:hAnsi="Times New Roman" w:cs="Times New Roman"/>
        </w:rPr>
        <w:t xml:space="preserve"> finalize</w:t>
      </w:r>
      <w:r w:rsidR="003C44DE" w:rsidRPr="003C44DE">
        <w:rPr>
          <w:rFonts w:cstheme="minorHAnsi"/>
        </w:rPr>
        <w:t xml:space="preserve"> </w:t>
      </w:r>
      <w:r w:rsidRPr="00C44F2A">
        <w:rPr>
          <w:rFonts w:cstheme="minorHAnsi"/>
        </w:rPr>
        <w:t>o</w:t>
      </w:r>
      <w:r w:rsidRPr="00123F9A">
        <w:t>peration to create deep copies when needed.</w:t>
      </w:r>
    </w:p>
    <w:p w14:paraId="6C717C96" w14:textId="77777777" w:rsidR="00F128DF" w:rsidRDefault="003C44DE">
      <w:pPr>
        <w:pStyle w:val="ListParagraph"/>
        <w:numPr>
          <w:ilvl w:val="0"/>
          <w:numId w:val="597"/>
        </w:numPr>
      </w:pPr>
      <w:r w:rsidRPr="003C44DE">
        <w:t xml:space="preserve">Use a pre-existing </w:t>
      </w:r>
      <w:r w:rsidRPr="003C44DE">
        <w:rPr>
          <w:rFonts w:ascii="Times New Roman" w:hAnsi="Times New Roman" w:cs="Times New Roman"/>
        </w:rPr>
        <w:t>Container</w:t>
      </w:r>
      <w:r w:rsidRPr="003C44DE">
        <w:t xml:space="preserve"> type for trees.</w:t>
      </w:r>
    </w:p>
    <w:p w14:paraId="58C56846" w14:textId="0482F9BF" w:rsidR="004C770C" w:rsidRDefault="00726AF3" w:rsidP="004C770C">
      <w:pPr>
        <w:pStyle w:val="Heading2"/>
      </w:pPr>
      <w:bookmarkStart w:id="602" w:name="_Toc508619049"/>
      <w:r>
        <w:t>6</w:t>
      </w:r>
      <w:r w:rsidR="009E501C">
        <w:t>.</w:t>
      </w:r>
      <w:r w:rsidR="007C6E67">
        <w:t>39</w:t>
      </w:r>
      <w:r w:rsidR="00074057">
        <w:t xml:space="preserve"> </w:t>
      </w:r>
      <w:r w:rsidR="004C770C">
        <w:t>Memory Leak</w:t>
      </w:r>
      <w:r w:rsidR="00150630">
        <w:t xml:space="preserve"> </w:t>
      </w:r>
      <w:r w:rsidR="00A0425E">
        <w:t xml:space="preserve">and Heap Fragmentation </w:t>
      </w:r>
      <w:r w:rsidR="004C770C">
        <w:t>[XYL]</w:t>
      </w:r>
      <w:bookmarkEnd w:id="598"/>
      <w:bookmarkEnd w:id="599"/>
      <w:bookmarkEnd w:id="602"/>
      <w:r w:rsidR="003C44DE">
        <w:fldChar w:fldCharType="begin"/>
      </w:r>
      <w:r w:rsidR="005324E3">
        <w:instrText xml:space="preserve"> XE "</w:instrText>
      </w:r>
      <w:r w:rsidR="005324E3" w:rsidRPr="00C61CF6">
        <w:instrText>XYL</w:instrText>
      </w:r>
      <w:r w:rsidR="00EB0723">
        <w:instrText xml:space="preserve"> </w:instrText>
      </w:r>
      <w:r w:rsidR="005324E3">
        <w:instrText>–</w:instrText>
      </w:r>
      <w:r w:rsidR="005324E3" w:rsidRPr="00C61CF6">
        <w:instrText xml:space="preserve"> Memory Leak</w:instrText>
      </w:r>
      <w:r w:rsidR="005324E3">
        <w:instrText xml:space="preserve">" </w:instrText>
      </w:r>
      <w:r w:rsidR="003C44DE">
        <w:fldChar w:fldCharType="end"/>
      </w:r>
      <w:r w:rsidR="003C44DE">
        <w:fldChar w:fldCharType="begin"/>
      </w:r>
      <w:r w:rsidR="005324E3">
        <w:instrText xml:space="preserve"> XE "</w:instrText>
      </w:r>
      <w:r w:rsidR="005324E3" w:rsidRPr="009F0F49">
        <w:instrText xml:space="preserve">Language </w:instrText>
      </w:r>
      <w:proofErr w:type="gramStart"/>
      <w:r w:rsidR="005324E3" w:rsidRPr="009F0F49">
        <w:instrText>Vulnerabilities:Memory</w:instrText>
      </w:r>
      <w:proofErr w:type="gramEnd"/>
      <w:r w:rsidR="005324E3" w:rsidRPr="009F0F49">
        <w:instrText xml:space="preserve"> Leak [XYL]</w:instrText>
      </w:r>
      <w:r w:rsidR="005324E3">
        <w:instrText xml:space="preserve">" </w:instrText>
      </w:r>
      <w:r w:rsidR="003C44DE">
        <w:fldChar w:fldCharType="end"/>
      </w:r>
    </w:p>
    <w:p w14:paraId="283E20EB" w14:textId="2FB3BD39" w:rsidR="004C770C" w:rsidRDefault="00726AF3" w:rsidP="004C770C">
      <w:pPr>
        <w:pStyle w:val="Heading3"/>
      </w:pPr>
      <w:bookmarkStart w:id="603" w:name="_Toc508619050"/>
      <w:r>
        <w:t>6</w:t>
      </w:r>
      <w:r w:rsidR="009E501C">
        <w:t>.</w:t>
      </w:r>
      <w:r w:rsidR="007C6E67">
        <w:t>39</w:t>
      </w:r>
      <w:r w:rsidR="004C770C">
        <w:t>.1</w:t>
      </w:r>
      <w:r w:rsidR="00074057">
        <w:t xml:space="preserve"> </w:t>
      </w:r>
      <w:r w:rsidR="004C770C">
        <w:t>Applicability to language</w:t>
      </w:r>
      <w:bookmarkEnd w:id="603"/>
    </w:p>
    <w:p w14:paraId="7281A8E4" w14:textId="77777777" w:rsidR="004C770C" w:rsidRDefault="004C770C" w:rsidP="004C770C">
      <w:r>
        <w:t>For objects that are allocated from the heap without the use of reference counting, the memory leak vulnerability is possible in Ada. For objects that must allocate from a storage pool</w:t>
      </w:r>
      <w:r w:rsidR="003C44DE">
        <w:rPr>
          <w:u w:val="single"/>
        </w:rPr>
        <w:fldChar w:fldCharType="begin"/>
      </w:r>
      <w:r w:rsidR="00E12E52">
        <w:instrText xml:space="preserve"> XE "Storage p</w:instrText>
      </w:r>
      <w:r w:rsidR="00E12E52" w:rsidRPr="00CC1C63">
        <w:instrText>ool</w:instrText>
      </w:r>
      <w:r w:rsidR="00E12E52">
        <w:instrText xml:space="preserve">" </w:instrText>
      </w:r>
      <w:r w:rsidR="003C44DE">
        <w:rPr>
          <w:u w:val="single"/>
        </w:rPr>
        <w:fldChar w:fldCharType="end"/>
      </w:r>
      <w:r>
        <w:t xml:space="preserve">, the vulnerability </w:t>
      </w:r>
      <w:r w:rsidR="00677DE9">
        <w:t>is</w:t>
      </w:r>
      <w:r>
        <w:t xml:space="preserve"> present but is restricted to </w:t>
      </w:r>
      <w:r w:rsidR="00677DE9">
        <w:t xml:space="preserve">this </w:t>
      </w:r>
      <w:r>
        <w:t>single pool</w:t>
      </w:r>
      <w:r w:rsidR="00677DE9">
        <w:t>,</w:t>
      </w:r>
      <w:r>
        <w:t xml:space="preserve"> which makes it easier to detect </w:t>
      </w:r>
      <w:r w:rsidR="00677DE9">
        <w:t xml:space="preserve">memory leaks </w:t>
      </w:r>
      <w:r>
        <w:t xml:space="preserve">by verification. </w:t>
      </w:r>
      <w:proofErr w:type="spellStart"/>
      <w:r w:rsidR="007C7F65">
        <w:t>Subpools</w:t>
      </w:r>
      <w:proofErr w:type="spellEnd"/>
      <w:r w:rsidR="003C44DE">
        <w:rPr>
          <w:u w:val="single"/>
        </w:rPr>
        <w:fldChar w:fldCharType="begin"/>
      </w:r>
      <w:r w:rsidR="00E12E52">
        <w:instrText xml:space="preserve"> XE "</w:instrText>
      </w:r>
      <w:r w:rsidR="00E12E52" w:rsidRPr="00CC1C63">
        <w:instrText xml:space="preserve">Storage </w:instrText>
      </w:r>
      <w:proofErr w:type="spellStart"/>
      <w:r w:rsidR="00E12E52">
        <w:instrText>s</w:instrText>
      </w:r>
      <w:r w:rsidR="00E12E52" w:rsidRPr="00CC1C63">
        <w:instrText>ubpool</w:instrText>
      </w:r>
      <w:proofErr w:type="spellEnd"/>
      <w:r w:rsidR="00E12E52">
        <w:instrText xml:space="preserve">" </w:instrText>
      </w:r>
      <w:r w:rsidR="003C44DE">
        <w:rPr>
          <w:u w:val="single"/>
        </w:rPr>
        <w:fldChar w:fldCharType="end"/>
      </w:r>
      <w:r w:rsidR="007C7F65">
        <w:t xml:space="preserve"> may be used to </w:t>
      </w:r>
      <w:r w:rsidR="00677DE9">
        <w:t xml:space="preserve">further </w:t>
      </w:r>
      <w:r w:rsidR="007C7F65">
        <w:t xml:space="preserve">reduce the possibility for memory leaks.  </w:t>
      </w:r>
      <w:r>
        <w:t>For objects of a controlled type that uses referencing counting and that are not part of a cyclic reference structure, the vulnerability does not exist.</w:t>
      </w:r>
    </w:p>
    <w:p w14:paraId="733924A4" w14:textId="77777777" w:rsidR="00EA4501" w:rsidRDefault="00EA4501" w:rsidP="004C770C">
      <w:r>
        <w:lastRenderedPageBreak/>
        <w:t>Ada ensures that objects designated by an access type declared in a nested scope are finalized when execution leaves the nested scope</w:t>
      </w:r>
      <w:r w:rsidR="004B59A6">
        <w:t>, however, it is implementation defined whether storage is reclaimed for this case.  Associating an access type with a storage pool can ensure that the storage reclamation takes place</w:t>
      </w:r>
      <w:r>
        <w:t>.</w:t>
      </w:r>
    </w:p>
    <w:p w14:paraId="723FA47B" w14:textId="77777777" w:rsidR="004C770C" w:rsidRDefault="004C770C" w:rsidP="004C770C">
      <w:r>
        <w:t xml:space="preserve">Ada does not mandate the use of a garbage collector, but Ada implementations are free to provide such memory reclamation. </w:t>
      </w:r>
      <w:r w:rsidR="002E5345">
        <w:t xml:space="preserve"> </w:t>
      </w:r>
      <w:r>
        <w:t>For applications that use and return memory on an implementation that provides garbage collection, the issues associated with garbage collection exist in Ada.</w:t>
      </w:r>
    </w:p>
    <w:p w14:paraId="0E95FB19" w14:textId="5D77B091" w:rsidR="004C770C" w:rsidRDefault="00726AF3" w:rsidP="004C770C">
      <w:pPr>
        <w:pStyle w:val="Heading3"/>
      </w:pPr>
      <w:bookmarkStart w:id="604" w:name="_Toc508619051"/>
      <w:r>
        <w:t>6</w:t>
      </w:r>
      <w:r w:rsidR="009E501C">
        <w:t>.</w:t>
      </w:r>
      <w:r w:rsidR="007C6E67">
        <w:t>39</w:t>
      </w:r>
      <w:r w:rsidR="004C770C">
        <w:t>.2</w:t>
      </w:r>
      <w:r w:rsidR="00074057">
        <w:t xml:space="preserve"> </w:t>
      </w:r>
      <w:r w:rsidR="004C770C">
        <w:t>Guidance to language users</w:t>
      </w:r>
      <w:bookmarkEnd w:id="604"/>
    </w:p>
    <w:p w14:paraId="2ACE9DAA" w14:textId="77777777" w:rsidR="008844F3" w:rsidRDefault="008844F3" w:rsidP="003B5D87">
      <w:pPr>
        <w:pStyle w:val="ListParagraph"/>
        <w:numPr>
          <w:ilvl w:val="0"/>
          <w:numId w:val="307"/>
        </w:numPr>
        <w:spacing w:before="120" w:after="120" w:line="240" w:lineRule="auto"/>
      </w:pPr>
      <w:r w:rsidRPr="009739AB">
        <w:t>Follow the mitigation mechanisms of subclause 6.3</w:t>
      </w:r>
      <w:r>
        <w:t>9</w:t>
      </w:r>
      <w:r w:rsidRPr="009739AB">
        <w:t>.5 of TR 24772-1</w:t>
      </w:r>
      <w:r>
        <w:t>.</w:t>
      </w:r>
    </w:p>
    <w:p w14:paraId="6DBB76D6" w14:textId="77777777" w:rsidR="004C770C" w:rsidRDefault="004C770C" w:rsidP="003B5D87">
      <w:pPr>
        <w:pStyle w:val="ListParagraph"/>
        <w:numPr>
          <w:ilvl w:val="0"/>
          <w:numId w:val="307"/>
        </w:numPr>
        <w:spacing w:before="120" w:after="120" w:line="240" w:lineRule="auto"/>
      </w:pPr>
      <w:r>
        <w:t xml:space="preserve">Use controlled types and reference counting to implement explicit storage management systems that cannot have storage leaks. </w:t>
      </w:r>
    </w:p>
    <w:p w14:paraId="4BCAD0D9" w14:textId="77777777" w:rsidR="00EA4501" w:rsidRDefault="00EA4501" w:rsidP="003B5D87">
      <w:pPr>
        <w:pStyle w:val="ListParagraph"/>
        <w:numPr>
          <w:ilvl w:val="0"/>
          <w:numId w:val="307"/>
        </w:numPr>
        <w:spacing w:before="120" w:after="120" w:line="240" w:lineRule="auto"/>
      </w:pPr>
      <w:r>
        <w:t>Declare access types in a nested scope where possible.</w:t>
      </w:r>
    </w:p>
    <w:p w14:paraId="3EBAFE42" w14:textId="77777777" w:rsidR="004C770C" w:rsidRDefault="004C770C" w:rsidP="003B5D87">
      <w:pPr>
        <w:pStyle w:val="ListParagraph"/>
        <w:numPr>
          <w:ilvl w:val="0"/>
          <w:numId w:val="307"/>
        </w:numPr>
        <w:spacing w:before="120" w:after="120" w:line="240" w:lineRule="auto"/>
      </w:pPr>
      <w:r>
        <w:t>Use a completely static model where all storage is allocated from global memory and explicitly managed under program control.</w:t>
      </w:r>
    </w:p>
    <w:p w14:paraId="26B8F342" w14:textId="404EF979" w:rsidR="004C770C" w:rsidRDefault="003C44DE" w:rsidP="004C770C">
      <w:pPr>
        <w:pStyle w:val="Heading2"/>
      </w:pPr>
      <w:bookmarkStart w:id="605" w:name="_Toc358896525"/>
      <w:bookmarkStart w:id="606" w:name="_Toc508619052"/>
      <w:r w:rsidRPr="003C44DE">
        <w:t>6.40 Templates and Generics [SYM]</w:t>
      </w:r>
      <w:bookmarkEnd w:id="605"/>
      <w:bookmarkEnd w:id="606"/>
      <w:r w:rsidRPr="003C44DE">
        <w:fldChar w:fldCharType="begin"/>
      </w:r>
      <w:r w:rsidRPr="003C44DE">
        <w:instrText xml:space="preserve"> XE "SYM – Templates and Generics" </w:instrText>
      </w:r>
      <w:r w:rsidRPr="003C44DE">
        <w:fldChar w:fldCharType="end"/>
      </w:r>
      <w:r w:rsidRPr="003C44DE">
        <w:fldChar w:fldCharType="begin"/>
      </w:r>
      <w:r w:rsidRPr="003C44DE">
        <w:instrText xml:space="preserve"> XE "Language </w:instrText>
      </w:r>
      <w:proofErr w:type="gramStart"/>
      <w:r w:rsidRPr="003C44DE">
        <w:instrText>Vulnerabilities:Templates</w:instrText>
      </w:r>
      <w:proofErr w:type="gramEnd"/>
      <w:r w:rsidRPr="003C44DE">
        <w:instrText xml:space="preserve"> and Generics [SYM]" </w:instrText>
      </w:r>
      <w:r w:rsidRPr="003C44DE">
        <w:fldChar w:fldCharType="end"/>
      </w:r>
    </w:p>
    <w:p w14:paraId="2058F72E" w14:textId="77777777" w:rsidR="004C770C" w:rsidRPr="006065E7" w:rsidRDefault="004C770C" w:rsidP="004C770C">
      <w:r>
        <w:rPr>
          <w:lang w:val="en-GB"/>
        </w:rPr>
        <w:t>With the exception of unsafe programming</w:t>
      </w:r>
      <w:r w:rsidR="003C44DE">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3C44DE">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006274">
        <w:rPr>
          <w:lang w:val="en-GB"/>
        </w:rPr>
        <w:t>)</w:t>
      </w:r>
      <w:r w:rsidRPr="00262A7C">
        <w:rPr>
          <w:lang w:val="en-GB"/>
        </w:rPr>
        <w:t>,</w:t>
      </w:r>
      <w:r>
        <w:t xml:space="preserve"> this vulnerability is not applicable to Ada as t</w:t>
      </w:r>
      <w:r w:rsidRPr="006065E7">
        <w:t xml:space="preserve">he Ada generics model is based on imposing a contract on the structure and operations of the types that can be used for instantiation. Also, explicit instantiation of the generic is required for each particular type. </w:t>
      </w:r>
    </w:p>
    <w:p w14:paraId="100F6F23" w14:textId="77777777" w:rsidR="004C770C" w:rsidRPr="006065E7" w:rsidRDefault="004C770C" w:rsidP="004C770C">
      <w:r w:rsidRPr="006065E7">
        <w:t>Therefore, the compiler is able to check the generic body for programming errors, independently of actual instantiations. At each actual instantiation, the compiler will also check that the instantiated type meets all the requirements of the generic</w:t>
      </w:r>
      <w:r>
        <w:t xml:space="preserve"> contract.</w:t>
      </w:r>
    </w:p>
    <w:p w14:paraId="3B2759DF" w14:textId="77777777" w:rsidR="004C770C" w:rsidRDefault="004C770C" w:rsidP="004C770C">
      <w:r w:rsidRPr="006065E7">
        <w:t xml:space="preserve">Ada also does not allow for ‘special case’ generics for a particular type, therefore </w:t>
      </w:r>
      <w:proofErr w:type="spellStart"/>
      <w:r w:rsidRPr="006065E7">
        <w:t>behavio</w:t>
      </w:r>
      <w:r>
        <w:t>u</w:t>
      </w:r>
      <w:r w:rsidRPr="006065E7">
        <w:t>r</w:t>
      </w:r>
      <w:proofErr w:type="spellEnd"/>
      <w:r w:rsidRPr="006065E7">
        <w:t xml:space="preserve"> is consistent for all instantiations.</w:t>
      </w:r>
    </w:p>
    <w:p w14:paraId="6FAF96C7" w14:textId="355A77C6" w:rsidR="004C770C" w:rsidRDefault="00726AF3" w:rsidP="004C770C">
      <w:pPr>
        <w:pStyle w:val="Heading2"/>
      </w:pPr>
      <w:bookmarkStart w:id="607" w:name="_Ref336414406"/>
      <w:bookmarkStart w:id="608" w:name="_Toc358896526"/>
      <w:bookmarkStart w:id="609" w:name="_Toc508619053"/>
      <w:r>
        <w:t>6</w:t>
      </w:r>
      <w:r w:rsidR="009E501C">
        <w:t>.</w:t>
      </w:r>
      <w:r w:rsidR="004C770C">
        <w:t>4</w:t>
      </w:r>
      <w:r w:rsidR="001E7506">
        <w:t>1</w:t>
      </w:r>
      <w:r w:rsidR="00074057">
        <w:t xml:space="preserve"> </w:t>
      </w:r>
      <w:r w:rsidR="004C770C">
        <w:t>Inheritance [RIP]</w:t>
      </w:r>
      <w:bookmarkEnd w:id="607"/>
      <w:bookmarkEnd w:id="608"/>
      <w:bookmarkEnd w:id="609"/>
      <w:r w:rsidR="003C44DE">
        <w:fldChar w:fldCharType="begin"/>
      </w:r>
      <w:r w:rsidR="005324E3">
        <w:instrText xml:space="preserve"> XE "</w:instrText>
      </w:r>
      <w:r w:rsidR="005324E3" w:rsidRPr="00AE61E5">
        <w:instrText>RIP</w:instrText>
      </w:r>
      <w:r w:rsidR="00EB0723">
        <w:instrText xml:space="preserve"> </w:instrText>
      </w:r>
      <w:r w:rsidR="005324E3">
        <w:instrText>–</w:instrText>
      </w:r>
      <w:r w:rsidR="005324E3" w:rsidRPr="00AE61E5">
        <w:instrText xml:space="preserve"> Inheritance</w:instrText>
      </w:r>
      <w:r w:rsidR="005324E3">
        <w:instrText xml:space="preserve">" </w:instrText>
      </w:r>
      <w:r w:rsidR="003C44DE">
        <w:fldChar w:fldCharType="end"/>
      </w:r>
      <w:r w:rsidR="003C44DE">
        <w:fldChar w:fldCharType="begin"/>
      </w:r>
      <w:r w:rsidR="005324E3">
        <w:instrText xml:space="preserve"> XE "</w:instrText>
      </w:r>
      <w:r w:rsidR="005324E3" w:rsidRPr="00D11EAA">
        <w:instrText xml:space="preserve">Language </w:instrText>
      </w:r>
      <w:proofErr w:type="gramStart"/>
      <w:r w:rsidR="005324E3" w:rsidRPr="00D11EAA">
        <w:instrText>Vulnerabilities:Inheritance</w:instrText>
      </w:r>
      <w:proofErr w:type="gramEnd"/>
      <w:r w:rsidR="005324E3" w:rsidRPr="00D11EAA">
        <w:instrText xml:space="preserve"> [RIP]</w:instrText>
      </w:r>
      <w:r w:rsidR="005324E3">
        <w:instrText xml:space="preserve">" </w:instrText>
      </w:r>
      <w:r w:rsidR="003C44DE">
        <w:fldChar w:fldCharType="end"/>
      </w:r>
    </w:p>
    <w:p w14:paraId="3E38372C" w14:textId="78492A6F" w:rsidR="004C770C" w:rsidRDefault="00726AF3" w:rsidP="004C770C">
      <w:pPr>
        <w:pStyle w:val="Heading3"/>
      </w:pPr>
      <w:bookmarkStart w:id="610" w:name="_Toc508619054"/>
      <w:r>
        <w:t>6</w:t>
      </w:r>
      <w:r w:rsidR="009E501C">
        <w:t>.</w:t>
      </w:r>
      <w:r w:rsidR="004C770C">
        <w:t>4</w:t>
      </w:r>
      <w:r w:rsidR="001E7506">
        <w:t>1</w:t>
      </w:r>
      <w:r w:rsidR="004C770C">
        <w:t>.1</w:t>
      </w:r>
      <w:r w:rsidR="00074057">
        <w:t xml:space="preserve"> </w:t>
      </w:r>
      <w:r w:rsidR="004C770C">
        <w:t>Applicability to language</w:t>
      </w:r>
      <w:bookmarkEnd w:id="610"/>
      <w:r w:rsidR="004C770C">
        <w:t xml:space="preserve"> </w:t>
      </w:r>
    </w:p>
    <w:p w14:paraId="0DA95599" w14:textId="0865096E" w:rsidR="004C770C" w:rsidRDefault="004C770C" w:rsidP="004C770C">
      <w:r>
        <w:t xml:space="preserve">The vulnerability documented in </w:t>
      </w:r>
      <w:r w:rsidR="003B5D87">
        <w:t xml:space="preserve">TR 24772-1 </w:t>
      </w:r>
      <w:proofErr w:type="spellStart"/>
      <w:r w:rsidR="009579D6">
        <w:t>subclause</w:t>
      </w:r>
      <w:proofErr w:type="spellEnd"/>
      <w:r w:rsidR="009579D6">
        <w:t xml:space="preserve"> </w:t>
      </w:r>
      <w:r>
        <w:t>6.4</w:t>
      </w:r>
      <w:r w:rsidR="001E7506">
        <w:t>1</w:t>
      </w:r>
      <w:r>
        <w:t xml:space="preserve"> applies to Ada. </w:t>
      </w:r>
    </w:p>
    <w:p w14:paraId="3445946B" w14:textId="77777777" w:rsidR="004C770C" w:rsidRDefault="004C770C" w:rsidP="004C770C">
      <w:r>
        <w:t xml:space="preserve">Ada allows </w:t>
      </w:r>
      <w:r w:rsidR="007C7F65">
        <w:t xml:space="preserve">only </w:t>
      </w:r>
      <w:r>
        <w:t xml:space="preserve">a restricted form of multiple inheritance, where only one of the multiple ancestors (the parent) may </w:t>
      </w:r>
      <w:r w:rsidR="00677DE9">
        <w:t xml:space="preserve">implement </w:t>
      </w:r>
      <w:r>
        <w:t>operations. All other ancestors (interfaces) can only specify the operations’ signature</w:t>
      </w:r>
      <w:r w:rsidR="005F1B14">
        <w:t>, and whether the operation must be overridden, or can simply do nothing if never explicitly defined</w:t>
      </w:r>
      <w:r>
        <w:t xml:space="preserve">. Therefore, Ada does not suffer from multiple inheritance </w:t>
      </w:r>
      <w:r w:rsidR="007C7F65">
        <w:t xml:space="preserve">related </w:t>
      </w:r>
      <w:r>
        <w:t>vulnerabilities.</w:t>
      </w:r>
    </w:p>
    <w:p w14:paraId="6C5B8B6F" w14:textId="77777777" w:rsidR="005F1B14" w:rsidRDefault="005F1B14" w:rsidP="004C770C">
      <w:r>
        <w:t xml:space="preserve">Ada has no preference rules to resolve ambiguities </w:t>
      </w:r>
      <w:r w:rsidR="009579D6">
        <w:t>of calls on primitive operation</w:t>
      </w:r>
      <w:r>
        <w:t>s of tagged types. Hence the related vulnerab</w:t>
      </w:r>
      <w:r w:rsidR="009579D6">
        <w:t>ility documented in TR 24772-1 subclause</w:t>
      </w:r>
      <w:r>
        <w:t xml:space="preserve"> 6.41 does not apply to Ada. </w:t>
      </w:r>
    </w:p>
    <w:p w14:paraId="0F0114DE" w14:textId="79811F20" w:rsidR="004C770C" w:rsidRDefault="00726AF3" w:rsidP="004C770C">
      <w:pPr>
        <w:pStyle w:val="Heading3"/>
      </w:pPr>
      <w:bookmarkStart w:id="611" w:name="_Toc508619055"/>
      <w:r>
        <w:t>6</w:t>
      </w:r>
      <w:r w:rsidR="009E501C">
        <w:t>.</w:t>
      </w:r>
      <w:r w:rsidR="004C770C">
        <w:t>4</w:t>
      </w:r>
      <w:r w:rsidR="001E7506">
        <w:t>1</w:t>
      </w:r>
      <w:r w:rsidR="004C770C">
        <w:t>.2</w:t>
      </w:r>
      <w:r w:rsidR="00074057">
        <w:t xml:space="preserve"> </w:t>
      </w:r>
      <w:r w:rsidR="004C770C">
        <w:t>Guidance to language users</w:t>
      </w:r>
      <w:bookmarkEnd w:id="611"/>
      <w:r w:rsidR="004C770C">
        <w:t xml:space="preserve"> </w:t>
      </w:r>
    </w:p>
    <w:p w14:paraId="378A3FB9" w14:textId="77777777" w:rsidR="00652505" w:rsidRDefault="00652505" w:rsidP="004569F6">
      <w:pPr>
        <w:pStyle w:val="ListParagraph"/>
        <w:numPr>
          <w:ilvl w:val="0"/>
          <w:numId w:val="308"/>
        </w:numPr>
        <w:spacing w:before="120" w:after="120" w:line="240" w:lineRule="auto"/>
      </w:pPr>
      <w:r w:rsidRPr="009739AB">
        <w:t>Follow the mitigation mechanisms of subclause 6.</w:t>
      </w:r>
      <w:r>
        <w:t>41</w:t>
      </w:r>
      <w:r w:rsidRPr="009739AB">
        <w:t>.5 of TR 24772-1</w:t>
      </w:r>
      <w:r>
        <w:t>.</w:t>
      </w:r>
    </w:p>
    <w:p w14:paraId="4DBB6317" w14:textId="4C4C1674" w:rsidR="004569F6" w:rsidRDefault="004C770C" w:rsidP="004569F6">
      <w:pPr>
        <w:pStyle w:val="ListParagraph"/>
        <w:numPr>
          <w:ilvl w:val="0"/>
          <w:numId w:val="308"/>
        </w:numPr>
        <w:spacing w:before="120" w:after="120" w:line="240" w:lineRule="auto"/>
      </w:pPr>
      <w:r>
        <w:lastRenderedPageBreak/>
        <w:t xml:space="preserve">Use the overriding indicators on potentially inherited subprograms to ensure that the intended </w:t>
      </w:r>
      <w:r w:rsidR="005F1B14">
        <w:t>set of operations are overridden,</w:t>
      </w:r>
      <w:r>
        <w:t xml:space="preserve"> thus preventing the accidental redefinition or failure to redefine an operation of the parent. </w:t>
      </w:r>
    </w:p>
    <w:p w14:paraId="28D53CC1" w14:textId="77777777" w:rsidR="005F1B14" w:rsidRDefault="005F1B14" w:rsidP="005F1B14">
      <w:pPr>
        <w:pStyle w:val="ListParagraph"/>
        <w:numPr>
          <w:ilvl w:val="0"/>
          <w:numId w:val="308"/>
        </w:numPr>
        <w:spacing w:before="120" w:after="120" w:line="240" w:lineRule="auto"/>
      </w:pPr>
      <w:r>
        <w:t xml:space="preserve">Specify </w:t>
      </w:r>
      <w:proofErr w:type="spellStart"/>
      <w:r>
        <w:t>Pre’Class</w:t>
      </w:r>
      <w:proofErr w:type="spellEnd"/>
      <w:r>
        <w:t xml:space="preserve"> and </w:t>
      </w:r>
      <w:proofErr w:type="spellStart"/>
      <w:r>
        <w:t>Post’Class</w:t>
      </w:r>
      <w:proofErr w:type="spellEnd"/>
      <w:r>
        <w:t xml:space="preserve"> aspects when a primitive operation is initially defined, to indicate the properties of inputs that any </w:t>
      </w:r>
      <w:proofErr w:type="spellStart"/>
      <w:r>
        <w:t>overridings</w:t>
      </w:r>
      <w:proofErr w:type="spellEnd"/>
      <w:r>
        <w:t xml:space="preserve"> must accept, and the properties of outputs that any </w:t>
      </w:r>
      <w:proofErr w:type="spellStart"/>
      <w:r>
        <w:t>overridings</w:t>
      </w:r>
      <w:proofErr w:type="spellEnd"/>
      <w:r>
        <w:t xml:space="preserve"> must produce.</w:t>
      </w:r>
    </w:p>
    <w:p w14:paraId="6888A688" w14:textId="11C29F03" w:rsidR="004C770C" w:rsidRDefault="004C770C" w:rsidP="00BF6373">
      <w:pPr>
        <w:pStyle w:val="ListParagraph"/>
        <w:spacing w:before="120" w:after="120" w:line="240" w:lineRule="auto"/>
      </w:pPr>
    </w:p>
    <w:p w14:paraId="5D69AA23" w14:textId="77777777" w:rsidR="00821DD0" w:rsidRPr="002C6DEF" w:rsidRDefault="003C44DE" w:rsidP="00821DD0">
      <w:pPr>
        <w:pStyle w:val="Heading2"/>
      </w:pPr>
      <w:bookmarkStart w:id="612" w:name="_Toc508619056"/>
      <w:bookmarkStart w:id="613" w:name="_Ref336425131"/>
      <w:bookmarkStart w:id="614" w:name="_Toc358896527"/>
      <w:r w:rsidRPr="003C44DE">
        <w:t xml:space="preserve">6.42 Violations of the </w:t>
      </w:r>
      <w:proofErr w:type="spellStart"/>
      <w:r w:rsidRPr="003C44DE">
        <w:t>Liskov</w:t>
      </w:r>
      <w:proofErr w:type="spellEnd"/>
      <w:r w:rsidRPr="003C44DE">
        <w:t xml:space="preserve"> </w:t>
      </w:r>
      <w:proofErr w:type="gramStart"/>
      <w:r w:rsidRPr="003C44DE">
        <w:t>Substitution  Principle</w:t>
      </w:r>
      <w:proofErr w:type="gramEnd"/>
      <w:r w:rsidRPr="003C44DE">
        <w:t xml:space="preserve"> or the Contract Model  [BLP]</w:t>
      </w:r>
      <w:bookmarkEnd w:id="612"/>
      <w:r w:rsidRPr="003C44DE">
        <w:fldChar w:fldCharType="begin"/>
      </w:r>
      <w:r w:rsidRPr="003C44DE">
        <w:instrText xml:space="preserve"> XE "TRJ – Argument Passing to Library Functions" </w:instrText>
      </w:r>
      <w:r w:rsidRPr="003C44DE">
        <w:fldChar w:fldCharType="end"/>
      </w:r>
      <w:r w:rsidRPr="003C44DE">
        <w:fldChar w:fldCharType="begin"/>
      </w:r>
      <w:r w:rsidRPr="003C44DE">
        <w:instrText xml:space="preserve"> XE "Language Vulnerabilities:Argument Passing to Library Functions [TRJ]" </w:instrText>
      </w:r>
      <w:r w:rsidRPr="003C44DE">
        <w:fldChar w:fldCharType="end"/>
      </w:r>
    </w:p>
    <w:p w14:paraId="39B0EEC9" w14:textId="77777777" w:rsidR="00821DD0" w:rsidRPr="002C6DEF" w:rsidRDefault="003C44DE" w:rsidP="00821DD0">
      <w:pPr>
        <w:pStyle w:val="Heading3"/>
      </w:pPr>
      <w:bookmarkStart w:id="615" w:name="_Toc508619057"/>
      <w:r w:rsidRPr="003C44DE">
        <w:t>6.42.1 Applicability to language</w:t>
      </w:r>
      <w:bookmarkEnd w:id="615"/>
    </w:p>
    <w:p w14:paraId="53C56857" w14:textId="77777777" w:rsidR="002C6DEF" w:rsidRDefault="003C44DE" w:rsidP="002C6DEF">
      <w:r w:rsidRPr="003C44DE">
        <w:t>This vulnerability</w:t>
      </w:r>
      <w:r w:rsidR="002C6DEF" w:rsidRPr="002C6DEF">
        <w:t xml:space="preserve"> </w:t>
      </w:r>
      <w:r w:rsidR="002C6DEF">
        <w:t>generally</w:t>
      </w:r>
      <w:r w:rsidRPr="003C44DE">
        <w:t xml:space="preserve"> does apply to Ada</w:t>
      </w:r>
      <w:r w:rsidR="002C6DEF">
        <w:t xml:space="preserve">, but is mitigated by the language concepts of specified and </w:t>
      </w:r>
      <w:proofErr w:type="gramStart"/>
      <w:r w:rsidR="002C6DEF">
        <w:t>enforced  pre</w:t>
      </w:r>
      <w:proofErr w:type="gramEnd"/>
      <w:r w:rsidR="002C6DEF">
        <w:t xml:space="preserve">- and </w:t>
      </w:r>
      <w:proofErr w:type="spellStart"/>
      <w:r w:rsidR="002C6DEF">
        <w:t>postconditions</w:t>
      </w:r>
      <w:proofErr w:type="spellEnd"/>
      <w:r w:rsidR="002C6DEF">
        <w:t xml:space="preserve"> of methods.</w:t>
      </w:r>
    </w:p>
    <w:p w14:paraId="5740AAD8" w14:textId="77777777" w:rsidR="00F128DF" w:rsidRDefault="002C6DEF">
      <w:r>
        <w:t xml:space="preserve">When defining one type as a descendant of another and overriding existing primitive operations of the ancestor type, the </w:t>
      </w:r>
      <w:proofErr w:type="spellStart"/>
      <w:r>
        <w:t>Liskov</w:t>
      </w:r>
      <w:proofErr w:type="spellEnd"/>
      <w:r>
        <w:t xml:space="preserve"> Substitution Principle (LSP) argues for ensuring that the important properties of the operations are preserved in the descendant types, according to the rules of </w:t>
      </w:r>
      <w:r w:rsidRPr="00652B16">
        <w:rPr>
          <w:i/>
        </w:rPr>
        <w:t>behavioral subtyping</w:t>
      </w:r>
      <w:r>
        <w:t xml:space="preserve">.  In Ada, this can be enforced by specifying these properties using the </w:t>
      </w:r>
      <w:proofErr w:type="spellStart"/>
      <w:r>
        <w:t>Pre’Class</w:t>
      </w:r>
      <w:proofErr w:type="spellEnd"/>
      <w:r>
        <w:t xml:space="preserve"> and </w:t>
      </w:r>
      <w:proofErr w:type="spellStart"/>
      <w:r>
        <w:t>Post’Class</w:t>
      </w:r>
      <w:proofErr w:type="spellEnd"/>
      <w:r>
        <w:t xml:space="preserve"> aspects when the operation is first defined, to define the relevant pre- and </w:t>
      </w:r>
      <w:proofErr w:type="spellStart"/>
      <w:r>
        <w:t>postconditions</w:t>
      </w:r>
      <w:proofErr w:type="spellEnd"/>
      <w:r>
        <w:t xml:space="preserve"> (respectively) which are to apply to the operations and any </w:t>
      </w:r>
      <w:proofErr w:type="spellStart"/>
      <w:r>
        <w:t>overridings</w:t>
      </w:r>
      <w:proofErr w:type="spellEnd"/>
      <w:r>
        <w:t xml:space="preserve">.  Run-time checks will be provided by the Ada implementation on all calls of these operations and their </w:t>
      </w:r>
      <w:proofErr w:type="spellStart"/>
      <w:r>
        <w:t>overridings</w:t>
      </w:r>
      <w:proofErr w:type="spellEnd"/>
      <w:r>
        <w:t xml:space="preserve">, to verify that the inputs provided by the caller satisfy the required preconditions, and that the outputs produced by the operation satisfy the required </w:t>
      </w:r>
      <w:proofErr w:type="spellStart"/>
      <w:r>
        <w:t>postconditions</w:t>
      </w:r>
      <w:proofErr w:type="spellEnd"/>
      <w:r>
        <w:t xml:space="preserve">.  Ada allows these aspects to be refined in </w:t>
      </w:r>
      <w:proofErr w:type="spellStart"/>
      <w:r>
        <w:t>overridings</w:t>
      </w:r>
      <w:proofErr w:type="spellEnd"/>
      <w:r>
        <w:t xml:space="preserve">, but only in ways that are consistent with LSP, meaning that the effective class-wide preconditions can only be relaxed in </w:t>
      </w:r>
      <w:proofErr w:type="spellStart"/>
      <w:r>
        <w:t>overridings</w:t>
      </w:r>
      <w:proofErr w:type="spellEnd"/>
      <w:r>
        <w:t xml:space="preserve">, never made more stringent, and the effective class-wide </w:t>
      </w:r>
      <w:proofErr w:type="spellStart"/>
      <w:r>
        <w:t>postconditions</w:t>
      </w:r>
      <w:proofErr w:type="spellEnd"/>
      <w:r>
        <w:t xml:space="preserve"> can only be tightened, never made looser.  This ensures that if a caller is reaching an operation of a descendant type while being only aware of the </w:t>
      </w:r>
      <w:proofErr w:type="spellStart"/>
      <w:r>
        <w:t>Pre’Class</w:t>
      </w:r>
      <w:proofErr w:type="spellEnd"/>
      <w:r>
        <w:t xml:space="preserve"> and </w:t>
      </w:r>
      <w:proofErr w:type="spellStart"/>
      <w:r>
        <w:t>Post’Class</w:t>
      </w:r>
      <w:proofErr w:type="spellEnd"/>
      <w:r>
        <w:t xml:space="preserve"> aspects of an ancestor operation, any input that satisfies the ancestor </w:t>
      </w:r>
      <w:proofErr w:type="spellStart"/>
      <w:r>
        <w:t>Pre’Class</w:t>
      </w:r>
      <w:proofErr w:type="spellEnd"/>
      <w:r>
        <w:t xml:space="preserve"> will still satisfy the descendant effective </w:t>
      </w:r>
      <w:proofErr w:type="spellStart"/>
      <w:r>
        <w:t>Pre’Class</w:t>
      </w:r>
      <w:proofErr w:type="spellEnd"/>
      <w:r>
        <w:t xml:space="preserve">, and any output that satisfies the descendant effective </w:t>
      </w:r>
      <w:proofErr w:type="spellStart"/>
      <w:r>
        <w:t>Post’Class</w:t>
      </w:r>
      <w:proofErr w:type="spellEnd"/>
      <w:r>
        <w:t xml:space="preserve"> will also satisfy the ancestor’s </w:t>
      </w:r>
      <w:proofErr w:type="spellStart"/>
      <w:r>
        <w:t>Post’Class</w:t>
      </w:r>
      <w:proofErr w:type="spellEnd"/>
      <w:r>
        <w:t xml:space="preserve">. </w:t>
      </w:r>
    </w:p>
    <w:p w14:paraId="66E7071E" w14:textId="77777777" w:rsidR="00821DD0" w:rsidRPr="002C6DEF" w:rsidRDefault="003C44DE" w:rsidP="00821DD0">
      <w:pPr>
        <w:pStyle w:val="Heading2"/>
      </w:pPr>
      <w:bookmarkStart w:id="616" w:name="_Toc508619058"/>
      <w:r w:rsidRPr="003C44DE">
        <w:t>6.42.2 Guidance to Language Users</w:t>
      </w:r>
      <w:bookmarkEnd w:id="616"/>
      <w:r w:rsidR="00821DD0" w:rsidRPr="002C6DEF">
        <w:t xml:space="preserve"> </w:t>
      </w:r>
    </w:p>
    <w:p w14:paraId="48090442" w14:textId="77777777" w:rsidR="00652505" w:rsidRDefault="00652505" w:rsidP="002C6DEF">
      <w:pPr>
        <w:pStyle w:val="ListParagraph"/>
        <w:numPr>
          <w:ilvl w:val="0"/>
          <w:numId w:val="599"/>
        </w:numPr>
      </w:pPr>
      <w:r w:rsidRPr="009739AB">
        <w:t>Follow the mitigation mechanisms of subclause 6.</w:t>
      </w:r>
      <w:r>
        <w:t>42</w:t>
      </w:r>
      <w:r w:rsidRPr="009739AB">
        <w:t>.5 of TR 24772-1</w:t>
      </w:r>
      <w:r>
        <w:t>.</w:t>
      </w:r>
    </w:p>
    <w:p w14:paraId="1CF52335" w14:textId="77777777" w:rsidR="002C6DEF" w:rsidRDefault="002C6DEF" w:rsidP="002C6DEF">
      <w:pPr>
        <w:pStyle w:val="ListParagraph"/>
        <w:numPr>
          <w:ilvl w:val="0"/>
          <w:numId w:val="599"/>
        </w:numPr>
      </w:pPr>
      <w:r>
        <w:t xml:space="preserve">Specify </w:t>
      </w:r>
      <w:proofErr w:type="spellStart"/>
      <w:r>
        <w:t>Pre’Class</w:t>
      </w:r>
      <w:proofErr w:type="spellEnd"/>
      <w:r>
        <w:t xml:space="preserve"> and ‘</w:t>
      </w:r>
      <w:proofErr w:type="spellStart"/>
      <w:r>
        <w:t>Post’Class</w:t>
      </w:r>
      <w:proofErr w:type="spellEnd"/>
      <w:r>
        <w:t xml:space="preserve"> for all primitive operations of tagged types.</w:t>
      </w:r>
    </w:p>
    <w:p w14:paraId="035469D2" w14:textId="77777777" w:rsidR="00821DD0" w:rsidRPr="00B21803" w:rsidRDefault="003C44DE" w:rsidP="00821DD0">
      <w:pPr>
        <w:pStyle w:val="Heading2"/>
      </w:pPr>
      <w:bookmarkStart w:id="617" w:name="_Toc508619059"/>
      <w:r w:rsidRPr="003C44DE">
        <w:t xml:space="preserve">6.43 </w:t>
      </w:r>
      <w:proofErr w:type="spellStart"/>
      <w:r w:rsidRPr="003C44DE">
        <w:t>Redispatching</w:t>
      </w:r>
      <w:proofErr w:type="spellEnd"/>
      <w:r w:rsidRPr="003C44DE">
        <w:t xml:space="preserve"> [PPH]</w:t>
      </w:r>
      <w:bookmarkEnd w:id="617"/>
      <w:r w:rsidRPr="003C44DE">
        <w:fldChar w:fldCharType="begin"/>
      </w:r>
      <w:r w:rsidRPr="003C44DE">
        <w:instrText xml:space="preserve"> XE "TRJ – Argument Passing to Library Functions" </w:instrText>
      </w:r>
      <w:r w:rsidRPr="003C44DE">
        <w:fldChar w:fldCharType="end"/>
      </w:r>
      <w:r w:rsidRPr="003C44DE">
        <w:fldChar w:fldCharType="begin"/>
      </w:r>
      <w:r w:rsidRPr="003C44DE">
        <w:instrText xml:space="preserve"> XE "Language Vulnerabilities:Argument Passing to Library Functions [TRJ]" </w:instrText>
      </w:r>
      <w:r w:rsidRPr="003C44DE">
        <w:fldChar w:fldCharType="end"/>
      </w:r>
    </w:p>
    <w:p w14:paraId="586C4E4A" w14:textId="77777777" w:rsidR="00821DD0" w:rsidRPr="00B21803" w:rsidRDefault="003C44DE" w:rsidP="00821DD0">
      <w:pPr>
        <w:pStyle w:val="Heading3"/>
      </w:pPr>
      <w:bookmarkStart w:id="618" w:name="_Toc508619060"/>
      <w:r w:rsidRPr="003C44DE">
        <w:t>6.43.1 Applicability to language</w:t>
      </w:r>
      <w:bookmarkEnd w:id="618"/>
    </w:p>
    <w:p w14:paraId="4E046525" w14:textId="77777777" w:rsidR="00F128DF" w:rsidRDefault="003C44DE">
      <w:r w:rsidRPr="003C44DE">
        <w:t xml:space="preserve">The default behavior </w:t>
      </w:r>
      <w:r w:rsidR="00B21803">
        <w:t>of the relevant calls</w:t>
      </w:r>
      <w:r w:rsidR="00B21803" w:rsidRPr="00980F69">
        <w:t xml:space="preserve"> </w:t>
      </w:r>
      <w:r w:rsidRPr="003C44DE">
        <w:t>is non-dispatching</w:t>
      </w:r>
      <w:r w:rsidR="00B21803">
        <w:t xml:space="preserve"> in Ada</w:t>
      </w:r>
      <w:r w:rsidRPr="003C44DE">
        <w:t>.  But,</w:t>
      </w:r>
      <w:r w:rsidR="00B21803">
        <w:t xml:space="preserve"> upon explicitly coding a </w:t>
      </w:r>
      <w:proofErr w:type="spellStart"/>
      <w:r w:rsidR="00B21803">
        <w:t>redispatching</w:t>
      </w:r>
      <w:proofErr w:type="spellEnd"/>
      <w:r w:rsidR="00B21803">
        <w:t xml:space="preserve"> call,</w:t>
      </w:r>
      <w:r w:rsidRPr="003C44DE">
        <w:t xml:space="preserve"> this vulnerability may occur.</w:t>
      </w:r>
    </w:p>
    <w:p w14:paraId="19A91B61" w14:textId="77777777" w:rsidR="00B21803" w:rsidRDefault="00B21803" w:rsidP="00B21803">
      <w:r>
        <w:t xml:space="preserve">Ada distinguishes between a specific type </w:t>
      </w:r>
      <w:r w:rsidR="003C44DE" w:rsidRPr="003C44DE">
        <w:rPr>
          <w:rFonts w:ascii="Times New Roman" w:hAnsi="Times New Roman" w:cs="Times New Roman"/>
        </w:rPr>
        <w:t xml:space="preserve">T </w:t>
      </w:r>
      <w:r>
        <w:t xml:space="preserve">and a class-wide type </w:t>
      </w:r>
      <w:proofErr w:type="spellStart"/>
      <w:r w:rsidR="003C44DE" w:rsidRPr="003C44DE">
        <w:rPr>
          <w:rFonts w:ascii="Times New Roman" w:hAnsi="Times New Roman" w:cs="Times New Roman"/>
        </w:rPr>
        <w:t>T’Class</w:t>
      </w:r>
      <w:proofErr w:type="spellEnd"/>
      <w:r>
        <w:t xml:space="preserve">.  If dispatching is being performed within a routine on a particular formal parameter, it is preferable that the parameter be declared as class-wide to document this internal use of dispatching.  Ada permits an explicit conversion from a specific type to a class-wide </w:t>
      </w:r>
      <w:r>
        <w:lastRenderedPageBreak/>
        <w:t>type to perform re-dispatching, but this should be avoided when possible, and documented explicitly when necessary.</w:t>
      </w:r>
    </w:p>
    <w:p w14:paraId="078C110A" w14:textId="77777777" w:rsidR="00821DD0" w:rsidRPr="00B21803" w:rsidRDefault="003C44DE" w:rsidP="00821DD0">
      <w:pPr>
        <w:pStyle w:val="Heading2"/>
      </w:pPr>
      <w:bookmarkStart w:id="619" w:name="_Toc508619061"/>
      <w:r w:rsidRPr="003C44DE">
        <w:t>6.43.2 Guidance to Language Users</w:t>
      </w:r>
      <w:bookmarkEnd w:id="619"/>
      <w:r w:rsidR="00821DD0" w:rsidRPr="00B21803">
        <w:t xml:space="preserve"> </w:t>
      </w:r>
    </w:p>
    <w:p w14:paraId="237653F9" w14:textId="77777777" w:rsidR="00F128DF" w:rsidRDefault="00652505" w:rsidP="00C46C06">
      <w:pPr>
        <w:pStyle w:val="ListParagraph"/>
        <w:numPr>
          <w:ilvl w:val="0"/>
          <w:numId w:val="600"/>
        </w:numPr>
      </w:pPr>
      <w:r w:rsidRPr="009739AB">
        <w:t>Follow the mitigation mechanisms of subclause 6.</w:t>
      </w:r>
      <w:r>
        <w:t>43</w:t>
      </w:r>
      <w:r w:rsidRPr="009739AB">
        <w:t>.5 of TR 24772-</w:t>
      </w:r>
      <w:proofErr w:type="gramStart"/>
      <w:r w:rsidRPr="009739AB">
        <w:t>1</w:t>
      </w:r>
      <w:r>
        <w:t>.</w:t>
      </w:r>
      <w:r w:rsidR="003C44DE" w:rsidRPr="003C44DE">
        <w:t>.</w:t>
      </w:r>
      <w:proofErr w:type="gramEnd"/>
    </w:p>
    <w:p w14:paraId="0D8038CC" w14:textId="77777777" w:rsidR="00F128DF" w:rsidRDefault="00B21803">
      <w:pPr>
        <w:pStyle w:val="ListParagraph"/>
        <w:numPr>
          <w:ilvl w:val="0"/>
          <w:numId w:val="600"/>
        </w:numPr>
      </w:pPr>
      <w:r w:rsidRPr="00B21803">
        <w:t xml:space="preserve">If </w:t>
      </w:r>
      <w:proofErr w:type="spellStart"/>
      <w:r w:rsidRPr="00B21803">
        <w:t>redispatching</w:t>
      </w:r>
      <w:proofErr w:type="spellEnd"/>
      <w:r w:rsidRPr="00B21803">
        <w:t xml:space="preserve"> is necessary, document the </w:t>
      </w:r>
      <w:proofErr w:type="spellStart"/>
      <w:r w:rsidRPr="00B21803">
        <w:t>behaviour</w:t>
      </w:r>
      <w:proofErr w:type="spellEnd"/>
      <w:r w:rsidRPr="00B21803">
        <w:t xml:space="preserve"> explicitly.</w:t>
      </w:r>
    </w:p>
    <w:p w14:paraId="0B0FAC93" w14:textId="77777777" w:rsidR="00821DD0" w:rsidRPr="00A57A04" w:rsidRDefault="003C44DE" w:rsidP="00B21803">
      <w:pPr>
        <w:pStyle w:val="Heading2"/>
      </w:pPr>
      <w:bookmarkStart w:id="620" w:name="_6.44_Polymorphic_variables"/>
      <w:bookmarkStart w:id="621" w:name="_Toc508619062"/>
      <w:bookmarkEnd w:id="620"/>
      <w:r w:rsidRPr="003C44DE">
        <w:t>6.44 Polymorphic variables [BKK]</w:t>
      </w:r>
      <w:bookmarkEnd w:id="621"/>
      <w:r w:rsidRPr="003C44DE">
        <w:fldChar w:fldCharType="begin"/>
      </w:r>
      <w:r w:rsidRPr="003C44DE">
        <w:instrText xml:space="preserve"> XE "TRJ – Argument Passing to Library Functions" </w:instrText>
      </w:r>
      <w:r w:rsidRPr="003C44DE">
        <w:fldChar w:fldCharType="end"/>
      </w:r>
      <w:r w:rsidRPr="003C44DE">
        <w:fldChar w:fldCharType="begin"/>
      </w:r>
      <w:r w:rsidRPr="003C44DE">
        <w:instrText xml:space="preserve"> XE "Language Vulnerabilities:Argument Passing to Library Functions [TRJ]" </w:instrText>
      </w:r>
      <w:r w:rsidRPr="003C44DE">
        <w:fldChar w:fldCharType="end"/>
      </w:r>
    </w:p>
    <w:p w14:paraId="735C3B4C" w14:textId="77777777" w:rsidR="00821DD0" w:rsidRPr="00A57A04" w:rsidRDefault="003C44DE" w:rsidP="00821DD0">
      <w:pPr>
        <w:pStyle w:val="Heading3"/>
      </w:pPr>
      <w:bookmarkStart w:id="622" w:name="_Toc508619063"/>
      <w:r w:rsidRPr="003C44DE">
        <w:t>6.44.1 Applicability to language</w:t>
      </w:r>
      <w:bookmarkEnd w:id="622"/>
    </w:p>
    <w:p w14:paraId="345BBFC8" w14:textId="77777777" w:rsidR="00F128DF" w:rsidRDefault="003C44DE">
      <w:r w:rsidRPr="003C44DE">
        <w:t>Th</w:t>
      </w:r>
      <w:r w:rsidR="00A57A04">
        <w:t>e</w:t>
      </w:r>
      <w:r w:rsidRPr="003C44DE">
        <w:t xml:space="preserve"> vulnerabilit</w:t>
      </w:r>
      <w:r w:rsidR="00A57A04">
        <w:t xml:space="preserve">ies related to </w:t>
      </w:r>
      <w:proofErr w:type="spellStart"/>
      <w:r w:rsidR="00A57A04">
        <w:t>upcasts</w:t>
      </w:r>
      <w:proofErr w:type="spellEnd"/>
      <w:r w:rsidRPr="003C44DE">
        <w:t xml:space="preserve"> apply to Ada.</w:t>
      </w:r>
    </w:p>
    <w:p w14:paraId="3ED92829" w14:textId="77777777" w:rsidR="00A57A04" w:rsidRDefault="00A57A04" w:rsidP="00A57A04">
      <w:r>
        <w:t xml:space="preserve">The vulnerabilities related to unsafe casts do not apply to Ada, except when </w:t>
      </w:r>
      <w:r w:rsidRPr="00262A7C">
        <w:rPr>
          <w:lang w:val="en-GB"/>
        </w:rPr>
        <w:t>unsafe programming</w:t>
      </w:r>
      <w:r w:rsidR="003C44DE">
        <w:rPr>
          <w:rFonts w:cs="Arial"/>
          <w:szCs w:val="20"/>
          <w:u w:val="single"/>
        </w:rPr>
        <w:fldChar w:fldCharType="begin"/>
      </w:r>
      <w:r>
        <w:instrText xml:space="preserve"> XE "</w:instrText>
      </w:r>
      <w:r w:rsidRPr="00E559DA">
        <w:rPr>
          <w:rFonts w:cs="Arial"/>
          <w:szCs w:val="20"/>
        </w:rPr>
        <w:instrText>Unsafe Programming</w:instrText>
      </w:r>
      <w:r>
        <w:instrText xml:space="preserve">" </w:instrText>
      </w:r>
      <w:r w:rsidR="003C44DE">
        <w:rPr>
          <w:rFonts w:cs="Arial"/>
          <w:szCs w:val="20"/>
          <w:u w:val="single"/>
        </w:rPr>
        <w:fldChar w:fldCharType="end"/>
      </w:r>
      <w:r>
        <w:rPr>
          <w:lang w:val="en-GB"/>
        </w:rPr>
        <w:t xml:space="preserve"> (see </w:t>
      </w:r>
      <w:hyperlink w:anchor="_4_Language_concepts" w:history="1">
        <w:r w:rsidRPr="003F5624">
          <w:rPr>
            <w:rStyle w:val="Hyperlink"/>
            <w:lang w:val="en-GB"/>
          </w:rPr>
          <w:t>4 Language concepts</w:t>
        </w:r>
        <w:r w:rsidR="003C44DE">
          <w:rPr>
            <w:rStyle w:val="Hyperlink"/>
            <w:lang w:val="en-GB"/>
          </w:rPr>
          <w:fldChar w:fldCharType="begin"/>
        </w:r>
        <w:r>
          <w:instrText xml:space="preserve"> XE "Language concepts" </w:instrText>
        </w:r>
        <w:r w:rsidR="003C44DE">
          <w:rPr>
            <w:rStyle w:val="Hyperlink"/>
            <w:lang w:val="en-GB"/>
          </w:rPr>
          <w:fldChar w:fldCharType="end"/>
        </w:r>
      </w:hyperlink>
      <w:r>
        <w:rPr>
          <w:lang w:val="en-GB"/>
        </w:rPr>
        <w:t>) is used. The vulnerabilities related to downcasts are mitigated, as run-times checks identify faulty uses.</w:t>
      </w:r>
    </w:p>
    <w:p w14:paraId="2BE671D5" w14:textId="77777777" w:rsidR="00A57A04" w:rsidRPr="00A07498" w:rsidRDefault="00A57A04" w:rsidP="00A57A04">
      <w:r>
        <w:t>Ada checks all conversions to descendant tagged types (</w:t>
      </w:r>
      <w:r>
        <w:rPr>
          <w:i/>
        </w:rPr>
        <w:t>downward</w:t>
      </w:r>
      <w:r>
        <w:t xml:space="preserve"> conversions) to be sure the run-time </w:t>
      </w:r>
      <w:r>
        <w:rPr>
          <w:i/>
        </w:rPr>
        <w:t>tag</w:t>
      </w:r>
      <w:r>
        <w:t xml:space="preserve"> of the object being converted matches that of the target type, or one of its descendants.  To avoid the failure of such a </w:t>
      </w:r>
      <w:r w:rsidRPr="00D51C2F">
        <w:rPr>
          <w:i/>
        </w:rPr>
        <w:t>tag check</w:t>
      </w:r>
      <w:r>
        <w:t>, the programmer should use a class-wide membership test (“</w:t>
      </w:r>
      <w:proofErr w:type="spellStart"/>
      <w:r>
        <w:t>Obj</w:t>
      </w:r>
      <w:proofErr w:type="spellEnd"/>
      <w:r>
        <w:t xml:space="preserve"> in </w:t>
      </w:r>
      <w:proofErr w:type="spellStart"/>
      <w:r>
        <w:t>Target’Class</w:t>
      </w:r>
      <w:proofErr w:type="spellEnd"/>
      <w:r>
        <w:t xml:space="preserve">”) or rely on a dispatching call to perform the appropriate </w:t>
      </w:r>
      <w:r>
        <w:rPr>
          <w:i/>
        </w:rPr>
        <w:t xml:space="preserve">downward </w:t>
      </w:r>
      <w:r>
        <w:t>conversion implicitly.</w:t>
      </w:r>
    </w:p>
    <w:p w14:paraId="42A9B00D" w14:textId="77777777" w:rsidR="00A57A04" w:rsidRDefault="00A57A04" w:rsidP="00A57A04">
      <w:r>
        <w:t xml:space="preserve">Although conversions </w:t>
      </w:r>
      <w:r>
        <w:rPr>
          <w:i/>
        </w:rPr>
        <w:t>up</w:t>
      </w:r>
      <w:r>
        <w:t xml:space="preserve"> to ancestors are always </w:t>
      </w:r>
      <w:r w:rsidRPr="00D51C2F">
        <w:rPr>
          <w:i/>
        </w:rPr>
        <w:t>structurally</w:t>
      </w:r>
      <w:r>
        <w:t xml:space="preserve"> safe (</w:t>
      </w:r>
      <w:r>
        <w:rPr>
          <w:i/>
        </w:rPr>
        <w:t>upward</w:t>
      </w:r>
      <w:r>
        <w:t xml:space="preserve"> conversions), in that the ancestor has a subset of the data components of any descendant, a conversion to a </w:t>
      </w:r>
      <w:r w:rsidRPr="00D51C2F">
        <w:rPr>
          <w:i/>
        </w:rPr>
        <w:t>specific</w:t>
      </w:r>
      <w:r>
        <w:t xml:space="preserve"> (as opposed to </w:t>
      </w:r>
      <w:r w:rsidRPr="00D51C2F">
        <w:rPr>
          <w:i/>
        </w:rPr>
        <w:t>class-wide</w:t>
      </w:r>
      <w:r>
        <w:t xml:space="preserve">) ancestor type might violate semantic requirements of the descendant type, particularly if the descendant type is a private extension of the ancestor and has certain desired relationships between components of the extension and those inherited from the ancestor.  By specifying a </w:t>
      </w:r>
      <w:proofErr w:type="spellStart"/>
      <w:r w:rsidR="003C44DE" w:rsidRPr="003C44DE">
        <w:rPr>
          <w:rFonts w:ascii="Times New Roman" w:hAnsi="Times New Roman" w:cs="Times New Roman"/>
        </w:rPr>
        <w:t>Type_Invariant</w:t>
      </w:r>
      <w:proofErr w:type="spellEnd"/>
      <w:r>
        <w:t xml:space="preserve"> aspect on a private extension, the programmer can ensure that the semantic requirements of the private extension, as captured by the type invariant, are preserved across such conversions to an ancestor specific type, in that they are re-checked after the construct manipulating the upward conversion is complete.</w:t>
      </w:r>
    </w:p>
    <w:p w14:paraId="02D3BAFE" w14:textId="77777777" w:rsidR="00821DD0" w:rsidRPr="00A57A04" w:rsidRDefault="003C44DE" w:rsidP="004C770C">
      <w:pPr>
        <w:pStyle w:val="Heading2"/>
      </w:pPr>
      <w:bookmarkStart w:id="623" w:name="_Toc508619064"/>
      <w:r w:rsidRPr="003C44DE">
        <w:t>6.44.2 Guidance to Language Users</w:t>
      </w:r>
      <w:bookmarkEnd w:id="623"/>
      <w:r w:rsidR="00821DD0" w:rsidRPr="00A57A04">
        <w:t xml:space="preserve"> </w:t>
      </w:r>
    </w:p>
    <w:p w14:paraId="0FB954B4" w14:textId="77777777" w:rsidR="00F128DF" w:rsidRDefault="00C86C87">
      <w:pPr>
        <w:pStyle w:val="ListParagraph"/>
        <w:numPr>
          <w:ilvl w:val="0"/>
          <w:numId w:val="602"/>
        </w:numPr>
      </w:pPr>
      <w:r w:rsidRPr="009739AB">
        <w:t>Follow the mitigation mechanisms of subclause 6.</w:t>
      </w:r>
      <w:r>
        <w:t>44</w:t>
      </w:r>
      <w:r w:rsidRPr="009739AB">
        <w:t>.5 of TR 24772-1</w:t>
      </w:r>
      <w:r>
        <w:t>.</w:t>
      </w:r>
    </w:p>
    <w:p w14:paraId="53F33A3C" w14:textId="77777777" w:rsidR="00F128DF" w:rsidRDefault="00A57A04">
      <w:pPr>
        <w:pStyle w:val="ListParagraph"/>
        <w:numPr>
          <w:ilvl w:val="0"/>
          <w:numId w:val="602"/>
        </w:numPr>
      </w:pPr>
      <w:proofErr w:type="spellStart"/>
      <w:r>
        <w:t>Preceed</w:t>
      </w:r>
      <w:proofErr w:type="spellEnd"/>
      <w:r>
        <w:t xml:space="preserve"> </w:t>
      </w:r>
      <w:proofErr w:type="spellStart"/>
      <w:r>
        <w:t>downcasts</w:t>
      </w:r>
      <w:proofErr w:type="spellEnd"/>
      <w:r>
        <w:t xml:space="preserve"> by a class-wide membership test as needed to avoid possible exceptions.</w:t>
      </w:r>
    </w:p>
    <w:p w14:paraId="350DED29" w14:textId="77777777" w:rsidR="00F128DF" w:rsidRDefault="00A57A04">
      <w:pPr>
        <w:pStyle w:val="ListParagraph"/>
        <w:numPr>
          <w:ilvl w:val="0"/>
          <w:numId w:val="601"/>
        </w:numPr>
      </w:pPr>
      <w:r>
        <w:t xml:space="preserve">Use type invariants where allowed to detect semantic violations caused by </w:t>
      </w:r>
      <w:proofErr w:type="spellStart"/>
      <w:r>
        <w:t>upcasts</w:t>
      </w:r>
      <w:proofErr w:type="spellEnd"/>
      <w:r>
        <w:t>.</w:t>
      </w:r>
    </w:p>
    <w:p w14:paraId="724FFDCE" w14:textId="08CB9BCB" w:rsidR="004C770C" w:rsidRDefault="00726AF3" w:rsidP="004C770C">
      <w:pPr>
        <w:pStyle w:val="Heading2"/>
      </w:pPr>
      <w:bookmarkStart w:id="624" w:name="_Toc508619065"/>
      <w:r>
        <w:t>6</w:t>
      </w:r>
      <w:r w:rsidR="009E501C">
        <w:t>.</w:t>
      </w:r>
      <w:r w:rsidR="004C770C">
        <w:t>4</w:t>
      </w:r>
      <w:r w:rsidR="001E7506">
        <w:t>5</w:t>
      </w:r>
      <w:r w:rsidR="00074057">
        <w:t xml:space="preserve"> </w:t>
      </w:r>
      <w:r w:rsidR="004C770C">
        <w:t xml:space="preserve">Extra </w:t>
      </w:r>
      <w:proofErr w:type="spellStart"/>
      <w:r w:rsidR="004C770C">
        <w:t>Intrinsics</w:t>
      </w:r>
      <w:proofErr w:type="spellEnd"/>
      <w:r w:rsidR="004C770C">
        <w:t xml:space="preserve"> [LRM]</w:t>
      </w:r>
      <w:bookmarkEnd w:id="613"/>
      <w:bookmarkEnd w:id="614"/>
      <w:bookmarkEnd w:id="624"/>
      <w:r w:rsidR="003C44DE">
        <w:fldChar w:fldCharType="begin"/>
      </w:r>
      <w:r w:rsidR="003B0E71">
        <w:instrText xml:space="preserve"> XE "</w:instrText>
      </w:r>
      <w:r w:rsidR="003B0E71" w:rsidRPr="00482409">
        <w:instrText>LRM</w:instrText>
      </w:r>
      <w:r w:rsidR="00EB0723">
        <w:instrText xml:space="preserve"> </w:instrText>
      </w:r>
      <w:r w:rsidR="003B0E71">
        <w:instrText>–</w:instrText>
      </w:r>
      <w:r w:rsidR="003B0E71" w:rsidRPr="00482409">
        <w:instrText xml:space="preserve"> </w:instrText>
      </w:r>
      <w:r w:rsidR="00EB0723">
        <w:instrText>Extra Intrinsics</w:instrText>
      </w:r>
      <w:r w:rsidR="003B0E71">
        <w:instrText xml:space="preserve">" </w:instrText>
      </w:r>
      <w:r w:rsidR="003C44DE">
        <w:fldChar w:fldCharType="end"/>
      </w:r>
      <w:r w:rsidR="003C44DE">
        <w:fldChar w:fldCharType="begin"/>
      </w:r>
      <w:r w:rsidR="005324E3">
        <w:instrText xml:space="preserve"> XE "</w:instrText>
      </w:r>
      <w:r w:rsidR="005324E3" w:rsidRPr="000E43B9">
        <w:instrText xml:space="preserve">Language </w:instrText>
      </w:r>
      <w:proofErr w:type="gramStart"/>
      <w:r w:rsidR="005324E3" w:rsidRPr="000E43B9">
        <w:instrText>Vulnerabilities:Extra</w:instrText>
      </w:r>
      <w:proofErr w:type="gramEnd"/>
      <w:r w:rsidR="005324E3" w:rsidRPr="000E43B9">
        <w:instrText xml:space="preserve"> Intrinsics [LRM]</w:instrText>
      </w:r>
      <w:r w:rsidR="005324E3">
        <w:instrText xml:space="preserve">" </w:instrText>
      </w:r>
      <w:r w:rsidR="003C44DE">
        <w:fldChar w:fldCharType="end"/>
      </w:r>
    </w:p>
    <w:p w14:paraId="01C8C5B8" w14:textId="77777777" w:rsidR="004C770C" w:rsidRDefault="004C770C" w:rsidP="004C770C">
      <w:r>
        <w:t>The vulnerability does not apply to Ada, because all subprograms, whether intrinsic or not, belong to the same name space. This means that all subprograms must be explicitly declared, and the same name resolution rules apply to all of them, whether they are predefined or user-defined. If two subprograms with the same name and signature are visible (that is to say nameable) at the same place in a program, then a call using that name will be rejected as ambiguous by the compiler, and the programmer will have to specify (for example</w:t>
      </w:r>
      <w:r w:rsidR="00677DE9">
        <w:t>,</w:t>
      </w:r>
      <w:r>
        <w:t xml:space="preserve"> by means of a</w:t>
      </w:r>
      <w:r w:rsidR="00677DE9">
        <w:t>n</w:t>
      </w:r>
      <w:r>
        <w:t xml:space="preserve"> </w:t>
      </w:r>
      <w:r w:rsidR="00677DE9">
        <w:t xml:space="preserve">expanded </w:t>
      </w:r>
      <w:r>
        <w:t>name) which subprogram is meant.</w:t>
      </w:r>
    </w:p>
    <w:p w14:paraId="0E55DD51" w14:textId="2B3420F2" w:rsidR="004C770C" w:rsidRDefault="00726AF3" w:rsidP="004C770C">
      <w:pPr>
        <w:pStyle w:val="Heading2"/>
      </w:pPr>
      <w:bookmarkStart w:id="625" w:name="_Ref336414420"/>
      <w:bookmarkStart w:id="626" w:name="_Toc358896528"/>
      <w:bookmarkStart w:id="627" w:name="_Toc508619066"/>
      <w:r>
        <w:lastRenderedPageBreak/>
        <w:t>6</w:t>
      </w:r>
      <w:r w:rsidR="009E501C">
        <w:t>.</w:t>
      </w:r>
      <w:r w:rsidR="004C770C">
        <w:t>4</w:t>
      </w:r>
      <w:r w:rsidR="001E7506">
        <w:t>6</w:t>
      </w:r>
      <w:r w:rsidR="00074057">
        <w:t xml:space="preserve"> </w:t>
      </w:r>
      <w:r w:rsidR="004C770C" w:rsidRPr="00ED6859">
        <w:t>Argument Passing to Library Functions [TRJ]</w:t>
      </w:r>
      <w:bookmarkEnd w:id="625"/>
      <w:bookmarkEnd w:id="626"/>
      <w:bookmarkEnd w:id="627"/>
      <w:r w:rsidR="003C44DE">
        <w:fldChar w:fldCharType="begin"/>
      </w:r>
      <w:r w:rsidR="003B0E71">
        <w:instrText xml:space="preserve"> XE "</w:instrText>
      </w:r>
      <w:r w:rsidR="003B0E71" w:rsidRPr="00F90069">
        <w:instrText>TRJ</w:instrText>
      </w:r>
      <w:r w:rsidR="00EB0723">
        <w:instrText xml:space="preserve"> </w:instrText>
      </w:r>
      <w:r w:rsidR="003B0E71">
        <w:instrText>–</w:instrText>
      </w:r>
      <w:r w:rsidR="003B0E71" w:rsidRPr="00F90069">
        <w:instrText xml:space="preserve"> </w:instrText>
      </w:r>
      <w:r w:rsidR="00EB0723">
        <w:instrText>Argument Passing to Library Functions</w:instrText>
      </w:r>
      <w:r w:rsidR="003B0E71">
        <w:instrText xml:space="preserve">" </w:instrText>
      </w:r>
      <w:r w:rsidR="003C44DE">
        <w:fldChar w:fldCharType="end"/>
      </w:r>
      <w:r w:rsidR="003C44DE">
        <w:fldChar w:fldCharType="begin"/>
      </w:r>
      <w:r w:rsidR="003B0E71">
        <w:instrText xml:space="preserve"> XE "</w:instrText>
      </w:r>
      <w:r w:rsidR="003B0E71" w:rsidRPr="00A6773B">
        <w:instrText xml:space="preserve">Language </w:instrText>
      </w:r>
      <w:proofErr w:type="gramStart"/>
      <w:r w:rsidR="003B0E71" w:rsidRPr="00A6773B">
        <w:instrText>Vulnerabilities:Argument</w:instrText>
      </w:r>
      <w:proofErr w:type="gramEnd"/>
      <w:r w:rsidR="003B0E71" w:rsidRPr="00A6773B">
        <w:instrText xml:space="preserve"> Passing to Library Functions [TRJ]</w:instrText>
      </w:r>
      <w:r w:rsidR="003B0E71">
        <w:instrText xml:space="preserve">" </w:instrText>
      </w:r>
      <w:r w:rsidR="003C44DE">
        <w:fldChar w:fldCharType="end"/>
      </w:r>
    </w:p>
    <w:p w14:paraId="0F182C1F" w14:textId="6BC7917E" w:rsidR="004C770C" w:rsidRDefault="00726AF3" w:rsidP="004C770C">
      <w:pPr>
        <w:pStyle w:val="Heading3"/>
      </w:pPr>
      <w:bookmarkStart w:id="628" w:name="_Toc508619067"/>
      <w:r>
        <w:t>6</w:t>
      </w:r>
      <w:r w:rsidR="009E501C">
        <w:t>.</w:t>
      </w:r>
      <w:r w:rsidR="004C770C">
        <w:t>4</w:t>
      </w:r>
      <w:r w:rsidR="001E7506">
        <w:t>6</w:t>
      </w:r>
      <w:r w:rsidR="004C770C">
        <w:t>.1</w:t>
      </w:r>
      <w:r w:rsidR="00074057">
        <w:t xml:space="preserve"> </w:t>
      </w:r>
      <w:r w:rsidR="004C770C">
        <w:t>Applicability to language</w:t>
      </w:r>
      <w:bookmarkEnd w:id="628"/>
    </w:p>
    <w:p w14:paraId="2D615484" w14:textId="77777777" w:rsidR="004C770C" w:rsidRDefault="004C770C" w:rsidP="00074163">
      <w:r>
        <w:t>The general vulnerability that parameters might have values precluded by preconditions</w:t>
      </w:r>
      <w:r w:rsidR="003C44DE">
        <w:fldChar w:fldCharType="begin"/>
      </w:r>
      <w:r w:rsidR="00DA7A08">
        <w:instrText xml:space="preserve"> XE "</w:instrText>
      </w:r>
      <w:r w:rsidR="00074163">
        <w:instrText>P</w:instrText>
      </w:r>
      <w:r w:rsidR="00EB0723">
        <w:instrText>reconditions</w:instrText>
      </w:r>
      <w:r w:rsidR="00DA7A08">
        <w:instrText xml:space="preserve">" </w:instrText>
      </w:r>
      <w:r w:rsidR="003C44DE">
        <w:fldChar w:fldCharType="end"/>
      </w:r>
      <w:r>
        <w:t xml:space="preserve"> of the called routine applies to Ada as well. </w:t>
      </w:r>
    </w:p>
    <w:p w14:paraId="09F408B9" w14:textId="77777777" w:rsidR="007C7F65" w:rsidRDefault="004C770C" w:rsidP="007C7F65">
      <w:r>
        <w:t>However, to the extent that the preclusion of values can be expressed as part of the type system of Ada, the preconditions</w:t>
      </w:r>
      <w:r w:rsidR="003C44DE">
        <w:fldChar w:fldCharType="begin"/>
      </w:r>
      <w:r w:rsidR="00DA7A08">
        <w:instrText xml:space="preserve"> XE "</w:instrText>
      </w:r>
      <w:r w:rsidR="00074163">
        <w:instrText>P</w:instrText>
      </w:r>
      <w:r w:rsidR="00EB0723">
        <w:instrText>reconditions</w:instrText>
      </w:r>
      <w:r w:rsidR="00DA7A08">
        <w:instrText xml:space="preserve">" </w:instrText>
      </w:r>
      <w:r w:rsidR="003C44DE">
        <w:fldChar w:fldCharType="end"/>
      </w:r>
      <w:r>
        <w:t xml:space="preserve"> are checked by the compiler statically or dynamically and thus are no longer vulnerabilities. For example, any range constraint on values of a parameter can be expressed in Ada by means of type or subtype declarations. Type violations are detected at compile time, subtype violations cause run-time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w:t>
      </w:r>
      <w:r w:rsidR="00312CF5">
        <w:t xml:space="preserve"> </w:t>
      </w:r>
      <w:r w:rsidR="007C7F65">
        <w:t>In addition,</w:t>
      </w:r>
      <w:r w:rsidR="00312CF5">
        <w:t xml:space="preserve"> preconditions</w:t>
      </w:r>
      <w:r w:rsidR="003C44DE">
        <w:fldChar w:fldCharType="begin"/>
      </w:r>
      <w:r w:rsidR="00DA7A08">
        <w:instrText xml:space="preserve"> XE "</w:instrText>
      </w:r>
      <w:r w:rsidR="00074163">
        <w:instrText>P</w:instrText>
      </w:r>
      <w:r w:rsidR="00EB0723">
        <w:instrText>reconditions</w:instrText>
      </w:r>
      <w:r w:rsidR="00DA7A08">
        <w:instrText xml:space="preserve">" </w:instrText>
      </w:r>
      <w:r w:rsidR="003C44DE">
        <w:fldChar w:fldCharType="end"/>
      </w:r>
      <w:r w:rsidR="00312CF5">
        <w:t xml:space="preserve">, </w:t>
      </w:r>
      <w:proofErr w:type="spellStart"/>
      <w:r w:rsidR="00312CF5">
        <w:t>postconditions</w:t>
      </w:r>
      <w:proofErr w:type="spellEnd"/>
      <w:r w:rsidR="003C44DE">
        <w:fldChar w:fldCharType="begin"/>
      </w:r>
      <w:r w:rsidR="00E12E52">
        <w:instrText xml:space="preserve"> XE "</w:instrText>
      </w:r>
      <w:proofErr w:type="spellStart"/>
      <w:r w:rsidR="00EB0723">
        <w:instrText>Postconditions</w:instrText>
      </w:r>
      <w:proofErr w:type="spellEnd"/>
      <w:r w:rsidR="00E12E52">
        <w:instrText xml:space="preserve">" </w:instrText>
      </w:r>
      <w:r w:rsidR="003C44DE">
        <w:fldChar w:fldCharType="end"/>
      </w:r>
      <w:r w:rsidR="007C7F65">
        <w:t>,</w:t>
      </w:r>
      <w:r w:rsidR="00312CF5">
        <w:t xml:space="preserve"> type invariants</w:t>
      </w:r>
      <w:r w:rsidR="003C44DE">
        <w:fldChar w:fldCharType="begin"/>
      </w:r>
      <w:r w:rsidR="00DB064F">
        <w:instrText xml:space="preserve"> XE "</w:instrText>
      </w:r>
      <w:r w:rsidR="00EB0723">
        <w:instrText>Type invariants</w:instrText>
      </w:r>
      <w:r w:rsidR="00DB064F">
        <w:instrText xml:space="preserve">" </w:instrText>
      </w:r>
      <w:r w:rsidR="003C44DE">
        <w:fldChar w:fldCharType="end"/>
      </w:r>
      <w:r w:rsidR="007C7F65">
        <w:t>, and subtype</w:t>
      </w:r>
      <w:r w:rsidR="00312CF5">
        <w:t xml:space="preserve"> </w:t>
      </w:r>
      <w:r w:rsidR="007C7F65">
        <w:t>predicates can be specified explicitly to express more complex</w:t>
      </w:r>
      <w:r w:rsidR="00312CF5">
        <w:t xml:space="preserve"> restrictions to be observed by callers.</w:t>
      </w:r>
      <w:r w:rsidR="007C7F65" w:rsidRPr="007C7F65">
        <w:t xml:space="preserve"> </w:t>
      </w:r>
      <w:r w:rsidR="007C7F65">
        <w:t xml:space="preserve">These are checked at run-time depending on the </w:t>
      </w:r>
      <w:proofErr w:type="spellStart"/>
      <w:r w:rsidR="00017A66" w:rsidRPr="00017A66">
        <w:rPr>
          <w:rFonts w:ascii="Times New Roman" w:hAnsi="Times New Roman" w:cs="Times New Roman"/>
        </w:rPr>
        <w:t>Assertion_Policy</w:t>
      </w:r>
      <w:proofErr w:type="spellEnd"/>
      <w:r w:rsidR="007C7F65">
        <w:t xml:space="preserve"> in effect, and can be recognized by other static analysis tools as part of program verification</w:t>
      </w:r>
      <w:r w:rsidR="003C44DE">
        <w:fldChar w:fldCharType="begin"/>
      </w:r>
      <w:r w:rsidR="00DA7A08">
        <w:instrText xml:space="preserve"> XE "</w:instrText>
      </w:r>
      <w:r w:rsidR="00074163">
        <w:instrText>P</w:instrText>
      </w:r>
      <w:r w:rsidR="00EB0723">
        <w:instrText>rogram verification</w:instrText>
      </w:r>
      <w:r w:rsidR="00DA7A08">
        <w:instrText xml:space="preserve">" </w:instrText>
      </w:r>
      <w:r w:rsidR="003C44DE">
        <w:fldChar w:fldCharType="end"/>
      </w:r>
      <w:r w:rsidR="007C7F65">
        <w:t>.</w:t>
      </w:r>
    </w:p>
    <w:p w14:paraId="71FF6098" w14:textId="62258263" w:rsidR="004C770C" w:rsidRDefault="00726AF3" w:rsidP="004C770C">
      <w:pPr>
        <w:pStyle w:val="Heading3"/>
      </w:pPr>
      <w:bookmarkStart w:id="629" w:name="_Toc508619068"/>
      <w:r>
        <w:t>6</w:t>
      </w:r>
      <w:r w:rsidR="009E501C">
        <w:t>.</w:t>
      </w:r>
      <w:r w:rsidR="004C770C">
        <w:t>4</w:t>
      </w:r>
      <w:r w:rsidR="001E7506">
        <w:t>6</w:t>
      </w:r>
      <w:r w:rsidR="004C770C">
        <w:t>.2</w:t>
      </w:r>
      <w:r w:rsidR="00074057">
        <w:t xml:space="preserve"> </w:t>
      </w:r>
      <w:r w:rsidR="004C770C">
        <w:t>Guidance to language users</w:t>
      </w:r>
      <w:bookmarkEnd w:id="629"/>
    </w:p>
    <w:p w14:paraId="6D299AAE" w14:textId="77777777" w:rsidR="002070C0" w:rsidRDefault="002070C0" w:rsidP="003B5D87">
      <w:pPr>
        <w:pStyle w:val="ListParagraph"/>
        <w:numPr>
          <w:ilvl w:val="0"/>
          <w:numId w:val="309"/>
        </w:numPr>
        <w:spacing w:before="120" w:after="120" w:line="240" w:lineRule="auto"/>
      </w:pPr>
      <w:r w:rsidRPr="009739AB">
        <w:t>Follow the mitigation mechanisms of subclause 6.</w:t>
      </w:r>
      <w:r>
        <w:t>46</w:t>
      </w:r>
      <w:r w:rsidRPr="009739AB">
        <w:t>.5 of TR 24772-1</w:t>
      </w:r>
      <w:r>
        <w:t>.</w:t>
      </w:r>
    </w:p>
    <w:p w14:paraId="702001F7" w14:textId="77777777" w:rsidR="004C770C" w:rsidRDefault="004C770C" w:rsidP="003B5D87">
      <w:pPr>
        <w:pStyle w:val="ListParagraph"/>
        <w:numPr>
          <w:ilvl w:val="0"/>
          <w:numId w:val="309"/>
        </w:numPr>
        <w:spacing w:before="120" w:after="120" w:line="240" w:lineRule="auto"/>
      </w:pPr>
      <w:r>
        <w:t xml:space="preserve">Exploit the type and subtype system of Ada to express </w:t>
      </w:r>
      <w:r w:rsidR="00C80E07">
        <w:t>restrictions</w:t>
      </w:r>
      <w:r>
        <w:t xml:space="preserve"> on the values of parameters</w:t>
      </w:r>
      <w:r w:rsidR="00C80E07">
        <w:t xml:space="preserve"> and results</w:t>
      </w:r>
      <w:r>
        <w:t>.</w:t>
      </w:r>
    </w:p>
    <w:p w14:paraId="16F84B35" w14:textId="77777777" w:rsidR="004C770C" w:rsidRDefault="00C80E07" w:rsidP="003B5D87">
      <w:pPr>
        <w:pStyle w:val="ListParagraph"/>
        <w:numPr>
          <w:ilvl w:val="0"/>
          <w:numId w:val="309"/>
        </w:numPr>
        <w:spacing w:before="120" w:after="120" w:line="240" w:lineRule="auto"/>
      </w:pPr>
      <w:r>
        <w:t>Specify explicit</w:t>
      </w:r>
      <w:r w:rsidR="00312CF5">
        <w:t xml:space="preserve"> preconditions</w:t>
      </w:r>
      <w:r w:rsidR="003C44DE">
        <w:fldChar w:fldCharType="begin"/>
      </w:r>
      <w:r w:rsidR="00DA7A08">
        <w:instrText xml:space="preserve"> XE "</w:instrText>
      </w:r>
      <w:r w:rsidR="00074163">
        <w:instrText>P</w:instrText>
      </w:r>
      <w:r w:rsidR="00EB0723">
        <w:instrText>reconditions</w:instrText>
      </w:r>
      <w:r w:rsidR="00DA7A08">
        <w:instrText xml:space="preserve">" </w:instrText>
      </w:r>
      <w:r w:rsidR="003C44DE">
        <w:fldChar w:fldCharType="end"/>
      </w:r>
      <w:r w:rsidR="00312CF5">
        <w:t xml:space="preserve"> and </w:t>
      </w:r>
      <w:proofErr w:type="spellStart"/>
      <w:r w:rsidR="00312CF5">
        <w:t>postconditions</w:t>
      </w:r>
      <w:proofErr w:type="spellEnd"/>
      <w:r w:rsidR="003C44DE">
        <w:fldChar w:fldCharType="begin"/>
      </w:r>
      <w:r w:rsidR="00E12E52">
        <w:instrText xml:space="preserve"> XE "</w:instrText>
      </w:r>
      <w:proofErr w:type="spellStart"/>
      <w:r w:rsidR="00E12E52" w:rsidRPr="000F0BAF">
        <w:instrText>P</w:instrText>
      </w:r>
      <w:r w:rsidR="00EB0723">
        <w:instrText>ostconditions</w:instrText>
      </w:r>
      <w:proofErr w:type="spellEnd"/>
      <w:r w:rsidR="00E12E52">
        <w:instrText xml:space="preserve">" </w:instrText>
      </w:r>
      <w:r w:rsidR="003C44DE">
        <w:fldChar w:fldCharType="end"/>
      </w:r>
      <w:r w:rsidR="00312CF5">
        <w:t xml:space="preserve"> </w:t>
      </w:r>
      <w:r>
        <w:t xml:space="preserve">for </w:t>
      </w:r>
      <w:r w:rsidR="00312CF5">
        <w:t>subprograms</w:t>
      </w:r>
      <w:r>
        <w:t xml:space="preserve"> wherever practical</w:t>
      </w:r>
      <w:r w:rsidR="00027B28">
        <w:t xml:space="preserve">. </w:t>
      </w:r>
    </w:p>
    <w:p w14:paraId="4E69E813" w14:textId="77777777" w:rsidR="00C80E07" w:rsidRDefault="00C80E07" w:rsidP="003B5D87">
      <w:pPr>
        <w:pStyle w:val="ListParagraph"/>
        <w:numPr>
          <w:ilvl w:val="0"/>
          <w:numId w:val="309"/>
        </w:numPr>
        <w:spacing w:before="120" w:after="120" w:line="240" w:lineRule="auto"/>
      </w:pPr>
      <w:r>
        <w:t>Specify subtype predicates and type invariants</w:t>
      </w:r>
      <w:r w:rsidR="003C44DE">
        <w:fldChar w:fldCharType="begin"/>
      </w:r>
      <w:r w:rsidR="00DB064F">
        <w:instrText xml:space="preserve"> XE "</w:instrText>
      </w:r>
      <w:r w:rsidR="00DB064F" w:rsidRPr="00135773">
        <w:instrText>T</w:instrText>
      </w:r>
      <w:r w:rsidR="00EB0723">
        <w:instrText>ype invariants</w:instrText>
      </w:r>
      <w:r w:rsidR="00DB064F">
        <w:instrText xml:space="preserve">" </w:instrText>
      </w:r>
      <w:r w:rsidR="003C44DE">
        <w:fldChar w:fldCharType="end"/>
      </w:r>
      <w:r>
        <w:t xml:space="preserve"> for subtypes and private types when appropriate.</w:t>
      </w:r>
    </w:p>
    <w:p w14:paraId="4FF9071B" w14:textId="77777777" w:rsidR="004C770C" w:rsidRDefault="00952B43" w:rsidP="003B5D87">
      <w:pPr>
        <w:pStyle w:val="ListParagraph"/>
        <w:numPr>
          <w:ilvl w:val="0"/>
          <w:numId w:val="309"/>
        </w:numPr>
        <w:spacing w:before="120" w:after="120" w:line="240" w:lineRule="auto"/>
      </w:pPr>
      <w:r>
        <w:t>S</w:t>
      </w:r>
      <w:r w:rsidR="004C770C">
        <w:t xml:space="preserve">pecify the </w:t>
      </w:r>
      <w:r w:rsidR="00C80E07">
        <w:t>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sidR="00C80E07">
        <w:t xml:space="preserve"> raised or other </w:t>
      </w:r>
      <w:r w:rsidR="004C770C">
        <w:t>response to values</w:t>
      </w:r>
      <w:r w:rsidR="00C80E07" w:rsidRPr="00C80E07">
        <w:t xml:space="preserve"> </w:t>
      </w:r>
      <w:r w:rsidR="00C80E07">
        <w:t>that do not satisfy the precondition</w:t>
      </w:r>
      <w:r w:rsidR="003C44DE">
        <w:fldChar w:fldCharType="begin"/>
      </w:r>
      <w:r w:rsidR="00DA7A08">
        <w:instrText xml:space="preserve"> XE "</w:instrText>
      </w:r>
      <w:r w:rsidR="00074163">
        <w:instrText>P</w:instrText>
      </w:r>
      <w:r w:rsidR="00DA7A08" w:rsidRPr="00DA350C">
        <w:instrText>recondition</w:instrText>
      </w:r>
      <w:r w:rsidR="00EB0723">
        <w:instrText>s</w:instrText>
      </w:r>
      <w:r w:rsidR="00DA7A08">
        <w:instrText xml:space="preserve">" </w:instrText>
      </w:r>
      <w:r w:rsidR="003C44DE">
        <w:fldChar w:fldCharType="end"/>
      </w:r>
      <w:r w:rsidR="004C770C">
        <w:t>.</w:t>
      </w:r>
    </w:p>
    <w:p w14:paraId="1F92675C" w14:textId="6890B4F6" w:rsidR="004C770C" w:rsidRDefault="00726AF3" w:rsidP="004C770C">
      <w:pPr>
        <w:pStyle w:val="Heading2"/>
      </w:pPr>
      <w:bookmarkStart w:id="630" w:name="_Ref336425160"/>
      <w:bookmarkStart w:id="631" w:name="_Toc358896529"/>
      <w:bookmarkStart w:id="632" w:name="_Toc508619069"/>
      <w:r>
        <w:t>6</w:t>
      </w:r>
      <w:r w:rsidR="009E501C">
        <w:t>.</w:t>
      </w:r>
      <w:r w:rsidR="004C770C">
        <w:t>4</w:t>
      </w:r>
      <w:r w:rsidR="001E7506">
        <w:t>7</w:t>
      </w:r>
      <w:r w:rsidR="00074057">
        <w:t xml:space="preserve"> </w:t>
      </w:r>
      <w:r w:rsidR="004C770C">
        <w:t>Inter-language Calling</w:t>
      </w:r>
      <w:r w:rsidR="00074057">
        <w:t xml:space="preserve"> </w:t>
      </w:r>
      <w:r w:rsidR="004C770C">
        <w:t>[DJS]</w:t>
      </w:r>
      <w:bookmarkEnd w:id="630"/>
      <w:bookmarkEnd w:id="631"/>
      <w:bookmarkEnd w:id="632"/>
      <w:r w:rsidR="003C44DE">
        <w:fldChar w:fldCharType="begin"/>
      </w:r>
      <w:r w:rsidR="003B0E71">
        <w:instrText xml:space="preserve"> XE "</w:instrText>
      </w:r>
      <w:r w:rsidR="003B0E71" w:rsidRPr="00E13BBC">
        <w:instrText>DJS</w:instrText>
      </w:r>
      <w:r w:rsidR="00EB0723">
        <w:instrText xml:space="preserve"> </w:instrText>
      </w:r>
      <w:r w:rsidR="003B0E71">
        <w:instrText>–</w:instrText>
      </w:r>
      <w:r w:rsidR="003B0E71" w:rsidRPr="00E13BBC">
        <w:instrText xml:space="preserve"> </w:instrText>
      </w:r>
      <w:r w:rsidR="00EB0723">
        <w:instrText>Inter-language Calling</w:instrText>
      </w:r>
      <w:r w:rsidR="003B0E71">
        <w:instrText xml:space="preserve">" </w:instrText>
      </w:r>
      <w:r w:rsidR="003C44DE">
        <w:fldChar w:fldCharType="end"/>
      </w:r>
      <w:r w:rsidR="003C44DE">
        <w:fldChar w:fldCharType="begin"/>
      </w:r>
      <w:r w:rsidR="003B0E71">
        <w:instrText xml:space="preserve"> XE "</w:instrText>
      </w:r>
      <w:r w:rsidR="003B0E71" w:rsidRPr="00B04D0E">
        <w:instrText xml:space="preserve">Language </w:instrText>
      </w:r>
      <w:proofErr w:type="gramStart"/>
      <w:r w:rsidR="003B0E71" w:rsidRPr="00B04D0E">
        <w:instrText>Vulnerabilities:Inter</w:instrText>
      </w:r>
      <w:proofErr w:type="gramEnd"/>
      <w:r w:rsidR="003B0E71" w:rsidRPr="00B04D0E">
        <w:instrText>-language Calling [DJS]</w:instrText>
      </w:r>
      <w:r w:rsidR="003B0E71">
        <w:instrText xml:space="preserve">" </w:instrText>
      </w:r>
      <w:r w:rsidR="003C44DE">
        <w:fldChar w:fldCharType="end"/>
      </w:r>
    </w:p>
    <w:p w14:paraId="4E93F203" w14:textId="127B3AD4" w:rsidR="004C770C" w:rsidRPr="005B781F" w:rsidRDefault="00726AF3" w:rsidP="004C770C">
      <w:pPr>
        <w:pStyle w:val="Heading3"/>
      </w:pPr>
      <w:bookmarkStart w:id="633" w:name="_Toc508619070"/>
      <w:r>
        <w:t>6</w:t>
      </w:r>
      <w:r w:rsidR="009E501C">
        <w:t>.</w:t>
      </w:r>
      <w:r w:rsidR="004C770C" w:rsidRPr="005B781F">
        <w:t>4</w:t>
      </w:r>
      <w:r w:rsidR="001E7506">
        <w:t>7</w:t>
      </w:r>
      <w:r w:rsidR="004C770C" w:rsidRPr="005B781F">
        <w:t>.1</w:t>
      </w:r>
      <w:r w:rsidR="00074057">
        <w:t xml:space="preserve"> </w:t>
      </w:r>
      <w:r w:rsidR="004C770C" w:rsidRPr="005B781F">
        <w:t>Applicability to Language</w:t>
      </w:r>
      <w:bookmarkEnd w:id="633"/>
    </w:p>
    <w:p w14:paraId="1CB842C5" w14:textId="77777777" w:rsidR="004C770C" w:rsidRDefault="004C770C" w:rsidP="004C770C">
      <w:r>
        <w:t xml:space="preserve">The vulnerability applies to Ada, however Ada provides mechanisms to interface with common languages, such as C, </w:t>
      </w:r>
      <w:r w:rsidR="00EA4501">
        <w:t xml:space="preserve">C++, </w:t>
      </w:r>
      <w:r>
        <w:t>Fortran and COBOL, so that vulnerabilities associated with interfacing with these languages can be avoided.</w:t>
      </w:r>
    </w:p>
    <w:p w14:paraId="63E645B3" w14:textId="1C8C9B5A" w:rsidR="004C770C" w:rsidRDefault="00726AF3" w:rsidP="004C770C">
      <w:pPr>
        <w:pStyle w:val="Heading3"/>
      </w:pPr>
      <w:bookmarkStart w:id="634" w:name="_Toc508619071"/>
      <w:r>
        <w:t>6</w:t>
      </w:r>
      <w:r w:rsidR="009E501C">
        <w:t>.</w:t>
      </w:r>
      <w:r w:rsidR="004C770C" w:rsidRPr="005B781F">
        <w:t>4</w:t>
      </w:r>
      <w:r w:rsidR="001E7506">
        <w:t>7</w:t>
      </w:r>
      <w:r w:rsidR="004C770C" w:rsidRPr="005B781F">
        <w:t>.2</w:t>
      </w:r>
      <w:r w:rsidR="00074057">
        <w:t xml:space="preserve"> </w:t>
      </w:r>
      <w:r w:rsidR="004C770C" w:rsidRPr="005B781F">
        <w:t>Guidance to Language Users</w:t>
      </w:r>
      <w:bookmarkEnd w:id="634"/>
    </w:p>
    <w:p w14:paraId="140CBE78" w14:textId="77777777" w:rsidR="00F128DF" w:rsidRDefault="0030164F">
      <w:pPr>
        <w:pStyle w:val="ListParagraph"/>
        <w:numPr>
          <w:ilvl w:val="0"/>
          <w:numId w:val="309"/>
        </w:numPr>
        <w:spacing w:before="120" w:after="120" w:line="240" w:lineRule="auto"/>
      </w:pPr>
      <w:r w:rsidRPr="009739AB">
        <w:t>Follow the mitigation mechanisms of subclause 6.</w:t>
      </w:r>
      <w:r>
        <w:t>47</w:t>
      </w:r>
      <w:r w:rsidRPr="009739AB">
        <w:t>.5 of TR 24772-1</w:t>
      </w:r>
      <w:r>
        <w:t>.</w:t>
      </w:r>
    </w:p>
    <w:p w14:paraId="47F3BE49" w14:textId="749640AD" w:rsidR="00F128DF" w:rsidRDefault="003C44DE">
      <w:pPr>
        <w:pStyle w:val="ListParagraph"/>
        <w:numPr>
          <w:ilvl w:val="0"/>
          <w:numId w:val="309"/>
        </w:numPr>
        <w:spacing w:before="120" w:after="120" w:line="240" w:lineRule="auto"/>
      </w:pPr>
      <w:r w:rsidRPr="003C44DE">
        <w:t xml:space="preserve">Use the inter-language methods and syntax specified by </w:t>
      </w:r>
      <w:r w:rsidR="00491CBF">
        <w:t>ISO/IEC 8652</w:t>
      </w:r>
      <w:r w:rsidRPr="003C44DE">
        <w:t xml:space="preserve"> when the routines to be called are written in languages that </w:t>
      </w:r>
      <w:r w:rsidR="00491CBF">
        <w:t>ISO/IEC 8652</w:t>
      </w:r>
      <w:r w:rsidRPr="003C44DE">
        <w:t xml:space="preserve"> specifies an interface with.</w:t>
      </w:r>
    </w:p>
    <w:p w14:paraId="6CD7D54D" w14:textId="0D77DDBB" w:rsidR="00F128DF" w:rsidRDefault="003C44DE">
      <w:pPr>
        <w:pStyle w:val="ListParagraph"/>
        <w:numPr>
          <w:ilvl w:val="0"/>
          <w:numId w:val="309"/>
        </w:numPr>
        <w:spacing w:before="120" w:after="120" w:line="240" w:lineRule="auto"/>
      </w:pPr>
      <w:r w:rsidRPr="003C44DE">
        <w:t xml:space="preserve">Use interfaces to the C programming language where the other language system(s) are not covered by </w:t>
      </w:r>
      <w:r w:rsidR="00491CBF">
        <w:t>ISO/IEC 8652</w:t>
      </w:r>
      <w:r w:rsidRPr="003C44DE">
        <w:t>, but the other language systems have interfacing to C.</w:t>
      </w:r>
    </w:p>
    <w:p w14:paraId="2F1EE28F" w14:textId="77777777" w:rsidR="00F128DF" w:rsidRDefault="003C44DE">
      <w:pPr>
        <w:pStyle w:val="ListParagraph"/>
        <w:numPr>
          <w:ilvl w:val="0"/>
          <w:numId w:val="309"/>
        </w:numPr>
        <w:spacing w:before="120" w:after="120" w:line="240" w:lineRule="auto"/>
      </w:pPr>
      <w:r w:rsidRPr="003C44DE">
        <w:t>Make explicit checks on all return values from foreign system code artifacts, for example by using the 'Valid</w:t>
      </w:r>
      <w:r w:rsidRPr="003C44DE">
        <w:fldChar w:fldCharType="begin"/>
      </w:r>
      <w:r w:rsidR="0013647A">
        <w:instrText xml:space="preserve"> XE "</w:instrText>
      </w:r>
      <w:r w:rsidRPr="003C44DE">
        <w:instrText>Attribute:</w:instrText>
      </w:r>
      <w:r w:rsidR="0013647A" w:rsidRPr="00507F53">
        <w:instrText>'Valid</w:instrText>
      </w:r>
      <w:r w:rsidR="0013647A">
        <w:instrText xml:space="preserve">" </w:instrText>
      </w:r>
      <w:r w:rsidRPr="003C44DE">
        <w:fldChar w:fldCharType="end"/>
      </w:r>
      <w:r w:rsidRPr="003C44DE">
        <w:t xml:space="preserve"> attribute or by performing explicit tests to ensure that values returned by inter-language calls conform to the expected representation and semantics of the Ada application.</w:t>
      </w:r>
    </w:p>
    <w:p w14:paraId="4EE65DE4" w14:textId="77777777" w:rsidR="00F128DF" w:rsidRDefault="00047C5C">
      <w:pPr>
        <w:pStyle w:val="ListParagraph"/>
        <w:numPr>
          <w:ilvl w:val="0"/>
          <w:numId w:val="309"/>
        </w:numPr>
        <w:spacing w:before="120" w:after="120" w:line="240" w:lineRule="auto"/>
      </w:pPr>
      <w:r>
        <w:lastRenderedPageBreak/>
        <w:t>Consider handling any exceptions that might be raised in Ada code before returning to a routine from a foreign language, to prevent possible stack corruption if the foreign language cannot handle exceptions raised in Ada code.</w:t>
      </w:r>
    </w:p>
    <w:p w14:paraId="76ACDAC7" w14:textId="60D4BF39" w:rsidR="004C770C" w:rsidRDefault="00726AF3" w:rsidP="004C770C">
      <w:pPr>
        <w:pStyle w:val="Heading2"/>
      </w:pPr>
      <w:bookmarkStart w:id="635" w:name="_Ref336425206"/>
      <w:bookmarkStart w:id="636" w:name="_Toc358896530"/>
      <w:bookmarkStart w:id="637" w:name="_Toc508619072"/>
      <w:r>
        <w:t>6</w:t>
      </w:r>
      <w:r w:rsidR="009E501C">
        <w:t>.</w:t>
      </w:r>
      <w:r w:rsidR="004C770C">
        <w:t>4</w:t>
      </w:r>
      <w:r w:rsidR="001E7506">
        <w:t>8</w:t>
      </w:r>
      <w:r w:rsidR="00074057">
        <w:t xml:space="preserve"> </w:t>
      </w:r>
      <w:r w:rsidR="004C770C" w:rsidRPr="00ED6859">
        <w:t>Dynamically-linked Code and Self-modifying Code [NYY]</w:t>
      </w:r>
      <w:bookmarkEnd w:id="635"/>
      <w:bookmarkEnd w:id="636"/>
      <w:bookmarkEnd w:id="637"/>
      <w:r w:rsidR="003C44DE">
        <w:fldChar w:fldCharType="begin"/>
      </w:r>
      <w:r w:rsidR="003B0E71">
        <w:instrText xml:space="preserve"> XE "</w:instrText>
      </w:r>
      <w:r w:rsidR="003B0E71" w:rsidRPr="00D13157">
        <w:instrText>NYY</w:instrText>
      </w:r>
      <w:r w:rsidR="00EB0723">
        <w:instrText xml:space="preserve"> </w:instrText>
      </w:r>
      <w:r w:rsidR="003B0E71">
        <w:instrText>–</w:instrText>
      </w:r>
      <w:r w:rsidR="003B0E71" w:rsidRPr="00D13157">
        <w:instrText xml:space="preserve"> </w:instrText>
      </w:r>
      <w:r w:rsidR="00EB0723">
        <w:instrText>Dynamically-linked Code and Self-modifying Code</w:instrText>
      </w:r>
      <w:r w:rsidR="003B0E71">
        <w:instrText xml:space="preserve">" </w:instrText>
      </w:r>
      <w:r w:rsidR="003C44DE">
        <w:fldChar w:fldCharType="end"/>
      </w:r>
      <w:r w:rsidR="003C44DE">
        <w:fldChar w:fldCharType="begin"/>
      </w:r>
      <w:r w:rsidR="003B0E71">
        <w:instrText xml:space="preserve"> XE "</w:instrText>
      </w:r>
      <w:r w:rsidR="003B0E71" w:rsidRPr="00692E33">
        <w:instrText xml:space="preserve">Language </w:instrText>
      </w:r>
      <w:proofErr w:type="gramStart"/>
      <w:r w:rsidR="003B0E71" w:rsidRPr="00692E33">
        <w:instrText>Vulnerabilities:Dynamically</w:instrText>
      </w:r>
      <w:proofErr w:type="gramEnd"/>
      <w:r w:rsidR="003B0E71" w:rsidRPr="00692E33">
        <w:instrText>-linked Code and Self-modifying Code [NYY]</w:instrText>
      </w:r>
      <w:r w:rsidR="003B0E71">
        <w:instrText xml:space="preserve">" </w:instrText>
      </w:r>
      <w:r w:rsidR="003C44DE">
        <w:fldChar w:fldCharType="end"/>
      </w:r>
    </w:p>
    <w:p w14:paraId="6051F429" w14:textId="77777777" w:rsidR="004C770C" w:rsidRDefault="004C770C" w:rsidP="004C770C">
      <w:r>
        <w:rPr>
          <w:lang w:val="en-GB"/>
        </w:rPr>
        <w:t>With the exception of unsafe programming</w:t>
      </w:r>
      <w:r w:rsidR="003C44DE">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3C44DE">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006274">
        <w:rPr>
          <w:lang w:val="en-GB"/>
        </w:rPr>
        <w:t>)</w:t>
      </w:r>
      <w:r w:rsidRPr="00262A7C">
        <w:rPr>
          <w:lang w:val="en-GB"/>
        </w:rPr>
        <w:t>,</w:t>
      </w:r>
      <w:r>
        <w:t xml:space="preserve"> this vulnerability is not applicable to Ada as Ada supports neither dynamic linking nor self-modifying code. The latter is possible only by exploiting other vulnerabilities of the language in the most malicious ways and even then it is still very difficult to achieve.</w:t>
      </w:r>
    </w:p>
    <w:p w14:paraId="4310AA14" w14:textId="1ADA701F" w:rsidR="004C770C" w:rsidRDefault="00726AF3" w:rsidP="004C770C">
      <w:pPr>
        <w:pStyle w:val="Heading2"/>
      </w:pPr>
      <w:bookmarkStart w:id="638" w:name="_Ref336414438"/>
      <w:bookmarkStart w:id="639" w:name="_Ref336425269"/>
      <w:bookmarkStart w:id="640" w:name="_Toc358896531"/>
      <w:bookmarkStart w:id="641" w:name="_Toc508619073"/>
      <w:r>
        <w:t>6</w:t>
      </w:r>
      <w:r w:rsidR="009E501C">
        <w:t>.</w:t>
      </w:r>
      <w:r w:rsidR="001E7506">
        <w:t>49</w:t>
      </w:r>
      <w:r w:rsidR="00074057">
        <w:t xml:space="preserve"> </w:t>
      </w:r>
      <w:r w:rsidR="004C770C" w:rsidRPr="00553483">
        <w:t>Library Signature [NSQ]</w:t>
      </w:r>
      <w:bookmarkEnd w:id="638"/>
      <w:bookmarkEnd w:id="639"/>
      <w:bookmarkEnd w:id="640"/>
      <w:bookmarkEnd w:id="641"/>
      <w:r w:rsidR="003C44DE">
        <w:fldChar w:fldCharType="begin"/>
      </w:r>
      <w:r w:rsidR="003B0E71">
        <w:instrText xml:space="preserve"> XE "</w:instrText>
      </w:r>
      <w:r w:rsidR="003B0E71" w:rsidRPr="00A454DC">
        <w:instrText>NSQ</w:instrText>
      </w:r>
      <w:r w:rsidR="00EB0723">
        <w:instrText xml:space="preserve"> </w:instrText>
      </w:r>
      <w:r w:rsidR="003B0E71">
        <w:instrText>–</w:instrText>
      </w:r>
      <w:r w:rsidR="003B0E71" w:rsidRPr="00A454DC">
        <w:instrText xml:space="preserve"> </w:instrText>
      </w:r>
      <w:r w:rsidR="00EB0723">
        <w:instrText>Library Signature</w:instrText>
      </w:r>
      <w:r w:rsidR="003B0E71">
        <w:instrText xml:space="preserve">" </w:instrText>
      </w:r>
      <w:r w:rsidR="003C44DE">
        <w:fldChar w:fldCharType="end"/>
      </w:r>
      <w:r w:rsidR="003C44DE">
        <w:fldChar w:fldCharType="begin"/>
      </w:r>
      <w:r w:rsidR="003B0E71">
        <w:instrText xml:space="preserve"> XE "</w:instrText>
      </w:r>
      <w:r w:rsidR="003B0E71" w:rsidRPr="0029461C">
        <w:instrText xml:space="preserve">Language </w:instrText>
      </w:r>
      <w:proofErr w:type="gramStart"/>
      <w:r w:rsidR="003B0E71" w:rsidRPr="0029461C">
        <w:instrText>Vulnerabilities:Library</w:instrText>
      </w:r>
      <w:proofErr w:type="gramEnd"/>
      <w:r w:rsidR="003B0E71" w:rsidRPr="0029461C">
        <w:instrText xml:space="preserve"> Signature [NSQ]</w:instrText>
      </w:r>
      <w:r w:rsidR="003B0E71">
        <w:instrText xml:space="preserve">" </w:instrText>
      </w:r>
      <w:r w:rsidR="003C44DE">
        <w:fldChar w:fldCharType="end"/>
      </w:r>
    </w:p>
    <w:p w14:paraId="71598B4B" w14:textId="721ED9A2" w:rsidR="004C770C" w:rsidRDefault="00726AF3" w:rsidP="004C770C">
      <w:pPr>
        <w:pStyle w:val="Heading3"/>
      </w:pPr>
      <w:bookmarkStart w:id="642" w:name="_Toc508619074"/>
      <w:r>
        <w:t>6</w:t>
      </w:r>
      <w:r w:rsidR="009E501C">
        <w:t>.</w:t>
      </w:r>
      <w:r w:rsidR="001E7506">
        <w:t>49</w:t>
      </w:r>
      <w:r w:rsidR="004C770C">
        <w:t>.1</w:t>
      </w:r>
      <w:r w:rsidR="00074057">
        <w:t xml:space="preserve"> </w:t>
      </w:r>
      <w:r w:rsidR="004C770C">
        <w:t>Applicability to language</w:t>
      </w:r>
      <w:bookmarkEnd w:id="642"/>
    </w:p>
    <w:p w14:paraId="1341A7C5" w14:textId="77777777" w:rsidR="004C770C" w:rsidRDefault="004C770C" w:rsidP="004C770C">
      <w:r>
        <w:t xml:space="preserve">Ada provides mechanisms to explicitly interface to modules written in other languages. </w:t>
      </w:r>
      <w:r w:rsidR="00017A66" w:rsidRPr="00017A66">
        <w:rPr>
          <w:rFonts w:ascii="Times New Roman" w:hAnsi="Times New Roman" w:cs="Times New Roman"/>
          <w:b/>
        </w:rPr>
        <w:t>Pragma</w:t>
      </w:r>
      <w:r>
        <w:t xml:space="preserve">s </w:t>
      </w:r>
      <w:r w:rsidR="00017A66" w:rsidRPr="00017A66">
        <w:rPr>
          <w:rFonts w:ascii="Times New Roman" w:hAnsi="Times New Roman" w:cs="Times New Roman"/>
        </w:rPr>
        <w:t>Import</w:t>
      </w:r>
      <w:r w:rsidR="003C44DE">
        <w:rPr>
          <w:rFonts w:ascii="Times New Roman" w:hAnsi="Times New Roman" w:cs="Times New Roman"/>
        </w:rPr>
        <w:fldChar w:fldCharType="begin"/>
      </w:r>
      <w:r w:rsidR="0013647A">
        <w:instrText xml:space="preserve"> XE "</w:instrText>
      </w:r>
      <w:proofErr w:type="spellStart"/>
      <w:r w:rsidR="00017A66" w:rsidRPr="00017A66">
        <w:rPr>
          <w:rFonts w:ascii="Times New Roman" w:hAnsi="Times New Roman" w:cs="Times New Roman"/>
        </w:rPr>
        <w:instrText>Pragma</w:instrText>
      </w:r>
      <w:r w:rsidR="0013647A" w:rsidRPr="00572DEF">
        <w:rPr>
          <w:rFonts w:ascii="Times New Roman" w:hAnsi="Times New Roman" w:cs="Times New Roman"/>
        </w:rPr>
        <w:instrText>:</w:instrText>
      </w:r>
      <w:r w:rsidR="0013647A" w:rsidRPr="00572DEF">
        <w:instrText>pragma</w:instrText>
      </w:r>
      <w:proofErr w:type="spellEnd"/>
      <w:r w:rsidR="0013647A" w:rsidRPr="00572DEF">
        <w:instrText xml:space="preserve"> Import</w:instrText>
      </w:r>
      <w:r w:rsidR="0013647A">
        <w:instrText xml:space="preserve">" </w:instrText>
      </w:r>
      <w:r w:rsidR="003C44DE">
        <w:rPr>
          <w:rFonts w:ascii="Times New Roman" w:hAnsi="Times New Roman" w:cs="Times New Roman"/>
        </w:rPr>
        <w:fldChar w:fldCharType="end"/>
      </w:r>
      <w:r w:rsidR="00017A66" w:rsidRPr="00017A66">
        <w:rPr>
          <w:rFonts w:ascii="Times New Roman" w:hAnsi="Times New Roman" w:cs="Times New Roman"/>
        </w:rPr>
        <w:t>, Export</w:t>
      </w:r>
      <w:r w:rsidR="003C44DE">
        <w:rPr>
          <w:rFonts w:ascii="Times New Roman" w:hAnsi="Times New Roman" w:cs="Times New Roman"/>
        </w:rPr>
        <w:fldChar w:fldCharType="begin"/>
      </w:r>
      <w:r w:rsidR="0013647A">
        <w:instrText xml:space="preserve"> XE "</w:instrText>
      </w:r>
      <w:r w:rsidR="0013647A" w:rsidRPr="00C21992">
        <w:rPr>
          <w:rFonts w:ascii="Times New Roman" w:hAnsi="Times New Roman" w:cs="Times New Roman"/>
        </w:rPr>
        <w:instrText>Pragma:</w:instrText>
      </w:r>
      <w:r w:rsidR="0013647A" w:rsidRPr="00C21992">
        <w:instrText>pragma Export</w:instrText>
      </w:r>
      <w:r w:rsidR="0013647A">
        <w:instrText xml:space="preserve">" </w:instrText>
      </w:r>
      <w:r w:rsidR="003C44DE">
        <w:rPr>
          <w:rFonts w:ascii="Times New Roman" w:hAnsi="Times New Roman" w:cs="Times New Roman"/>
        </w:rPr>
        <w:fldChar w:fldCharType="end"/>
      </w:r>
      <w:r w:rsidR="00017A66" w:rsidRPr="00017A66">
        <w:rPr>
          <w:rFonts w:ascii="Times New Roman" w:hAnsi="Times New Roman" w:cs="Times New Roman"/>
        </w:rPr>
        <w:t xml:space="preserve"> </w:t>
      </w:r>
      <w:r>
        <w:t xml:space="preserve">and </w:t>
      </w:r>
      <w:r w:rsidR="00017A66" w:rsidRPr="00017A66">
        <w:rPr>
          <w:rFonts w:ascii="Times New Roman" w:hAnsi="Times New Roman" w:cs="Times New Roman"/>
        </w:rPr>
        <w:t>Convention</w:t>
      </w:r>
      <w:r w:rsidR="003C44DE">
        <w:rPr>
          <w:rFonts w:ascii="Times New Roman" w:hAnsi="Times New Roman" w:cs="Times New Roman"/>
        </w:rPr>
        <w:fldChar w:fldCharType="begin"/>
      </w:r>
      <w:r w:rsidR="0013647A">
        <w:instrText xml:space="preserve"> XE "</w:instrText>
      </w:r>
      <w:r w:rsidR="0013647A" w:rsidRPr="002513CD">
        <w:rPr>
          <w:rFonts w:ascii="Times New Roman" w:hAnsi="Times New Roman" w:cs="Times New Roman"/>
        </w:rPr>
        <w:instrText>Pragma:</w:instrText>
      </w:r>
      <w:r w:rsidR="0013647A" w:rsidRPr="002513CD">
        <w:rPr>
          <w:b/>
        </w:rPr>
        <w:instrText xml:space="preserve">pragma </w:instrText>
      </w:r>
      <w:r w:rsidR="00017A66" w:rsidRPr="00017A66">
        <w:instrText>Convention</w:instrText>
      </w:r>
      <w:r w:rsidR="0013647A">
        <w:instrText xml:space="preserve">" </w:instrText>
      </w:r>
      <w:r w:rsidR="003C44DE">
        <w:rPr>
          <w:rFonts w:ascii="Times New Roman" w:hAnsi="Times New Roman" w:cs="Times New Roman"/>
        </w:rPr>
        <w:fldChar w:fldCharType="end"/>
      </w:r>
      <w:r>
        <w:t xml:space="preserve"> permit the name of the external unit and the interfacing convention to be specified. </w:t>
      </w:r>
    </w:p>
    <w:p w14:paraId="58CDFD38" w14:textId="7F54E74E" w:rsidR="004C770C" w:rsidRDefault="004C770C" w:rsidP="004C770C">
      <w:r>
        <w:t xml:space="preserve">Even with the use of </w:t>
      </w:r>
      <w:r w:rsidRPr="00C56AD8">
        <w:rPr>
          <w:rFonts w:ascii="Times New Roman" w:hAnsi="Times New Roman"/>
          <w:b/>
          <w:bCs/>
        </w:rPr>
        <w:t>pragma</w:t>
      </w:r>
      <w:r w:rsidRPr="00C56AD8">
        <w:rPr>
          <w:rFonts w:ascii="Times New Roman" w:hAnsi="Times New Roman"/>
        </w:rPr>
        <w:t xml:space="preserve"> Import</w:t>
      </w:r>
      <w:r w:rsidR="003C44DE">
        <w:rPr>
          <w:rFonts w:ascii="Times New Roman" w:hAnsi="Times New Roman"/>
        </w:rPr>
        <w:fldChar w:fldCharType="begin"/>
      </w:r>
      <w:r w:rsidR="0013647A">
        <w:instrText xml:space="preserve"> XE "</w:instrText>
      </w:r>
      <w:proofErr w:type="spellStart"/>
      <w:proofErr w:type="gramStart"/>
      <w:r w:rsidR="0013647A" w:rsidRPr="002E74F2">
        <w:rPr>
          <w:rFonts w:ascii="Times New Roman" w:hAnsi="Times New Roman"/>
          <w:bCs/>
        </w:rPr>
        <w:instrText>Pragma:</w:instrText>
      </w:r>
      <w:r w:rsidR="0013647A" w:rsidRPr="002E74F2">
        <w:instrText>pragma</w:instrText>
      </w:r>
      <w:proofErr w:type="spellEnd"/>
      <w:proofErr w:type="gramEnd"/>
      <w:r w:rsidR="0013647A" w:rsidRPr="002E74F2">
        <w:instrText xml:space="preserve"> Import</w:instrText>
      </w:r>
      <w:r w:rsidR="0013647A">
        <w:instrText xml:space="preserve">" </w:instrText>
      </w:r>
      <w:r w:rsidR="003C44DE">
        <w:rPr>
          <w:rFonts w:ascii="Times New Roman" w:hAnsi="Times New Roman"/>
        </w:rPr>
        <w:fldChar w:fldCharType="end"/>
      </w:r>
      <w:r>
        <w:t xml:space="preserve">, </w:t>
      </w:r>
      <w:r w:rsidRPr="00C56AD8">
        <w:rPr>
          <w:rFonts w:ascii="Times New Roman" w:hAnsi="Times New Roman"/>
          <w:b/>
          <w:bCs/>
        </w:rPr>
        <w:t>pragma</w:t>
      </w:r>
      <w:r w:rsidRPr="00C56AD8">
        <w:rPr>
          <w:rFonts w:ascii="Times New Roman" w:hAnsi="Times New Roman"/>
        </w:rPr>
        <w:t xml:space="preserve"> Export</w:t>
      </w:r>
      <w:r w:rsidR="003C44DE">
        <w:rPr>
          <w:rFonts w:ascii="Times New Roman" w:hAnsi="Times New Roman"/>
        </w:rPr>
        <w:fldChar w:fldCharType="begin"/>
      </w:r>
      <w:r w:rsidR="0013647A">
        <w:instrText xml:space="preserve"> XE "</w:instrText>
      </w:r>
      <w:proofErr w:type="spellStart"/>
      <w:r w:rsidR="0013647A" w:rsidRPr="00EA3880">
        <w:rPr>
          <w:rFonts w:ascii="Times New Roman" w:hAnsi="Times New Roman"/>
        </w:rPr>
        <w:instrText>Pragma:</w:instrText>
      </w:r>
      <w:r w:rsidR="0013647A" w:rsidRPr="00EA3880">
        <w:instrText>pragma</w:instrText>
      </w:r>
      <w:proofErr w:type="spellEnd"/>
      <w:r w:rsidR="0013647A" w:rsidRPr="00EA3880">
        <w:instrText xml:space="preserve"> Export</w:instrText>
      </w:r>
      <w:r w:rsidR="0013647A">
        <w:instrText xml:space="preserve">" </w:instrText>
      </w:r>
      <w:r w:rsidR="003C44DE">
        <w:rPr>
          <w:rFonts w:ascii="Times New Roman" w:hAnsi="Times New Roman"/>
        </w:rPr>
        <w:fldChar w:fldCharType="end"/>
      </w:r>
      <w:r>
        <w:t xml:space="preserve"> and </w:t>
      </w:r>
      <w:r w:rsidRPr="00C56AD8">
        <w:rPr>
          <w:rFonts w:ascii="Times New Roman" w:hAnsi="Times New Roman"/>
          <w:b/>
          <w:bCs/>
        </w:rPr>
        <w:t>pragma</w:t>
      </w:r>
      <w:r w:rsidRPr="00C56AD8">
        <w:rPr>
          <w:rFonts w:ascii="Times New Roman" w:hAnsi="Times New Roman"/>
        </w:rPr>
        <w:t xml:space="preserve"> Convention</w:t>
      </w:r>
      <w:r w:rsidR="003C44DE">
        <w:rPr>
          <w:rFonts w:ascii="Times New Roman" w:hAnsi="Times New Roman"/>
        </w:rPr>
        <w:fldChar w:fldCharType="begin"/>
      </w:r>
      <w:r w:rsidR="0013647A">
        <w:instrText xml:space="preserve"> XE "</w:instrText>
      </w:r>
      <w:proofErr w:type="spellStart"/>
      <w:r w:rsidR="0013647A" w:rsidRPr="00DF4735">
        <w:rPr>
          <w:rFonts w:ascii="Times New Roman" w:hAnsi="Times New Roman"/>
        </w:rPr>
        <w:instrText>Pragma:</w:instrText>
      </w:r>
      <w:r w:rsidR="0013647A" w:rsidRPr="00DF4735">
        <w:instrText>pragma</w:instrText>
      </w:r>
      <w:proofErr w:type="spellEnd"/>
      <w:r w:rsidR="0013647A" w:rsidRPr="00DF4735">
        <w:instrText xml:space="preserve"> Convention</w:instrText>
      </w:r>
      <w:r w:rsidR="0013647A">
        <w:instrText xml:space="preserve">" </w:instrText>
      </w:r>
      <w:r w:rsidR="003C44DE">
        <w:rPr>
          <w:rFonts w:ascii="Times New Roman" w:hAnsi="Times New Roman"/>
        </w:rPr>
        <w:fldChar w:fldCharType="end"/>
      </w:r>
      <w:r>
        <w:t xml:space="preserve"> the vulnerabilities stated in </w:t>
      </w:r>
      <w:proofErr w:type="spellStart"/>
      <w:r w:rsidR="009C600D">
        <w:t>subclause</w:t>
      </w:r>
      <w:proofErr w:type="spellEnd"/>
      <w:r w:rsidR="009C600D">
        <w:t xml:space="preserve"> </w:t>
      </w:r>
      <w:r>
        <w:t>6.</w:t>
      </w:r>
      <w:r w:rsidR="001E7506">
        <w:t>49</w:t>
      </w:r>
      <w:r>
        <w:t xml:space="preserve"> </w:t>
      </w:r>
      <w:r w:rsidR="00A0425E">
        <w:t xml:space="preserve">of TR 24772-1 </w:t>
      </w:r>
      <w:r>
        <w:t>are possible. Names and number of parameters change under maintenance; calling conventions change as compilers are updated or replaced, and languages for which Ada does not specify a calling convention may be used.</w:t>
      </w:r>
    </w:p>
    <w:p w14:paraId="71782036" w14:textId="6D22934A" w:rsidR="004C770C" w:rsidRDefault="00726AF3" w:rsidP="004C770C">
      <w:pPr>
        <w:pStyle w:val="Heading3"/>
      </w:pPr>
      <w:bookmarkStart w:id="643" w:name="_Toc508619075"/>
      <w:r>
        <w:t>6</w:t>
      </w:r>
      <w:r w:rsidR="009E501C">
        <w:t>.</w:t>
      </w:r>
      <w:r w:rsidR="001E7506">
        <w:t>49</w:t>
      </w:r>
      <w:r w:rsidR="004C770C">
        <w:t>.2</w:t>
      </w:r>
      <w:r w:rsidR="00074057">
        <w:t xml:space="preserve"> </w:t>
      </w:r>
      <w:r w:rsidR="004C770C">
        <w:t>Guidance to language users</w:t>
      </w:r>
      <w:bookmarkEnd w:id="643"/>
    </w:p>
    <w:p w14:paraId="2878B3C6" w14:textId="02689E99" w:rsidR="004C770C" w:rsidRPr="00C46096" w:rsidRDefault="003C44DE" w:rsidP="004C770C">
      <w:pPr>
        <w:pStyle w:val="ListParagraph"/>
        <w:numPr>
          <w:ilvl w:val="0"/>
          <w:numId w:val="324"/>
        </w:numPr>
        <w:spacing w:before="120" w:after="120" w:line="240" w:lineRule="auto"/>
      </w:pPr>
      <w:r w:rsidRPr="003C44DE">
        <w:t>Follow the mitigation mechanisms of subclause 6.49.5 of TR 24772-1.</w:t>
      </w:r>
    </w:p>
    <w:p w14:paraId="39958C05" w14:textId="539C39FC" w:rsidR="004C770C" w:rsidRDefault="00726AF3" w:rsidP="004C770C">
      <w:pPr>
        <w:pStyle w:val="Heading2"/>
      </w:pPr>
      <w:bookmarkStart w:id="644" w:name="_Ref336425300"/>
      <w:bookmarkStart w:id="645" w:name="_Toc358896532"/>
      <w:bookmarkStart w:id="646" w:name="_Toc508619076"/>
      <w:r>
        <w:t>6</w:t>
      </w:r>
      <w:r w:rsidR="009E501C">
        <w:t>.</w:t>
      </w:r>
      <w:r w:rsidR="001D7408">
        <w:t>5</w:t>
      </w:r>
      <w:r w:rsidR="001E7506">
        <w:t>0</w:t>
      </w:r>
      <w:r w:rsidR="00047C5C">
        <w:t xml:space="preserve"> </w:t>
      </w:r>
      <w:r w:rsidR="004C770C">
        <w:t>Unanticipated Exceptions from Library Routines [HJW]</w:t>
      </w:r>
      <w:bookmarkEnd w:id="644"/>
      <w:bookmarkEnd w:id="645"/>
      <w:bookmarkEnd w:id="646"/>
      <w:r w:rsidR="003C44DE">
        <w:fldChar w:fldCharType="begin"/>
      </w:r>
      <w:r w:rsidR="00681F84">
        <w:instrText xml:space="preserve"> XE "</w:instrText>
      </w:r>
      <w:r w:rsidR="00681F84" w:rsidRPr="0068281C">
        <w:instrText>HJW</w:instrText>
      </w:r>
      <w:r w:rsidR="00EB0723">
        <w:instrText xml:space="preserve"> </w:instrText>
      </w:r>
      <w:r w:rsidR="00681F84">
        <w:instrText>–</w:instrText>
      </w:r>
      <w:r w:rsidR="00681F84" w:rsidRPr="0068281C">
        <w:instrText xml:space="preserve"> </w:instrText>
      </w:r>
      <w:r w:rsidR="00EB0723">
        <w:instrText>Unanticipated Exceptions from Library Routines</w:instrText>
      </w:r>
      <w:r w:rsidR="00681F84">
        <w:instrText xml:space="preserve">" </w:instrText>
      </w:r>
      <w:r w:rsidR="003C44DE">
        <w:fldChar w:fldCharType="end"/>
      </w:r>
      <w:r w:rsidR="003C44DE">
        <w:fldChar w:fldCharType="begin"/>
      </w:r>
      <w:r w:rsidR="00681F84">
        <w:instrText xml:space="preserve"> XE "</w:instrText>
      </w:r>
      <w:r w:rsidR="00681F84" w:rsidRPr="00A46914">
        <w:instrText xml:space="preserve">Language </w:instrText>
      </w:r>
      <w:proofErr w:type="gramStart"/>
      <w:r w:rsidR="00681F84" w:rsidRPr="00A46914">
        <w:instrText>Vulnerabilities:Unanticipated</w:instrText>
      </w:r>
      <w:proofErr w:type="gramEnd"/>
      <w:r w:rsidR="00681F84" w:rsidRPr="00A46914">
        <w:instrText xml:space="preserve"> Exceptions from Library Routines [HJW]</w:instrText>
      </w:r>
      <w:r w:rsidR="00681F84">
        <w:instrText xml:space="preserve">" </w:instrText>
      </w:r>
      <w:r w:rsidR="003C44DE">
        <w:fldChar w:fldCharType="end"/>
      </w:r>
    </w:p>
    <w:p w14:paraId="39297488" w14:textId="05EBAAB7" w:rsidR="004C770C" w:rsidRDefault="00726AF3" w:rsidP="004C770C">
      <w:pPr>
        <w:pStyle w:val="Heading3"/>
      </w:pPr>
      <w:bookmarkStart w:id="647" w:name="_Toc508619077"/>
      <w:r>
        <w:t>6</w:t>
      </w:r>
      <w:r w:rsidR="009E501C">
        <w:t>.</w:t>
      </w:r>
      <w:r w:rsidR="001D7408">
        <w:t>5</w:t>
      </w:r>
      <w:r w:rsidR="001E7506">
        <w:t>0</w:t>
      </w:r>
      <w:r w:rsidR="004C770C">
        <w:t>.1</w:t>
      </w:r>
      <w:r w:rsidR="00074057">
        <w:t xml:space="preserve"> </w:t>
      </w:r>
      <w:r w:rsidR="004C770C">
        <w:t>Applicability to language</w:t>
      </w:r>
      <w:bookmarkEnd w:id="647"/>
    </w:p>
    <w:p w14:paraId="066861A6" w14:textId="77777777" w:rsidR="004C770C" w:rsidRDefault="004C770C" w:rsidP="004C770C">
      <w:r>
        <w:t>Ada programs are capable of handling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 xml:space="preserve"> at any level in the program, as long as any exception naming and delivery mechanisms are compatible between the Ada program and the library components. In such cases the normal Ada exception handling processes will apply, and either the calling unit or some subprogram or task in its call chain will catch the exception and take appropriate programmed action</w:t>
      </w:r>
      <w:r w:rsidR="004E2264">
        <w:t xml:space="preserve">. If no action is taken to handle the exception, </w:t>
      </w:r>
      <w:r>
        <w:t xml:space="preserve">the task or program </w:t>
      </w:r>
      <w:r w:rsidR="004E2264">
        <w:t xml:space="preserve">where the exception occurred </w:t>
      </w:r>
      <w:r>
        <w:t>will terminate.</w:t>
      </w:r>
    </w:p>
    <w:p w14:paraId="6D76C16B" w14:textId="77777777" w:rsidR="004C770C" w:rsidRDefault="00677DE9" w:rsidP="004C770C">
      <w:r>
        <w:t xml:space="preserve">If the library convention is to report error </w:t>
      </w:r>
      <w:r w:rsidR="00E86DE2">
        <w:t xml:space="preserve">codes </w:t>
      </w:r>
      <w:r>
        <w:t>and not by exceptions, then , if</w:t>
      </w:r>
      <w:r w:rsidR="004C770C">
        <w:t xml:space="preserve"> the library components themselves are written in Ada, then Ada's 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sidR="00983B57">
        <w:t xml:space="preserve"> </w:t>
      </w:r>
      <w:r w:rsidR="004C770C">
        <w:t>handling mechanisms let all called units trap any exceptions that are generated and return error conditions instead. If such exception handling mechanisms are not put in place, then exceptions can be unexpectedly delivered to a caller.</w:t>
      </w:r>
    </w:p>
    <w:p w14:paraId="7FE714D6" w14:textId="37A8C073" w:rsidR="004C770C" w:rsidRDefault="004C770C" w:rsidP="004C770C">
      <w:r>
        <w:lastRenderedPageBreak/>
        <w:t>If the interface between the Ada units and the library routine being called does not adequately address the issue of naming, generation and delivery of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 xml:space="preserve"> across the interface, then the vulnerabilities as expressed in </w:t>
      </w:r>
      <w:r w:rsidR="009C600D">
        <w:t xml:space="preserve">subclause </w:t>
      </w:r>
      <w:r w:rsidR="00A0425E">
        <w:t xml:space="preserve">6.50 of </w:t>
      </w:r>
      <w:r w:rsidR="003B5D87">
        <w:t>TR 24772-1</w:t>
      </w:r>
      <w:r w:rsidR="00A0425E">
        <w:t xml:space="preserve"> </w:t>
      </w:r>
      <w:r>
        <w:t xml:space="preserve">apply. </w:t>
      </w:r>
    </w:p>
    <w:p w14:paraId="5F175664" w14:textId="74524CDF" w:rsidR="004C770C" w:rsidRDefault="00A90342" w:rsidP="004C770C">
      <w:pPr>
        <w:pStyle w:val="Heading3"/>
      </w:pPr>
      <w:bookmarkStart w:id="648" w:name="_Toc508619078"/>
      <w:r>
        <w:t>6</w:t>
      </w:r>
      <w:r w:rsidR="009E501C">
        <w:t>.</w:t>
      </w:r>
      <w:r w:rsidR="001E7506">
        <w:t>50</w:t>
      </w:r>
      <w:r w:rsidR="004C770C">
        <w:t>.2</w:t>
      </w:r>
      <w:r w:rsidR="00074057">
        <w:t xml:space="preserve"> </w:t>
      </w:r>
      <w:r w:rsidR="004C770C">
        <w:t>Guidance to language users</w:t>
      </w:r>
      <w:bookmarkEnd w:id="648"/>
    </w:p>
    <w:p w14:paraId="1D5A35E3" w14:textId="77777777" w:rsidR="00C46096" w:rsidRPr="0030164F" w:rsidRDefault="00C46096" w:rsidP="00C46096">
      <w:pPr>
        <w:pStyle w:val="ListParagraph"/>
        <w:numPr>
          <w:ilvl w:val="0"/>
          <w:numId w:val="310"/>
        </w:numPr>
        <w:spacing w:before="120" w:after="120" w:line="240" w:lineRule="auto"/>
      </w:pPr>
      <w:r w:rsidRPr="009739AB">
        <w:t>Follow the mitigation mechanisms of subclause 6.</w:t>
      </w:r>
      <w:r>
        <w:t>50</w:t>
      </w:r>
      <w:r w:rsidRPr="009739AB">
        <w:t>.5 of TR 24772-1</w:t>
      </w:r>
      <w:r>
        <w:t>.</w:t>
      </w:r>
    </w:p>
    <w:p w14:paraId="28D20D19" w14:textId="77777777" w:rsidR="004C770C" w:rsidRDefault="004C770C" w:rsidP="003B5D87">
      <w:pPr>
        <w:pStyle w:val="ListParagraph"/>
        <w:numPr>
          <w:ilvl w:val="0"/>
          <w:numId w:val="310"/>
        </w:numPr>
        <w:spacing w:before="120" w:after="120" w:line="240" w:lineRule="auto"/>
      </w:pPr>
      <w:r>
        <w:t>Ensure that the interfaces with libraries written in other languages are compatible in the naming and generation of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w:t>
      </w:r>
    </w:p>
    <w:p w14:paraId="1D4D4470" w14:textId="77777777" w:rsidR="004C770C" w:rsidRPr="00047C5C" w:rsidRDefault="004C770C" w:rsidP="003B5D87">
      <w:pPr>
        <w:pStyle w:val="ListParagraph"/>
        <w:numPr>
          <w:ilvl w:val="0"/>
          <w:numId w:val="310"/>
        </w:numPr>
        <w:spacing w:before="120" w:after="120" w:line="240" w:lineRule="auto"/>
        <w:rPr>
          <w:color w:val="000000"/>
        </w:rPr>
      </w:pPr>
      <w:r>
        <w:t>Put appropriate 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sidR="00983B57">
        <w:t xml:space="preserve"> </w:t>
      </w:r>
      <w:r>
        <w:t xml:space="preserve">handlers in all routines that call library routines, including the catch-all exception handler </w:t>
      </w:r>
      <w:r w:rsidRPr="00B63EC0">
        <w:rPr>
          <w:rFonts w:ascii="Times New Roman" w:hAnsi="Times New Roman"/>
          <w:b/>
          <w:bCs/>
        </w:rPr>
        <w:t>when others</w:t>
      </w:r>
      <w:r w:rsidRPr="00B63EC0">
        <w:rPr>
          <w:rFonts w:ascii="Times New Roman" w:hAnsi="Times New Roman"/>
        </w:rPr>
        <w:t xml:space="preserve"> =&gt;</w:t>
      </w:r>
      <w:r>
        <w:t>.</w:t>
      </w:r>
    </w:p>
    <w:p w14:paraId="384733B0" w14:textId="77777777" w:rsidR="00047C5C" w:rsidRPr="00047C5C" w:rsidRDefault="00047C5C" w:rsidP="003B5D87">
      <w:pPr>
        <w:pStyle w:val="ListParagraph"/>
        <w:numPr>
          <w:ilvl w:val="0"/>
          <w:numId w:val="310"/>
        </w:numPr>
        <w:spacing w:before="120" w:after="120" w:line="240" w:lineRule="auto"/>
        <w:rPr>
          <w:color w:val="000000"/>
        </w:rPr>
      </w:pPr>
      <w:r>
        <w:t>Put appropriate exception</w:t>
      </w:r>
      <w:r w:rsidR="003C44DE">
        <w:rPr>
          <w:u w:val="single"/>
        </w:rPr>
        <w:fldChar w:fldCharType="begin"/>
      </w:r>
      <w:r>
        <w:instrText xml:space="preserve"> XE "</w:instrText>
      </w:r>
      <w:r w:rsidRPr="00CC1C63">
        <w:instrText>Exception</w:instrText>
      </w:r>
      <w:r>
        <w:instrText xml:space="preserve">" </w:instrText>
      </w:r>
      <w:r w:rsidR="003C44DE">
        <w:rPr>
          <w:u w:val="single"/>
        </w:rPr>
        <w:fldChar w:fldCharType="end"/>
      </w:r>
      <w:r>
        <w:t xml:space="preserve"> handlers in all routines that are called by library routines, including the catch-all exception handler </w:t>
      </w:r>
      <w:r w:rsidRPr="00B63EC0">
        <w:rPr>
          <w:rFonts w:ascii="Times New Roman" w:hAnsi="Times New Roman"/>
          <w:b/>
          <w:bCs/>
        </w:rPr>
        <w:t>when others</w:t>
      </w:r>
      <w:r w:rsidRPr="00B63EC0">
        <w:rPr>
          <w:rFonts w:ascii="Times New Roman" w:hAnsi="Times New Roman"/>
        </w:rPr>
        <w:t xml:space="preserve"> =&gt;</w:t>
      </w:r>
      <w:r>
        <w:t>.</w:t>
      </w:r>
    </w:p>
    <w:p w14:paraId="1E96A6DB" w14:textId="77777777" w:rsidR="004C770C" w:rsidRDefault="004C770C" w:rsidP="003B5D87">
      <w:pPr>
        <w:pStyle w:val="ListParagraph"/>
        <w:numPr>
          <w:ilvl w:val="0"/>
          <w:numId w:val="310"/>
        </w:numPr>
        <w:spacing w:before="120" w:after="120" w:line="240" w:lineRule="auto"/>
        <w:rPr>
          <w:color w:val="000000"/>
        </w:rPr>
      </w:pPr>
      <w:r w:rsidRPr="00B63EC0">
        <w:rPr>
          <w:color w:val="000000"/>
        </w:rPr>
        <w:t>Document any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sidRPr="00B63EC0">
        <w:rPr>
          <w:color w:val="000000"/>
        </w:rPr>
        <w:t xml:space="preserve"> that may be raised by any Ada units being used as library routines. </w:t>
      </w:r>
    </w:p>
    <w:p w14:paraId="148BD0B7" w14:textId="628D7830" w:rsidR="004C770C" w:rsidRDefault="00A90342" w:rsidP="004C770C">
      <w:pPr>
        <w:pStyle w:val="Heading2"/>
        <w:rPr>
          <w:lang w:val="pt-BR"/>
        </w:rPr>
      </w:pPr>
      <w:bookmarkStart w:id="649" w:name="_Ref336425330"/>
      <w:bookmarkStart w:id="650" w:name="_Toc358896533"/>
      <w:bookmarkStart w:id="651" w:name="_Toc508619079"/>
      <w:r>
        <w:rPr>
          <w:lang w:val="pt-BR"/>
        </w:rPr>
        <w:t>6</w:t>
      </w:r>
      <w:r w:rsidR="009E501C">
        <w:rPr>
          <w:lang w:val="pt-BR"/>
        </w:rPr>
        <w:t>.</w:t>
      </w:r>
      <w:r w:rsidR="001D7408">
        <w:rPr>
          <w:lang w:val="pt-BR"/>
        </w:rPr>
        <w:t>5</w:t>
      </w:r>
      <w:r w:rsidR="001E7506">
        <w:rPr>
          <w:lang w:val="pt-BR"/>
        </w:rPr>
        <w:t>1</w:t>
      </w:r>
      <w:r w:rsidR="00074057">
        <w:rPr>
          <w:lang w:val="pt-BR"/>
        </w:rPr>
        <w:t xml:space="preserve"> </w:t>
      </w:r>
      <w:proofErr w:type="spellStart"/>
      <w:r w:rsidR="004C770C" w:rsidRPr="00ED4747">
        <w:rPr>
          <w:lang w:val="pt-BR"/>
        </w:rPr>
        <w:t>Pre</w:t>
      </w:r>
      <w:proofErr w:type="spellEnd"/>
      <w:r w:rsidR="004C770C" w:rsidRPr="00ED4747">
        <w:rPr>
          <w:lang w:val="pt-BR"/>
        </w:rPr>
        <w:t xml:space="preserve">-Processor </w:t>
      </w:r>
      <w:proofErr w:type="spellStart"/>
      <w:r w:rsidR="004C770C" w:rsidRPr="00ED4747">
        <w:rPr>
          <w:lang w:val="pt-BR"/>
        </w:rPr>
        <w:t>Directives</w:t>
      </w:r>
      <w:proofErr w:type="spellEnd"/>
      <w:r w:rsidR="004C770C" w:rsidRPr="00ED4747">
        <w:rPr>
          <w:lang w:val="pt-BR"/>
        </w:rPr>
        <w:t xml:space="preserve"> [NMP]</w:t>
      </w:r>
      <w:bookmarkEnd w:id="649"/>
      <w:bookmarkEnd w:id="650"/>
      <w:bookmarkEnd w:id="651"/>
    </w:p>
    <w:p w14:paraId="52D2B5F3" w14:textId="77777777" w:rsidR="004C770C" w:rsidRDefault="004C770C" w:rsidP="004C770C">
      <w:r>
        <w:t>This vulnerability is not applicable to Ada as Ada does not have a pre-processor.</w:t>
      </w:r>
    </w:p>
    <w:p w14:paraId="789B1154" w14:textId="1281F1B6" w:rsidR="004C770C" w:rsidRDefault="00A90342" w:rsidP="004C770C">
      <w:pPr>
        <w:pStyle w:val="Heading2"/>
      </w:pPr>
      <w:bookmarkStart w:id="652" w:name="_Toc358896534"/>
      <w:bookmarkStart w:id="653" w:name="_Toc508619080"/>
      <w:r>
        <w:t>6</w:t>
      </w:r>
      <w:r w:rsidR="009E501C">
        <w:t>.</w:t>
      </w:r>
      <w:r w:rsidR="00435669">
        <w:t>5</w:t>
      </w:r>
      <w:r w:rsidR="001E7506">
        <w:t>2</w:t>
      </w:r>
      <w:r w:rsidR="00074057">
        <w:t xml:space="preserve"> </w:t>
      </w:r>
      <w:r w:rsidR="004C770C">
        <w:t>Suppression of Language-defined Run-time Checking</w:t>
      </w:r>
      <w:r w:rsidR="00074057">
        <w:t xml:space="preserve"> </w:t>
      </w:r>
      <w:r w:rsidR="004C770C">
        <w:t>[MXB]</w:t>
      </w:r>
      <w:bookmarkEnd w:id="652"/>
      <w:bookmarkEnd w:id="653"/>
      <w:r w:rsidR="003C44DE">
        <w:fldChar w:fldCharType="begin"/>
      </w:r>
      <w:r w:rsidR="00681F84">
        <w:instrText xml:space="preserve"> XE "</w:instrText>
      </w:r>
      <w:r w:rsidR="00681F84" w:rsidRPr="00B869F7">
        <w:instrText>MXB</w:instrText>
      </w:r>
      <w:r w:rsidR="00EB0723">
        <w:instrText xml:space="preserve"> </w:instrText>
      </w:r>
      <w:r w:rsidR="003B1FEF">
        <w:instrText>–</w:instrText>
      </w:r>
      <w:r w:rsidR="00681F84" w:rsidRPr="00B869F7">
        <w:instrText xml:space="preserve"> </w:instrText>
      </w:r>
      <w:r w:rsidR="00EB0723">
        <w:instrText>Suppression of Language-defined Run-time Checking</w:instrText>
      </w:r>
      <w:r w:rsidR="00681F84">
        <w:instrText xml:space="preserve">" </w:instrText>
      </w:r>
      <w:r w:rsidR="003C44DE">
        <w:fldChar w:fldCharType="end"/>
      </w:r>
      <w:r w:rsidR="003C44DE">
        <w:fldChar w:fldCharType="begin"/>
      </w:r>
      <w:r w:rsidR="00681F84">
        <w:instrText xml:space="preserve"> XE "</w:instrText>
      </w:r>
      <w:r w:rsidR="00681F84" w:rsidRPr="00CC1FF0">
        <w:instrText xml:space="preserve">Language </w:instrText>
      </w:r>
      <w:proofErr w:type="gramStart"/>
      <w:r w:rsidR="00681F84" w:rsidRPr="00CC1FF0">
        <w:instrText>Vulnerabilities:Suppression</w:instrText>
      </w:r>
      <w:proofErr w:type="gramEnd"/>
      <w:r w:rsidR="00681F84" w:rsidRPr="00CC1FF0">
        <w:instrText xml:space="preserve"> of Language-defined Run-time Checking [MXB]</w:instrText>
      </w:r>
      <w:r w:rsidR="00681F84">
        <w:instrText xml:space="preserve">" </w:instrText>
      </w:r>
      <w:r w:rsidR="003C44DE">
        <w:fldChar w:fldCharType="end"/>
      </w:r>
    </w:p>
    <w:p w14:paraId="6FF4AC7D" w14:textId="141FCB17" w:rsidR="004C770C" w:rsidRDefault="00A90342" w:rsidP="004C770C">
      <w:pPr>
        <w:pStyle w:val="Heading3"/>
      </w:pPr>
      <w:bookmarkStart w:id="654" w:name="_Toc508619081"/>
      <w:r>
        <w:t>6</w:t>
      </w:r>
      <w:r w:rsidR="009E501C">
        <w:t>.</w:t>
      </w:r>
      <w:r w:rsidR="00435669">
        <w:t>5</w:t>
      </w:r>
      <w:r w:rsidR="001E7506">
        <w:t>2</w:t>
      </w:r>
      <w:r w:rsidR="004C770C">
        <w:t>.1</w:t>
      </w:r>
      <w:r w:rsidR="00074057">
        <w:t xml:space="preserve"> </w:t>
      </w:r>
      <w:r w:rsidR="004C770C">
        <w:t>Applicability to Language</w:t>
      </w:r>
      <w:bookmarkEnd w:id="654"/>
    </w:p>
    <w:p w14:paraId="188A23AF" w14:textId="778C176E" w:rsidR="004C770C" w:rsidRDefault="004C770C" w:rsidP="004C770C">
      <w:r>
        <w:t xml:space="preserve">The vulnerability exists in Ada since </w:t>
      </w:r>
      <w:r w:rsidR="00017A66" w:rsidRPr="00017A66">
        <w:rPr>
          <w:rFonts w:ascii="Times New Roman" w:hAnsi="Times New Roman" w:cs="Times New Roman"/>
          <w:b/>
        </w:rPr>
        <w:t xml:space="preserve">pragma </w:t>
      </w:r>
      <w:r w:rsidR="00017A66" w:rsidRPr="00017A66">
        <w:rPr>
          <w:rFonts w:ascii="Times New Roman" w:hAnsi="Times New Roman" w:cs="Times New Roman"/>
        </w:rPr>
        <w:t>Suppress</w:t>
      </w:r>
      <w:r w:rsidR="003C44DE">
        <w:rPr>
          <w:rFonts w:ascii="Times New Roman" w:hAnsi="Times New Roman" w:cs="Times New Roman"/>
        </w:rPr>
        <w:fldChar w:fldCharType="begin"/>
      </w:r>
      <w:r w:rsidR="00C904B6">
        <w:instrText xml:space="preserve"> XE "</w:instrText>
      </w:r>
      <w:proofErr w:type="spellStart"/>
      <w:r w:rsidR="00C904B6" w:rsidRPr="00CE4582">
        <w:instrText>Pragma:pragma</w:instrText>
      </w:r>
      <w:proofErr w:type="spellEnd"/>
      <w:r w:rsidR="00C904B6" w:rsidRPr="00CE4582">
        <w:instrText xml:space="preserve"> Suppress</w:instrText>
      </w:r>
      <w:r w:rsidR="00C904B6">
        <w:instrText xml:space="preserve">" </w:instrText>
      </w:r>
      <w:r w:rsidR="003C44DE">
        <w:rPr>
          <w:rFonts w:ascii="Times New Roman" w:hAnsi="Times New Roman" w:cs="Times New Roman"/>
        </w:rPr>
        <w:fldChar w:fldCharType="end"/>
      </w:r>
      <w:r>
        <w:t xml:space="preserve"> permits explicit suppression of language-defined checks on a unit-by-unit basis or on partitions or programs as a whole. (The language-defined default, however, is to perform the runtime checks that prevent the </w:t>
      </w:r>
      <w:r w:rsidR="00A26B3D">
        <w:t xml:space="preserve">runtime </w:t>
      </w:r>
      <w:r>
        <w:t xml:space="preserve">vulnerabilities.) </w:t>
      </w:r>
      <w:r w:rsidR="00017A66" w:rsidRPr="00017A66">
        <w:rPr>
          <w:rFonts w:ascii="Times New Roman" w:hAnsi="Times New Roman" w:cs="Times New Roman"/>
          <w:b/>
        </w:rPr>
        <w:t>Pragma</w:t>
      </w:r>
      <w:r w:rsidR="003C44DE">
        <w:rPr>
          <w:rFonts w:ascii="Times New Roman" w:hAnsi="Times New Roman" w:cs="Times New Roman"/>
          <w:b/>
        </w:rPr>
        <w:fldChar w:fldCharType="begin"/>
      </w:r>
      <w:r w:rsidR="00986C8B">
        <w:instrText xml:space="preserve"> XE "</w:instrText>
      </w:r>
      <w:r w:rsidR="00EB0723">
        <w:rPr>
          <w:rFonts w:cs="Arial"/>
          <w:kern w:val="32"/>
          <w:szCs w:val="20"/>
          <w:u w:val="single"/>
        </w:rPr>
        <w:instrText>Pragma</w:instrText>
      </w:r>
      <w:r w:rsidR="00986C8B">
        <w:instrText xml:space="preserve">" </w:instrText>
      </w:r>
      <w:r w:rsidR="003C44DE">
        <w:rPr>
          <w:rFonts w:ascii="Times New Roman" w:hAnsi="Times New Roman" w:cs="Times New Roman"/>
          <w:b/>
        </w:rPr>
        <w:fldChar w:fldCharType="end"/>
      </w:r>
      <w:r w:rsidR="00017A66" w:rsidRPr="00017A66">
        <w:rPr>
          <w:rFonts w:ascii="Times New Roman" w:hAnsi="Times New Roman" w:cs="Times New Roman"/>
        </w:rPr>
        <w:t xml:space="preserve"> Suppress</w:t>
      </w:r>
      <w:r>
        <w:t xml:space="preserve"> can suppress all language-defined checks or 12 individual categories of checks</w:t>
      </w:r>
      <w:r w:rsidR="00A26B3D">
        <w:t xml:space="preserve"> (see </w:t>
      </w:r>
      <w:proofErr w:type="spellStart"/>
      <w:r w:rsidR="003B31DD">
        <w:t>s</w:t>
      </w:r>
      <w:r w:rsidR="00A0425E">
        <w:t>ubclause</w:t>
      </w:r>
      <w:proofErr w:type="spellEnd"/>
      <w:r w:rsidR="00A26B3D">
        <w:t xml:space="preserve"> 11.5 of </w:t>
      </w:r>
      <w:r w:rsidR="00491CBF">
        <w:t>ISO/IEC 8652</w:t>
      </w:r>
      <w:r w:rsidR="00A26B3D">
        <w:t>)</w:t>
      </w:r>
      <w:r>
        <w:t>.</w:t>
      </w:r>
    </w:p>
    <w:p w14:paraId="0687B630" w14:textId="3643AB74" w:rsidR="004C770C" w:rsidRDefault="00A90342" w:rsidP="004C770C">
      <w:pPr>
        <w:pStyle w:val="Heading3"/>
      </w:pPr>
      <w:bookmarkStart w:id="655" w:name="_Toc508619082"/>
      <w:r>
        <w:t>6</w:t>
      </w:r>
      <w:r w:rsidR="009E501C">
        <w:t>.</w:t>
      </w:r>
      <w:r w:rsidR="00435669">
        <w:t>5</w:t>
      </w:r>
      <w:r w:rsidR="001E7506">
        <w:t>2</w:t>
      </w:r>
      <w:r w:rsidR="004C770C">
        <w:t>.2</w:t>
      </w:r>
      <w:r w:rsidR="00074057">
        <w:t xml:space="preserve"> </w:t>
      </w:r>
      <w:r w:rsidR="004C770C">
        <w:t>Guidance to Language Users</w:t>
      </w:r>
      <w:bookmarkEnd w:id="655"/>
    </w:p>
    <w:p w14:paraId="1F64F91A" w14:textId="77777777" w:rsidR="00F128DF" w:rsidRDefault="00C46096">
      <w:pPr>
        <w:pStyle w:val="ListParagraph"/>
        <w:numPr>
          <w:ilvl w:val="0"/>
          <w:numId w:val="310"/>
        </w:numPr>
        <w:spacing w:before="120" w:after="120" w:line="240" w:lineRule="auto"/>
      </w:pPr>
      <w:r w:rsidRPr="009739AB">
        <w:t>Follow the mitigation mechanisms of subclause 6.</w:t>
      </w:r>
      <w:r>
        <w:t>52</w:t>
      </w:r>
      <w:r w:rsidRPr="009739AB">
        <w:t>.5 of TR 24772-1</w:t>
      </w:r>
      <w:r>
        <w:t>.</w:t>
      </w:r>
    </w:p>
    <w:p w14:paraId="7FB50D9E" w14:textId="77777777" w:rsidR="00F128DF" w:rsidRDefault="003C44DE">
      <w:pPr>
        <w:pStyle w:val="ListParagraph"/>
        <w:numPr>
          <w:ilvl w:val="0"/>
          <w:numId w:val="310"/>
        </w:numPr>
        <w:spacing w:before="120" w:after="120" w:line="240" w:lineRule="auto"/>
      </w:pPr>
      <w:commentRangeStart w:id="656"/>
      <w:r w:rsidRPr="003C44DE">
        <w:t>Do not suppress language defined checks.</w:t>
      </w:r>
    </w:p>
    <w:p w14:paraId="5FD868EC" w14:textId="77777777" w:rsidR="00F128DF" w:rsidRDefault="003C44DE">
      <w:pPr>
        <w:pStyle w:val="ListParagraph"/>
        <w:numPr>
          <w:ilvl w:val="0"/>
          <w:numId w:val="310"/>
        </w:numPr>
        <w:spacing w:before="120" w:after="120" w:line="240" w:lineRule="auto"/>
      </w:pPr>
      <w:r w:rsidRPr="003C44DE">
        <w:t>If language-defined checks must be suppressed, use static analysis to prove that the code is correct for all combinations of inputs.</w:t>
      </w:r>
    </w:p>
    <w:p w14:paraId="0C3E0FC3" w14:textId="77777777" w:rsidR="00F128DF" w:rsidRDefault="003C44DE">
      <w:pPr>
        <w:pStyle w:val="ListParagraph"/>
        <w:numPr>
          <w:ilvl w:val="0"/>
          <w:numId w:val="310"/>
        </w:numPr>
        <w:spacing w:before="120" w:after="120" w:line="240" w:lineRule="auto"/>
      </w:pPr>
      <w:r w:rsidRPr="003C44DE">
        <w:t>If language-defined checks must be suppressed, use explicit checks at appropriate places in the code to ensure that errors are detected before any processing that relies on the correct values.</w:t>
      </w:r>
    </w:p>
    <w:p w14:paraId="43EF6024" w14:textId="1EC37EE9" w:rsidR="004C770C" w:rsidRDefault="00C05A32" w:rsidP="004C770C">
      <w:pPr>
        <w:pStyle w:val="Heading2"/>
      </w:pPr>
      <w:bookmarkStart w:id="657" w:name="_Ref336425360"/>
      <w:bookmarkStart w:id="658" w:name="_Toc358896535"/>
      <w:bookmarkStart w:id="659" w:name="_Toc508619083"/>
      <w:commentRangeEnd w:id="656"/>
      <w:r>
        <w:rPr>
          <w:rStyle w:val="CommentReference"/>
          <w:rFonts w:asciiTheme="minorHAnsi" w:eastAsiaTheme="minorEastAsia" w:hAnsiTheme="minorHAnsi" w:cstheme="minorBidi"/>
          <w:b w:val="0"/>
        </w:rPr>
        <w:commentReference w:id="656"/>
      </w:r>
      <w:r w:rsidR="00A90342">
        <w:t>6</w:t>
      </w:r>
      <w:r w:rsidR="009E501C">
        <w:t>.</w:t>
      </w:r>
      <w:r w:rsidR="004C770C">
        <w:t>5</w:t>
      </w:r>
      <w:r w:rsidR="001E7506">
        <w:t>3</w:t>
      </w:r>
      <w:r w:rsidR="00074057">
        <w:t xml:space="preserve"> </w:t>
      </w:r>
      <w:r w:rsidR="004C770C">
        <w:t>Provision of Inherently Unsafe Operations</w:t>
      </w:r>
      <w:r w:rsidR="00074057">
        <w:t xml:space="preserve"> </w:t>
      </w:r>
      <w:r w:rsidR="004C770C">
        <w:t>[SKL]</w:t>
      </w:r>
      <w:bookmarkEnd w:id="657"/>
      <w:bookmarkEnd w:id="658"/>
      <w:bookmarkEnd w:id="659"/>
      <w:r w:rsidR="003C44DE">
        <w:fldChar w:fldCharType="begin"/>
      </w:r>
      <w:r w:rsidR="003B1FEF">
        <w:instrText xml:space="preserve"> XE "</w:instrText>
      </w:r>
      <w:r w:rsidR="003B1FEF" w:rsidRPr="00955483">
        <w:instrText xml:space="preserve">SKL </w:instrText>
      </w:r>
      <w:r w:rsidR="003B1FEF">
        <w:instrText>–</w:instrText>
      </w:r>
      <w:r w:rsidR="003B1FEF" w:rsidRPr="00955483">
        <w:instrText xml:space="preserve"> Provision of Inherently Unsafe Operations</w:instrText>
      </w:r>
      <w:r w:rsidR="003B1FEF">
        <w:instrText xml:space="preserve">" </w:instrText>
      </w:r>
      <w:r w:rsidR="003C44DE">
        <w:fldChar w:fldCharType="end"/>
      </w:r>
      <w:r w:rsidR="003C44DE">
        <w:fldChar w:fldCharType="begin"/>
      </w:r>
      <w:r w:rsidR="003B1FEF">
        <w:instrText xml:space="preserve"> XE "</w:instrText>
      </w:r>
      <w:r w:rsidR="003B1FEF" w:rsidRPr="007E2E84">
        <w:instrText xml:space="preserve">Language </w:instrText>
      </w:r>
      <w:proofErr w:type="gramStart"/>
      <w:r w:rsidR="003B1FEF" w:rsidRPr="007E2E84">
        <w:instrText>Vulnerabil</w:instrText>
      </w:r>
      <w:bookmarkStart w:id="660" w:name="_GoBack"/>
      <w:bookmarkEnd w:id="660"/>
      <w:r w:rsidR="003B1FEF" w:rsidRPr="007E2E84">
        <w:instrText>ities:Provision</w:instrText>
      </w:r>
      <w:proofErr w:type="gramEnd"/>
      <w:r w:rsidR="003B1FEF" w:rsidRPr="007E2E84">
        <w:instrText xml:space="preserve"> of Inherently Unsafe Operations [SKL]</w:instrText>
      </w:r>
      <w:r w:rsidR="003B1FEF">
        <w:instrText xml:space="preserve">" </w:instrText>
      </w:r>
      <w:r w:rsidR="003C44DE">
        <w:fldChar w:fldCharType="end"/>
      </w:r>
    </w:p>
    <w:p w14:paraId="514816AD" w14:textId="4CE86DDC" w:rsidR="004C770C" w:rsidRDefault="00A90342" w:rsidP="004C770C">
      <w:pPr>
        <w:pStyle w:val="Heading3"/>
      </w:pPr>
      <w:bookmarkStart w:id="661" w:name="_Toc508619084"/>
      <w:r>
        <w:t>6</w:t>
      </w:r>
      <w:r w:rsidR="009E501C">
        <w:t>.</w:t>
      </w:r>
      <w:r w:rsidR="004C770C">
        <w:t>5</w:t>
      </w:r>
      <w:r w:rsidR="001E7506">
        <w:t>3</w:t>
      </w:r>
      <w:r w:rsidR="004C770C">
        <w:t>.1</w:t>
      </w:r>
      <w:r w:rsidR="00074057">
        <w:t xml:space="preserve"> </w:t>
      </w:r>
      <w:r w:rsidR="004C770C">
        <w:t>Applicability to Language</w:t>
      </w:r>
      <w:bookmarkEnd w:id="661"/>
    </w:p>
    <w:p w14:paraId="559ABD45" w14:textId="77777777" w:rsidR="004C770C" w:rsidRDefault="004C770C" w:rsidP="004C770C">
      <w:r>
        <w:rPr>
          <w:rFonts w:cs="Arial"/>
          <w:szCs w:val="20"/>
        </w:rPr>
        <w:t xml:space="preserve">In recognition of the occasional need to step outside the type system or to perform “risky” operations, Ada provides clearly identified language features to do so. Examples include the generic </w:t>
      </w:r>
      <w:proofErr w:type="spellStart"/>
      <w:r w:rsidRPr="004D1E6C">
        <w:rPr>
          <w:rFonts w:ascii="Times New Roman" w:hAnsi="Times New Roman" w:cs="Arial"/>
          <w:szCs w:val="20"/>
        </w:rPr>
        <w:t>Unchecked_Conversion</w:t>
      </w:r>
      <w:proofErr w:type="spellEnd"/>
      <w:r w:rsidR="003C44DE">
        <w:rPr>
          <w:rFonts w:ascii="Times New Roman" w:hAnsi="Times New Roman" w:cs="Arial"/>
          <w:szCs w:val="20"/>
        </w:rPr>
        <w:fldChar w:fldCharType="begin"/>
      </w:r>
      <w:r w:rsidR="00E7056B">
        <w:instrText xml:space="preserve"> XE "</w:instrText>
      </w:r>
      <w:proofErr w:type="spellStart"/>
      <w:r w:rsidR="00EB0723">
        <w:rPr>
          <w:rFonts w:ascii="Times New Roman" w:hAnsi="Times New Roman"/>
          <w:szCs w:val="20"/>
        </w:rPr>
        <w:instrText>Unchecked_Conversion</w:instrText>
      </w:r>
      <w:proofErr w:type="spellEnd"/>
      <w:r w:rsidR="00E7056B">
        <w:instrText xml:space="preserve">" </w:instrText>
      </w:r>
      <w:r w:rsidR="003C44DE">
        <w:rPr>
          <w:rFonts w:ascii="Times New Roman" w:hAnsi="Times New Roman" w:cs="Arial"/>
          <w:szCs w:val="20"/>
        </w:rPr>
        <w:fldChar w:fldCharType="end"/>
      </w:r>
      <w:r>
        <w:rPr>
          <w:rFonts w:cs="Arial"/>
          <w:szCs w:val="20"/>
        </w:rPr>
        <w:t xml:space="preserve"> for unsafe </w:t>
      </w:r>
      <w:r w:rsidR="00915EE8">
        <w:rPr>
          <w:rFonts w:cs="Arial"/>
          <w:szCs w:val="20"/>
        </w:rPr>
        <w:t>type-</w:t>
      </w:r>
      <w:r>
        <w:rPr>
          <w:rFonts w:cs="Arial"/>
          <w:szCs w:val="20"/>
        </w:rPr>
        <w:t xml:space="preserve">conversions or </w:t>
      </w:r>
      <w:proofErr w:type="spellStart"/>
      <w:r w:rsidRPr="004D1E6C">
        <w:rPr>
          <w:rFonts w:ascii="Times New Roman" w:hAnsi="Times New Roman" w:cs="Arial"/>
          <w:szCs w:val="20"/>
        </w:rPr>
        <w:t>Unchecked_Deallocation</w:t>
      </w:r>
      <w:proofErr w:type="spellEnd"/>
      <w:r>
        <w:rPr>
          <w:rFonts w:cs="Arial"/>
          <w:szCs w:val="20"/>
        </w:rPr>
        <w:t xml:space="preserve"> for the deallocation of heap </w:t>
      </w:r>
      <w:r>
        <w:rPr>
          <w:rFonts w:cs="Arial"/>
          <w:szCs w:val="20"/>
        </w:rPr>
        <w:lastRenderedPageBreak/>
        <w:t>objects regardless of the existence of surviving references to the object. If unsafe programming</w:t>
      </w:r>
      <w:r w:rsidR="003C44DE">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3C44DE">
        <w:rPr>
          <w:rFonts w:cs="Arial"/>
          <w:szCs w:val="20"/>
          <w:u w:val="single"/>
        </w:rPr>
        <w:fldChar w:fldCharType="end"/>
      </w:r>
      <w:r>
        <w:rPr>
          <w:rFonts w:cs="Arial"/>
          <w:szCs w:val="20"/>
        </w:rPr>
        <w:t xml:space="preserve">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proofErr w:type="spellStart"/>
      <w:r w:rsidRPr="00E65390">
        <w:rPr>
          <w:rFonts w:ascii="Times New Roman" w:hAnsi="Times New Roman"/>
        </w:rPr>
        <w:t>Unchecked_Access</w:t>
      </w:r>
      <w:proofErr w:type="spellEnd"/>
      <w:r w:rsidR="003C44DE">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w:instrText>
      </w:r>
      <w:proofErr w:type="spellStart"/>
      <w:r w:rsidR="0013647A" w:rsidRPr="003F501C">
        <w:instrText>Unchecked_Access</w:instrText>
      </w:r>
      <w:proofErr w:type="spellEnd"/>
      <w:r w:rsidR="0013647A">
        <w:instrText xml:space="preserve">" </w:instrText>
      </w:r>
      <w:r w:rsidR="003C44DE">
        <w:rPr>
          <w:rFonts w:ascii="Times New Roman" w:hAnsi="Times New Roman"/>
        </w:rPr>
        <w:fldChar w:fldCharType="end"/>
      </w:r>
      <w:r>
        <w:t xml:space="preserve"> attribute.</w:t>
      </w:r>
    </w:p>
    <w:p w14:paraId="2C5BD26A" w14:textId="0BCB7A20" w:rsidR="00246C75" w:rsidRDefault="00246C75" w:rsidP="00246C75">
      <w:pPr>
        <w:pStyle w:val="Heading3"/>
        <w:widowControl w:val="0"/>
        <w:tabs>
          <w:tab w:val="num" w:pos="0"/>
        </w:tabs>
        <w:suppressAutoHyphens/>
        <w:spacing w:after="120"/>
        <w:rPr>
          <w:kern w:val="32"/>
        </w:rPr>
      </w:pPr>
      <w:bookmarkStart w:id="662" w:name="_Toc508619085"/>
      <w:r>
        <w:rPr>
          <w:kern w:val="32"/>
        </w:rPr>
        <w:t>6.5</w:t>
      </w:r>
      <w:r w:rsidR="001E7506">
        <w:rPr>
          <w:kern w:val="32"/>
        </w:rPr>
        <w:t>3</w:t>
      </w:r>
      <w:r>
        <w:rPr>
          <w:kern w:val="32"/>
        </w:rPr>
        <w:t>.2 Guidance to language users</w:t>
      </w:r>
      <w:bookmarkEnd w:id="662"/>
    </w:p>
    <w:p w14:paraId="59A3F7E2" w14:textId="77777777" w:rsidR="00F128DF" w:rsidRDefault="00BE4568">
      <w:pPr>
        <w:pStyle w:val="ListParagraph"/>
        <w:numPr>
          <w:ilvl w:val="0"/>
          <w:numId w:val="310"/>
        </w:numPr>
        <w:spacing w:before="120" w:after="120" w:line="240" w:lineRule="auto"/>
      </w:pPr>
      <w:r w:rsidRPr="009739AB">
        <w:t>Follow the mitigation mechanisms of subclause 6.</w:t>
      </w:r>
      <w:r>
        <w:t>53</w:t>
      </w:r>
      <w:r w:rsidRPr="009739AB">
        <w:t>.5 of TR 24772-1</w:t>
      </w:r>
      <w:r>
        <w:t>.</w:t>
      </w:r>
    </w:p>
    <w:p w14:paraId="02698EF8" w14:textId="77777777" w:rsidR="00F128DF" w:rsidRDefault="00246C75">
      <w:pPr>
        <w:pStyle w:val="ListParagraph"/>
        <w:numPr>
          <w:ilvl w:val="0"/>
          <w:numId w:val="310"/>
        </w:numPr>
        <w:spacing w:before="120" w:after="120" w:line="240" w:lineRule="auto"/>
      </w:pPr>
      <w:r>
        <w:t>Avoid the use of unsafe programming practices.</w:t>
      </w:r>
    </w:p>
    <w:p w14:paraId="269E68DB" w14:textId="6C2B1ADB" w:rsidR="00F128DF" w:rsidRDefault="00246C75">
      <w:pPr>
        <w:pStyle w:val="ListParagraph"/>
        <w:numPr>
          <w:ilvl w:val="0"/>
          <w:numId w:val="310"/>
        </w:numPr>
        <w:spacing w:before="120" w:after="120" w:line="240" w:lineRule="auto"/>
      </w:pPr>
      <w:bookmarkStart w:id="663" w:name="here"/>
      <w:bookmarkEnd w:id="663"/>
      <w:r>
        <w:t xml:space="preserve">Use the </w:t>
      </w:r>
      <w:r w:rsidR="002928D4" w:rsidRPr="00CA779F">
        <w:rPr>
          <w:rFonts w:ascii="Times New Roman" w:eastAsia="Helvetica" w:hAnsi="Times New Roman" w:cs="Times New Roman"/>
          <w:b/>
          <w:color w:val="000000"/>
        </w:rPr>
        <w:t>pragma</w:t>
      </w:r>
      <w:r w:rsidR="002928D4" w:rsidRPr="00CA779F">
        <w:rPr>
          <w:rFonts w:ascii="Times New Roman" w:eastAsia="Helvetica" w:hAnsi="Times New Roman" w:cs="Times New Roman"/>
          <w:color w:val="000000"/>
        </w:rPr>
        <w:t xml:space="preserve"> Restrictions</w:t>
      </w:r>
      <w:r w:rsidR="003C44DE" w:rsidRPr="00CA779F">
        <w:rPr>
          <w:rFonts w:eastAsia="Helvetica" w:cs="Helvetica"/>
          <w:color w:val="000000"/>
        </w:rPr>
        <w:fldChar w:fldCharType="begin"/>
      </w:r>
      <w:r w:rsidR="002928D4" w:rsidRPr="00CA779F">
        <w:rPr>
          <w:rFonts w:eastAsia="Helvetica" w:cs="Helvetica"/>
          <w:color w:val="000000"/>
        </w:rPr>
        <w:instrText xml:space="preserve"> XE "</w:instrText>
      </w:r>
      <w:proofErr w:type="spellStart"/>
      <w:proofErr w:type="gramStart"/>
      <w:r w:rsidR="002928D4" w:rsidRPr="00CA779F">
        <w:rPr>
          <w:rFonts w:eastAsia="Helvetica" w:cs="Helvetica"/>
          <w:color w:val="000000"/>
        </w:rPr>
        <w:instrText>Pragma:pragma</w:instrText>
      </w:r>
      <w:proofErr w:type="spellEnd"/>
      <w:proofErr w:type="gramEnd"/>
      <w:r w:rsidR="002928D4" w:rsidRPr="00CA779F">
        <w:rPr>
          <w:rFonts w:eastAsia="Helvetica" w:cs="Helvetica"/>
          <w:color w:val="000000"/>
        </w:rPr>
        <w:instrText xml:space="preserve"> Restrictions" </w:instrText>
      </w:r>
      <w:r w:rsidR="003C44DE" w:rsidRPr="00CA779F">
        <w:rPr>
          <w:rFonts w:eastAsia="Helvetica" w:cs="Helvetica"/>
          <w:color w:val="000000"/>
        </w:rPr>
        <w:fldChar w:fldCharType="end"/>
      </w:r>
      <w:r w:rsidR="002928D4" w:rsidRPr="00CA779F">
        <w:rPr>
          <w:rFonts w:eastAsia="Helvetica" w:cs="Helvetica"/>
          <w:color w:val="000000"/>
        </w:rPr>
        <w:t xml:space="preserve">  </w:t>
      </w:r>
      <w:r>
        <w:t>to prevent the inadvertent use of unsafe language constructs.</w:t>
      </w:r>
    </w:p>
    <w:p w14:paraId="26296C35" w14:textId="77777777" w:rsidR="00F128DF" w:rsidRDefault="00246C75">
      <w:pPr>
        <w:pStyle w:val="ListParagraph"/>
        <w:numPr>
          <w:ilvl w:val="0"/>
          <w:numId w:val="310"/>
        </w:numPr>
        <w:spacing w:before="120" w:after="120" w:line="240" w:lineRule="auto"/>
      </w:pPr>
      <w:r>
        <w:t>Carefully scrutinize any code that refers to a program unit explicitly designated to provide unchecked operations.</w:t>
      </w:r>
    </w:p>
    <w:p w14:paraId="1E290526" w14:textId="5E26B803" w:rsidR="004C770C" w:rsidRDefault="00A90342" w:rsidP="004C770C">
      <w:pPr>
        <w:pStyle w:val="Heading2"/>
      </w:pPr>
      <w:bookmarkStart w:id="664" w:name="_Toc358896536"/>
      <w:bookmarkStart w:id="665" w:name="_Toc508619086"/>
      <w:r>
        <w:t>6</w:t>
      </w:r>
      <w:r w:rsidR="009E501C">
        <w:t>.</w:t>
      </w:r>
      <w:r w:rsidR="004C770C">
        <w:t>5</w:t>
      </w:r>
      <w:r w:rsidR="001E7506">
        <w:t>4</w:t>
      </w:r>
      <w:r w:rsidR="00074057">
        <w:t xml:space="preserve"> </w:t>
      </w:r>
      <w:r w:rsidR="004C770C">
        <w:t>Obscure Language Features [BRS]</w:t>
      </w:r>
      <w:bookmarkEnd w:id="664"/>
      <w:bookmarkEnd w:id="665"/>
      <w:r w:rsidR="003C44DE">
        <w:fldChar w:fldCharType="begin"/>
      </w:r>
      <w:r w:rsidR="003B1FEF">
        <w:instrText xml:space="preserve"> XE "</w:instrText>
      </w:r>
      <w:r w:rsidR="003B1FEF" w:rsidRPr="0088610E">
        <w:instrText xml:space="preserve">BRS </w:instrText>
      </w:r>
      <w:r w:rsidR="003B1FEF">
        <w:instrText>–</w:instrText>
      </w:r>
      <w:r w:rsidR="003B1FEF" w:rsidRPr="0088610E">
        <w:instrText xml:space="preserve"> Obscure Language Features</w:instrText>
      </w:r>
      <w:r w:rsidR="003B1FEF">
        <w:instrText xml:space="preserve">" </w:instrText>
      </w:r>
      <w:r w:rsidR="003C44DE">
        <w:fldChar w:fldCharType="end"/>
      </w:r>
      <w:r w:rsidR="003C44DE">
        <w:fldChar w:fldCharType="begin"/>
      </w:r>
      <w:r w:rsidR="003B1FEF">
        <w:instrText xml:space="preserve"> XE "</w:instrText>
      </w:r>
      <w:r w:rsidR="003B1FEF" w:rsidRPr="00297423">
        <w:instrText xml:space="preserve">Language </w:instrText>
      </w:r>
      <w:proofErr w:type="gramStart"/>
      <w:r w:rsidR="003B1FEF" w:rsidRPr="00297423">
        <w:instrText>Vulnerabilities:Obscure</w:instrText>
      </w:r>
      <w:proofErr w:type="gramEnd"/>
      <w:r w:rsidR="003B1FEF" w:rsidRPr="00297423">
        <w:instrText xml:space="preserve"> Language Features [BRS]</w:instrText>
      </w:r>
      <w:r w:rsidR="003B1FEF">
        <w:instrText xml:space="preserve">" </w:instrText>
      </w:r>
      <w:r w:rsidR="003C44DE">
        <w:fldChar w:fldCharType="end"/>
      </w:r>
    </w:p>
    <w:p w14:paraId="26B738C1" w14:textId="0E6E44ED" w:rsidR="004C770C" w:rsidRDefault="00A90342" w:rsidP="004C770C">
      <w:pPr>
        <w:pStyle w:val="Heading3"/>
      </w:pPr>
      <w:bookmarkStart w:id="666" w:name="_Toc508619087"/>
      <w:r>
        <w:t>6</w:t>
      </w:r>
      <w:r w:rsidR="009E501C">
        <w:t>.</w:t>
      </w:r>
      <w:r w:rsidR="004C770C">
        <w:t>5</w:t>
      </w:r>
      <w:r w:rsidR="001E7506">
        <w:t>4</w:t>
      </w:r>
      <w:r w:rsidR="004C770C">
        <w:t>.1</w:t>
      </w:r>
      <w:r w:rsidR="00074057">
        <w:t xml:space="preserve"> </w:t>
      </w:r>
      <w:r w:rsidR="004C770C">
        <w:t>Applicability to language</w:t>
      </w:r>
      <w:bookmarkEnd w:id="666"/>
    </w:p>
    <w:p w14:paraId="5E09158F" w14:textId="77777777" w:rsidR="004C770C" w:rsidRDefault="004C770C" w:rsidP="004C770C">
      <w:r>
        <w:t>Ada is a rich language and provides facilities for a wide range of application areas. Because some areas are specialized, it is likely that a programmer not versed in a special area might misuse features for that area.  For example, the use of tasking features for concurrent programming requires knowledge of this domain. Similarly, the use of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 xml:space="preserve"> and exception propagation and handling requires a deeper understanding of control flow issues than some programmers possess.</w:t>
      </w:r>
    </w:p>
    <w:p w14:paraId="1D8CF9CD" w14:textId="3756F8E9" w:rsidR="004C770C" w:rsidRDefault="00A90342" w:rsidP="004C770C">
      <w:pPr>
        <w:pStyle w:val="Heading3"/>
        <w:widowControl w:val="0"/>
        <w:tabs>
          <w:tab w:val="num" w:pos="0"/>
        </w:tabs>
        <w:suppressAutoHyphens/>
        <w:spacing w:after="120"/>
        <w:rPr>
          <w:kern w:val="32"/>
        </w:rPr>
      </w:pPr>
      <w:bookmarkStart w:id="667" w:name="_Toc508619088"/>
      <w:r>
        <w:rPr>
          <w:kern w:val="32"/>
        </w:rPr>
        <w:t>6</w:t>
      </w:r>
      <w:r w:rsidR="009E501C">
        <w:rPr>
          <w:kern w:val="32"/>
        </w:rPr>
        <w:t>.</w:t>
      </w:r>
      <w:r w:rsidR="004C770C">
        <w:rPr>
          <w:kern w:val="32"/>
        </w:rPr>
        <w:t>5</w:t>
      </w:r>
      <w:r w:rsidR="001E7506">
        <w:rPr>
          <w:kern w:val="32"/>
        </w:rPr>
        <w:t>4</w:t>
      </w:r>
      <w:r w:rsidR="004C770C">
        <w:rPr>
          <w:kern w:val="32"/>
        </w:rPr>
        <w:t>.2</w:t>
      </w:r>
      <w:r w:rsidR="00074057">
        <w:rPr>
          <w:kern w:val="32"/>
        </w:rPr>
        <w:t xml:space="preserve"> </w:t>
      </w:r>
      <w:r w:rsidR="004C770C">
        <w:rPr>
          <w:kern w:val="32"/>
        </w:rPr>
        <w:t>Guidance to language users</w:t>
      </w:r>
      <w:bookmarkEnd w:id="667"/>
    </w:p>
    <w:p w14:paraId="4457E1B3" w14:textId="77777777" w:rsidR="00F128DF" w:rsidRDefault="002928D4">
      <w:pPr>
        <w:pStyle w:val="ListParagraph"/>
        <w:numPr>
          <w:ilvl w:val="0"/>
          <w:numId w:val="310"/>
        </w:numPr>
        <w:spacing w:before="120" w:after="120" w:line="240" w:lineRule="auto"/>
      </w:pPr>
      <w:r w:rsidRPr="009739AB">
        <w:t>Follow the mitigation mechanisms of subclause 6.</w:t>
      </w:r>
      <w:r>
        <w:t>54</w:t>
      </w:r>
      <w:r w:rsidRPr="009739AB">
        <w:t>.5 of TR 24772-1</w:t>
      </w:r>
      <w:r>
        <w:t>.</w:t>
      </w:r>
    </w:p>
    <w:p w14:paraId="7A7A5AA7" w14:textId="0D1304AF" w:rsidR="00F128DF" w:rsidRDefault="003C44DE">
      <w:pPr>
        <w:pStyle w:val="ListParagraph"/>
        <w:numPr>
          <w:ilvl w:val="0"/>
          <w:numId w:val="310"/>
        </w:numPr>
        <w:spacing w:before="120" w:after="120" w:line="240" w:lineRule="auto"/>
      </w:pPr>
      <w:r w:rsidRPr="003C44DE">
        <w:t xml:space="preserve">Use the </w:t>
      </w:r>
      <w:r w:rsidR="00BD17B8" w:rsidRPr="00CA779F">
        <w:rPr>
          <w:rFonts w:ascii="Times New Roman" w:eastAsia="Helvetica" w:hAnsi="Times New Roman" w:cs="Times New Roman"/>
          <w:b/>
          <w:color w:val="000000"/>
        </w:rPr>
        <w:t>pragma</w:t>
      </w:r>
      <w:r w:rsidR="00BD17B8" w:rsidRPr="00CA779F">
        <w:rPr>
          <w:rFonts w:ascii="Times New Roman" w:eastAsia="Helvetica" w:hAnsi="Times New Roman" w:cs="Times New Roman"/>
          <w:color w:val="000000"/>
        </w:rPr>
        <w:t xml:space="preserve"> Restrictions</w:t>
      </w:r>
      <w:r w:rsidRPr="00CA779F">
        <w:rPr>
          <w:rFonts w:eastAsia="Helvetica" w:cs="Helvetica"/>
          <w:color w:val="000000"/>
        </w:rPr>
        <w:fldChar w:fldCharType="begin"/>
      </w:r>
      <w:r w:rsidR="00BD17B8" w:rsidRPr="00CA779F">
        <w:rPr>
          <w:rFonts w:eastAsia="Helvetica" w:cs="Helvetica"/>
          <w:color w:val="000000"/>
        </w:rPr>
        <w:instrText xml:space="preserve"> XE "</w:instrText>
      </w:r>
      <w:proofErr w:type="spellStart"/>
      <w:proofErr w:type="gramStart"/>
      <w:r w:rsidR="00BD17B8" w:rsidRPr="00CA779F">
        <w:rPr>
          <w:rFonts w:eastAsia="Helvetica" w:cs="Helvetica"/>
          <w:color w:val="000000"/>
        </w:rPr>
        <w:instrText>Pragma:pragma</w:instrText>
      </w:r>
      <w:proofErr w:type="spellEnd"/>
      <w:proofErr w:type="gramEnd"/>
      <w:r w:rsidR="00BD17B8" w:rsidRPr="00CA779F">
        <w:rPr>
          <w:rFonts w:eastAsia="Helvetica" w:cs="Helvetica"/>
          <w:color w:val="000000"/>
        </w:rPr>
        <w:instrText xml:space="preserve"> Restrictions" </w:instrText>
      </w:r>
      <w:r w:rsidRPr="00CA779F">
        <w:rPr>
          <w:rFonts w:eastAsia="Helvetica" w:cs="Helvetica"/>
          <w:color w:val="000000"/>
        </w:rPr>
        <w:fldChar w:fldCharType="end"/>
      </w:r>
      <w:r w:rsidR="00BD17B8" w:rsidRPr="00CA779F">
        <w:rPr>
          <w:rFonts w:eastAsia="Helvetica" w:cs="Helvetica"/>
          <w:color w:val="000000"/>
        </w:rPr>
        <w:t xml:space="preserve">  </w:t>
      </w:r>
      <w:r w:rsidRPr="003C44DE">
        <w:t xml:space="preserve">to prevent the use of obscure features of the language. </w:t>
      </w:r>
    </w:p>
    <w:p w14:paraId="42F4B593" w14:textId="31ED316A" w:rsidR="00F128DF" w:rsidRDefault="003C44DE">
      <w:pPr>
        <w:pStyle w:val="ListParagraph"/>
        <w:numPr>
          <w:ilvl w:val="0"/>
          <w:numId w:val="310"/>
        </w:numPr>
        <w:spacing w:before="120" w:after="120" w:line="240" w:lineRule="auto"/>
      </w:pPr>
      <w:r w:rsidRPr="003C44DE">
        <w:t xml:space="preserve">Similarly, avoid features in a Specialized Needs Annex of </w:t>
      </w:r>
      <w:r w:rsidR="00491CBF">
        <w:t>ISO/IEC 8652</w:t>
      </w:r>
      <w:r w:rsidR="00BD17B8">
        <w:t xml:space="preserve"> </w:t>
      </w:r>
      <w:r w:rsidRPr="003C44DE">
        <w:t>unless the application area concerned is well-understood.</w:t>
      </w:r>
    </w:p>
    <w:p w14:paraId="40E69A73" w14:textId="77777777" w:rsidR="00F128DF" w:rsidRDefault="00CA779F">
      <w:pPr>
        <w:pStyle w:val="ListParagraph"/>
        <w:numPr>
          <w:ilvl w:val="0"/>
          <w:numId w:val="310"/>
        </w:numPr>
        <w:spacing w:before="120" w:after="120" w:line="240" w:lineRule="auto"/>
      </w:pPr>
      <w:r w:rsidRPr="00CA779F">
        <w:t>The restriction</w:t>
      </w:r>
      <w:r w:rsidR="003C44DE" w:rsidRPr="003C44DE">
        <w:t xml:space="preserve"> </w:t>
      </w:r>
      <w:proofErr w:type="spellStart"/>
      <w:r w:rsidR="003C44DE" w:rsidRPr="003C44DE">
        <w:rPr>
          <w:rFonts w:ascii="Times New Roman" w:hAnsi="Times New Roman" w:cs="Times New Roman"/>
        </w:rPr>
        <w:t>No_Dependence</w:t>
      </w:r>
      <w:proofErr w:type="spellEnd"/>
      <w:r w:rsidR="003C44DE" w:rsidRPr="003C44DE">
        <w:t xml:space="preserve"> </w:t>
      </w:r>
      <w:r w:rsidRPr="00CA779F">
        <w:t>prevents the use of specified pre-defined or user-defined libraries.</w:t>
      </w:r>
    </w:p>
    <w:p w14:paraId="69C003A5" w14:textId="047B282E" w:rsidR="004C770C" w:rsidRDefault="00A90342" w:rsidP="004C770C">
      <w:pPr>
        <w:pStyle w:val="Heading2"/>
      </w:pPr>
      <w:bookmarkStart w:id="668" w:name="_Ref336414226"/>
      <w:bookmarkStart w:id="669" w:name="_Toc358896537"/>
      <w:bookmarkStart w:id="670" w:name="_Toc508619089"/>
      <w:r>
        <w:t>6</w:t>
      </w:r>
      <w:r w:rsidR="009E501C">
        <w:t>.</w:t>
      </w:r>
      <w:r w:rsidR="004C770C">
        <w:t>5</w:t>
      </w:r>
      <w:r w:rsidR="001E7506">
        <w:t>5</w:t>
      </w:r>
      <w:r w:rsidR="00074057">
        <w:t xml:space="preserve"> </w:t>
      </w:r>
      <w:r w:rsidR="004C770C">
        <w:t xml:space="preserve">Unspecified </w:t>
      </w:r>
      <w:proofErr w:type="spellStart"/>
      <w:r w:rsidR="004C770C">
        <w:t>Behaviour</w:t>
      </w:r>
      <w:proofErr w:type="spellEnd"/>
      <w:r w:rsidR="004C770C">
        <w:t xml:space="preserve"> [BQF]</w:t>
      </w:r>
      <w:bookmarkEnd w:id="668"/>
      <w:bookmarkEnd w:id="669"/>
      <w:bookmarkEnd w:id="670"/>
      <w:r w:rsidR="003C44DE">
        <w:fldChar w:fldCharType="begin"/>
      </w:r>
      <w:r w:rsidR="003B1FEF">
        <w:instrText xml:space="preserve"> XE "</w:instrText>
      </w:r>
      <w:r w:rsidR="003B1FEF" w:rsidRPr="00704E63">
        <w:instrText>BQF</w:instrText>
      </w:r>
      <w:r w:rsidR="00EB0723">
        <w:instrText xml:space="preserve"> </w:instrText>
      </w:r>
      <w:r w:rsidR="003B1FEF">
        <w:instrText>–</w:instrText>
      </w:r>
      <w:r w:rsidR="003B1FEF" w:rsidRPr="00704E63">
        <w:instrText xml:space="preserve"> Unspecified Behaviour</w:instrText>
      </w:r>
      <w:r w:rsidR="003B1FEF">
        <w:instrText xml:space="preserve">" </w:instrText>
      </w:r>
      <w:r w:rsidR="003C44DE">
        <w:fldChar w:fldCharType="end"/>
      </w:r>
      <w:r w:rsidR="003C44DE">
        <w:fldChar w:fldCharType="begin"/>
      </w:r>
      <w:r w:rsidR="003B1FEF">
        <w:instrText xml:space="preserve"> XE "</w:instrText>
      </w:r>
      <w:r w:rsidR="003B1FEF" w:rsidRPr="00165BCF">
        <w:instrText xml:space="preserve">Language </w:instrText>
      </w:r>
      <w:proofErr w:type="gramStart"/>
      <w:r w:rsidR="003B1FEF" w:rsidRPr="00165BCF">
        <w:instrText>Vulnerabilities:Unspecified</w:instrText>
      </w:r>
      <w:proofErr w:type="gramEnd"/>
      <w:r w:rsidR="003B1FEF" w:rsidRPr="00165BCF">
        <w:instrText xml:space="preserve"> Behaviour [BQF]</w:instrText>
      </w:r>
      <w:r w:rsidR="003B1FEF">
        <w:instrText xml:space="preserve">" </w:instrText>
      </w:r>
      <w:r w:rsidR="003C44DE">
        <w:fldChar w:fldCharType="end"/>
      </w:r>
    </w:p>
    <w:p w14:paraId="0658B0EE" w14:textId="36A289F2" w:rsidR="004C770C" w:rsidRDefault="00A90342" w:rsidP="004C770C">
      <w:pPr>
        <w:pStyle w:val="Heading3"/>
      </w:pPr>
      <w:bookmarkStart w:id="671" w:name="_Toc508619090"/>
      <w:r>
        <w:t>6</w:t>
      </w:r>
      <w:r w:rsidR="009E501C">
        <w:t>.</w:t>
      </w:r>
      <w:r w:rsidR="004C770C">
        <w:t>5</w:t>
      </w:r>
      <w:r w:rsidR="001E7506">
        <w:t>5</w:t>
      </w:r>
      <w:r w:rsidR="004C770C">
        <w:t>.1</w:t>
      </w:r>
      <w:r w:rsidR="00074057">
        <w:t xml:space="preserve"> </w:t>
      </w:r>
      <w:r w:rsidR="004C770C">
        <w:t>Applicability to language</w:t>
      </w:r>
      <w:bookmarkEnd w:id="671"/>
    </w:p>
    <w:p w14:paraId="138841BA" w14:textId="77777777" w:rsidR="004C770C" w:rsidRDefault="004C770C" w:rsidP="004C770C">
      <w:pPr>
        <w:rPr>
          <w:rFonts w:cs="Arial"/>
          <w:kern w:val="32"/>
          <w:szCs w:val="20"/>
        </w:rPr>
      </w:pPr>
      <w:r>
        <w:rPr>
          <w:rFonts w:cs="Arial"/>
          <w:kern w:val="32"/>
          <w:szCs w:val="20"/>
        </w:rPr>
        <w:t xml:space="preserve">In Ada, there are two main categories of unspecified </w:t>
      </w:r>
      <w:proofErr w:type="spellStart"/>
      <w:r>
        <w:rPr>
          <w:rFonts w:cs="Arial"/>
          <w:kern w:val="32"/>
          <w:szCs w:val="20"/>
        </w:rPr>
        <w:t>behaviour</w:t>
      </w:r>
      <w:proofErr w:type="spellEnd"/>
      <w:r>
        <w:rPr>
          <w:rFonts w:cs="Arial"/>
          <w:kern w:val="32"/>
          <w:szCs w:val="20"/>
        </w:rPr>
        <w:t xml:space="preserve">, one having to do with unspecified aspects of normal run-time </w:t>
      </w:r>
      <w:proofErr w:type="spellStart"/>
      <w:r>
        <w:rPr>
          <w:rFonts w:cs="Arial"/>
          <w:kern w:val="32"/>
          <w:szCs w:val="20"/>
        </w:rPr>
        <w:t>behaviour</w:t>
      </w:r>
      <w:proofErr w:type="spellEnd"/>
      <w:r>
        <w:rPr>
          <w:rFonts w:cs="Arial"/>
          <w:kern w:val="32"/>
          <w:szCs w:val="20"/>
        </w:rPr>
        <w:t xml:space="preserve">, and one having to do with </w:t>
      </w:r>
      <w:r>
        <w:rPr>
          <w:rFonts w:cs="Arial"/>
          <w:i/>
          <w:kern w:val="32"/>
          <w:szCs w:val="20"/>
        </w:rPr>
        <w:t>bounded errors</w:t>
      </w:r>
      <w:r>
        <w:rPr>
          <w:rFonts w:cs="Arial"/>
          <w:kern w:val="32"/>
          <w:szCs w:val="20"/>
        </w:rPr>
        <w:t xml:space="preserve">, errors that need not be detected at run-time but for which there is a limited number of possible run-time effects (though always including the possibility of raising </w:t>
      </w:r>
      <w:proofErr w:type="spellStart"/>
      <w:r w:rsidRPr="00783F1B">
        <w:rPr>
          <w:rFonts w:ascii="Times New Roman" w:hAnsi="Times New Roman" w:cs="Arial"/>
          <w:kern w:val="32"/>
          <w:szCs w:val="20"/>
        </w:rPr>
        <w:t>Program_Error</w:t>
      </w:r>
      <w:proofErr w:type="spellEnd"/>
      <w:r w:rsidR="006B5DE8">
        <w:rPr>
          <w:rFonts w:ascii="Times New Roman" w:hAnsi="Times New Roman" w:cs="Arial"/>
          <w:kern w:val="32"/>
          <w:szCs w:val="20"/>
        </w:rPr>
        <w:t xml:space="preserve"> </w:t>
      </w:r>
      <w:r w:rsidR="006B5DE8">
        <w:rPr>
          <w:rFonts w:cstheme="minorHAnsi"/>
          <w:kern w:val="32"/>
          <w:szCs w:val="20"/>
        </w:rPr>
        <w:t>exception</w:t>
      </w:r>
      <w:r w:rsidR="003C44DE">
        <w:rPr>
          <w:rFonts w:ascii="Times New Roman" w:hAnsi="Times New Roman" w:cs="Arial"/>
          <w:kern w:val="32"/>
          <w:szCs w:val="20"/>
        </w:rPr>
        <w:fldChar w:fldCharType="begin"/>
      </w:r>
      <w:r w:rsidR="00986C8B">
        <w:instrText xml:space="preserve"> XE "</w:instrText>
      </w:r>
      <w:proofErr w:type="spellStart"/>
      <w:r w:rsidR="00986C8B" w:rsidRPr="00753F84">
        <w:rPr>
          <w:rFonts w:ascii="Times New Roman" w:hAnsi="Times New Roman"/>
        </w:rPr>
        <w:instrText>Exception:</w:instrText>
      </w:r>
      <w:r w:rsidR="00986C8B" w:rsidRPr="00753F84">
        <w:instrText>Program_Error</w:instrText>
      </w:r>
      <w:proofErr w:type="spellEnd"/>
      <w:r w:rsidR="00986C8B">
        <w:instrText xml:space="preserve">" </w:instrText>
      </w:r>
      <w:r w:rsidR="003C44DE">
        <w:rPr>
          <w:rFonts w:ascii="Times New Roman" w:hAnsi="Times New Roman" w:cs="Arial"/>
          <w:kern w:val="32"/>
          <w:szCs w:val="20"/>
        </w:rPr>
        <w:fldChar w:fldCharType="end"/>
      </w:r>
      <w:r>
        <w:rPr>
          <w:rFonts w:cs="Arial"/>
          <w:kern w:val="32"/>
          <w:szCs w:val="20"/>
        </w:rPr>
        <w:t>).</w:t>
      </w:r>
    </w:p>
    <w:p w14:paraId="6D4E36F0" w14:textId="77777777" w:rsidR="004C770C" w:rsidRDefault="004C770C" w:rsidP="004C770C">
      <w:pPr>
        <w:rPr>
          <w:rFonts w:cs="Arial"/>
          <w:kern w:val="32"/>
          <w:szCs w:val="20"/>
        </w:rPr>
      </w:pPr>
      <w:r>
        <w:rPr>
          <w:rFonts w:cs="Arial"/>
          <w:kern w:val="32"/>
          <w:szCs w:val="20"/>
        </w:rPr>
        <w:t xml:space="preserve">For the normal </w:t>
      </w:r>
      <w:proofErr w:type="spellStart"/>
      <w:r>
        <w:rPr>
          <w:rFonts w:cs="Arial"/>
          <w:kern w:val="32"/>
          <w:szCs w:val="20"/>
        </w:rPr>
        <w:t>behaviour</w:t>
      </w:r>
      <w:proofErr w:type="spellEnd"/>
      <w:r>
        <w:rPr>
          <w:rFonts w:cs="Arial"/>
          <w:kern w:val="32"/>
          <w:szCs w:val="20"/>
        </w:rPr>
        <w:t xml:space="preserve"> category, there are several distinct aspects of run-time </w:t>
      </w:r>
      <w:proofErr w:type="spellStart"/>
      <w:r>
        <w:rPr>
          <w:rFonts w:cs="Arial"/>
          <w:kern w:val="32"/>
          <w:szCs w:val="20"/>
        </w:rPr>
        <w:t>behaviour</w:t>
      </w:r>
      <w:proofErr w:type="spellEnd"/>
      <w:r>
        <w:rPr>
          <w:rFonts w:cs="Arial"/>
          <w:kern w:val="32"/>
          <w:szCs w:val="20"/>
        </w:rPr>
        <w:t xml:space="preserve"> that might be unspecified, including:</w:t>
      </w:r>
    </w:p>
    <w:p w14:paraId="6C9E8221" w14:textId="77777777" w:rsidR="004C770C" w:rsidRDefault="004C770C" w:rsidP="003B5D87">
      <w:pPr>
        <w:pStyle w:val="ListParagraph"/>
        <w:numPr>
          <w:ilvl w:val="0"/>
          <w:numId w:val="311"/>
        </w:numPr>
        <w:spacing w:before="120" w:after="120" w:line="240" w:lineRule="auto"/>
        <w:rPr>
          <w:kern w:val="32"/>
        </w:rPr>
      </w:pPr>
      <w:r w:rsidRPr="00B63EC0">
        <w:rPr>
          <w:kern w:val="32"/>
        </w:rPr>
        <w:t>Order in which certain actions are performed at run-time;</w:t>
      </w:r>
    </w:p>
    <w:p w14:paraId="17F33064" w14:textId="77777777" w:rsidR="004C770C" w:rsidRDefault="004C770C" w:rsidP="003B5D87">
      <w:pPr>
        <w:pStyle w:val="ListParagraph"/>
        <w:numPr>
          <w:ilvl w:val="0"/>
          <w:numId w:val="311"/>
        </w:numPr>
        <w:spacing w:before="120" w:after="120" w:line="240" w:lineRule="auto"/>
        <w:rPr>
          <w:kern w:val="32"/>
        </w:rPr>
      </w:pPr>
      <w:r w:rsidRPr="00B63EC0">
        <w:rPr>
          <w:kern w:val="32"/>
        </w:rPr>
        <w:t>Number of times a given element operation is performed within an operation invoked on a composite or container object;</w:t>
      </w:r>
    </w:p>
    <w:p w14:paraId="67941E4E" w14:textId="77777777" w:rsidR="004C770C" w:rsidRDefault="004C770C" w:rsidP="003B5D87">
      <w:pPr>
        <w:pStyle w:val="ListParagraph"/>
        <w:numPr>
          <w:ilvl w:val="0"/>
          <w:numId w:val="311"/>
        </w:numPr>
        <w:spacing w:before="120" w:after="120" w:line="240" w:lineRule="auto"/>
        <w:rPr>
          <w:kern w:val="32"/>
        </w:rPr>
      </w:pPr>
      <w:r w:rsidRPr="00B63EC0">
        <w:rPr>
          <w:kern w:val="32"/>
        </w:rPr>
        <w:lastRenderedPageBreak/>
        <w:t>Results of certain operations within a language-defined generic package if the actual associated with a particular formal subprogram does not meet stated expectations (such as “&lt;” providing a strict weak ordering relationship);</w:t>
      </w:r>
    </w:p>
    <w:p w14:paraId="385B7618" w14:textId="77777777" w:rsidR="004C770C" w:rsidRDefault="004C770C" w:rsidP="003B5D87">
      <w:pPr>
        <w:pStyle w:val="ListParagraph"/>
        <w:numPr>
          <w:ilvl w:val="0"/>
          <w:numId w:val="311"/>
        </w:numPr>
        <w:spacing w:before="120" w:after="120" w:line="240" w:lineRule="auto"/>
        <w:rPr>
          <w:kern w:val="32"/>
        </w:rPr>
      </w:pPr>
      <w:r w:rsidRPr="00B63EC0">
        <w:rPr>
          <w:kern w:val="32"/>
        </w:rPr>
        <w:t>Whether distinct instantiations of a generic or distinct invocations of an operation produce distinct values for tags or access-to-subprogram values.</w:t>
      </w:r>
    </w:p>
    <w:p w14:paraId="27CE55CE" w14:textId="3F4D2984" w:rsidR="004C770C" w:rsidRPr="00D3259A" w:rsidRDefault="004C770C" w:rsidP="004C770C">
      <w:pPr>
        <w:rPr>
          <w:rFonts w:cs="Arial"/>
          <w:kern w:val="32"/>
          <w:szCs w:val="20"/>
        </w:rPr>
      </w:pPr>
      <w:r>
        <w:rPr>
          <w:rFonts w:cs="Arial"/>
          <w:kern w:val="32"/>
          <w:szCs w:val="20"/>
        </w:rPr>
        <w:t xml:space="preserve">The index entry in the </w:t>
      </w:r>
      <w:r w:rsidR="00491CBF">
        <w:t>ISO/IEC 8652</w:t>
      </w:r>
      <w:r w:rsidR="001E56B4">
        <w:rPr>
          <w:rFonts w:cs="Arial"/>
          <w:kern w:val="32"/>
          <w:szCs w:val="20"/>
        </w:rPr>
        <w:t xml:space="preserve"> </w:t>
      </w:r>
      <w:r>
        <w:rPr>
          <w:rFonts w:cs="Arial"/>
          <w:kern w:val="32"/>
          <w:szCs w:val="20"/>
        </w:rPr>
        <w:t xml:space="preserve">for </w:t>
      </w:r>
      <w:r>
        <w:rPr>
          <w:rFonts w:cs="Arial"/>
          <w:i/>
          <w:kern w:val="32"/>
          <w:szCs w:val="20"/>
        </w:rPr>
        <w:t>unspecified</w:t>
      </w:r>
      <w:r>
        <w:rPr>
          <w:rFonts w:cs="Arial"/>
          <w:kern w:val="32"/>
          <w:szCs w:val="20"/>
        </w:rPr>
        <w:t xml:space="preserve"> provides the full list. Similarly, the index entry for </w:t>
      </w:r>
      <w:r>
        <w:rPr>
          <w:rFonts w:cs="Arial"/>
          <w:i/>
          <w:kern w:val="32"/>
          <w:szCs w:val="20"/>
        </w:rPr>
        <w:t>bounded error</w:t>
      </w:r>
      <w:r>
        <w:rPr>
          <w:rFonts w:cs="Arial"/>
          <w:kern w:val="32"/>
          <w:szCs w:val="20"/>
        </w:rPr>
        <w:t xml:space="preserve"> provides the full list of references to places in </w:t>
      </w:r>
      <w:r w:rsidR="00491CBF">
        <w:t>ISO/IEC 8652</w:t>
      </w:r>
      <w:r w:rsidR="00FF06AC">
        <w:t xml:space="preserve"> </w:t>
      </w:r>
      <w:r>
        <w:rPr>
          <w:rFonts w:cs="Arial"/>
          <w:kern w:val="32"/>
          <w:szCs w:val="20"/>
        </w:rPr>
        <w:t>where a bounded error is described.</w:t>
      </w:r>
    </w:p>
    <w:p w14:paraId="31BE8692" w14:textId="77777777" w:rsidR="004C770C" w:rsidRDefault="004C770C" w:rsidP="004C770C">
      <w:pPr>
        <w:rPr>
          <w:rFonts w:cs="Arial"/>
          <w:kern w:val="32"/>
          <w:szCs w:val="20"/>
        </w:rPr>
      </w:pPr>
      <w:r>
        <w:rPr>
          <w:rFonts w:cs="Arial"/>
          <w:iCs/>
          <w:kern w:val="32"/>
          <w:szCs w:val="20"/>
        </w:rPr>
        <w:t xml:space="preserve">Failure can occur due to unspecified </w:t>
      </w:r>
      <w:proofErr w:type="spellStart"/>
      <w:r>
        <w:rPr>
          <w:rFonts w:cs="Arial"/>
          <w:iCs/>
          <w:kern w:val="32"/>
          <w:szCs w:val="20"/>
        </w:rPr>
        <w:t>behaviour</w:t>
      </w:r>
      <w:proofErr w:type="spellEnd"/>
      <w:r>
        <w:rPr>
          <w:rFonts w:cs="Arial"/>
          <w:iCs/>
          <w:kern w:val="32"/>
          <w:szCs w:val="20"/>
        </w:rPr>
        <w:t xml:space="preserve"> when the programmer did not fully account for the possible outcomes, and the program is executed in a context where the actual outcome was not one of those handled, resulting in the program producing an unintended result.</w:t>
      </w:r>
    </w:p>
    <w:p w14:paraId="753D547F" w14:textId="252F20E8" w:rsidR="004C770C" w:rsidRDefault="00A90342" w:rsidP="004C770C">
      <w:pPr>
        <w:pStyle w:val="Heading3"/>
      </w:pPr>
      <w:bookmarkStart w:id="672" w:name="_Toc508619091"/>
      <w:r>
        <w:t>6</w:t>
      </w:r>
      <w:r w:rsidR="009E501C">
        <w:t>.</w:t>
      </w:r>
      <w:r w:rsidR="00435669">
        <w:t>5</w:t>
      </w:r>
      <w:r w:rsidR="003A390E">
        <w:t>5</w:t>
      </w:r>
      <w:r w:rsidR="004C770C">
        <w:t>.2</w:t>
      </w:r>
      <w:r w:rsidR="00074057">
        <w:t xml:space="preserve"> </w:t>
      </w:r>
      <w:r w:rsidR="004C770C">
        <w:t>Guidance to language users</w:t>
      </w:r>
      <w:bookmarkEnd w:id="672"/>
      <w:r w:rsidR="004C770C">
        <w:t xml:space="preserve"> </w:t>
      </w:r>
    </w:p>
    <w:p w14:paraId="4CDF7496" w14:textId="77777777" w:rsidR="00FF06AC" w:rsidRPr="0030164F" w:rsidRDefault="00FF06AC" w:rsidP="00FF06AC">
      <w:pPr>
        <w:pStyle w:val="ListParagraph"/>
        <w:numPr>
          <w:ilvl w:val="0"/>
          <w:numId w:val="312"/>
        </w:numPr>
        <w:spacing w:before="120" w:after="120" w:line="240" w:lineRule="auto"/>
      </w:pPr>
      <w:r w:rsidRPr="009739AB">
        <w:t>Follow the mitigation mechanisms of subclause 6.</w:t>
      </w:r>
      <w:r>
        <w:t>55</w:t>
      </w:r>
      <w:r w:rsidRPr="009739AB">
        <w:t>.5 of TR 24772-1</w:t>
      </w:r>
      <w:r>
        <w:t>.</w:t>
      </w:r>
    </w:p>
    <w:p w14:paraId="02F174CF" w14:textId="04DB2E60" w:rsidR="004C770C" w:rsidRDefault="004C770C" w:rsidP="003B5D87">
      <w:pPr>
        <w:pStyle w:val="ListParagraph"/>
        <w:numPr>
          <w:ilvl w:val="0"/>
          <w:numId w:val="312"/>
        </w:numPr>
        <w:spacing w:before="120" w:after="120" w:line="240" w:lineRule="auto"/>
      </w:pPr>
      <w:r>
        <w:t>For situation where order of evaluation or number of evaluations is unspecified, us</w:t>
      </w:r>
      <w:r w:rsidR="00454530">
        <w:t>e</w:t>
      </w:r>
      <w:r>
        <w:t xml:space="preserve"> only operations with no side-effects, or idempotent </w:t>
      </w:r>
      <w:proofErr w:type="spellStart"/>
      <w:r>
        <w:t>behaviour</w:t>
      </w:r>
      <w:proofErr w:type="spellEnd"/>
      <w:r>
        <w:t xml:space="preserve">, </w:t>
      </w:r>
      <w:r w:rsidR="00454530">
        <w:t>to</w:t>
      </w:r>
      <w:r>
        <w:t xml:space="preserve"> avoid the vulnerability</w:t>
      </w:r>
      <w:r w:rsidR="00E2505E">
        <w:t>.</w:t>
      </w:r>
    </w:p>
    <w:p w14:paraId="041AD32A" w14:textId="678EDD35" w:rsidR="004C770C" w:rsidRDefault="004C770C" w:rsidP="003B5D87">
      <w:pPr>
        <w:pStyle w:val="ListParagraph"/>
        <w:numPr>
          <w:ilvl w:val="0"/>
          <w:numId w:val="312"/>
        </w:numPr>
        <w:spacing w:before="120" w:after="120" w:line="240" w:lineRule="auto"/>
      </w:pPr>
      <w:r>
        <w:t xml:space="preserve">For situations involving generic formal subprograms, </w:t>
      </w:r>
      <w:r w:rsidR="00454530">
        <w:t xml:space="preserve">ensure </w:t>
      </w:r>
      <w:r>
        <w:t>that the actual subprogram satisfies all of the stated expectations</w:t>
      </w:r>
      <w:r w:rsidR="00E2505E">
        <w:t>.</w:t>
      </w:r>
    </w:p>
    <w:p w14:paraId="14239AF3" w14:textId="6EC92D44" w:rsidR="004C770C" w:rsidRDefault="004C770C" w:rsidP="003B5D87">
      <w:pPr>
        <w:pStyle w:val="ListParagraph"/>
        <w:numPr>
          <w:ilvl w:val="0"/>
          <w:numId w:val="312"/>
        </w:numPr>
        <w:spacing w:before="120" w:after="120" w:line="240" w:lineRule="auto"/>
      </w:pPr>
      <w:r>
        <w:t xml:space="preserve">For situations involving unspecified values, </w:t>
      </w:r>
      <w:r w:rsidR="00454530">
        <w:t xml:space="preserve">avoid </w:t>
      </w:r>
      <w:r>
        <w:t>depend</w:t>
      </w:r>
      <w:r w:rsidR="00454530">
        <w:t>ing</w:t>
      </w:r>
      <w:r>
        <w:t xml:space="preserve"> on equality between potentially distinct values</w:t>
      </w:r>
      <w:r w:rsidR="00E2505E">
        <w:t>.</w:t>
      </w:r>
    </w:p>
    <w:p w14:paraId="34FC1896" w14:textId="77777777" w:rsidR="004C770C" w:rsidRDefault="004C770C" w:rsidP="003B5D87">
      <w:pPr>
        <w:pStyle w:val="ListParagraph"/>
        <w:numPr>
          <w:ilvl w:val="0"/>
          <w:numId w:val="312"/>
        </w:numPr>
        <w:spacing w:before="120" w:after="120" w:line="240" w:lineRule="auto"/>
      </w:pPr>
      <w:r>
        <w:t xml:space="preserve">For situations involving bounded errors, avoid the </w:t>
      </w:r>
      <w:r w:rsidR="00C94C7D">
        <w:t>problem</w:t>
      </w:r>
      <w:r>
        <w:t xml:space="preserve"> completely, by ensuring in other ways that all requirements for correct operation are satisfied before invoking an operation that might result in a bounded error. See </w:t>
      </w:r>
      <w:r w:rsidR="009C600D">
        <w:t xml:space="preserve">subclause </w:t>
      </w:r>
      <w:hyperlink w:anchor="_6.22_Initialization_of" w:history="1">
        <w:r w:rsidR="00C32627" w:rsidRPr="00C32627">
          <w:rPr>
            <w:rStyle w:val="Hyperlink"/>
          </w:rPr>
          <w:t>6.22 Initialization of Variables [LAV]</w:t>
        </w:r>
      </w:hyperlink>
      <w:r w:rsidR="00C32627">
        <w:t xml:space="preserve"> </w:t>
      </w:r>
      <w:r>
        <w:t>for a discussion of uninitialized variables in Ada, a common cause of a bounded error.</w:t>
      </w:r>
    </w:p>
    <w:p w14:paraId="4648058D" w14:textId="79A53F9F" w:rsidR="004C770C" w:rsidRDefault="00A90342" w:rsidP="004C770C">
      <w:pPr>
        <w:pStyle w:val="Heading2"/>
      </w:pPr>
      <w:bookmarkStart w:id="673" w:name="_Ref336414272"/>
      <w:bookmarkStart w:id="674" w:name="_Toc358896538"/>
      <w:bookmarkStart w:id="675" w:name="_Toc508619092"/>
      <w:r>
        <w:t>6</w:t>
      </w:r>
      <w:r w:rsidR="009E501C">
        <w:t>.</w:t>
      </w:r>
      <w:r w:rsidR="004C770C">
        <w:t>5</w:t>
      </w:r>
      <w:r w:rsidR="003A390E">
        <w:t>6</w:t>
      </w:r>
      <w:r w:rsidR="00074057">
        <w:t xml:space="preserve"> </w:t>
      </w:r>
      <w:r w:rsidR="004C770C">
        <w:t xml:space="preserve">Undefined </w:t>
      </w:r>
      <w:proofErr w:type="spellStart"/>
      <w:r w:rsidR="004C770C">
        <w:t>Behaviour</w:t>
      </w:r>
      <w:proofErr w:type="spellEnd"/>
      <w:r w:rsidR="004C770C">
        <w:t xml:space="preserve"> [EWF]</w:t>
      </w:r>
      <w:bookmarkEnd w:id="673"/>
      <w:bookmarkEnd w:id="674"/>
      <w:bookmarkEnd w:id="675"/>
      <w:r w:rsidR="003C44DE">
        <w:fldChar w:fldCharType="begin"/>
      </w:r>
      <w:r w:rsidR="003B1FEF">
        <w:instrText xml:space="preserve"> XE "</w:instrText>
      </w:r>
      <w:r w:rsidR="003B1FEF" w:rsidRPr="00285252">
        <w:instrText xml:space="preserve">EWF </w:instrText>
      </w:r>
      <w:r w:rsidR="003B1FEF">
        <w:instrText>–</w:instrText>
      </w:r>
      <w:r w:rsidR="003B1FEF" w:rsidRPr="00285252">
        <w:instrText xml:space="preserve"> Undefined Behaviour</w:instrText>
      </w:r>
      <w:r w:rsidR="003B1FEF">
        <w:instrText xml:space="preserve">" </w:instrText>
      </w:r>
      <w:r w:rsidR="003C44DE">
        <w:fldChar w:fldCharType="end"/>
      </w:r>
      <w:r w:rsidR="003C44DE">
        <w:fldChar w:fldCharType="begin"/>
      </w:r>
      <w:r w:rsidR="003B1FEF">
        <w:instrText xml:space="preserve"> XE "</w:instrText>
      </w:r>
      <w:r w:rsidR="003B1FEF" w:rsidRPr="007C125D">
        <w:instrText xml:space="preserve">Language </w:instrText>
      </w:r>
      <w:proofErr w:type="gramStart"/>
      <w:r w:rsidR="003B1FEF" w:rsidRPr="007C125D">
        <w:instrText>Vulnerabilities:Undefined</w:instrText>
      </w:r>
      <w:proofErr w:type="gramEnd"/>
      <w:r w:rsidR="003B1FEF" w:rsidRPr="007C125D">
        <w:instrText xml:space="preserve"> Behaviour [EWF]</w:instrText>
      </w:r>
      <w:r w:rsidR="003B1FEF">
        <w:instrText xml:space="preserve">" </w:instrText>
      </w:r>
      <w:r w:rsidR="003C44DE">
        <w:fldChar w:fldCharType="end"/>
      </w:r>
    </w:p>
    <w:p w14:paraId="5409C641" w14:textId="5386A581" w:rsidR="004C770C" w:rsidRDefault="00A90342" w:rsidP="004C770C">
      <w:pPr>
        <w:pStyle w:val="Heading3"/>
      </w:pPr>
      <w:bookmarkStart w:id="676" w:name="_Toc508619093"/>
      <w:r>
        <w:t>6</w:t>
      </w:r>
      <w:r w:rsidR="009E501C">
        <w:t>.</w:t>
      </w:r>
      <w:r w:rsidR="004C770C">
        <w:t>5</w:t>
      </w:r>
      <w:r w:rsidR="003A390E">
        <w:t>6</w:t>
      </w:r>
      <w:r w:rsidR="004C770C">
        <w:t>.1</w:t>
      </w:r>
      <w:r w:rsidR="00074057">
        <w:t xml:space="preserve"> </w:t>
      </w:r>
      <w:r w:rsidR="004C770C">
        <w:t>Applicability to language</w:t>
      </w:r>
      <w:bookmarkEnd w:id="676"/>
    </w:p>
    <w:p w14:paraId="16078D79" w14:textId="77777777" w:rsidR="004C770C" w:rsidRDefault="004C770C" w:rsidP="004C770C">
      <w:pPr>
        <w:rPr>
          <w:rFonts w:cs="Arial"/>
          <w:kern w:val="32"/>
          <w:szCs w:val="20"/>
        </w:rPr>
      </w:pPr>
      <w:r>
        <w:rPr>
          <w:rFonts w:cs="Arial"/>
          <w:kern w:val="32"/>
          <w:szCs w:val="20"/>
        </w:rPr>
        <w:t xml:space="preserve">In Ada, undefined </w:t>
      </w:r>
      <w:proofErr w:type="spellStart"/>
      <w:r>
        <w:rPr>
          <w:rFonts w:cs="Arial"/>
          <w:kern w:val="32"/>
          <w:szCs w:val="20"/>
        </w:rPr>
        <w:t>behaviour</w:t>
      </w:r>
      <w:proofErr w:type="spellEnd"/>
      <w:r>
        <w:rPr>
          <w:rFonts w:cs="Arial"/>
          <w:kern w:val="32"/>
          <w:szCs w:val="20"/>
        </w:rPr>
        <w:t xml:space="preserve"> is called </w:t>
      </w:r>
      <w:r>
        <w:rPr>
          <w:rFonts w:cs="Arial"/>
          <w:i/>
          <w:kern w:val="32"/>
          <w:szCs w:val="20"/>
        </w:rPr>
        <w:t>erroneous execution</w:t>
      </w:r>
      <w:r>
        <w:rPr>
          <w:rFonts w:cs="Arial"/>
          <w:kern w:val="32"/>
          <w:szCs w:val="20"/>
        </w:rPr>
        <w:t>, and can arise from certain errors that are not required to be detected by the implementation, and whose effects are not in general predictable.</w:t>
      </w:r>
    </w:p>
    <w:p w14:paraId="3ACB16FA" w14:textId="77777777" w:rsidR="004C770C" w:rsidRDefault="004C770C" w:rsidP="004C770C">
      <w:pPr>
        <w:rPr>
          <w:rFonts w:cs="Arial"/>
          <w:kern w:val="32"/>
          <w:szCs w:val="20"/>
        </w:rPr>
      </w:pPr>
      <w:r>
        <w:rPr>
          <w:rFonts w:cs="Arial"/>
          <w:kern w:val="32"/>
          <w:szCs w:val="20"/>
        </w:rPr>
        <w:t>There are various kinds of errors that can lead to erroneous execution, including:</w:t>
      </w:r>
    </w:p>
    <w:p w14:paraId="1C3D3B41" w14:textId="77777777" w:rsidR="004C770C" w:rsidRDefault="004C770C" w:rsidP="003B5D87">
      <w:pPr>
        <w:pStyle w:val="ListParagraph"/>
        <w:numPr>
          <w:ilvl w:val="0"/>
          <w:numId w:val="321"/>
        </w:numPr>
        <w:spacing w:before="120" w:after="120" w:line="240" w:lineRule="auto"/>
        <w:rPr>
          <w:kern w:val="32"/>
        </w:rPr>
      </w:pPr>
      <w:r w:rsidRPr="003A20BB">
        <w:rPr>
          <w:kern w:val="32"/>
        </w:rPr>
        <w:t>Changing a discriminant of a record (by assigning to the record as a whole) while there remain active references to subcomponents of the record that depend on the discriminant;</w:t>
      </w:r>
    </w:p>
    <w:p w14:paraId="7416FC8F" w14:textId="77777777" w:rsidR="004C770C" w:rsidRDefault="004C770C" w:rsidP="003B5D87">
      <w:pPr>
        <w:pStyle w:val="ListParagraph"/>
        <w:numPr>
          <w:ilvl w:val="0"/>
          <w:numId w:val="321"/>
        </w:numPr>
        <w:spacing w:before="120" w:after="120" w:line="240" w:lineRule="auto"/>
        <w:rPr>
          <w:kern w:val="32"/>
        </w:rPr>
      </w:pPr>
      <w:r w:rsidRPr="003A20BB">
        <w:rPr>
          <w:kern w:val="32"/>
        </w:rPr>
        <w:t>Referring via an access value, task id, or tag, to an object, task, or type that no longer exists at the time of the reference;</w:t>
      </w:r>
    </w:p>
    <w:p w14:paraId="30E3F2E2" w14:textId="77777777" w:rsidR="004C770C" w:rsidRDefault="004C770C" w:rsidP="003B5D87">
      <w:pPr>
        <w:pStyle w:val="ListParagraph"/>
        <w:numPr>
          <w:ilvl w:val="0"/>
          <w:numId w:val="321"/>
        </w:numPr>
        <w:spacing w:before="120" w:after="120" w:line="240" w:lineRule="auto"/>
        <w:rPr>
          <w:kern w:val="32"/>
        </w:rPr>
      </w:pPr>
      <w:r w:rsidRPr="003A20BB">
        <w:rPr>
          <w:kern w:val="32"/>
        </w:rPr>
        <w:t>Referring to an object whose assignment was disrupted by an abort</w:t>
      </w:r>
      <w:r w:rsidR="003C44DE">
        <w:rPr>
          <w:kern w:val="32"/>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3C44DE">
        <w:rPr>
          <w:kern w:val="32"/>
        </w:rPr>
        <w:fldChar w:fldCharType="end"/>
      </w:r>
      <w:r w:rsidRPr="003A20BB">
        <w:rPr>
          <w:kern w:val="32"/>
        </w:rPr>
        <w:t xml:space="preserve"> statement, prior to invoking a new assignment to the object;</w:t>
      </w:r>
    </w:p>
    <w:p w14:paraId="33E9A889" w14:textId="77777777" w:rsidR="004C770C" w:rsidRDefault="004C770C" w:rsidP="003B5D87">
      <w:pPr>
        <w:pStyle w:val="ListParagraph"/>
        <w:numPr>
          <w:ilvl w:val="0"/>
          <w:numId w:val="321"/>
        </w:numPr>
        <w:spacing w:before="120" w:after="120" w:line="240" w:lineRule="auto"/>
        <w:rPr>
          <w:kern w:val="32"/>
        </w:rPr>
      </w:pPr>
      <w:r w:rsidRPr="003A20BB">
        <w:rPr>
          <w:kern w:val="32"/>
        </w:rPr>
        <w:t>Sharing an object between multiple tasks without adequate synchronization;</w:t>
      </w:r>
    </w:p>
    <w:p w14:paraId="25F360D8" w14:textId="77777777" w:rsidR="004C770C" w:rsidRDefault="004C770C" w:rsidP="003B5D87">
      <w:pPr>
        <w:pStyle w:val="ListParagraph"/>
        <w:numPr>
          <w:ilvl w:val="0"/>
          <w:numId w:val="321"/>
        </w:numPr>
        <w:spacing w:before="120" w:after="120" w:line="240" w:lineRule="auto"/>
        <w:rPr>
          <w:kern w:val="32"/>
        </w:rPr>
      </w:pPr>
      <w:r w:rsidRPr="003A20BB">
        <w:rPr>
          <w:kern w:val="32"/>
        </w:rPr>
        <w:t>Suppressing a language-defined check that is in fact violated at run-time;</w:t>
      </w:r>
    </w:p>
    <w:p w14:paraId="04D7067B" w14:textId="77777777" w:rsidR="004C770C" w:rsidRDefault="004C770C" w:rsidP="003B5D87">
      <w:pPr>
        <w:pStyle w:val="ListParagraph"/>
        <w:numPr>
          <w:ilvl w:val="0"/>
          <w:numId w:val="321"/>
        </w:numPr>
        <w:spacing w:before="120" w:after="120" w:line="240" w:lineRule="auto"/>
        <w:rPr>
          <w:kern w:val="32"/>
        </w:rPr>
      </w:pPr>
      <w:r w:rsidRPr="003A20BB">
        <w:rPr>
          <w:kern w:val="32"/>
        </w:rPr>
        <w:t>Specifying the address or alignment of an object in an inappropriate way;</w:t>
      </w:r>
    </w:p>
    <w:p w14:paraId="48203F27" w14:textId="77777777" w:rsidR="004C770C" w:rsidRDefault="004C770C" w:rsidP="003B5D87">
      <w:pPr>
        <w:pStyle w:val="ListParagraph"/>
        <w:numPr>
          <w:ilvl w:val="0"/>
          <w:numId w:val="321"/>
        </w:numPr>
        <w:spacing w:before="120" w:after="120" w:line="240" w:lineRule="auto"/>
        <w:rPr>
          <w:kern w:val="32"/>
        </w:rPr>
      </w:pPr>
      <w:r w:rsidRPr="003A20BB">
        <w:rPr>
          <w:kern w:val="32"/>
        </w:rPr>
        <w:t xml:space="preserve">Using </w:t>
      </w:r>
      <w:proofErr w:type="spellStart"/>
      <w:r w:rsidRPr="003A20BB">
        <w:rPr>
          <w:rFonts w:ascii="Times New Roman" w:hAnsi="Times New Roman"/>
          <w:kern w:val="32"/>
        </w:rPr>
        <w:t>Unchecked_Conversion</w:t>
      </w:r>
      <w:proofErr w:type="spellEnd"/>
      <w:r w:rsidR="003C44DE">
        <w:rPr>
          <w:rFonts w:ascii="Times New Roman" w:hAnsi="Times New Roman"/>
          <w:kern w:val="32"/>
        </w:rPr>
        <w:fldChar w:fldCharType="begin"/>
      </w:r>
      <w:r w:rsidR="00E7056B">
        <w:instrText xml:space="preserve"> XE "</w:instrText>
      </w:r>
      <w:proofErr w:type="spellStart"/>
      <w:r w:rsidR="00EB0723">
        <w:rPr>
          <w:rFonts w:ascii="Times New Roman" w:hAnsi="Times New Roman"/>
          <w:szCs w:val="20"/>
        </w:rPr>
        <w:instrText>Unchecked_Conversion</w:instrText>
      </w:r>
      <w:proofErr w:type="spellEnd"/>
      <w:r w:rsidR="00E7056B">
        <w:instrText xml:space="preserve">" </w:instrText>
      </w:r>
      <w:r w:rsidR="003C44DE">
        <w:rPr>
          <w:rFonts w:ascii="Times New Roman" w:hAnsi="Times New Roman"/>
          <w:kern w:val="32"/>
        </w:rPr>
        <w:fldChar w:fldCharType="end"/>
      </w:r>
      <w:r w:rsidRPr="003A20BB">
        <w:rPr>
          <w:kern w:val="32"/>
        </w:rPr>
        <w:t xml:space="preserve">, </w:t>
      </w:r>
      <w:proofErr w:type="spellStart"/>
      <w:r w:rsidRPr="003A20BB">
        <w:rPr>
          <w:rFonts w:ascii="Times New Roman" w:hAnsi="Times New Roman"/>
          <w:kern w:val="32"/>
        </w:rPr>
        <w:t>Address_To_Access_Conversions</w:t>
      </w:r>
      <w:proofErr w:type="spellEnd"/>
      <w:r w:rsidRPr="003A20BB">
        <w:rPr>
          <w:kern w:val="32"/>
        </w:rPr>
        <w:t xml:space="preserve">, or calling an imported subprogram to create a value, or reference to a value, that has an </w:t>
      </w:r>
      <w:r w:rsidRPr="003A20BB">
        <w:rPr>
          <w:i/>
          <w:kern w:val="32"/>
        </w:rPr>
        <w:t xml:space="preserve">abnormal </w:t>
      </w:r>
      <w:r w:rsidRPr="003A20BB">
        <w:rPr>
          <w:kern w:val="32"/>
        </w:rPr>
        <w:t>representation.</w:t>
      </w:r>
    </w:p>
    <w:p w14:paraId="182383ED" w14:textId="0AA7EBC1" w:rsidR="004C770C" w:rsidRPr="00D3259A" w:rsidRDefault="004C770C" w:rsidP="004C770C">
      <w:pPr>
        <w:rPr>
          <w:rFonts w:cs="Arial"/>
          <w:kern w:val="32"/>
          <w:szCs w:val="20"/>
        </w:rPr>
      </w:pPr>
      <w:r>
        <w:rPr>
          <w:rFonts w:cs="Arial"/>
          <w:kern w:val="32"/>
          <w:szCs w:val="20"/>
        </w:rPr>
        <w:t xml:space="preserve">The full list is given in the index of </w:t>
      </w:r>
      <w:r w:rsidR="00491CBF">
        <w:t>ISO/IEC 8652</w:t>
      </w:r>
      <w:r w:rsidR="006E2D53">
        <w:t xml:space="preserve"> </w:t>
      </w:r>
      <w:r>
        <w:rPr>
          <w:rFonts w:cs="Arial"/>
          <w:kern w:val="32"/>
          <w:szCs w:val="20"/>
        </w:rPr>
        <w:t xml:space="preserve">under </w:t>
      </w:r>
      <w:r>
        <w:rPr>
          <w:rFonts w:cs="Arial"/>
          <w:i/>
          <w:kern w:val="32"/>
          <w:szCs w:val="20"/>
        </w:rPr>
        <w:t>erroneous execution</w:t>
      </w:r>
      <w:r>
        <w:rPr>
          <w:rFonts w:cs="Arial"/>
          <w:kern w:val="32"/>
          <w:szCs w:val="20"/>
        </w:rPr>
        <w:t>.</w:t>
      </w:r>
    </w:p>
    <w:p w14:paraId="2588DCE3" w14:textId="77777777" w:rsidR="004C770C" w:rsidRDefault="004C770C" w:rsidP="004C770C">
      <w:pPr>
        <w:rPr>
          <w:rFonts w:cs="Arial"/>
          <w:kern w:val="32"/>
          <w:szCs w:val="20"/>
        </w:rPr>
      </w:pPr>
      <w:r>
        <w:rPr>
          <w:rFonts w:cs="Arial"/>
          <w:iCs/>
          <w:kern w:val="32"/>
          <w:szCs w:val="20"/>
        </w:rPr>
        <w:lastRenderedPageBreak/>
        <w:t xml:space="preserve">Any occurrence of erroneous execution represents a failure situation, as the results are unpredictable, and may involve overwriting of memory, jumping to unintended locations within memory, </w:t>
      </w:r>
      <w:r w:rsidR="00142871">
        <w:rPr>
          <w:rFonts w:cs="Arial"/>
          <w:iCs/>
          <w:kern w:val="32"/>
          <w:szCs w:val="20"/>
        </w:rPr>
        <w:t>and other uncontrolled events</w:t>
      </w:r>
      <w:r>
        <w:rPr>
          <w:rFonts w:cs="Arial"/>
          <w:iCs/>
          <w:kern w:val="32"/>
          <w:szCs w:val="20"/>
        </w:rPr>
        <w:t>.</w:t>
      </w:r>
    </w:p>
    <w:p w14:paraId="0E8EB660" w14:textId="5C731715" w:rsidR="004C770C" w:rsidRDefault="00A90342" w:rsidP="004C770C">
      <w:pPr>
        <w:pStyle w:val="Heading3"/>
      </w:pPr>
      <w:bookmarkStart w:id="677" w:name="_Toc508619094"/>
      <w:r>
        <w:t>6</w:t>
      </w:r>
      <w:r w:rsidR="00B50B51">
        <w:t>.</w:t>
      </w:r>
      <w:r w:rsidR="00435669">
        <w:t>5</w:t>
      </w:r>
      <w:r w:rsidR="003A390E">
        <w:t>6</w:t>
      </w:r>
      <w:r w:rsidR="004C770C">
        <w:t>.2</w:t>
      </w:r>
      <w:r w:rsidR="00074057">
        <w:t xml:space="preserve"> </w:t>
      </w:r>
      <w:r w:rsidR="004C770C">
        <w:t>Guidance to language users</w:t>
      </w:r>
      <w:bookmarkEnd w:id="677"/>
    </w:p>
    <w:p w14:paraId="1054F334" w14:textId="77777777" w:rsidR="00E2505E" w:rsidRPr="0030164F" w:rsidRDefault="00E2505E" w:rsidP="00E2505E">
      <w:pPr>
        <w:pStyle w:val="ListParagraph"/>
        <w:numPr>
          <w:ilvl w:val="0"/>
          <w:numId w:val="310"/>
        </w:numPr>
        <w:spacing w:before="120" w:after="120" w:line="240" w:lineRule="auto"/>
      </w:pPr>
      <w:r w:rsidRPr="009739AB">
        <w:t>Follow the mitigation mechanisms of subclause 6.</w:t>
      </w:r>
      <w:r>
        <w:t>56</w:t>
      </w:r>
      <w:r w:rsidRPr="009739AB">
        <w:t>.5 of TR 24772-1</w:t>
      </w:r>
      <w:r>
        <w:t>.</w:t>
      </w:r>
    </w:p>
    <w:p w14:paraId="2602C931" w14:textId="480431C2" w:rsidR="004C770C" w:rsidRDefault="00C80E07" w:rsidP="00E862CA">
      <w:pPr>
        <w:pStyle w:val="ListParagraph"/>
        <w:numPr>
          <w:ilvl w:val="0"/>
          <w:numId w:val="313"/>
        </w:numPr>
        <w:spacing w:before="120" w:after="120" w:line="240" w:lineRule="auto"/>
      </w:pPr>
      <w:r>
        <w:rPr>
          <w:kern w:val="32"/>
        </w:rPr>
        <w:t>E</w:t>
      </w:r>
      <w:r w:rsidR="00C94C7D">
        <w:rPr>
          <w:kern w:val="32"/>
        </w:rPr>
        <w:t>nsure that a</w:t>
      </w:r>
      <w:r w:rsidR="004C770C" w:rsidRPr="00B63EC0">
        <w:rPr>
          <w:kern w:val="32"/>
        </w:rPr>
        <w:t xml:space="preserve">ll data shared between tasks </w:t>
      </w:r>
      <w:r w:rsidR="00C94C7D">
        <w:rPr>
          <w:kern w:val="32"/>
        </w:rPr>
        <w:t xml:space="preserve">are either private </w:t>
      </w:r>
      <w:r w:rsidR="004C770C" w:rsidRPr="00B63EC0">
        <w:rPr>
          <w:kern w:val="32"/>
        </w:rPr>
        <w:t>within a protected object or marked Atomic</w:t>
      </w:r>
      <w:r w:rsidR="003C44DE">
        <w:rPr>
          <w:kern w:val="32"/>
        </w:rPr>
        <w:fldChar w:fldCharType="begin"/>
      </w:r>
      <w:r w:rsidR="002A55F1">
        <w:instrText xml:space="preserve"> XE "</w:instrText>
      </w:r>
      <w:r w:rsidR="002A55F1" w:rsidRPr="0001160E">
        <w:rPr>
          <w:u w:val="single"/>
        </w:rPr>
        <w:instrText>Atomic</w:instrText>
      </w:r>
      <w:r w:rsidR="002A55F1">
        <w:instrText xml:space="preserve">" </w:instrText>
      </w:r>
      <w:r w:rsidR="003C44DE">
        <w:rPr>
          <w:kern w:val="32"/>
        </w:rPr>
        <w:fldChar w:fldCharType="end"/>
      </w:r>
      <w:r w:rsidR="004C770C" w:rsidRPr="00B63EC0">
        <w:rPr>
          <w:kern w:val="32"/>
        </w:rPr>
        <w:t>;</w:t>
      </w:r>
    </w:p>
    <w:p w14:paraId="53ED1239" w14:textId="77777777" w:rsidR="004C770C" w:rsidRDefault="00C80E07" w:rsidP="00E862CA">
      <w:pPr>
        <w:pStyle w:val="ListParagraph"/>
        <w:numPr>
          <w:ilvl w:val="0"/>
          <w:numId w:val="313"/>
        </w:numPr>
        <w:spacing w:before="120" w:after="120" w:line="240" w:lineRule="auto"/>
      </w:pPr>
      <w:r>
        <w:rPr>
          <w:kern w:val="32"/>
        </w:rPr>
        <w:t>U</w:t>
      </w:r>
      <w:r w:rsidR="00C94C7D">
        <w:rPr>
          <w:kern w:val="32"/>
        </w:rPr>
        <w:t>pon a</w:t>
      </w:r>
      <w:r w:rsidR="004C770C" w:rsidRPr="00B63EC0">
        <w:rPr>
          <w:kern w:val="32"/>
        </w:rPr>
        <w:t xml:space="preserve">ny use of </w:t>
      </w:r>
      <w:proofErr w:type="spellStart"/>
      <w:r w:rsidR="004C770C" w:rsidRPr="00B63EC0">
        <w:rPr>
          <w:rFonts w:ascii="Times New Roman" w:hAnsi="Times New Roman"/>
          <w:kern w:val="32"/>
        </w:rPr>
        <w:t>Unchecked_Deallocation</w:t>
      </w:r>
      <w:proofErr w:type="spellEnd"/>
      <w:r w:rsidR="00C94C7D">
        <w:rPr>
          <w:kern w:val="32"/>
        </w:rPr>
        <w:t>,</w:t>
      </w:r>
      <w:r w:rsidR="001B153E">
        <w:rPr>
          <w:kern w:val="32"/>
        </w:rPr>
        <w:t xml:space="preserve"> </w:t>
      </w:r>
      <w:r w:rsidR="004C770C" w:rsidRPr="00B63EC0">
        <w:rPr>
          <w:kern w:val="32"/>
        </w:rPr>
        <w:t>carefully check to be sure that there are no remaining references to the object;</w:t>
      </w:r>
    </w:p>
    <w:p w14:paraId="7B1A80C6" w14:textId="6DFE04F4" w:rsidR="00F128DF" w:rsidRDefault="00CA779F">
      <w:pPr>
        <w:pStyle w:val="ListParagraph"/>
        <w:numPr>
          <w:ilvl w:val="0"/>
          <w:numId w:val="313"/>
        </w:numPr>
        <w:spacing w:before="120" w:after="120" w:line="240" w:lineRule="auto"/>
        <w:rPr>
          <w:rFonts w:cs="Arial"/>
          <w:kern w:val="32"/>
          <w:szCs w:val="20"/>
        </w:rPr>
      </w:pPr>
      <w:r w:rsidRPr="00CA779F">
        <w:rPr>
          <w:rFonts w:cstheme="minorHAnsi"/>
          <w:bCs/>
          <w:kern w:val="32"/>
        </w:rPr>
        <w:t>Use</w:t>
      </w:r>
      <w:r w:rsidR="00C94C7D">
        <w:rPr>
          <w:rFonts w:ascii="Times New Roman" w:hAnsi="Times New Roman"/>
          <w:b/>
          <w:bCs/>
          <w:kern w:val="32"/>
        </w:rPr>
        <w:t xml:space="preserve"> </w:t>
      </w:r>
      <w:r w:rsidR="004C770C" w:rsidRPr="00B63EC0">
        <w:rPr>
          <w:rFonts w:ascii="Times New Roman" w:hAnsi="Times New Roman"/>
          <w:b/>
          <w:bCs/>
          <w:kern w:val="32"/>
        </w:rPr>
        <w:t>pragma</w:t>
      </w:r>
      <w:r w:rsidR="004C770C" w:rsidRPr="00B63EC0">
        <w:rPr>
          <w:rFonts w:ascii="Times New Roman" w:hAnsi="Times New Roman"/>
          <w:kern w:val="32"/>
        </w:rPr>
        <w:t xml:space="preserve"> Suppress</w:t>
      </w:r>
      <w:r w:rsidR="003C44DE">
        <w:rPr>
          <w:rFonts w:ascii="Times New Roman" w:hAnsi="Times New Roman"/>
          <w:kern w:val="32"/>
        </w:rPr>
        <w:fldChar w:fldCharType="begin"/>
      </w:r>
      <w:r w:rsidR="00C904B6">
        <w:instrText xml:space="preserve"> XE "</w:instrText>
      </w:r>
      <w:proofErr w:type="spellStart"/>
      <w:r w:rsidR="00C904B6" w:rsidRPr="00CE4582">
        <w:instrText>Pragma:pragma</w:instrText>
      </w:r>
      <w:proofErr w:type="spellEnd"/>
      <w:r w:rsidR="00C904B6" w:rsidRPr="00CE4582">
        <w:instrText xml:space="preserve"> Suppress</w:instrText>
      </w:r>
      <w:r w:rsidR="00C904B6">
        <w:instrText xml:space="preserve">" </w:instrText>
      </w:r>
      <w:r w:rsidR="003C44DE">
        <w:rPr>
          <w:rFonts w:ascii="Times New Roman" w:hAnsi="Times New Roman"/>
          <w:kern w:val="32"/>
        </w:rPr>
        <w:fldChar w:fldCharType="end"/>
      </w:r>
      <w:r w:rsidR="004C770C" w:rsidRPr="00B63EC0">
        <w:rPr>
          <w:kern w:val="32"/>
        </w:rPr>
        <w:t xml:space="preserve"> sparingly, and only after the code has undergone extensive verification. </w:t>
      </w:r>
      <w:r w:rsidR="004C770C" w:rsidRPr="00E2505E">
        <w:rPr>
          <w:rFonts w:cs="Arial"/>
          <w:kern w:val="32"/>
          <w:szCs w:val="20"/>
        </w:rPr>
        <w:t>The other errors that can lead to erroneous execution are less common, but clearly in any given Ada application, care must be taken when using features such as:</w:t>
      </w:r>
    </w:p>
    <w:p w14:paraId="42CB2A42"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b/>
          <w:kern w:val="32"/>
        </w:rPr>
        <w:t>abort</w:t>
      </w:r>
      <w:r w:rsidR="003C44DE">
        <w:rPr>
          <w:rFonts w:ascii="Times New Roman" w:hAnsi="Times New Roman" w:cs="Times New Roman"/>
          <w:b/>
          <w:kern w:val="32"/>
        </w:rPr>
        <w:fldChar w:fldCharType="begin"/>
      </w:r>
      <w:r w:rsidR="00466177">
        <w:instrText xml:space="preserve"> XE "</w:instrText>
      </w:r>
      <w:r w:rsidRPr="00017A66">
        <w:rPr>
          <w:rFonts w:ascii="Times New Roman" w:hAnsi="Times New Roman" w:cs="Times New Roman"/>
          <w:b/>
        </w:rPr>
        <w:instrText>abort</w:instrText>
      </w:r>
      <w:r w:rsidR="00466177">
        <w:instrText xml:space="preserve">" </w:instrText>
      </w:r>
      <w:r w:rsidR="003C44DE">
        <w:rPr>
          <w:rFonts w:ascii="Times New Roman" w:hAnsi="Times New Roman" w:cs="Times New Roman"/>
          <w:b/>
          <w:kern w:val="32"/>
        </w:rPr>
        <w:fldChar w:fldCharType="end"/>
      </w:r>
      <w:r w:rsidR="004C770C" w:rsidRPr="00B63EC0">
        <w:rPr>
          <w:kern w:val="32"/>
        </w:rPr>
        <w:t xml:space="preserve">; </w:t>
      </w:r>
    </w:p>
    <w:p w14:paraId="07210969" w14:textId="77777777" w:rsidR="004C770C" w:rsidRDefault="00017A66" w:rsidP="00E862CA">
      <w:pPr>
        <w:pStyle w:val="ListParagraph"/>
        <w:numPr>
          <w:ilvl w:val="0"/>
          <w:numId w:val="314"/>
        </w:numPr>
        <w:spacing w:before="120" w:after="120" w:line="240" w:lineRule="auto"/>
      </w:pPr>
      <w:proofErr w:type="spellStart"/>
      <w:r w:rsidRPr="00017A66">
        <w:rPr>
          <w:rFonts w:ascii="Times New Roman" w:hAnsi="Times New Roman" w:cs="Times New Roman"/>
          <w:kern w:val="32"/>
        </w:rPr>
        <w:t>Unchecked_Conversion</w:t>
      </w:r>
      <w:proofErr w:type="spellEnd"/>
      <w:r w:rsidR="003C44DE">
        <w:rPr>
          <w:rFonts w:ascii="Times New Roman" w:hAnsi="Times New Roman" w:cs="Times New Roman"/>
          <w:kern w:val="32"/>
        </w:rPr>
        <w:fldChar w:fldCharType="begin"/>
      </w:r>
      <w:r w:rsidR="00E7056B">
        <w:instrText xml:space="preserve"> XE "</w:instrText>
      </w:r>
      <w:proofErr w:type="spellStart"/>
      <w:r w:rsidR="00EB0723">
        <w:rPr>
          <w:rFonts w:ascii="Times New Roman" w:hAnsi="Times New Roman"/>
          <w:szCs w:val="20"/>
        </w:rPr>
        <w:instrText>Unchecked_Conversion</w:instrText>
      </w:r>
      <w:proofErr w:type="spellEnd"/>
      <w:r w:rsidR="00E7056B">
        <w:instrText xml:space="preserve">" </w:instrText>
      </w:r>
      <w:r w:rsidR="003C44DE">
        <w:rPr>
          <w:rFonts w:ascii="Times New Roman" w:hAnsi="Times New Roman" w:cs="Times New Roman"/>
          <w:kern w:val="32"/>
        </w:rPr>
        <w:fldChar w:fldCharType="end"/>
      </w:r>
      <w:r w:rsidR="004C770C" w:rsidRPr="00B63EC0">
        <w:rPr>
          <w:kern w:val="32"/>
        </w:rPr>
        <w:t xml:space="preserve">; </w:t>
      </w:r>
    </w:p>
    <w:p w14:paraId="1972B60C" w14:textId="77777777" w:rsidR="004C770C" w:rsidRDefault="00017A66" w:rsidP="00E862CA">
      <w:pPr>
        <w:pStyle w:val="ListParagraph"/>
        <w:numPr>
          <w:ilvl w:val="0"/>
          <w:numId w:val="314"/>
        </w:numPr>
        <w:spacing w:before="120" w:after="120" w:line="240" w:lineRule="auto"/>
      </w:pPr>
      <w:proofErr w:type="spellStart"/>
      <w:r w:rsidRPr="00017A66">
        <w:rPr>
          <w:rFonts w:ascii="Times New Roman" w:hAnsi="Times New Roman" w:cs="Times New Roman"/>
          <w:kern w:val="32"/>
        </w:rPr>
        <w:t>Address_To_Access_Conversions</w:t>
      </w:r>
      <w:proofErr w:type="spellEnd"/>
      <w:r w:rsidR="004C770C" w:rsidRPr="00B63EC0">
        <w:rPr>
          <w:kern w:val="32"/>
        </w:rPr>
        <w:t xml:space="preserve">; </w:t>
      </w:r>
    </w:p>
    <w:p w14:paraId="60BEA6FA" w14:textId="77777777" w:rsidR="004C770C" w:rsidRDefault="004C770C" w:rsidP="00E862CA">
      <w:pPr>
        <w:pStyle w:val="ListParagraph"/>
        <w:numPr>
          <w:ilvl w:val="0"/>
          <w:numId w:val="314"/>
        </w:numPr>
        <w:spacing w:before="120" w:after="120" w:line="240" w:lineRule="auto"/>
      </w:pPr>
      <w:r w:rsidRPr="00B63EC0">
        <w:rPr>
          <w:kern w:val="32"/>
        </w:rPr>
        <w:t xml:space="preserve">The results of imported subprograms; </w:t>
      </w:r>
    </w:p>
    <w:p w14:paraId="043DEE90" w14:textId="5C1EB9F4" w:rsidR="004C770C" w:rsidRPr="00BF6373" w:rsidRDefault="004C770C" w:rsidP="004C770C">
      <w:pPr>
        <w:pStyle w:val="ListParagraph"/>
        <w:numPr>
          <w:ilvl w:val="0"/>
          <w:numId w:val="314"/>
        </w:numPr>
        <w:spacing w:before="120" w:after="120" w:line="240" w:lineRule="auto"/>
        <w:rPr>
          <w:rFonts w:cs="Arial"/>
          <w:kern w:val="32"/>
          <w:szCs w:val="20"/>
        </w:rPr>
        <w:pPrChange w:id="678" w:author="Stephen Michell" w:date="2018-04-27T09:11:00Z">
          <w:pPr/>
        </w:pPrChange>
      </w:pPr>
      <w:r w:rsidRPr="00B63EC0">
        <w:rPr>
          <w:kern w:val="32"/>
        </w:rPr>
        <w:t>Discriminant</w:t>
      </w:r>
      <w:r w:rsidR="003C44DE">
        <w:rPr>
          <w:kern w:val="32"/>
        </w:rPr>
        <w:fldChar w:fldCharType="begin"/>
      </w:r>
      <w:r w:rsidR="002A55F1">
        <w:instrText xml:space="preserve"> XE "</w:instrText>
      </w:r>
      <w:r w:rsidR="002A55F1" w:rsidRPr="002F3A08">
        <w:rPr>
          <w:u w:val="single"/>
        </w:rPr>
        <w:instrText>Discriminant</w:instrText>
      </w:r>
      <w:r w:rsidR="002A55F1">
        <w:instrText xml:space="preserve">" </w:instrText>
      </w:r>
      <w:r w:rsidR="003C44DE">
        <w:rPr>
          <w:kern w:val="32"/>
        </w:rPr>
        <w:fldChar w:fldCharType="end"/>
      </w:r>
      <w:r w:rsidRPr="00B63EC0">
        <w:rPr>
          <w:kern w:val="32"/>
        </w:rPr>
        <w:t>-changing assignments to global variables.</w:t>
      </w:r>
    </w:p>
    <w:p w14:paraId="56F5B984" w14:textId="7E020A86" w:rsidR="004C770C" w:rsidRDefault="00A90342" w:rsidP="004C770C">
      <w:pPr>
        <w:pStyle w:val="Heading2"/>
      </w:pPr>
      <w:bookmarkStart w:id="679" w:name="_Ref336414530"/>
      <w:bookmarkStart w:id="680" w:name="_Toc358896539"/>
      <w:bookmarkStart w:id="681" w:name="_Toc508619095"/>
      <w:r>
        <w:t>6.</w:t>
      </w:r>
      <w:r w:rsidR="004C770C">
        <w:t>5</w:t>
      </w:r>
      <w:r w:rsidR="003A390E">
        <w:t>7</w:t>
      </w:r>
      <w:r w:rsidR="00074057">
        <w:t xml:space="preserve"> </w:t>
      </w:r>
      <w:r w:rsidR="004C770C">
        <w:t xml:space="preserve">Implementation-Defined </w:t>
      </w:r>
      <w:proofErr w:type="spellStart"/>
      <w:r w:rsidR="004C770C">
        <w:t>Behaviour</w:t>
      </w:r>
      <w:proofErr w:type="spellEnd"/>
      <w:r w:rsidR="004C770C">
        <w:t xml:space="preserve"> [FAB]</w:t>
      </w:r>
      <w:bookmarkEnd w:id="679"/>
      <w:bookmarkEnd w:id="680"/>
      <w:bookmarkEnd w:id="681"/>
      <w:r w:rsidR="003C44DE">
        <w:fldChar w:fldCharType="begin"/>
      </w:r>
      <w:r w:rsidR="003B1FEF">
        <w:instrText xml:space="preserve"> XE "</w:instrText>
      </w:r>
      <w:r w:rsidR="003B1FEF" w:rsidRPr="001F7B97">
        <w:instrText>FAB</w:instrText>
      </w:r>
      <w:r w:rsidR="00EB0723">
        <w:instrText xml:space="preserve"> </w:instrText>
      </w:r>
      <w:r w:rsidR="003B1FEF">
        <w:instrText>–</w:instrText>
      </w:r>
      <w:r w:rsidR="003B1FEF" w:rsidRPr="001F7B97">
        <w:instrText xml:space="preserve"> </w:instrText>
      </w:r>
      <w:r w:rsidR="00EB0723">
        <w:instrText>Implementation-Defined Behaviour</w:instrText>
      </w:r>
      <w:r w:rsidR="003B1FEF">
        <w:instrText xml:space="preserve">" </w:instrText>
      </w:r>
      <w:r w:rsidR="003C44DE">
        <w:fldChar w:fldCharType="end"/>
      </w:r>
      <w:r w:rsidR="003C44DE">
        <w:fldChar w:fldCharType="begin"/>
      </w:r>
      <w:r w:rsidR="003B1FEF">
        <w:instrText xml:space="preserve"> XE "</w:instrText>
      </w:r>
      <w:r w:rsidR="003B1FEF" w:rsidRPr="00FA29A1">
        <w:instrText xml:space="preserve">Language </w:instrText>
      </w:r>
      <w:proofErr w:type="gramStart"/>
      <w:r w:rsidR="003B1FEF" w:rsidRPr="00FA29A1">
        <w:instrText>Vulnerabilities:Implementation</w:instrText>
      </w:r>
      <w:proofErr w:type="gramEnd"/>
      <w:r w:rsidR="003B1FEF" w:rsidRPr="00FA29A1">
        <w:instrText>-Defined Behaviour [FAB]</w:instrText>
      </w:r>
      <w:r w:rsidR="003B1FEF">
        <w:instrText xml:space="preserve">" </w:instrText>
      </w:r>
      <w:r w:rsidR="003C44DE">
        <w:fldChar w:fldCharType="end"/>
      </w:r>
    </w:p>
    <w:p w14:paraId="2BDAE76E" w14:textId="7623EE9E" w:rsidR="004C770C" w:rsidRDefault="00A90342" w:rsidP="004C770C">
      <w:pPr>
        <w:pStyle w:val="Heading3"/>
      </w:pPr>
      <w:bookmarkStart w:id="682" w:name="_Toc508619096"/>
      <w:r>
        <w:t>6.</w:t>
      </w:r>
      <w:r w:rsidR="004C770C">
        <w:t>5</w:t>
      </w:r>
      <w:r w:rsidR="003A390E">
        <w:t>7</w:t>
      </w:r>
      <w:r w:rsidR="004C770C">
        <w:t>.1</w:t>
      </w:r>
      <w:r w:rsidR="00074057">
        <w:t xml:space="preserve"> </w:t>
      </w:r>
      <w:r w:rsidR="004C770C">
        <w:t>Applicability to language</w:t>
      </w:r>
      <w:bookmarkEnd w:id="682"/>
    </w:p>
    <w:p w14:paraId="07ED1EB6" w14:textId="60F137E5" w:rsidR="004C770C" w:rsidRDefault="004C770C" w:rsidP="004C770C">
      <w:pPr>
        <w:rPr>
          <w:rFonts w:cs="Arial"/>
          <w:kern w:val="32"/>
          <w:szCs w:val="20"/>
        </w:rPr>
      </w:pPr>
      <w:r>
        <w:rPr>
          <w:rFonts w:cs="Arial"/>
          <w:kern w:val="32"/>
          <w:szCs w:val="20"/>
        </w:rPr>
        <w:t xml:space="preserve">There are a number of situations in Ada where the language semantics are implementation defined, to allow the implementation to choose an efficient mechanism, or to match the capabilities of the target environment. Each of these situations is identified in Annex M of </w:t>
      </w:r>
      <w:r w:rsidR="00491CBF">
        <w:t>ISO/IEC 8652</w:t>
      </w:r>
      <w:r>
        <w:rPr>
          <w:rFonts w:cs="Arial"/>
          <w:kern w:val="32"/>
          <w:szCs w:val="20"/>
        </w:rPr>
        <w:t>, and implementations are required to provide documentation associated with each item in Annex M to provide the programmer with guidance on the implementation choices.</w:t>
      </w:r>
    </w:p>
    <w:p w14:paraId="2EBFE4FD" w14:textId="77777777" w:rsidR="004C770C" w:rsidRDefault="004C770C" w:rsidP="004C770C">
      <w:pPr>
        <w:rPr>
          <w:rFonts w:cs="Arial"/>
          <w:kern w:val="32"/>
          <w:szCs w:val="20"/>
        </w:rPr>
      </w:pPr>
      <w:r>
        <w:rPr>
          <w:rFonts w:cs="Arial"/>
          <w:kern w:val="32"/>
          <w:szCs w:val="20"/>
        </w:rPr>
        <w:t xml:space="preserve">A failure can occur in an Ada application due to implementation-defined </w:t>
      </w:r>
      <w:proofErr w:type="spellStart"/>
      <w:r>
        <w:rPr>
          <w:rFonts w:cs="Arial"/>
          <w:kern w:val="32"/>
          <w:szCs w:val="20"/>
        </w:rPr>
        <w:t>behaviour</w:t>
      </w:r>
      <w:proofErr w:type="spellEnd"/>
      <w:r>
        <w:rPr>
          <w:rFonts w:cs="Arial"/>
          <w:kern w:val="32"/>
          <w:szCs w:val="20"/>
        </w:rPr>
        <w:t xml:space="preserve"> if the programmer presumed the implementation made one choice, when in fact it made a different choice that affected the results of the execution. In many cases, a compile-time message or a run-time 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Pr>
          <w:rFonts w:cs="Arial"/>
          <w:kern w:val="32"/>
          <w:szCs w:val="20"/>
        </w:rPr>
        <w:t xml:space="preserve"> will indicate the presence of such a problem. For example, the range of integers supported by a given compiler is implementation defined. However, if the programmer specifies a range for an integer type that exceeds that supported by the implementation, then a compile-time error will be indicated, and if at run time a computation exceeds the base range of an integer type, then a </w:t>
      </w:r>
      <w:proofErr w:type="spellStart"/>
      <w:r w:rsidRPr="001B213D">
        <w:rPr>
          <w:rFonts w:ascii="Times New Roman" w:hAnsi="Times New Roman" w:cs="Arial"/>
          <w:kern w:val="32"/>
          <w:szCs w:val="20"/>
        </w:rPr>
        <w:t>Constraint_Error</w:t>
      </w:r>
      <w:proofErr w:type="spellEnd"/>
      <w:r w:rsidR="003C44DE">
        <w:rPr>
          <w:rFonts w:ascii="Times New Roman" w:hAnsi="Times New Roman" w:cs="Arial"/>
          <w:kern w:val="32"/>
          <w:szCs w:val="20"/>
        </w:rPr>
        <w:fldChar w:fldCharType="begin"/>
      </w:r>
      <w:r w:rsidR="00986C8B">
        <w:instrText xml:space="preserve"> XE "</w:instrText>
      </w:r>
      <w:proofErr w:type="spellStart"/>
      <w:r w:rsidR="00986C8B" w:rsidRPr="00A12B18">
        <w:rPr>
          <w:rFonts w:ascii="Times New Roman" w:hAnsi="Times New Roman"/>
        </w:rPr>
        <w:instrText>Exception:</w:instrText>
      </w:r>
      <w:r w:rsidR="00986C8B" w:rsidRPr="00A12B18">
        <w:instrText>Constraint_Error</w:instrText>
      </w:r>
      <w:proofErr w:type="spellEnd"/>
      <w:r w:rsidR="00986C8B">
        <w:instrText xml:space="preserve">" </w:instrText>
      </w:r>
      <w:r w:rsidR="003C44DE">
        <w:rPr>
          <w:rFonts w:ascii="Times New Roman" w:hAnsi="Times New Roman" w:cs="Arial"/>
          <w:kern w:val="32"/>
          <w:szCs w:val="20"/>
        </w:rPr>
        <w:fldChar w:fldCharType="end"/>
      </w:r>
      <w:r>
        <w:rPr>
          <w:rFonts w:cs="Arial"/>
          <w:kern w:val="32"/>
          <w:szCs w:val="20"/>
        </w:rPr>
        <w:t xml:space="preserve"> is raised.</w:t>
      </w:r>
    </w:p>
    <w:p w14:paraId="12C09295" w14:textId="77777777" w:rsidR="004C770C" w:rsidRDefault="004C770C" w:rsidP="004C770C">
      <w:pPr>
        <w:rPr>
          <w:rFonts w:cs="Arial"/>
          <w:iCs/>
          <w:kern w:val="32"/>
          <w:szCs w:val="20"/>
        </w:rPr>
      </w:pPr>
      <w:r>
        <w:rPr>
          <w:rFonts w:cs="Arial"/>
          <w:iCs/>
          <w:kern w:val="32"/>
          <w:szCs w:val="20"/>
        </w:rPr>
        <w:t xml:space="preserve">Failure due to implementation-defined </w:t>
      </w:r>
      <w:proofErr w:type="spellStart"/>
      <w:r>
        <w:rPr>
          <w:rFonts w:cs="Arial"/>
          <w:iCs/>
          <w:kern w:val="32"/>
          <w:szCs w:val="20"/>
        </w:rPr>
        <w:t>behaviour</w:t>
      </w:r>
      <w:proofErr w:type="spellEnd"/>
      <w:r>
        <w:rPr>
          <w:rFonts w:cs="Arial"/>
          <w:iCs/>
          <w:kern w:val="32"/>
          <w:szCs w:val="20"/>
        </w:rPr>
        <w:t xml:space="preserve"> is generally due to the programmer presuming a particular effect that is not matched by the choice made by the implementation. As indicated above, many such failures are indicated by compile-time error messages or run-time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Pr>
          <w:rFonts w:cs="Arial"/>
          <w:iCs/>
          <w:kern w:val="32"/>
          <w:szCs w:val="20"/>
        </w:rPr>
        <w:t xml:space="preserve">. However, there are cases where the implementation-defined </w:t>
      </w:r>
      <w:proofErr w:type="spellStart"/>
      <w:r>
        <w:rPr>
          <w:rFonts w:cs="Arial"/>
          <w:iCs/>
          <w:kern w:val="32"/>
          <w:szCs w:val="20"/>
        </w:rPr>
        <w:t>behaviour</w:t>
      </w:r>
      <w:proofErr w:type="spellEnd"/>
      <w:r>
        <w:rPr>
          <w:rFonts w:cs="Arial"/>
          <w:iCs/>
          <w:kern w:val="32"/>
          <w:szCs w:val="20"/>
        </w:rPr>
        <w:t xml:space="preserve"> might be silently misconstrued, such as if the implementation presumes </w:t>
      </w:r>
      <w:proofErr w:type="spellStart"/>
      <w:r w:rsidRPr="001B213D">
        <w:rPr>
          <w:rFonts w:ascii="Times New Roman" w:hAnsi="Times New Roman" w:cs="Arial"/>
          <w:iCs/>
          <w:kern w:val="32"/>
          <w:szCs w:val="20"/>
        </w:rPr>
        <w:t>Ada.Exceptions.Exception_Information</w:t>
      </w:r>
      <w:proofErr w:type="spellEnd"/>
      <w:r w:rsidR="003C44DE">
        <w:rPr>
          <w:rFonts w:ascii="Times New Roman" w:hAnsi="Times New Roman" w:cs="Arial"/>
          <w:iCs/>
          <w:kern w:val="32"/>
          <w:szCs w:val="20"/>
        </w:rPr>
        <w:fldChar w:fldCharType="begin"/>
      </w:r>
      <w:r w:rsidR="00080388">
        <w:instrText xml:space="preserve"> XE "</w:instrText>
      </w:r>
      <w:r w:rsidR="00EB0723">
        <w:instrText>Exception Information</w:instrText>
      </w:r>
      <w:r w:rsidR="00080388">
        <w:instrText xml:space="preserve">" </w:instrText>
      </w:r>
      <w:r w:rsidR="003C44DE">
        <w:rPr>
          <w:rFonts w:ascii="Times New Roman" w:hAnsi="Times New Roman" w:cs="Arial"/>
          <w:iCs/>
          <w:kern w:val="32"/>
          <w:szCs w:val="20"/>
        </w:rPr>
        <w:fldChar w:fldCharType="end"/>
      </w:r>
      <w:r>
        <w:rPr>
          <w:rFonts w:cs="Arial"/>
          <w:iCs/>
          <w:kern w:val="32"/>
          <w:szCs w:val="20"/>
        </w:rPr>
        <w:t xml:space="preserve"> returns a string with a particular format, when in fact the implementation does not use the expected format. If a program is attempting to extract information from </w:t>
      </w:r>
      <w:proofErr w:type="spellStart"/>
      <w:r w:rsidRPr="001B213D">
        <w:rPr>
          <w:rFonts w:ascii="Times New Roman" w:hAnsi="Times New Roman" w:cs="Arial"/>
          <w:iCs/>
          <w:kern w:val="32"/>
          <w:szCs w:val="20"/>
        </w:rPr>
        <w:t>Exception_Information</w:t>
      </w:r>
      <w:proofErr w:type="spellEnd"/>
      <w:r w:rsidR="003C44DE">
        <w:rPr>
          <w:rFonts w:ascii="Times New Roman" w:hAnsi="Times New Roman" w:cs="Arial"/>
          <w:iCs/>
          <w:kern w:val="32"/>
          <w:szCs w:val="20"/>
        </w:rPr>
        <w:fldChar w:fldCharType="begin"/>
      </w:r>
      <w:r w:rsidR="00080388">
        <w:instrText xml:space="preserve"> XE "</w:instrText>
      </w:r>
      <w:r w:rsidR="00080388" w:rsidRPr="008F4EEF">
        <w:instrText>Exception Information</w:instrText>
      </w:r>
      <w:r w:rsidR="00080388">
        <w:instrText xml:space="preserve">" </w:instrText>
      </w:r>
      <w:r w:rsidR="003C44DE">
        <w:rPr>
          <w:rFonts w:ascii="Times New Roman" w:hAnsi="Times New Roman" w:cs="Arial"/>
          <w:iCs/>
          <w:kern w:val="32"/>
          <w:szCs w:val="20"/>
        </w:rPr>
        <w:fldChar w:fldCharType="end"/>
      </w:r>
      <w:r w:rsidR="00080388">
        <w:rPr>
          <w:rFonts w:cs="Arial"/>
          <w:iCs/>
          <w:kern w:val="32"/>
          <w:szCs w:val="20"/>
        </w:rPr>
        <w:t xml:space="preserve"> </w:t>
      </w:r>
      <w:r>
        <w:rPr>
          <w:rFonts w:cs="Arial"/>
          <w:iCs/>
          <w:kern w:val="32"/>
          <w:szCs w:val="20"/>
        </w:rPr>
        <w:t xml:space="preserve"> for the purposes of logging propagated exceptions, then the log might end up with misleading or useless information if there is a mismatch between the programmer’s expectation and the actual implementation-defined format.</w:t>
      </w:r>
    </w:p>
    <w:p w14:paraId="00C41B59" w14:textId="30EFB449" w:rsidR="00952B43" w:rsidRDefault="00952B43" w:rsidP="004C770C">
      <w:pPr>
        <w:rPr>
          <w:rFonts w:cs="Arial"/>
          <w:kern w:val="32"/>
          <w:szCs w:val="20"/>
        </w:rPr>
      </w:pPr>
      <w:r>
        <w:rPr>
          <w:rFonts w:cs="Arial"/>
          <w:kern w:val="32"/>
          <w:szCs w:val="20"/>
        </w:rPr>
        <w:lastRenderedPageBreak/>
        <w:t xml:space="preserve">Many implementation-defined limits have associated constants declared in language-defined packages, generally </w:t>
      </w:r>
      <w:r w:rsidRPr="001B213D">
        <w:rPr>
          <w:rFonts w:ascii="Times New Roman" w:hAnsi="Times New Roman" w:cs="Arial"/>
          <w:b/>
          <w:bCs/>
          <w:kern w:val="32"/>
          <w:szCs w:val="20"/>
        </w:rPr>
        <w:t>package</w:t>
      </w:r>
      <w:r w:rsidRPr="001B213D">
        <w:rPr>
          <w:rFonts w:ascii="Times New Roman" w:hAnsi="Times New Roman" w:cs="Arial"/>
          <w:kern w:val="32"/>
          <w:szCs w:val="20"/>
        </w:rPr>
        <w:t xml:space="preserve"> System</w:t>
      </w:r>
      <w:r>
        <w:rPr>
          <w:rFonts w:cs="Arial"/>
          <w:kern w:val="32"/>
          <w:szCs w:val="20"/>
        </w:rPr>
        <w:t xml:space="preserve">. In particular, the maximum range of integers is given by </w:t>
      </w:r>
      <w:proofErr w:type="spellStart"/>
      <w:r w:rsidRPr="001B213D">
        <w:rPr>
          <w:rFonts w:ascii="Times New Roman" w:hAnsi="Times New Roman" w:cs="Arial"/>
          <w:kern w:val="32"/>
          <w:szCs w:val="20"/>
        </w:rPr>
        <w:t>System.Min_Int</w:t>
      </w:r>
      <w:proofErr w:type="spellEnd"/>
      <w:proofErr w:type="gramStart"/>
      <w:r w:rsidRPr="001B213D">
        <w:rPr>
          <w:rFonts w:ascii="Times New Roman" w:hAnsi="Times New Roman" w:cs="Arial"/>
          <w:kern w:val="32"/>
          <w:szCs w:val="20"/>
        </w:rPr>
        <w:t xml:space="preserve"> ..</w:t>
      </w:r>
      <w:proofErr w:type="gramEnd"/>
      <w:r w:rsidRPr="001B213D">
        <w:rPr>
          <w:rFonts w:ascii="Times New Roman" w:hAnsi="Times New Roman" w:cs="Arial"/>
          <w:kern w:val="32"/>
          <w:szCs w:val="20"/>
        </w:rPr>
        <w:t xml:space="preserve"> </w:t>
      </w:r>
      <w:proofErr w:type="spellStart"/>
      <w:r w:rsidRPr="001B213D">
        <w:rPr>
          <w:rFonts w:ascii="Times New Roman" w:hAnsi="Times New Roman" w:cs="Arial"/>
          <w:kern w:val="32"/>
          <w:szCs w:val="20"/>
        </w:rPr>
        <w:t>System.Max_Int</w:t>
      </w:r>
      <w:proofErr w:type="spellEnd"/>
      <w:r>
        <w:rPr>
          <w:rFonts w:cs="Arial"/>
          <w:kern w:val="32"/>
          <w:szCs w:val="20"/>
        </w:rPr>
        <w:t xml:space="preserve">, and other limits are indicated by constants such as </w:t>
      </w:r>
      <w:proofErr w:type="spellStart"/>
      <w:r w:rsidRPr="001B213D">
        <w:rPr>
          <w:rFonts w:ascii="Times New Roman" w:hAnsi="Times New Roman" w:cs="Arial"/>
          <w:kern w:val="32"/>
          <w:szCs w:val="20"/>
        </w:rPr>
        <w:t>System.Max_Binary_Modulus</w:t>
      </w:r>
      <w:proofErr w:type="spellEnd"/>
      <w:r>
        <w:rPr>
          <w:rFonts w:cs="Arial"/>
          <w:kern w:val="32"/>
          <w:szCs w:val="20"/>
        </w:rPr>
        <w:t xml:space="preserve">, </w:t>
      </w:r>
      <w:proofErr w:type="spellStart"/>
      <w:r w:rsidRPr="001B213D">
        <w:rPr>
          <w:rFonts w:ascii="Times New Roman" w:hAnsi="Times New Roman" w:cs="Arial"/>
          <w:kern w:val="32"/>
          <w:szCs w:val="20"/>
        </w:rPr>
        <w:t>System.Memory_Size</w:t>
      </w:r>
      <w:proofErr w:type="spellEnd"/>
      <w:r>
        <w:rPr>
          <w:rFonts w:cs="Arial"/>
          <w:kern w:val="32"/>
          <w:szCs w:val="20"/>
        </w:rPr>
        <w:t xml:space="preserve">, </w:t>
      </w:r>
      <w:proofErr w:type="spellStart"/>
      <w:r w:rsidRPr="001B213D">
        <w:rPr>
          <w:rFonts w:ascii="Times New Roman" w:hAnsi="Times New Roman" w:cs="Arial"/>
          <w:kern w:val="32"/>
          <w:szCs w:val="20"/>
        </w:rPr>
        <w:t>System.Max_Mantissa</w:t>
      </w:r>
      <w:proofErr w:type="spellEnd"/>
      <w:r>
        <w:rPr>
          <w:rFonts w:cs="Arial"/>
          <w:kern w:val="32"/>
          <w:szCs w:val="20"/>
        </w:rPr>
        <w:t xml:space="preserve">, and similar. Other implementation-defined limits are implicit in normal </w:t>
      </w:r>
      <w:r w:rsidRPr="001B213D">
        <w:rPr>
          <w:rFonts w:ascii="Times New Roman" w:hAnsi="Times New Roman" w:cs="Arial"/>
          <w:kern w:val="32"/>
          <w:szCs w:val="20"/>
        </w:rPr>
        <w:t>‘First</w:t>
      </w:r>
      <w:r w:rsidR="003C44DE">
        <w:rPr>
          <w:rFonts w:ascii="Times New Roman" w:hAnsi="Times New Roman" w:cs="Arial"/>
          <w:kern w:val="32"/>
          <w:szCs w:val="20"/>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3C44DE">
        <w:rPr>
          <w:rFonts w:ascii="Times New Roman" w:hAnsi="Times New Roman" w:cs="Arial"/>
          <w:kern w:val="32"/>
          <w:szCs w:val="20"/>
        </w:rPr>
        <w:fldChar w:fldCharType="end"/>
      </w:r>
      <w:r>
        <w:rPr>
          <w:rFonts w:cs="Arial"/>
          <w:kern w:val="32"/>
          <w:szCs w:val="20"/>
        </w:rPr>
        <w:t xml:space="preserve"> and </w:t>
      </w:r>
      <w:r w:rsidRPr="001B213D">
        <w:rPr>
          <w:rFonts w:ascii="Times New Roman" w:hAnsi="Times New Roman" w:cs="Arial"/>
          <w:kern w:val="32"/>
          <w:szCs w:val="20"/>
        </w:rPr>
        <w:t>‘Last</w:t>
      </w:r>
      <w:r w:rsidR="003C44DE">
        <w:rPr>
          <w:rFonts w:ascii="Times New Roman" w:hAnsi="Times New Roman" w:cs="Arial"/>
          <w:kern w:val="32"/>
          <w:szCs w:val="20"/>
        </w:rPr>
        <w:fldChar w:fldCharType="begin"/>
      </w:r>
      <w:r w:rsidR="0013647A">
        <w:instrText xml:space="preserve"> XE "</w:instrText>
      </w:r>
      <w:r w:rsidR="0013647A" w:rsidRPr="002C613E">
        <w:rPr>
          <w:rFonts w:ascii="Times New Roman" w:hAnsi="Times New Roman"/>
        </w:rPr>
        <w:instrText>Attribute:</w:instrText>
      </w:r>
      <w:r w:rsidR="0013647A" w:rsidRPr="002C613E">
        <w:instrText>'Last</w:instrText>
      </w:r>
      <w:r w:rsidR="0013647A">
        <w:instrText xml:space="preserve">" </w:instrText>
      </w:r>
      <w:r w:rsidR="003C44DE">
        <w:rPr>
          <w:rFonts w:ascii="Times New Roman" w:hAnsi="Times New Roman" w:cs="Arial"/>
          <w:kern w:val="32"/>
          <w:szCs w:val="20"/>
        </w:rPr>
        <w:fldChar w:fldCharType="end"/>
      </w:r>
      <w:r>
        <w:rPr>
          <w:rFonts w:cs="Arial"/>
          <w:kern w:val="32"/>
          <w:szCs w:val="20"/>
        </w:rPr>
        <w:t xml:space="preserve"> attributes of language-defined (sub) types, such as </w:t>
      </w:r>
      <w:proofErr w:type="spellStart"/>
      <w:r w:rsidRPr="001B213D">
        <w:rPr>
          <w:rFonts w:ascii="Times New Roman" w:hAnsi="Times New Roman" w:cs="Arial"/>
          <w:kern w:val="32"/>
          <w:szCs w:val="20"/>
        </w:rPr>
        <w:t>System.Priority</w:t>
      </w:r>
      <w:r w:rsidR="006E2D53" w:rsidRPr="006E2D53">
        <w:rPr>
          <w:kern w:val="32"/>
        </w:rPr>
        <w:t>'</w:t>
      </w:r>
      <w:r w:rsidRPr="001B213D">
        <w:rPr>
          <w:rFonts w:ascii="Times New Roman" w:hAnsi="Times New Roman" w:cs="Arial"/>
          <w:kern w:val="32"/>
          <w:szCs w:val="20"/>
        </w:rPr>
        <w:t>First</w:t>
      </w:r>
      <w:proofErr w:type="spellEnd"/>
      <w:r>
        <w:rPr>
          <w:rFonts w:cs="Arial"/>
          <w:kern w:val="32"/>
          <w:szCs w:val="20"/>
        </w:rPr>
        <w:t xml:space="preserve"> and </w:t>
      </w:r>
      <w:proofErr w:type="spellStart"/>
      <w:r w:rsidRPr="001B213D">
        <w:rPr>
          <w:rFonts w:ascii="Times New Roman" w:hAnsi="Times New Roman" w:cs="Arial"/>
          <w:kern w:val="32"/>
          <w:szCs w:val="20"/>
        </w:rPr>
        <w:t>System.Priority</w:t>
      </w:r>
      <w:r w:rsidR="006E2D53" w:rsidRPr="006E2D53">
        <w:rPr>
          <w:kern w:val="32"/>
        </w:rPr>
        <w:t>'</w:t>
      </w:r>
      <w:r w:rsidRPr="001B213D">
        <w:rPr>
          <w:rFonts w:ascii="Times New Roman" w:hAnsi="Times New Roman" w:cs="Arial"/>
          <w:kern w:val="32"/>
          <w:szCs w:val="20"/>
        </w:rPr>
        <w:t>Last</w:t>
      </w:r>
      <w:proofErr w:type="spellEnd"/>
      <w:r>
        <w:rPr>
          <w:rFonts w:cs="Arial"/>
          <w:kern w:val="32"/>
          <w:szCs w:val="20"/>
        </w:rPr>
        <w:t>. Furthermore, the implementation-defined representation aspects of types and subtypes can be queried by language-defined attributes. Thus, code can be parameterized to adjust to implementation-defined properties without modifying the code.</w:t>
      </w:r>
    </w:p>
    <w:p w14:paraId="7E59E82A" w14:textId="76E415A1" w:rsidR="00017A66" w:rsidRDefault="00A90342" w:rsidP="00E862CA">
      <w:pPr>
        <w:pStyle w:val="Heading3"/>
      </w:pPr>
      <w:bookmarkStart w:id="683" w:name="_Toc508619097"/>
      <w:r>
        <w:t>6.</w:t>
      </w:r>
      <w:r w:rsidR="004C770C">
        <w:t>5</w:t>
      </w:r>
      <w:r w:rsidR="003A390E">
        <w:t>7</w:t>
      </w:r>
      <w:r w:rsidR="004C770C">
        <w:t>.2</w:t>
      </w:r>
      <w:r w:rsidR="00074057">
        <w:t xml:space="preserve"> </w:t>
      </w:r>
      <w:r w:rsidR="004C770C">
        <w:t>Guidance to language users</w:t>
      </w:r>
      <w:bookmarkEnd w:id="683"/>
      <w:r w:rsidR="004C770C">
        <w:t xml:space="preserve"> </w:t>
      </w:r>
    </w:p>
    <w:p w14:paraId="5A2C945C"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6.57.5 of TR 24772-1.</w:t>
      </w:r>
    </w:p>
    <w:p w14:paraId="7B447199" w14:textId="6C79AAF5" w:rsidR="00F128DF" w:rsidRDefault="00274963">
      <w:pPr>
        <w:pStyle w:val="ListParagraph"/>
        <w:numPr>
          <w:ilvl w:val="0"/>
          <w:numId w:val="321"/>
        </w:numPr>
        <w:spacing w:before="120" w:after="120" w:line="240" w:lineRule="auto"/>
        <w:rPr>
          <w:kern w:val="32"/>
        </w:rPr>
      </w:pPr>
      <w:r>
        <w:rPr>
          <w:kern w:val="32"/>
        </w:rPr>
        <w:t>B</w:t>
      </w:r>
      <w:r w:rsidR="004C770C" w:rsidRPr="009705BD">
        <w:rPr>
          <w:kern w:val="32"/>
        </w:rPr>
        <w:t xml:space="preserve">e aware of the contents of Annex M of </w:t>
      </w:r>
      <w:r w:rsidR="003C44DE" w:rsidRPr="003C44DE">
        <w:rPr>
          <w:kern w:val="32"/>
        </w:rPr>
        <w:t xml:space="preserve">ISO/IEC 8652 </w:t>
      </w:r>
      <w:r w:rsidR="004C770C" w:rsidRPr="009705BD">
        <w:rPr>
          <w:kern w:val="32"/>
        </w:rPr>
        <w:t xml:space="preserve">and avoid implementation-defined </w:t>
      </w:r>
      <w:proofErr w:type="spellStart"/>
      <w:r w:rsidR="004C770C" w:rsidRPr="009705BD">
        <w:rPr>
          <w:kern w:val="32"/>
        </w:rPr>
        <w:t>behaviour</w:t>
      </w:r>
      <w:proofErr w:type="spellEnd"/>
      <w:r w:rsidR="004C770C" w:rsidRPr="009705BD">
        <w:rPr>
          <w:kern w:val="32"/>
        </w:rPr>
        <w:t xml:space="preserve"> whenever possible. </w:t>
      </w:r>
    </w:p>
    <w:p w14:paraId="0BC6F52B" w14:textId="77777777" w:rsidR="00F128DF" w:rsidRDefault="00274963">
      <w:pPr>
        <w:pStyle w:val="ListParagraph"/>
        <w:numPr>
          <w:ilvl w:val="0"/>
          <w:numId w:val="321"/>
        </w:numPr>
        <w:spacing w:before="120" w:after="120" w:line="240" w:lineRule="auto"/>
        <w:rPr>
          <w:kern w:val="32"/>
        </w:rPr>
      </w:pPr>
      <w:r>
        <w:rPr>
          <w:kern w:val="32"/>
        </w:rPr>
        <w:t>Make</w:t>
      </w:r>
      <w:r w:rsidR="004C770C" w:rsidRPr="009705BD">
        <w:rPr>
          <w:kern w:val="32"/>
        </w:rPr>
        <w:t xml:space="preserve"> use of the constants and subtype attributes provided in package System and elsewhere to avoid exceeding implementation-defined limits. </w:t>
      </w:r>
    </w:p>
    <w:p w14:paraId="6AB82C63" w14:textId="77777777" w:rsidR="00F128DF" w:rsidRDefault="00274963">
      <w:pPr>
        <w:pStyle w:val="ListParagraph"/>
        <w:numPr>
          <w:ilvl w:val="0"/>
          <w:numId w:val="321"/>
        </w:numPr>
        <w:spacing w:before="120" w:after="120" w:line="240" w:lineRule="auto"/>
        <w:rPr>
          <w:kern w:val="32"/>
        </w:rPr>
      </w:pPr>
      <w:r>
        <w:rPr>
          <w:kern w:val="32"/>
        </w:rPr>
        <w:t>M</w:t>
      </w:r>
      <w:r w:rsidR="004C770C" w:rsidRPr="009705BD">
        <w:rPr>
          <w:kern w:val="32"/>
        </w:rPr>
        <w:t xml:space="preserve">inimize use of any predefined numeric types, as the ranges and precisions of these are all implementation defined. Instead, declare </w:t>
      </w:r>
      <w:r>
        <w:rPr>
          <w:kern w:val="32"/>
        </w:rPr>
        <w:t>your</w:t>
      </w:r>
      <w:r w:rsidR="004C770C" w:rsidRPr="009705BD">
        <w:rPr>
          <w:kern w:val="32"/>
        </w:rPr>
        <w:t xml:space="preserve"> own numeric types to match </w:t>
      </w:r>
      <w:r w:rsidR="00E619D4">
        <w:rPr>
          <w:kern w:val="32"/>
        </w:rPr>
        <w:t>your</w:t>
      </w:r>
      <w:r w:rsidR="004C770C" w:rsidRPr="009705BD">
        <w:rPr>
          <w:kern w:val="32"/>
        </w:rPr>
        <w:t xml:space="preserve"> particular application needs.</w:t>
      </w:r>
    </w:p>
    <w:p w14:paraId="368BD3E4" w14:textId="77777777" w:rsidR="00F128DF" w:rsidRDefault="004C770C">
      <w:pPr>
        <w:pStyle w:val="ListParagraph"/>
        <w:numPr>
          <w:ilvl w:val="0"/>
          <w:numId w:val="321"/>
        </w:numPr>
        <w:spacing w:before="120" w:after="120" w:line="240" w:lineRule="auto"/>
        <w:rPr>
          <w:kern w:val="32"/>
        </w:rPr>
      </w:pPr>
      <w:r w:rsidRPr="009705BD">
        <w:rPr>
          <w:kern w:val="32"/>
        </w:rPr>
        <w:t xml:space="preserve">When there are implementation-defined formats for strings, such as </w:t>
      </w:r>
      <w:proofErr w:type="spellStart"/>
      <w:r w:rsidRPr="006E2D53">
        <w:rPr>
          <w:rFonts w:ascii="Times New Roman" w:hAnsi="Times New Roman" w:cs="Times New Roman"/>
          <w:kern w:val="32"/>
        </w:rPr>
        <w:t>Exception_Information</w:t>
      </w:r>
      <w:proofErr w:type="spellEnd"/>
      <w:r w:rsidRPr="009705BD">
        <w:rPr>
          <w:kern w:val="32"/>
        </w:rPr>
        <w:t xml:space="preserve">, </w:t>
      </w:r>
      <w:r w:rsidR="00274963">
        <w:rPr>
          <w:kern w:val="32"/>
        </w:rPr>
        <w:t xml:space="preserve">localize </w:t>
      </w:r>
      <w:r w:rsidRPr="009705BD">
        <w:rPr>
          <w:kern w:val="32"/>
        </w:rPr>
        <w:t xml:space="preserve">any necessary processing in packages with implementation-specific variants. </w:t>
      </w:r>
    </w:p>
    <w:p w14:paraId="2D4CAA52" w14:textId="0E7D3839" w:rsidR="004C770C" w:rsidRDefault="00A90342" w:rsidP="004C770C">
      <w:pPr>
        <w:pStyle w:val="Heading2"/>
      </w:pPr>
      <w:bookmarkStart w:id="684" w:name="_Ref336425434"/>
      <w:bookmarkStart w:id="685" w:name="_Toc358896540"/>
      <w:bookmarkStart w:id="686" w:name="_Toc508619098"/>
      <w:r>
        <w:t>6.</w:t>
      </w:r>
      <w:r w:rsidR="004C770C">
        <w:t>5</w:t>
      </w:r>
      <w:r w:rsidR="003A390E">
        <w:t>8</w:t>
      </w:r>
      <w:r w:rsidR="00074057">
        <w:t xml:space="preserve"> </w:t>
      </w:r>
      <w:r w:rsidR="004C770C">
        <w:t>Deprecated Language Features [MEM]</w:t>
      </w:r>
      <w:bookmarkEnd w:id="684"/>
      <w:bookmarkEnd w:id="685"/>
      <w:bookmarkEnd w:id="686"/>
      <w:r w:rsidR="003C44DE">
        <w:fldChar w:fldCharType="begin"/>
      </w:r>
      <w:r w:rsidR="003B1FEF">
        <w:instrText xml:space="preserve"> XE "</w:instrText>
      </w:r>
      <w:r w:rsidR="003B1FEF" w:rsidRPr="000C7C3C">
        <w:instrText>M</w:instrText>
      </w:r>
      <w:r w:rsidR="00EB0723">
        <w:instrText xml:space="preserve">EM </w:instrText>
      </w:r>
      <w:r w:rsidR="003B1FEF">
        <w:instrText>–</w:instrText>
      </w:r>
      <w:r w:rsidR="003B1FEF" w:rsidRPr="000C7C3C">
        <w:instrText xml:space="preserve"> </w:instrText>
      </w:r>
      <w:r w:rsidR="00EB0723">
        <w:instrText>Deprecated Language Features</w:instrText>
      </w:r>
      <w:r w:rsidR="003B1FEF">
        <w:instrText xml:space="preserve">" </w:instrText>
      </w:r>
      <w:r w:rsidR="003C44DE">
        <w:fldChar w:fldCharType="end"/>
      </w:r>
      <w:r w:rsidR="003C44DE">
        <w:fldChar w:fldCharType="begin"/>
      </w:r>
      <w:r w:rsidR="003B1FEF">
        <w:instrText xml:space="preserve"> XE "</w:instrText>
      </w:r>
      <w:r w:rsidR="003B1FEF" w:rsidRPr="00A61E9E">
        <w:instrText xml:space="preserve">Language </w:instrText>
      </w:r>
      <w:proofErr w:type="gramStart"/>
      <w:r w:rsidR="003B1FEF" w:rsidRPr="00A61E9E">
        <w:instrText>Vulnerabilities:Deprecated</w:instrText>
      </w:r>
      <w:proofErr w:type="gramEnd"/>
      <w:r w:rsidR="003B1FEF" w:rsidRPr="00A61E9E">
        <w:instrText xml:space="preserve"> Language Features [MEM]</w:instrText>
      </w:r>
      <w:r w:rsidR="003B1FEF">
        <w:instrText xml:space="preserve">" </w:instrText>
      </w:r>
      <w:r w:rsidR="003C44DE">
        <w:fldChar w:fldCharType="end"/>
      </w:r>
    </w:p>
    <w:p w14:paraId="712ED31E" w14:textId="74E294D5" w:rsidR="004C770C" w:rsidRDefault="00A90342" w:rsidP="004C770C">
      <w:pPr>
        <w:pStyle w:val="Heading3"/>
        <w:spacing w:after="120"/>
      </w:pPr>
      <w:bookmarkStart w:id="687" w:name="_Toc508619099"/>
      <w:r>
        <w:t>6.</w:t>
      </w:r>
      <w:r w:rsidR="004C770C">
        <w:t>5</w:t>
      </w:r>
      <w:r w:rsidR="003A390E">
        <w:t>8</w:t>
      </w:r>
      <w:r w:rsidR="004C770C">
        <w:t>.1</w:t>
      </w:r>
      <w:r w:rsidR="00074057">
        <w:t xml:space="preserve"> </w:t>
      </w:r>
      <w:r w:rsidR="004C770C">
        <w:t>Applicability to language</w:t>
      </w:r>
      <w:bookmarkEnd w:id="687"/>
      <w:r w:rsidR="004C770C">
        <w:t xml:space="preserve"> </w:t>
      </w:r>
    </w:p>
    <w:p w14:paraId="2C66231B" w14:textId="7DF2450B" w:rsidR="004C770C" w:rsidRDefault="004C770C" w:rsidP="004C770C">
      <w:r>
        <w:t xml:space="preserve">If obsolescent language features are used, then the mechanism of failure for the vulnerability is as described in </w:t>
      </w:r>
      <w:proofErr w:type="spellStart"/>
      <w:r w:rsidR="009C600D">
        <w:t>subclause</w:t>
      </w:r>
      <w:proofErr w:type="spellEnd"/>
      <w:r w:rsidR="009C600D">
        <w:t xml:space="preserve"> </w:t>
      </w:r>
      <w:r>
        <w:t>6.5</w:t>
      </w:r>
      <w:r w:rsidR="003A390E">
        <w:t>8</w:t>
      </w:r>
      <w:r>
        <w:t>.3</w:t>
      </w:r>
      <w:r w:rsidR="00E862CA">
        <w:t xml:space="preserve"> of TR 24772-1</w:t>
      </w:r>
      <w:r>
        <w:t>.</w:t>
      </w:r>
    </w:p>
    <w:p w14:paraId="655D8A5D" w14:textId="348E551D" w:rsidR="004C770C" w:rsidRDefault="00A90342" w:rsidP="004C770C">
      <w:pPr>
        <w:pStyle w:val="Heading3"/>
        <w:spacing w:after="120"/>
      </w:pPr>
      <w:bookmarkStart w:id="688" w:name="_Toc508619100"/>
      <w:r>
        <w:t>6.</w:t>
      </w:r>
      <w:r w:rsidR="004C770C">
        <w:t>5</w:t>
      </w:r>
      <w:r w:rsidR="003A390E">
        <w:t>8</w:t>
      </w:r>
      <w:r w:rsidR="004C770C">
        <w:t>.2</w:t>
      </w:r>
      <w:r w:rsidR="00074057">
        <w:t xml:space="preserve"> </w:t>
      </w:r>
      <w:r w:rsidR="004C770C">
        <w:t>Guidance to language users</w:t>
      </w:r>
      <w:bookmarkEnd w:id="688"/>
      <w:r w:rsidR="004C770C">
        <w:t xml:space="preserve"> </w:t>
      </w:r>
    </w:p>
    <w:p w14:paraId="5091FD88"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6.58.5 of TR 24772-1.</w:t>
      </w:r>
    </w:p>
    <w:p w14:paraId="0BB82BE4" w14:textId="77777777" w:rsidR="00F128DF" w:rsidRDefault="003C44DE">
      <w:pPr>
        <w:pStyle w:val="ListParagraph"/>
        <w:numPr>
          <w:ilvl w:val="0"/>
          <w:numId w:val="321"/>
        </w:numPr>
        <w:spacing w:before="120" w:after="120" w:line="240" w:lineRule="auto"/>
        <w:rPr>
          <w:kern w:val="32"/>
        </w:rPr>
      </w:pPr>
      <w:r w:rsidRPr="003C44DE">
        <w:rPr>
          <w:kern w:val="32"/>
        </w:rPr>
        <w:t xml:space="preserve">Use </w:t>
      </w:r>
      <w:r w:rsidRPr="003C44DE">
        <w:rPr>
          <w:rFonts w:ascii="Times New Roman" w:hAnsi="Times New Roman" w:cs="Times New Roman"/>
          <w:b/>
          <w:kern w:val="32"/>
        </w:rPr>
        <w:t>pragma</w:t>
      </w:r>
      <w:r w:rsidRPr="003C44DE">
        <w:rPr>
          <w:rFonts w:ascii="Times New Roman" w:hAnsi="Times New Roman" w:cs="Times New Roman"/>
          <w:kern w:val="32"/>
        </w:rPr>
        <w:t xml:space="preserve"> Restrictions</w:t>
      </w:r>
      <w:r w:rsidRPr="003C44DE">
        <w:rPr>
          <w:rFonts w:ascii="Times New Roman" w:hAnsi="Times New Roman" w:cs="Times New Roman"/>
          <w:kern w:val="32"/>
        </w:rPr>
        <w:fldChar w:fldCharType="begin"/>
      </w:r>
      <w:r w:rsidRPr="003C44DE">
        <w:rPr>
          <w:rFonts w:ascii="Times New Roman" w:hAnsi="Times New Roman" w:cs="Times New Roman"/>
          <w:kern w:val="32"/>
        </w:rPr>
        <w:instrText xml:space="preserve"> XE "</w:instrText>
      </w:r>
      <w:proofErr w:type="spellStart"/>
      <w:r w:rsidRPr="003C44DE">
        <w:rPr>
          <w:rFonts w:ascii="Times New Roman" w:hAnsi="Times New Roman" w:cs="Times New Roman"/>
          <w:kern w:val="32"/>
        </w:rPr>
        <w:instrText>Pragma:pragma</w:instrText>
      </w:r>
      <w:proofErr w:type="spellEnd"/>
      <w:r w:rsidRPr="003C44DE">
        <w:rPr>
          <w:rFonts w:ascii="Times New Roman" w:hAnsi="Times New Roman" w:cs="Times New Roman"/>
          <w:kern w:val="32"/>
        </w:rPr>
        <w:instrText xml:space="preserve"> Restrictions" </w:instrText>
      </w:r>
      <w:r w:rsidRPr="003C44DE">
        <w:rPr>
          <w:rFonts w:ascii="Times New Roman" w:hAnsi="Times New Roman" w:cs="Times New Roman"/>
          <w:kern w:val="32"/>
        </w:rPr>
        <w:fldChar w:fldCharType="end"/>
      </w:r>
      <w:r w:rsidRPr="003C44DE">
        <w:rPr>
          <w:rFonts w:ascii="Times New Roman" w:hAnsi="Times New Roman" w:cs="Times New Roman"/>
          <w:kern w:val="32"/>
        </w:rPr>
        <w:t xml:space="preserve"> (</w:t>
      </w:r>
      <w:proofErr w:type="spellStart"/>
      <w:r w:rsidRPr="003C44DE">
        <w:rPr>
          <w:rFonts w:ascii="Times New Roman" w:hAnsi="Times New Roman" w:cs="Times New Roman"/>
          <w:kern w:val="32"/>
        </w:rPr>
        <w:t>No_Obsolescent_Features</w:t>
      </w:r>
      <w:proofErr w:type="spellEnd"/>
      <w:r w:rsidRPr="003C44DE">
        <w:rPr>
          <w:rFonts w:ascii="Times New Roman" w:hAnsi="Times New Roman" w:cs="Times New Roman"/>
          <w:kern w:val="32"/>
        </w:rPr>
        <w:t>)</w:t>
      </w:r>
      <w:r w:rsidRPr="003C44DE">
        <w:rPr>
          <w:kern w:val="32"/>
        </w:rPr>
        <w:t xml:space="preserve"> to prevent the use of any obsolescent features.</w:t>
      </w:r>
    </w:p>
    <w:p w14:paraId="3378895E" w14:textId="04C3B963" w:rsidR="00F128DF" w:rsidRDefault="003C44DE">
      <w:pPr>
        <w:pStyle w:val="ListParagraph"/>
        <w:numPr>
          <w:ilvl w:val="0"/>
          <w:numId w:val="321"/>
        </w:numPr>
        <w:spacing w:before="120" w:after="120" w:line="240" w:lineRule="auto"/>
      </w:pPr>
      <w:r w:rsidRPr="003C44DE">
        <w:rPr>
          <w:kern w:val="32"/>
        </w:rPr>
        <w:t>Refer to Annex J of the ISO/IEC 8652 to determine whether a feature is obsolescent</w:t>
      </w:r>
      <w:r w:rsidR="004C770C" w:rsidRPr="00540EDC">
        <w:t>.</w:t>
      </w:r>
    </w:p>
    <w:p w14:paraId="323AB630" w14:textId="4D5FB61D" w:rsidR="00A90342" w:rsidRDefault="00274B3D" w:rsidP="00A90342">
      <w:pPr>
        <w:pStyle w:val="Heading2"/>
      </w:pPr>
      <w:bookmarkStart w:id="689" w:name="_Toc358896436"/>
      <w:bookmarkStart w:id="690" w:name="_Toc508619101"/>
      <w:bookmarkStart w:id="691" w:name="_Ref336425443"/>
      <w:bookmarkStart w:id="692" w:name="_Toc358896541"/>
      <w:r>
        <w:t>6.</w:t>
      </w:r>
      <w:r w:rsidR="003A390E">
        <w:t>59</w:t>
      </w:r>
      <w:r w:rsidR="00A90342">
        <w:t xml:space="preserve"> Concurrency – Activation [CGA]</w:t>
      </w:r>
      <w:bookmarkEnd w:id="689"/>
      <w:bookmarkEnd w:id="690"/>
    </w:p>
    <w:p w14:paraId="116C1D84" w14:textId="77777777" w:rsidR="00A90342" w:rsidRDefault="003C44DE" w:rsidP="00A90342">
      <w:pPr>
        <w:pStyle w:val="Heading2"/>
      </w:pPr>
      <w:r>
        <w:fldChar w:fldCharType="begin"/>
      </w:r>
      <w:r w:rsidR="00A90342">
        <w:instrText xml:space="preserve"> XE "</w:instrText>
      </w:r>
      <w:r w:rsidR="00A90342" w:rsidRPr="00B53360">
        <w:instrText>Language</w:instrText>
      </w:r>
      <w:r w:rsidR="00A90342" w:rsidRPr="00DF260F">
        <w:instrText xml:space="preserve"> Vulnerabilities:Concurrency – Activation</w:instrText>
      </w:r>
      <w:r w:rsidR="00A90342">
        <w:instrText xml:space="preserve"> </w:instrText>
      </w:r>
      <w:r w:rsidR="00A90342" w:rsidRPr="00DF260F">
        <w:instrText>[CGA]</w:instrText>
      </w:r>
      <w:r w:rsidR="00A90342">
        <w:instrText xml:space="preserve">" </w:instrText>
      </w:r>
      <w:r>
        <w:fldChar w:fldCharType="end"/>
      </w:r>
      <w:r>
        <w:fldChar w:fldCharType="begin"/>
      </w:r>
      <w:r w:rsidR="00A90342">
        <w:instrText xml:space="preserve"> XE "</w:instrText>
      </w:r>
      <w:r w:rsidR="00A90342" w:rsidRPr="0096557B">
        <w:instrText xml:space="preserve">CGA </w:instrText>
      </w:r>
      <w:r w:rsidR="003B1FEF">
        <w:instrText>–</w:instrText>
      </w:r>
      <w:r w:rsidR="00A90342" w:rsidRPr="0096557B">
        <w:instrText xml:space="preserve"> Concurrency – Activation</w:instrText>
      </w:r>
      <w:r w:rsidR="00A90342">
        <w:instrText xml:space="preserve">" </w:instrText>
      </w:r>
      <w:r>
        <w:fldChar w:fldCharType="end"/>
      </w:r>
    </w:p>
    <w:p w14:paraId="7BB50EC4" w14:textId="2FF9F3AE" w:rsidR="00A90342" w:rsidRDefault="00274B3D" w:rsidP="0009389C">
      <w:pPr>
        <w:pStyle w:val="Heading2"/>
      </w:pPr>
      <w:bookmarkStart w:id="693" w:name="_Toc508619102"/>
      <w:r>
        <w:t>6.</w:t>
      </w:r>
      <w:r w:rsidR="003A390E">
        <w:t>59</w:t>
      </w:r>
      <w:r w:rsidR="00A90342">
        <w:t>.1 Applicability to language</w:t>
      </w:r>
      <w:bookmarkEnd w:id="693"/>
    </w:p>
    <w:p w14:paraId="6C046FC9" w14:textId="77777777" w:rsidR="002D2018" w:rsidRPr="00784622" w:rsidRDefault="002D2018" w:rsidP="002D2018">
      <w:r>
        <w:t>Ada is open to this vulnerability but provides features for its mitigation. A task failing during activation will always raise an ex</w:t>
      </w:r>
      <w:r w:rsidR="006D7C82">
        <w:t>ception</w:t>
      </w:r>
      <w:r w:rsidR="003C44DE">
        <w:fldChar w:fldCharType="begin"/>
      </w:r>
      <w:r w:rsidR="006D7C82">
        <w:instrText xml:space="preserve"> XE "</w:instrText>
      </w:r>
      <w:r w:rsidR="006D7C82" w:rsidRPr="00C91FC9">
        <w:instrText>E</w:instrText>
      </w:r>
      <w:r w:rsidR="00EB0723">
        <w:instrText>xception</w:instrText>
      </w:r>
      <w:r w:rsidR="006D7C82">
        <w:instrText xml:space="preserve">" </w:instrText>
      </w:r>
      <w:r w:rsidR="003C44DE">
        <w:fldChar w:fldCharType="end"/>
      </w:r>
      <w:r w:rsidR="006D7C82">
        <w:t xml:space="preserve"> in the activating task (</w:t>
      </w:r>
      <w:r>
        <w:t xml:space="preserve">e.g., </w:t>
      </w:r>
      <w:proofErr w:type="spellStart"/>
      <w:r w:rsidR="003C44DE" w:rsidRPr="003C44DE">
        <w:rPr>
          <w:rFonts w:ascii="Times New Roman" w:hAnsi="Times New Roman" w:cs="Times New Roman"/>
        </w:rPr>
        <w:t>Tasking_Error</w:t>
      </w:r>
      <w:proofErr w:type="spellEnd"/>
      <w:r w:rsidR="003C44DE">
        <w:fldChar w:fldCharType="begin"/>
      </w:r>
      <w:r w:rsidR="00986C8B">
        <w:instrText xml:space="preserve"> XE "</w:instrText>
      </w:r>
      <w:proofErr w:type="spellStart"/>
      <w:r w:rsidR="00986C8B" w:rsidRPr="00516E77">
        <w:rPr>
          <w:rFonts w:ascii="Times New Roman" w:hAnsi="Times New Roman"/>
        </w:rPr>
        <w:instrText>Exception:</w:instrText>
      </w:r>
      <w:r w:rsidR="00986C8B" w:rsidRPr="00516E77">
        <w:instrText>Tasking_Error</w:instrText>
      </w:r>
      <w:proofErr w:type="spellEnd"/>
      <w:r w:rsidR="00986C8B">
        <w:instrText xml:space="preserve">" </w:instrText>
      </w:r>
      <w:r w:rsidR="003C44DE">
        <w:fldChar w:fldCharType="end"/>
      </w:r>
      <w:r w:rsidR="006D7C82">
        <w:t>)</w:t>
      </w:r>
      <w:r>
        <w:t>.  The activating task does not continue executing until all its dependent tasks have completed activation.  A task can always check that another task is executable (i.e., not terminated).</w:t>
      </w:r>
    </w:p>
    <w:p w14:paraId="01415228" w14:textId="0AB2839C" w:rsidR="00A90342" w:rsidRDefault="00274B3D" w:rsidP="00A90342">
      <w:pPr>
        <w:pStyle w:val="Heading3"/>
      </w:pPr>
      <w:bookmarkStart w:id="694" w:name="_Toc508619103"/>
      <w:r>
        <w:t>6.</w:t>
      </w:r>
      <w:r w:rsidR="003A390E">
        <w:t>59</w:t>
      </w:r>
      <w:r w:rsidR="00A90342">
        <w:t>.2 Guidance to language users</w:t>
      </w:r>
      <w:bookmarkEnd w:id="694"/>
    </w:p>
    <w:p w14:paraId="41F97DCE"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6.59.5 of TR 24772-1.</w:t>
      </w:r>
    </w:p>
    <w:p w14:paraId="1B5C274C" w14:textId="77777777" w:rsidR="00F128DF" w:rsidRDefault="003C44DE">
      <w:pPr>
        <w:pStyle w:val="ListParagraph"/>
        <w:numPr>
          <w:ilvl w:val="0"/>
          <w:numId w:val="321"/>
        </w:numPr>
        <w:spacing w:before="120" w:after="120" w:line="240" w:lineRule="auto"/>
        <w:rPr>
          <w:kern w:val="32"/>
        </w:rPr>
      </w:pPr>
      <w:r w:rsidRPr="003C44DE">
        <w:rPr>
          <w:kern w:val="32"/>
        </w:rPr>
        <w:t>Always have a handler to catch activation failures.</w:t>
      </w:r>
    </w:p>
    <w:p w14:paraId="395C5D49" w14:textId="77777777" w:rsidR="00F128DF" w:rsidRDefault="003C44DE">
      <w:pPr>
        <w:pStyle w:val="ListParagraph"/>
        <w:numPr>
          <w:ilvl w:val="0"/>
          <w:numId w:val="321"/>
        </w:numPr>
        <w:spacing w:before="120" w:after="120" w:line="240" w:lineRule="auto"/>
        <w:rPr>
          <w:lang w:val="en-CA"/>
        </w:rPr>
      </w:pPr>
      <w:r w:rsidRPr="003C44DE">
        <w:rPr>
          <w:kern w:val="32"/>
        </w:rPr>
        <w:lastRenderedPageBreak/>
        <w:t>If possible declare all tasks statically at the library level</w:t>
      </w:r>
      <w:r w:rsidR="002D2018">
        <w:t>.</w:t>
      </w:r>
    </w:p>
    <w:p w14:paraId="277388B8" w14:textId="69496E43" w:rsidR="00A90342" w:rsidRDefault="00274B3D" w:rsidP="00A90342">
      <w:pPr>
        <w:pStyle w:val="Heading2"/>
      </w:pPr>
      <w:bookmarkStart w:id="695" w:name="_Toc358896437"/>
      <w:bookmarkStart w:id="696" w:name="_Ref411808169"/>
      <w:bookmarkStart w:id="697" w:name="_Ref411809401"/>
      <w:bookmarkStart w:id="698" w:name="_Toc508619104"/>
      <w:r>
        <w:rPr>
          <w:lang w:val="en-CA"/>
        </w:rPr>
        <w:t>6.</w:t>
      </w:r>
      <w:r w:rsidR="00F91F29">
        <w:rPr>
          <w:lang w:val="en-CA"/>
        </w:rPr>
        <w:t>6</w:t>
      </w:r>
      <w:r w:rsidR="003A390E">
        <w:rPr>
          <w:lang w:val="en-CA"/>
        </w:rPr>
        <w:t>0</w:t>
      </w:r>
      <w:r w:rsidR="00A90342">
        <w:rPr>
          <w:lang w:val="en-CA"/>
        </w:rPr>
        <w:t xml:space="preserve"> Concurrency – Directed termination [CGT]</w:t>
      </w:r>
      <w:bookmarkEnd w:id="695"/>
      <w:bookmarkEnd w:id="696"/>
      <w:bookmarkEnd w:id="697"/>
      <w:bookmarkEnd w:id="698"/>
      <w:r w:rsidR="003C44DE">
        <w:rPr>
          <w:lang w:val="en-CA"/>
        </w:rPr>
        <w:fldChar w:fldCharType="begin"/>
      </w:r>
      <w:r w:rsidR="00C32627">
        <w:instrText xml:space="preserve"> XE "</w:instrText>
      </w:r>
      <w:r w:rsidR="00C32627" w:rsidRPr="00D13512">
        <w:rPr>
          <w:lang w:val="en-CA"/>
        </w:rPr>
        <w:instrText>CGT</w:instrText>
      </w:r>
      <w:r w:rsidR="00EB0723">
        <w:rPr>
          <w:lang w:val="en-CA"/>
        </w:rPr>
        <w:instrText xml:space="preserve"> </w:instrText>
      </w:r>
      <w:r w:rsidR="00C32627">
        <w:instrText>–</w:instrText>
      </w:r>
      <w:r w:rsidR="00C32627" w:rsidRPr="00D13512">
        <w:rPr>
          <w:lang w:val="en-CA"/>
        </w:rPr>
        <w:instrText xml:space="preserve"> </w:instrText>
      </w:r>
      <w:r w:rsidR="00EB0723">
        <w:rPr>
          <w:lang w:val="en-CA"/>
        </w:rPr>
        <w:instrText>Concurrency – Directed termination</w:instrText>
      </w:r>
      <w:r w:rsidR="00C32627">
        <w:instrText xml:space="preserve">" </w:instrText>
      </w:r>
      <w:r w:rsidR="003C44DE">
        <w:rPr>
          <w:lang w:val="en-CA"/>
        </w:rPr>
        <w:fldChar w:fldCharType="end"/>
      </w:r>
      <w:r w:rsidR="003C44DE">
        <w:rPr>
          <w:lang w:val="en-CA"/>
        </w:rPr>
        <w:fldChar w:fldCharType="begin"/>
      </w:r>
      <w:r w:rsidR="00C32627">
        <w:instrText xml:space="preserve"> XE "</w:instrText>
      </w:r>
      <w:r w:rsidR="00C32627" w:rsidRPr="00D2022C">
        <w:rPr>
          <w:lang w:val="en-CA"/>
        </w:rPr>
        <w:instrText xml:space="preserve">Language </w:instrText>
      </w:r>
      <w:proofErr w:type="gramStart"/>
      <w:r w:rsidR="00C32627" w:rsidRPr="00D2022C">
        <w:rPr>
          <w:lang w:val="en-CA"/>
        </w:rPr>
        <w:instrText>Vulnerabilities:</w:instrText>
      </w:r>
      <w:r w:rsidR="00C32627" w:rsidRPr="00D2022C">
        <w:instrText>Concurrency</w:instrText>
      </w:r>
      <w:proofErr w:type="gramEnd"/>
      <w:r w:rsidR="00C32627" w:rsidRPr="00D2022C">
        <w:instrText xml:space="preserve"> – Directed termination [CGT]</w:instrText>
      </w:r>
      <w:r w:rsidR="00C32627">
        <w:instrText xml:space="preserve">" </w:instrText>
      </w:r>
      <w:r w:rsidR="003C44DE">
        <w:rPr>
          <w:lang w:val="en-CA"/>
        </w:rPr>
        <w:fldChar w:fldCharType="end"/>
      </w:r>
    </w:p>
    <w:p w14:paraId="1650D476" w14:textId="77777777" w:rsidR="00A90342" w:rsidRDefault="00A90342" w:rsidP="004C770C">
      <w:pPr>
        <w:pStyle w:val="Heading2"/>
      </w:pPr>
    </w:p>
    <w:p w14:paraId="35F36FA3" w14:textId="3FC6A047" w:rsidR="00A90342" w:rsidRDefault="00274B3D" w:rsidP="00A90342">
      <w:pPr>
        <w:pStyle w:val="Heading2"/>
      </w:pPr>
      <w:bookmarkStart w:id="699" w:name="_Toc508619105"/>
      <w:r>
        <w:t>6.</w:t>
      </w:r>
      <w:r w:rsidR="00F91F29">
        <w:t>6</w:t>
      </w:r>
      <w:r w:rsidR="003A390E">
        <w:t>0</w:t>
      </w:r>
      <w:r w:rsidR="00A90342">
        <w:t>.1 Applicability to language</w:t>
      </w:r>
      <w:bookmarkEnd w:id="699"/>
    </w:p>
    <w:p w14:paraId="570E7F9A" w14:textId="77777777" w:rsidR="00017A66" w:rsidRDefault="002D2018" w:rsidP="00017A66">
      <w:r>
        <w:t>Ada defines abort</w:t>
      </w:r>
      <w:r w:rsidR="003C44DE">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3C44DE">
        <w:fldChar w:fldCharType="end"/>
      </w:r>
      <w:r>
        <w:t>-deferred regions in which task termination will not occur. On a single processor, abort is defined to be immediate if the task in not is such a region. On multiprocessors abort may not be immediate but will be before any synchronization (dispatching) point.</w:t>
      </w:r>
    </w:p>
    <w:p w14:paraId="62422A68" w14:textId="0837CB8B" w:rsidR="00A90342" w:rsidRDefault="00274B3D" w:rsidP="0009389C">
      <w:pPr>
        <w:pStyle w:val="Heading3"/>
      </w:pPr>
      <w:bookmarkStart w:id="700" w:name="_Toc508619106"/>
      <w:r>
        <w:t>6.</w:t>
      </w:r>
      <w:r w:rsidR="00F91F29">
        <w:t>6</w:t>
      </w:r>
      <w:r w:rsidR="003A390E">
        <w:t>0</w:t>
      </w:r>
      <w:r w:rsidR="00A90342">
        <w:t>.2 Guidance to language users</w:t>
      </w:r>
      <w:bookmarkEnd w:id="700"/>
    </w:p>
    <w:p w14:paraId="1F61D477"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6.60.5 of TR 24772-1.</w:t>
      </w:r>
    </w:p>
    <w:p w14:paraId="0720964D" w14:textId="3F863E92" w:rsidR="00F128DF" w:rsidRDefault="003C44DE">
      <w:pPr>
        <w:pStyle w:val="ListParagraph"/>
        <w:numPr>
          <w:ilvl w:val="0"/>
          <w:numId w:val="321"/>
        </w:numPr>
        <w:spacing w:before="120" w:after="120" w:line="240" w:lineRule="auto"/>
        <w:rPr>
          <w:kern w:val="32"/>
        </w:rPr>
      </w:pPr>
      <w:r w:rsidRPr="003C44DE">
        <w:rPr>
          <w:kern w:val="32"/>
        </w:rPr>
        <w:t xml:space="preserve">Use the </w:t>
      </w:r>
      <w:r w:rsidRPr="003C44DE">
        <w:rPr>
          <w:rFonts w:ascii="Times New Roman" w:hAnsi="Times New Roman" w:cs="Times New Roman"/>
          <w:kern w:val="32"/>
        </w:rPr>
        <w:t>'Terminated</w:t>
      </w:r>
      <w:r w:rsidRPr="003C44DE">
        <w:rPr>
          <w:rFonts w:ascii="Times New Roman" w:hAnsi="Times New Roman" w:cs="Times New Roman"/>
          <w:kern w:val="32"/>
        </w:rPr>
        <w:fldChar w:fldCharType="begin"/>
      </w:r>
      <w:r w:rsidRPr="003C44DE">
        <w:rPr>
          <w:rFonts w:ascii="Times New Roman" w:hAnsi="Times New Roman" w:cs="Times New Roman"/>
          <w:kern w:val="32"/>
        </w:rPr>
        <w:instrText xml:space="preserve"> XE "</w:instrText>
      </w:r>
      <w:proofErr w:type="spellStart"/>
      <w:proofErr w:type="gramStart"/>
      <w:r w:rsidRPr="003C44DE">
        <w:rPr>
          <w:rFonts w:ascii="Times New Roman" w:hAnsi="Times New Roman" w:cs="Times New Roman"/>
          <w:kern w:val="32"/>
        </w:rPr>
        <w:instrText>Attribute:‘</w:instrText>
      </w:r>
      <w:proofErr w:type="gramEnd"/>
      <w:r w:rsidRPr="003C44DE">
        <w:rPr>
          <w:rFonts w:ascii="Times New Roman" w:hAnsi="Times New Roman" w:cs="Times New Roman"/>
          <w:kern w:val="32"/>
        </w:rPr>
        <w:instrText>Terminated</w:instrText>
      </w:r>
      <w:proofErr w:type="spellEnd"/>
      <w:r w:rsidRPr="003C44DE">
        <w:rPr>
          <w:rFonts w:ascii="Times New Roman" w:hAnsi="Times New Roman" w:cs="Times New Roman"/>
          <w:kern w:val="32"/>
        </w:rPr>
        <w:instrText xml:space="preserve">" </w:instrText>
      </w:r>
      <w:r w:rsidRPr="003C44DE">
        <w:rPr>
          <w:rFonts w:ascii="Times New Roman" w:hAnsi="Times New Roman" w:cs="Times New Roman"/>
          <w:kern w:val="32"/>
        </w:rPr>
        <w:fldChar w:fldCharType="end"/>
      </w:r>
      <w:r w:rsidRPr="003C44DE">
        <w:rPr>
          <w:rFonts w:ascii="Times New Roman" w:hAnsi="Times New Roman" w:cs="Times New Roman"/>
          <w:kern w:val="32"/>
        </w:rPr>
        <w:t xml:space="preserve"> </w:t>
      </w:r>
      <w:r w:rsidRPr="003C44DE">
        <w:rPr>
          <w:kern w:val="32"/>
        </w:rPr>
        <w:t xml:space="preserve">and </w:t>
      </w:r>
      <w:r w:rsidR="006E2D53" w:rsidRPr="006E2D53">
        <w:rPr>
          <w:kern w:val="32"/>
        </w:rPr>
        <w:t>'</w:t>
      </w:r>
      <w:r w:rsidRPr="003C44DE">
        <w:rPr>
          <w:rFonts w:ascii="Times New Roman" w:hAnsi="Times New Roman" w:cs="Times New Roman"/>
          <w:kern w:val="32"/>
        </w:rPr>
        <w:t>Callable</w:t>
      </w:r>
      <w:r w:rsidRPr="003C44DE">
        <w:rPr>
          <w:kern w:val="32"/>
        </w:rPr>
        <w:fldChar w:fldCharType="begin"/>
      </w:r>
      <w:r w:rsidRPr="003C44DE">
        <w:rPr>
          <w:kern w:val="32"/>
        </w:rPr>
        <w:instrText xml:space="preserve"> XE "</w:instrText>
      </w:r>
      <w:proofErr w:type="spellStart"/>
      <w:r w:rsidRPr="003C44DE">
        <w:rPr>
          <w:kern w:val="32"/>
        </w:rPr>
        <w:instrText>Attribute:‘Callable</w:instrText>
      </w:r>
      <w:proofErr w:type="spellEnd"/>
      <w:r w:rsidRPr="003C44DE">
        <w:rPr>
          <w:kern w:val="32"/>
        </w:rPr>
        <w:instrText xml:space="preserve">" </w:instrText>
      </w:r>
      <w:r w:rsidRPr="003C44DE">
        <w:rPr>
          <w:kern w:val="32"/>
        </w:rPr>
        <w:fldChar w:fldCharType="end"/>
      </w:r>
      <w:r w:rsidRPr="003C44DE">
        <w:rPr>
          <w:kern w:val="32"/>
        </w:rPr>
        <w:t xml:space="preserve"> attributes to check that a task has terminated.</w:t>
      </w:r>
    </w:p>
    <w:p w14:paraId="0832BCE0" w14:textId="77777777" w:rsidR="00F128DF" w:rsidRDefault="003C44DE">
      <w:pPr>
        <w:pStyle w:val="ListParagraph"/>
        <w:numPr>
          <w:ilvl w:val="0"/>
          <w:numId w:val="321"/>
        </w:numPr>
        <w:spacing w:before="120" w:after="120" w:line="240" w:lineRule="auto"/>
        <w:rPr>
          <w:kern w:val="32"/>
        </w:rPr>
      </w:pPr>
      <w:r w:rsidRPr="003C44DE">
        <w:rPr>
          <w:kern w:val="32"/>
        </w:rPr>
        <w:t>Minimize the size of any abort</w:t>
      </w:r>
      <w:r w:rsidRPr="003C44DE">
        <w:rPr>
          <w:kern w:val="32"/>
        </w:rPr>
        <w:fldChar w:fldCharType="begin"/>
      </w:r>
      <w:r w:rsidRPr="003C44DE">
        <w:rPr>
          <w:kern w:val="32"/>
        </w:rPr>
        <w:instrText xml:space="preserve"> XE "abort" </w:instrText>
      </w:r>
      <w:r w:rsidRPr="003C44DE">
        <w:rPr>
          <w:kern w:val="32"/>
        </w:rPr>
        <w:fldChar w:fldCharType="end"/>
      </w:r>
      <w:r w:rsidRPr="003C44DE">
        <w:rPr>
          <w:kern w:val="32"/>
        </w:rPr>
        <w:t>-deferred region.</w:t>
      </w:r>
    </w:p>
    <w:p w14:paraId="1D8499FF" w14:textId="77777777" w:rsidR="00F128DF" w:rsidRDefault="003C44DE">
      <w:pPr>
        <w:pStyle w:val="ListParagraph"/>
        <w:numPr>
          <w:ilvl w:val="0"/>
          <w:numId w:val="321"/>
        </w:numPr>
        <w:spacing w:before="120" w:after="120" w:line="240" w:lineRule="auto"/>
        <w:rPr>
          <w:kern w:val="32"/>
        </w:rPr>
      </w:pPr>
      <w:r w:rsidRPr="003C44DE">
        <w:rPr>
          <w:kern w:val="32"/>
        </w:rPr>
        <w:t>Remove any possibility of unbounded loops in abort</w:t>
      </w:r>
      <w:r w:rsidRPr="003C44DE">
        <w:rPr>
          <w:kern w:val="32"/>
        </w:rPr>
        <w:fldChar w:fldCharType="begin"/>
      </w:r>
      <w:r w:rsidRPr="003C44DE">
        <w:rPr>
          <w:kern w:val="32"/>
        </w:rPr>
        <w:instrText xml:space="preserve"> XE "abort" </w:instrText>
      </w:r>
      <w:r w:rsidRPr="003C44DE">
        <w:rPr>
          <w:kern w:val="32"/>
        </w:rPr>
        <w:fldChar w:fldCharType="end"/>
      </w:r>
      <w:r w:rsidRPr="003C44DE">
        <w:rPr>
          <w:kern w:val="32"/>
        </w:rPr>
        <w:t>-deferred regions.</w:t>
      </w:r>
    </w:p>
    <w:p w14:paraId="03147D18" w14:textId="77777777" w:rsidR="00F128DF" w:rsidRDefault="003C44DE">
      <w:pPr>
        <w:pStyle w:val="ListParagraph"/>
        <w:numPr>
          <w:ilvl w:val="0"/>
          <w:numId w:val="321"/>
        </w:numPr>
        <w:spacing w:before="120" w:after="120" w:line="240" w:lineRule="auto"/>
      </w:pPr>
      <w:r w:rsidRPr="003C44DE">
        <w:rPr>
          <w:kern w:val="32"/>
        </w:rPr>
        <w:t>Where possible do not use forced termination (</w:t>
      </w:r>
      <w:r w:rsidRPr="003C44DE">
        <w:rPr>
          <w:rFonts w:ascii="Times New Roman" w:hAnsi="Times New Roman" w:cs="Times New Roman"/>
          <w:b/>
          <w:kern w:val="32"/>
        </w:rPr>
        <w:t>abort</w:t>
      </w:r>
      <w:r w:rsidRPr="003C44DE">
        <w:rPr>
          <w:kern w:val="32"/>
        </w:rPr>
        <w:fldChar w:fldCharType="begin"/>
      </w:r>
      <w:r w:rsidRPr="003C44DE">
        <w:rPr>
          <w:kern w:val="32"/>
        </w:rPr>
        <w:instrText xml:space="preserve"> XE "abort" </w:instrText>
      </w:r>
      <w:r w:rsidRPr="003C44DE">
        <w:rPr>
          <w:kern w:val="32"/>
        </w:rPr>
        <w:fldChar w:fldCharType="end"/>
      </w:r>
      <w:r w:rsidRPr="003C44DE">
        <w:rPr>
          <w:kern w:val="32"/>
        </w:rPr>
        <w:t xml:space="preserve">), or apply the restriction </w:t>
      </w:r>
      <w:proofErr w:type="spellStart"/>
      <w:r w:rsidRPr="003C44DE">
        <w:rPr>
          <w:rFonts w:ascii="Times New Roman" w:hAnsi="Times New Roman" w:cs="Times New Roman"/>
          <w:kern w:val="32"/>
        </w:rPr>
        <w:t>No_Abort_Statements</w:t>
      </w:r>
      <w:proofErr w:type="spellEnd"/>
      <w:r w:rsidRPr="003C44DE">
        <w:rPr>
          <w:kern w:val="32"/>
        </w:rPr>
        <w:t xml:space="preserve"> to eliminate the use of this construct</w:t>
      </w:r>
      <w:r w:rsidR="002D2018">
        <w:t>.</w:t>
      </w:r>
    </w:p>
    <w:p w14:paraId="440FB0B3" w14:textId="2B1F17C8" w:rsidR="00A90342" w:rsidRDefault="00274B3D" w:rsidP="00A90342">
      <w:pPr>
        <w:pStyle w:val="Heading2"/>
      </w:pPr>
      <w:bookmarkStart w:id="701" w:name="_Toc358896438"/>
      <w:bookmarkStart w:id="702" w:name="_Ref358977270"/>
      <w:bookmarkStart w:id="703" w:name="_Toc508619107"/>
      <w:r>
        <w:t>6.</w:t>
      </w:r>
      <w:r w:rsidR="00F91F29">
        <w:t>6</w:t>
      </w:r>
      <w:r w:rsidR="003A390E">
        <w:t>1</w:t>
      </w:r>
      <w:r w:rsidR="00A90342">
        <w:t xml:space="preserve"> Concurrent Data Access [CGX]</w:t>
      </w:r>
      <w:bookmarkEnd w:id="701"/>
      <w:bookmarkEnd w:id="702"/>
      <w:bookmarkEnd w:id="703"/>
      <w:r w:rsidR="003C44DE">
        <w:fldChar w:fldCharType="begin"/>
      </w:r>
      <w:r w:rsidR="00C32627">
        <w:instrText xml:space="preserve"> XE "</w:instrText>
      </w:r>
      <w:r w:rsidR="00C32627" w:rsidRPr="00674F69">
        <w:instrText>CGX</w:instrText>
      </w:r>
      <w:r w:rsidR="00EB0723">
        <w:instrText xml:space="preserve"> </w:instrText>
      </w:r>
      <w:r w:rsidR="00C32627">
        <w:instrText>–</w:instrText>
      </w:r>
      <w:r w:rsidR="00C32627" w:rsidRPr="00674F69">
        <w:instrText xml:space="preserve"> </w:instrText>
      </w:r>
      <w:r w:rsidR="00EB0723">
        <w:instrText>Concurrent Data Access</w:instrText>
      </w:r>
      <w:r w:rsidR="00C32627">
        <w:instrText xml:space="preserve">" </w:instrText>
      </w:r>
      <w:r w:rsidR="003C44DE">
        <w:fldChar w:fldCharType="end"/>
      </w:r>
      <w:r w:rsidR="003C44DE">
        <w:fldChar w:fldCharType="begin"/>
      </w:r>
      <w:r w:rsidR="00C32627">
        <w:instrText xml:space="preserve"> XE "Lang</w:instrText>
      </w:r>
      <w:r w:rsidR="00C32627" w:rsidRPr="001D7F3B">
        <w:instrText>u</w:instrText>
      </w:r>
      <w:r w:rsidR="00C32627">
        <w:instrText>a</w:instrText>
      </w:r>
      <w:r w:rsidR="00C32627" w:rsidRPr="001D7F3B">
        <w:instrText xml:space="preserve">ge </w:instrText>
      </w:r>
      <w:proofErr w:type="gramStart"/>
      <w:r w:rsidR="00C32627" w:rsidRPr="001D7F3B">
        <w:instrText>Vulnerabilities:Concurrent</w:instrText>
      </w:r>
      <w:proofErr w:type="gramEnd"/>
      <w:r w:rsidR="00C32627" w:rsidRPr="001D7F3B">
        <w:instrText xml:space="preserve"> Data Access [CGX]</w:instrText>
      </w:r>
      <w:r w:rsidR="00C32627">
        <w:instrText xml:space="preserve">" </w:instrText>
      </w:r>
      <w:r w:rsidR="003C44DE">
        <w:fldChar w:fldCharType="end"/>
      </w:r>
    </w:p>
    <w:p w14:paraId="28FA9899" w14:textId="77777777" w:rsidR="00A90342" w:rsidRDefault="00A90342" w:rsidP="00A90342">
      <w:pPr>
        <w:pStyle w:val="Heading2"/>
      </w:pPr>
    </w:p>
    <w:p w14:paraId="30BD00B2" w14:textId="485EAAF0" w:rsidR="00A90342" w:rsidRDefault="00274B3D" w:rsidP="00A90342">
      <w:pPr>
        <w:pStyle w:val="Heading2"/>
      </w:pPr>
      <w:bookmarkStart w:id="704" w:name="_Toc508619108"/>
      <w:r>
        <w:t>6.</w:t>
      </w:r>
      <w:r w:rsidR="00F91F29">
        <w:t>6</w:t>
      </w:r>
      <w:r w:rsidR="003A390E">
        <w:t>1</w:t>
      </w:r>
      <w:r w:rsidR="00A90342">
        <w:t>.1 Applicability to language</w:t>
      </w:r>
      <w:bookmarkEnd w:id="704"/>
    </w:p>
    <w:p w14:paraId="5DD081B5" w14:textId="77777777" w:rsidR="00017A66" w:rsidRDefault="002D2018" w:rsidP="00017A66">
      <w:r>
        <w:t>Ada does allow tasks to access unprotected shared variables. However the standard means of programming data that is shared between tasks is to use a protected object that enforces serial access. Atomic</w:t>
      </w:r>
      <w:r w:rsidR="003C44DE">
        <w:fldChar w:fldCharType="begin"/>
      </w:r>
      <w:r w:rsidR="002A55F1">
        <w:instrText xml:space="preserve"> XE "</w:instrText>
      </w:r>
      <w:r w:rsidR="002A55F1" w:rsidRPr="0001160E">
        <w:rPr>
          <w:u w:val="single"/>
        </w:rPr>
        <w:instrText>Atomic</w:instrText>
      </w:r>
      <w:r w:rsidR="002A55F1">
        <w:instrText xml:space="preserve">" </w:instrText>
      </w:r>
      <w:r w:rsidR="003C44DE">
        <w:fldChar w:fldCharType="end"/>
      </w:r>
      <w:r>
        <w:t xml:space="preserve"> updates on some simple types are supported (if supported by the hardware).</w:t>
      </w:r>
    </w:p>
    <w:p w14:paraId="230CDCD0" w14:textId="44665F14" w:rsidR="00A90342" w:rsidRDefault="00274B3D" w:rsidP="00A90342">
      <w:pPr>
        <w:pStyle w:val="Heading3"/>
      </w:pPr>
      <w:bookmarkStart w:id="705" w:name="_Toc508619109"/>
      <w:r>
        <w:t>6.</w:t>
      </w:r>
      <w:r w:rsidR="00F91F29">
        <w:t>6</w:t>
      </w:r>
      <w:r w:rsidR="003A390E">
        <w:t>1</w:t>
      </w:r>
      <w:r w:rsidR="00A90342">
        <w:t>.2 Guidance to language users</w:t>
      </w:r>
      <w:bookmarkEnd w:id="705"/>
    </w:p>
    <w:p w14:paraId="3F7FEC28"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6.61.5 of TR 24772-1.</w:t>
      </w:r>
    </w:p>
    <w:p w14:paraId="29939725" w14:textId="77777777" w:rsidR="00F128DF" w:rsidRDefault="003C44DE">
      <w:pPr>
        <w:pStyle w:val="ListParagraph"/>
        <w:numPr>
          <w:ilvl w:val="0"/>
          <w:numId w:val="321"/>
        </w:numPr>
        <w:spacing w:before="120" w:after="120" w:line="240" w:lineRule="auto"/>
        <w:rPr>
          <w:kern w:val="32"/>
        </w:rPr>
      </w:pPr>
      <w:r w:rsidRPr="003C44DE">
        <w:rPr>
          <w:kern w:val="32"/>
        </w:rPr>
        <w:t>When possible, use protected objects for shared data.</w:t>
      </w:r>
    </w:p>
    <w:p w14:paraId="1E1A2D67" w14:textId="77777777" w:rsidR="00F128DF" w:rsidRDefault="003C44DE">
      <w:pPr>
        <w:pStyle w:val="ListParagraph"/>
        <w:numPr>
          <w:ilvl w:val="0"/>
          <w:numId w:val="321"/>
        </w:numPr>
        <w:spacing w:before="120" w:after="120" w:line="240" w:lineRule="auto"/>
        <w:rPr>
          <w:kern w:val="32"/>
        </w:rPr>
      </w:pPr>
      <w:r w:rsidRPr="003C44DE">
        <w:rPr>
          <w:kern w:val="32"/>
        </w:rPr>
        <w:t>Statically determine that no unprotected data is used directly by more than one task.</w:t>
      </w:r>
    </w:p>
    <w:p w14:paraId="6D4C7C6A" w14:textId="77777777" w:rsidR="00F128DF" w:rsidRDefault="003C44DE">
      <w:pPr>
        <w:pStyle w:val="ListParagraph"/>
        <w:numPr>
          <w:ilvl w:val="0"/>
          <w:numId w:val="321"/>
        </w:numPr>
        <w:spacing w:before="120" w:after="120" w:line="240" w:lineRule="auto"/>
        <w:rPr>
          <w:ins w:id="706" w:author="Stephen Michell" w:date="2018-04-27T09:14:00Z"/>
          <w:lang w:val="en-CA"/>
        </w:rPr>
      </w:pPr>
      <w:r w:rsidRPr="003C44DE">
        <w:rPr>
          <w:kern w:val="32"/>
        </w:rPr>
        <w:t>When shared variables are used, employ model checking or equivalent methodologies to prove the absence of race conditions</w:t>
      </w:r>
      <w:r w:rsidR="00445546">
        <w:rPr>
          <w:lang w:val="en-CA"/>
        </w:rPr>
        <w:t>.</w:t>
      </w:r>
      <w:bookmarkStart w:id="707" w:name="_Toc358896439"/>
      <w:bookmarkStart w:id="708" w:name="_Ref411808187"/>
      <w:bookmarkStart w:id="709" w:name="_Ref411808224"/>
      <w:bookmarkStart w:id="710" w:name="_Ref411809438"/>
    </w:p>
    <w:p w14:paraId="543B932C" w14:textId="77777777" w:rsidR="00473586" w:rsidRDefault="00473586" w:rsidP="00473586">
      <w:pPr>
        <w:pStyle w:val="ListParagraph"/>
        <w:numPr>
          <w:ilvl w:val="0"/>
          <w:numId w:val="321"/>
        </w:numPr>
        <w:spacing w:before="120" w:after="120" w:line="240" w:lineRule="auto"/>
        <w:rPr>
          <w:ins w:id="711" w:author="Stephen Michell" w:date="2018-04-27T09:14:00Z"/>
        </w:rPr>
      </w:pPr>
      <w:ins w:id="712" w:author="Stephen Michell" w:date="2018-04-27T09:14:00Z">
        <w:r>
          <w:t xml:space="preserve">Use </w:t>
        </w:r>
        <w:r w:rsidRPr="00017A66">
          <w:rPr>
            <w:rFonts w:ascii="Times New Roman" w:hAnsi="Times New Roman" w:cs="Times New Roman"/>
            <w:b/>
          </w:rPr>
          <w:t>pragma</w:t>
        </w:r>
        <w:r w:rsidRPr="00017A66">
          <w:rPr>
            <w:rFonts w:ascii="Times New Roman" w:hAnsi="Times New Roman" w:cs="Times New Roman"/>
          </w:rPr>
          <w:t xml:space="preserve"> Atomic</w:t>
        </w:r>
        <w:r>
          <w:rPr>
            <w:rFonts w:ascii="Times New Roman" w:hAnsi="Times New Roman" w:cs="Times New Roman"/>
          </w:rPr>
          <w:fldChar w:fldCharType="begin"/>
        </w:r>
        <w:r>
          <w:instrText xml:space="preserve"> XE "</w:instrText>
        </w:r>
        <w:proofErr w:type="spellStart"/>
        <w:proofErr w:type="gramStart"/>
        <w:r w:rsidRPr="00C35F97">
          <w:rPr>
            <w:rFonts w:ascii="Times New Roman" w:hAnsi="Times New Roman" w:cs="Times New Roman"/>
          </w:rPr>
          <w:instrText>Pragma:</w:instrText>
        </w:r>
        <w:r w:rsidRPr="00C35F97">
          <w:instrText>pragma</w:instrText>
        </w:r>
        <w:proofErr w:type="spellEnd"/>
        <w:proofErr w:type="gramEnd"/>
        <w:r w:rsidRPr="00C35F97">
          <w:instrText xml:space="preserve"> Atomic</w:instrText>
        </w:r>
        <w:r>
          <w:instrText xml:space="preserve">" </w:instrText>
        </w:r>
        <w:r>
          <w:rPr>
            <w:rFonts w:ascii="Times New Roman" w:hAnsi="Times New Roman" w:cs="Times New Roman"/>
          </w:rPr>
          <w:fldChar w:fldCharType="end"/>
        </w:r>
        <w:r>
          <w:t xml:space="preserve"> and </w:t>
        </w:r>
        <w:r w:rsidRPr="00AD3D5B">
          <w:rPr>
            <w:rFonts w:ascii="Times New Roman" w:hAnsi="Times New Roman"/>
            <w:b/>
            <w:bCs/>
          </w:rPr>
          <w:t xml:space="preserve">pragma </w:t>
        </w:r>
        <w:proofErr w:type="spellStart"/>
        <w:r w:rsidRPr="00AD3D5B">
          <w:rPr>
            <w:rFonts w:ascii="Times New Roman" w:hAnsi="Times New Roman"/>
          </w:rPr>
          <w:t>Atomic_Components</w:t>
        </w:r>
        <w:proofErr w:type="spellEnd"/>
        <w:r>
          <w:rPr>
            <w:rFonts w:ascii="Times New Roman" w:hAnsi="Times New Roman"/>
          </w:rPr>
          <w:fldChar w:fldCharType="begin"/>
        </w:r>
        <w:r>
          <w:instrText xml:space="preserve"> XE "</w:instrText>
        </w:r>
        <w:proofErr w:type="spellStart"/>
        <w:r w:rsidRPr="00017A66">
          <w:rPr>
            <w:rFonts w:ascii="Times New Roman" w:hAnsi="Times New Roman"/>
            <w:bCs/>
          </w:rPr>
          <w:instrText>Pragma</w:instrText>
        </w:r>
        <w:r w:rsidRPr="002E0306">
          <w:rPr>
            <w:rFonts w:ascii="Times New Roman" w:hAnsi="Times New Roman"/>
            <w:bCs/>
          </w:rPr>
          <w:instrText>:</w:instrText>
        </w:r>
        <w:r w:rsidRPr="002E0306">
          <w:instrText>pragma</w:instrText>
        </w:r>
        <w:proofErr w:type="spellEnd"/>
        <w:r w:rsidRPr="002E0306">
          <w:instrText xml:space="preserve"> </w:instrText>
        </w:r>
        <w:proofErr w:type="spellStart"/>
        <w:r w:rsidRPr="002E0306">
          <w:instrText>Atomic_Components</w:instrText>
        </w:r>
        <w:proofErr w:type="spellEnd"/>
        <w:r>
          <w:instrText xml:space="preserve">" </w:instrText>
        </w:r>
        <w:r>
          <w:rPr>
            <w:rFonts w:ascii="Times New Roman" w:hAnsi="Times New Roman"/>
          </w:rPr>
          <w:fldChar w:fldCharType="end"/>
        </w:r>
        <w:r>
          <w:rPr>
            <w:rFonts w:ascii="Times New Roman" w:hAnsi="Times New Roman"/>
          </w:rPr>
          <w:fldChar w:fldCharType="begin"/>
        </w:r>
        <w:r>
          <w:instrText xml:space="preserve"> XE "</w:instrText>
        </w:r>
        <w:r w:rsidRPr="00DC3716">
          <w:rPr>
            <w:rFonts w:ascii="Times New Roman" w:hAnsi="Times New Roman"/>
          </w:rPr>
          <w:instrText>Atomic</w:instrText>
        </w:r>
        <w:r>
          <w:instrText xml:space="preserve">" </w:instrText>
        </w:r>
        <w:r>
          <w:rPr>
            <w:rFonts w:ascii="Times New Roman" w:hAnsi="Times New Roman"/>
          </w:rPr>
          <w:fldChar w:fldCharType="end"/>
        </w:r>
        <w:r>
          <w:t xml:space="preserve"> to ensure that all updates to objects and </w:t>
        </w:r>
        <w:commentRangeStart w:id="713"/>
        <w:commentRangeStart w:id="714"/>
        <w:r>
          <w:t>components</w:t>
        </w:r>
        <w:commentRangeEnd w:id="713"/>
        <w:r>
          <w:rPr>
            <w:rStyle w:val="CommentReference"/>
          </w:rPr>
          <w:commentReference w:id="713"/>
        </w:r>
        <w:commentRangeEnd w:id="714"/>
        <w:r>
          <w:rPr>
            <w:rStyle w:val="CommentReference"/>
          </w:rPr>
          <w:commentReference w:id="714"/>
        </w:r>
        <w:r>
          <w:t xml:space="preserve"> happen atomically.</w:t>
        </w:r>
      </w:ins>
    </w:p>
    <w:p w14:paraId="3B8A1B4F" w14:textId="0C89E75D" w:rsidR="00473586" w:rsidRDefault="00473586" w:rsidP="00473586">
      <w:pPr>
        <w:pStyle w:val="ListParagraph"/>
        <w:numPr>
          <w:ilvl w:val="0"/>
          <w:numId w:val="321"/>
        </w:numPr>
        <w:spacing w:before="120" w:after="120" w:line="240" w:lineRule="auto"/>
        <w:rPr>
          <w:lang w:val="en-CA"/>
        </w:rPr>
      </w:pPr>
      <w:ins w:id="715" w:author="Stephen Michell" w:date="2018-04-27T09:14:00Z">
        <w:r>
          <w:t xml:space="preserve">Use </w:t>
        </w:r>
        <w:r w:rsidRPr="00017A66">
          <w:rPr>
            <w:rFonts w:ascii="Times New Roman" w:hAnsi="Times New Roman" w:cs="Times New Roman"/>
            <w:b/>
          </w:rPr>
          <w:t>pragma</w:t>
        </w:r>
        <w:r w:rsidRPr="00017A66">
          <w:rPr>
            <w:rFonts w:ascii="Times New Roman" w:hAnsi="Times New Roman" w:cs="Times New Roman"/>
          </w:rPr>
          <w:t xml:space="preserve"> Volatile</w:t>
        </w:r>
        <w:r>
          <w:rPr>
            <w:rFonts w:ascii="Times New Roman" w:hAnsi="Times New Roman" w:cs="Times New Roman"/>
          </w:rPr>
          <w:fldChar w:fldCharType="begin"/>
        </w:r>
        <w:r>
          <w:instrText xml:space="preserve"> XE "</w:instrText>
        </w:r>
        <w:proofErr w:type="spellStart"/>
        <w:proofErr w:type="gramStart"/>
        <w:r w:rsidRPr="003570F4">
          <w:rPr>
            <w:rFonts w:ascii="Times New Roman" w:hAnsi="Times New Roman" w:cs="Times New Roman"/>
          </w:rPr>
          <w:instrText>Pragma:</w:instrText>
        </w:r>
        <w:r w:rsidRPr="003570F4">
          <w:instrText>pragma</w:instrText>
        </w:r>
        <w:proofErr w:type="spellEnd"/>
        <w:proofErr w:type="gramEnd"/>
        <w:r w:rsidRPr="003570F4">
          <w:instrText xml:space="preserve"> Volatile</w:instrText>
        </w:r>
        <w:r>
          <w:instrText xml:space="preserve">" </w:instrText>
        </w:r>
        <w:r>
          <w:rPr>
            <w:rFonts w:ascii="Times New Roman" w:hAnsi="Times New Roman" w:cs="Times New Roman"/>
          </w:rPr>
          <w:fldChar w:fldCharType="end"/>
        </w:r>
        <w:r>
          <w:t xml:space="preserve"> and </w:t>
        </w:r>
        <w:r w:rsidRPr="00AD3D5B">
          <w:rPr>
            <w:rFonts w:ascii="Times New Roman" w:hAnsi="Times New Roman"/>
            <w:b/>
            <w:bCs/>
          </w:rPr>
          <w:t>pragma</w:t>
        </w:r>
        <w:r w:rsidRPr="00AD3D5B">
          <w:rPr>
            <w:rFonts w:ascii="Times New Roman" w:hAnsi="Times New Roman"/>
          </w:rPr>
          <w:t xml:space="preserve"> </w:t>
        </w:r>
        <w:proofErr w:type="spellStart"/>
        <w:r w:rsidRPr="00AD3D5B">
          <w:rPr>
            <w:rFonts w:ascii="Times New Roman" w:hAnsi="Times New Roman"/>
          </w:rPr>
          <w:t>Volatile_Components</w:t>
        </w:r>
        <w:proofErr w:type="spellEnd"/>
        <w:r>
          <w:rPr>
            <w:rFonts w:ascii="Times New Roman" w:hAnsi="Times New Roman"/>
          </w:rPr>
          <w:fldChar w:fldCharType="begin"/>
        </w:r>
        <w:r>
          <w:instrText xml:space="preserve"> XE "</w:instrText>
        </w:r>
        <w:proofErr w:type="spellStart"/>
        <w:r w:rsidRPr="00456C75">
          <w:rPr>
            <w:rFonts w:ascii="Times New Roman" w:hAnsi="Times New Roman"/>
          </w:rPr>
          <w:instrText>Pragma:</w:instrText>
        </w:r>
        <w:r w:rsidRPr="00456C75">
          <w:instrText>pragma</w:instrText>
        </w:r>
        <w:proofErr w:type="spellEnd"/>
        <w:r w:rsidRPr="00456C75">
          <w:instrText xml:space="preserve"> </w:instrText>
        </w:r>
        <w:proofErr w:type="spellStart"/>
        <w:r w:rsidRPr="00456C75">
          <w:instrText>Volatile_Components</w:instrText>
        </w:r>
        <w:proofErr w:type="spellEnd"/>
        <w:r>
          <w:instrText xml:space="preserve">" </w:instrText>
        </w:r>
        <w:r>
          <w:rPr>
            <w:rFonts w:ascii="Times New Roman" w:hAnsi="Times New Roman"/>
          </w:rPr>
          <w:fldChar w:fldCharType="end"/>
        </w:r>
        <w:r>
          <w:rPr>
            <w:u w:val="single"/>
          </w:rPr>
          <w:fldChar w:fldCharType="begin"/>
        </w:r>
        <w:r>
          <w:instrText xml:space="preserve"> XE "</w:instrText>
        </w:r>
        <w:r w:rsidRPr="00B41C47">
          <w:instrText>Volatile</w:instrText>
        </w:r>
        <w:r>
          <w:instrText xml:space="preserve">" </w:instrText>
        </w:r>
        <w:r>
          <w:rPr>
            <w:u w:val="single"/>
          </w:rPr>
          <w:fldChar w:fldCharType="end"/>
        </w:r>
        <w:r>
          <w:t xml:space="preserve"> to ensure that all tasks see updates to the associated objects or array components in the same order.</w:t>
        </w:r>
      </w:ins>
    </w:p>
    <w:p w14:paraId="2A4DF0F6" w14:textId="00574B41" w:rsidR="00017A66" w:rsidRDefault="00274B3D" w:rsidP="00017A66">
      <w:pPr>
        <w:pStyle w:val="Heading3"/>
        <w:rPr>
          <w:lang w:val="en-CA"/>
        </w:rPr>
      </w:pPr>
      <w:bookmarkStart w:id="716" w:name="_Toc508619110"/>
      <w:r w:rsidRPr="00445546">
        <w:rPr>
          <w:lang w:val="en-CA"/>
        </w:rPr>
        <w:lastRenderedPageBreak/>
        <w:t>6.</w:t>
      </w:r>
      <w:r w:rsidR="00F91F29">
        <w:rPr>
          <w:lang w:val="en-CA"/>
        </w:rPr>
        <w:t>6</w:t>
      </w:r>
      <w:r w:rsidR="003A390E">
        <w:rPr>
          <w:lang w:val="en-CA"/>
        </w:rPr>
        <w:t>2</w:t>
      </w:r>
      <w:r w:rsidR="00017A66" w:rsidRPr="00017A66">
        <w:rPr>
          <w:lang w:val="en-CA"/>
        </w:rPr>
        <w:t xml:space="preserve"> Concurrency – Premature Termination [CGS]</w:t>
      </w:r>
      <w:bookmarkEnd w:id="707"/>
      <w:bookmarkEnd w:id="708"/>
      <w:bookmarkEnd w:id="709"/>
      <w:bookmarkEnd w:id="710"/>
      <w:bookmarkEnd w:id="716"/>
      <w:r w:rsidR="003C44DE" w:rsidRPr="00445546">
        <w:rPr>
          <w:lang w:val="en-CA"/>
        </w:rPr>
        <w:fldChar w:fldCharType="begin"/>
      </w:r>
      <w:r w:rsidR="00017A66" w:rsidRPr="00017A66">
        <w:rPr>
          <w:lang w:val="en-CA"/>
        </w:rPr>
        <w:instrText xml:space="preserve"> XE "Language </w:instrText>
      </w:r>
      <w:proofErr w:type="gramStart"/>
      <w:r w:rsidR="00017A66" w:rsidRPr="00017A66">
        <w:rPr>
          <w:lang w:val="en-CA"/>
        </w:rPr>
        <w:instrText>Vulnerabilities:Concurrency</w:instrText>
      </w:r>
      <w:proofErr w:type="gramEnd"/>
      <w:r w:rsidR="00017A66" w:rsidRPr="00017A66">
        <w:rPr>
          <w:lang w:val="en-CA"/>
        </w:rPr>
        <w:instrText xml:space="preserve"> – Premature Termination [CGS]" </w:instrText>
      </w:r>
      <w:r w:rsidR="003C44DE" w:rsidRPr="00445546">
        <w:rPr>
          <w:lang w:val="en-CA"/>
        </w:rPr>
        <w:fldChar w:fldCharType="end"/>
      </w:r>
      <w:r w:rsidR="003C44DE" w:rsidRPr="00445546">
        <w:rPr>
          <w:lang w:val="en-CA"/>
        </w:rPr>
        <w:fldChar w:fldCharType="begin"/>
      </w:r>
      <w:r w:rsidR="00017A66" w:rsidRPr="00017A66">
        <w:rPr>
          <w:lang w:val="en-CA"/>
        </w:rPr>
        <w:instrText xml:space="preserve"> XE "</w:instrText>
      </w:r>
      <w:r w:rsidR="00365064" w:rsidRPr="00445546">
        <w:rPr>
          <w:lang w:val="en-CA"/>
        </w:rPr>
        <w:instrText xml:space="preserve">CGS </w:instrText>
      </w:r>
      <w:r w:rsidR="00C32627">
        <w:instrText>–</w:instrText>
      </w:r>
      <w:r w:rsidR="00017A66" w:rsidRPr="00017A66">
        <w:rPr>
          <w:lang w:val="en-CA"/>
        </w:rPr>
        <w:instrText xml:space="preserve"> Concurrency – Premature Termination" </w:instrText>
      </w:r>
      <w:r w:rsidR="003C44DE" w:rsidRPr="00445546">
        <w:rPr>
          <w:lang w:val="en-CA"/>
        </w:rPr>
        <w:fldChar w:fldCharType="end"/>
      </w:r>
    </w:p>
    <w:p w14:paraId="0B21C9FD" w14:textId="2FEE9CFC" w:rsidR="00C065B8" w:rsidRDefault="00017A66">
      <w:pPr>
        <w:pStyle w:val="Heading2"/>
      </w:pPr>
      <w:bookmarkStart w:id="717" w:name="_Toc508619111"/>
      <w:r w:rsidRPr="00017A66">
        <w:rPr>
          <w:lang w:val="en-CA"/>
        </w:rPr>
        <w:t>6.</w:t>
      </w:r>
      <w:r w:rsidR="00F91F29">
        <w:rPr>
          <w:lang w:val="en-CA"/>
        </w:rPr>
        <w:t>6</w:t>
      </w:r>
      <w:r w:rsidR="003A390E">
        <w:rPr>
          <w:lang w:val="en-CA"/>
        </w:rPr>
        <w:t>2</w:t>
      </w:r>
      <w:r w:rsidRPr="00017A66">
        <w:rPr>
          <w:lang w:val="en-CA"/>
        </w:rPr>
        <w:t xml:space="preserve">.1 Applicability to </w:t>
      </w:r>
      <w:r w:rsidR="00365064">
        <w:t>la</w:t>
      </w:r>
      <w:r w:rsidRPr="00017A66">
        <w:rPr>
          <w:lang w:val="en-CA"/>
        </w:rPr>
        <w:t>ng</w:t>
      </w:r>
      <w:proofErr w:type="spellStart"/>
      <w:r w:rsidR="00365064">
        <w:t>uage</w:t>
      </w:r>
      <w:bookmarkEnd w:id="717"/>
      <w:proofErr w:type="spellEnd"/>
    </w:p>
    <w:p w14:paraId="2A4EA05D" w14:textId="77777777" w:rsidR="00017A66" w:rsidRDefault="00445546" w:rsidP="00017A66">
      <w:r>
        <w:t>An Ada task can terminate silently, however in general the tasking model is robust and a number of features are available to mitigate against this vulnerability – see guidance below.</w:t>
      </w:r>
    </w:p>
    <w:p w14:paraId="256AE521" w14:textId="5BC16783" w:rsidR="00017A66" w:rsidRDefault="00274B3D" w:rsidP="00017A66">
      <w:pPr>
        <w:pStyle w:val="Heading2"/>
      </w:pPr>
      <w:bookmarkStart w:id="718" w:name="_Toc508619112"/>
      <w:r>
        <w:t>6.</w:t>
      </w:r>
      <w:r w:rsidR="00F91F29">
        <w:t>6</w:t>
      </w:r>
      <w:r w:rsidR="003A390E">
        <w:t>2</w:t>
      </w:r>
      <w:r w:rsidR="00365064">
        <w:t>.2 Guidance to language users</w:t>
      </w:r>
      <w:bookmarkEnd w:id="718"/>
    </w:p>
    <w:p w14:paraId="10E4F88F"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6.62.5 of TR 24772-1.</w:t>
      </w:r>
    </w:p>
    <w:p w14:paraId="3B204A0F" w14:textId="77777777" w:rsidR="00F128DF" w:rsidRDefault="003C44DE">
      <w:pPr>
        <w:pStyle w:val="ListParagraph"/>
        <w:numPr>
          <w:ilvl w:val="0"/>
          <w:numId w:val="321"/>
        </w:numPr>
        <w:spacing w:before="120" w:after="120" w:line="240" w:lineRule="auto"/>
        <w:rPr>
          <w:kern w:val="32"/>
        </w:rPr>
      </w:pPr>
      <w:r w:rsidRPr="003C44DE">
        <w:rPr>
          <w:kern w:val="32"/>
        </w:rPr>
        <w:t>If possible, do not use the abort</w:t>
      </w:r>
      <w:r w:rsidRPr="003C44DE">
        <w:rPr>
          <w:kern w:val="32"/>
        </w:rPr>
        <w:fldChar w:fldCharType="begin"/>
      </w:r>
      <w:r w:rsidRPr="003C44DE">
        <w:rPr>
          <w:kern w:val="32"/>
        </w:rPr>
        <w:instrText xml:space="preserve"> XE "abort" </w:instrText>
      </w:r>
      <w:r w:rsidRPr="003C44DE">
        <w:rPr>
          <w:kern w:val="32"/>
        </w:rPr>
        <w:fldChar w:fldCharType="end"/>
      </w:r>
      <w:r w:rsidRPr="003C44DE">
        <w:rPr>
          <w:kern w:val="32"/>
        </w:rPr>
        <w:t xml:space="preserve"> feature, or apply the restriction </w:t>
      </w:r>
      <w:proofErr w:type="spellStart"/>
      <w:r w:rsidRPr="003C44DE">
        <w:rPr>
          <w:rFonts w:ascii="Times New Roman" w:hAnsi="Times New Roman" w:cs="Times New Roman"/>
          <w:kern w:val="32"/>
        </w:rPr>
        <w:t>No_Abort_Statements</w:t>
      </w:r>
      <w:proofErr w:type="spellEnd"/>
      <w:r w:rsidRPr="003C44DE">
        <w:rPr>
          <w:rFonts w:ascii="Times New Roman" w:hAnsi="Times New Roman" w:cs="Times New Roman"/>
          <w:kern w:val="32"/>
        </w:rPr>
        <w:t xml:space="preserve"> </w:t>
      </w:r>
      <w:r w:rsidRPr="003C44DE">
        <w:rPr>
          <w:kern w:val="32"/>
        </w:rPr>
        <w:t>to eliminate the use of this construct.</w:t>
      </w:r>
    </w:p>
    <w:p w14:paraId="60C5FF8F" w14:textId="77777777" w:rsidR="00F128DF" w:rsidRDefault="003C44DE">
      <w:pPr>
        <w:pStyle w:val="ListParagraph"/>
        <w:numPr>
          <w:ilvl w:val="0"/>
          <w:numId w:val="321"/>
        </w:numPr>
        <w:spacing w:before="120" w:after="120" w:line="240" w:lineRule="auto"/>
        <w:rPr>
          <w:kern w:val="32"/>
        </w:rPr>
      </w:pPr>
      <w:r w:rsidRPr="003C44DE">
        <w:rPr>
          <w:kern w:val="32"/>
        </w:rPr>
        <w:t>All tasks should contain an exception</w:t>
      </w:r>
      <w:r w:rsidRPr="003C44DE">
        <w:rPr>
          <w:kern w:val="32"/>
        </w:rPr>
        <w:fldChar w:fldCharType="begin"/>
      </w:r>
      <w:r w:rsidRPr="003C44DE">
        <w:rPr>
          <w:kern w:val="32"/>
        </w:rPr>
        <w:instrText xml:space="preserve"> XE "Exception" </w:instrText>
      </w:r>
      <w:r w:rsidRPr="003C44DE">
        <w:rPr>
          <w:kern w:val="32"/>
        </w:rPr>
        <w:fldChar w:fldCharType="end"/>
      </w:r>
      <w:r w:rsidRPr="003C44DE">
        <w:rPr>
          <w:kern w:val="32"/>
        </w:rPr>
        <w:t xml:space="preserve"> handler at the outer level to prevent silent termination due to unhandled exceptions.</w:t>
      </w:r>
    </w:p>
    <w:p w14:paraId="26E9F02F" w14:textId="77777777" w:rsidR="00F128DF" w:rsidRDefault="003C44DE">
      <w:pPr>
        <w:pStyle w:val="ListParagraph"/>
        <w:numPr>
          <w:ilvl w:val="0"/>
          <w:numId w:val="321"/>
        </w:numPr>
        <w:spacing w:before="120" w:after="120" w:line="240" w:lineRule="auto"/>
        <w:rPr>
          <w:kern w:val="32"/>
        </w:rPr>
      </w:pPr>
      <w:r w:rsidRPr="003C44DE">
        <w:rPr>
          <w:kern w:val="32"/>
        </w:rPr>
        <w:t xml:space="preserve">Make use of package </w:t>
      </w:r>
      <w:proofErr w:type="spellStart"/>
      <w:r w:rsidRPr="003C44DE">
        <w:rPr>
          <w:rFonts w:ascii="Times New Roman" w:hAnsi="Times New Roman" w:cs="Times New Roman"/>
          <w:kern w:val="32"/>
        </w:rPr>
        <w:t>Ada.Task</w:t>
      </w:r>
      <w:proofErr w:type="spellEnd"/>
      <w:r w:rsidRPr="003C44DE">
        <w:rPr>
          <w:rFonts w:ascii="Times New Roman" w:hAnsi="Times New Roman" w:cs="Times New Roman"/>
          <w:kern w:val="32"/>
        </w:rPr>
        <w:fldChar w:fldCharType="begin"/>
      </w:r>
      <w:r w:rsidRPr="003C44DE">
        <w:rPr>
          <w:rFonts w:ascii="Times New Roman" w:hAnsi="Times New Roman" w:cs="Times New Roman"/>
          <w:kern w:val="32"/>
        </w:rPr>
        <w:instrText xml:space="preserve"> XE "Task" </w:instrText>
      </w:r>
      <w:r w:rsidRPr="003C44DE">
        <w:rPr>
          <w:rFonts w:ascii="Times New Roman" w:hAnsi="Times New Roman" w:cs="Times New Roman"/>
          <w:kern w:val="32"/>
        </w:rPr>
        <w:fldChar w:fldCharType="end"/>
      </w:r>
      <w:r w:rsidRPr="003C44DE">
        <w:rPr>
          <w:rFonts w:ascii="Times New Roman" w:hAnsi="Times New Roman" w:cs="Times New Roman"/>
          <w:kern w:val="32"/>
        </w:rPr>
        <w:t>_Termination</w:t>
      </w:r>
      <w:r w:rsidRPr="003C44DE">
        <w:rPr>
          <w:kern w:val="32"/>
        </w:rPr>
        <w:t xml:space="preserve"> to force a handler to be executed when a task terminates.</w:t>
      </w:r>
    </w:p>
    <w:p w14:paraId="77B00FBD" w14:textId="5933BB9E" w:rsidR="00F128DF" w:rsidRDefault="003C44DE">
      <w:pPr>
        <w:pStyle w:val="ListParagraph"/>
        <w:numPr>
          <w:ilvl w:val="0"/>
          <w:numId w:val="321"/>
        </w:numPr>
        <w:spacing w:before="120" w:after="120" w:line="240" w:lineRule="auto"/>
        <w:rPr>
          <w:kern w:val="32"/>
        </w:rPr>
      </w:pPr>
      <w:r w:rsidRPr="003C44DE">
        <w:rPr>
          <w:kern w:val="32"/>
        </w:rPr>
        <w:t xml:space="preserve">Use attributes </w:t>
      </w:r>
      <w:r w:rsidR="006E2D53" w:rsidRPr="006E2D53">
        <w:rPr>
          <w:kern w:val="32"/>
        </w:rPr>
        <w:t>'</w:t>
      </w:r>
      <w:r w:rsidRPr="003C44DE">
        <w:rPr>
          <w:rFonts w:ascii="Times New Roman" w:hAnsi="Times New Roman" w:cs="Times New Roman"/>
          <w:kern w:val="32"/>
        </w:rPr>
        <w:t>Terminated</w:t>
      </w:r>
      <w:r w:rsidRPr="003C44DE">
        <w:rPr>
          <w:kern w:val="32"/>
        </w:rPr>
        <w:fldChar w:fldCharType="begin"/>
      </w:r>
      <w:r w:rsidRPr="003C44DE">
        <w:rPr>
          <w:kern w:val="32"/>
        </w:rPr>
        <w:instrText xml:space="preserve"> XE "</w:instrText>
      </w:r>
      <w:proofErr w:type="spellStart"/>
      <w:proofErr w:type="gramStart"/>
      <w:r w:rsidRPr="003C44DE">
        <w:rPr>
          <w:kern w:val="32"/>
        </w:rPr>
        <w:instrText>Attribute:‘</w:instrText>
      </w:r>
      <w:proofErr w:type="gramEnd"/>
      <w:r w:rsidRPr="003C44DE">
        <w:rPr>
          <w:kern w:val="32"/>
        </w:rPr>
        <w:instrText>Terminated</w:instrText>
      </w:r>
      <w:proofErr w:type="spellEnd"/>
      <w:r w:rsidRPr="003C44DE">
        <w:rPr>
          <w:kern w:val="32"/>
        </w:rPr>
        <w:instrText xml:space="preserve">" </w:instrText>
      </w:r>
      <w:r w:rsidRPr="003C44DE">
        <w:rPr>
          <w:kern w:val="32"/>
        </w:rPr>
        <w:fldChar w:fldCharType="end"/>
      </w:r>
      <w:r w:rsidRPr="003C44DE">
        <w:rPr>
          <w:kern w:val="32"/>
        </w:rPr>
        <w:t xml:space="preserve"> and </w:t>
      </w:r>
      <w:r w:rsidR="006E2D53" w:rsidRPr="006E2D53">
        <w:rPr>
          <w:kern w:val="32"/>
        </w:rPr>
        <w:t>'</w:t>
      </w:r>
      <w:r w:rsidRPr="003C44DE">
        <w:rPr>
          <w:rFonts w:ascii="Times New Roman" w:hAnsi="Times New Roman" w:cs="Times New Roman"/>
          <w:kern w:val="32"/>
        </w:rPr>
        <w:t>Callable</w:t>
      </w:r>
      <w:r w:rsidRPr="003C44DE">
        <w:rPr>
          <w:kern w:val="32"/>
        </w:rPr>
        <w:fldChar w:fldCharType="begin"/>
      </w:r>
      <w:r w:rsidRPr="003C44DE">
        <w:rPr>
          <w:kern w:val="32"/>
        </w:rPr>
        <w:instrText xml:space="preserve"> XE "</w:instrText>
      </w:r>
      <w:proofErr w:type="spellStart"/>
      <w:r w:rsidRPr="003C44DE">
        <w:rPr>
          <w:kern w:val="32"/>
        </w:rPr>
        <w:instrText>Attribute:‘Callable</w:instrText>
      </w:r>
      <w:proofErr w:type="spellEnd"/>
      <w:r w:rsidRPr="003C44DE">
        <w:rPr>
          <w:kern w:val="32"/>
        </w:rPr>
        <w:instrText xml:space="preserve">" </w:instrText>
      </w:r>
      <w:r w:rsidRPr="003C44DE">
        <w:rPr>
          <w:kern w:val="32"/>
        </w:rPr>
        <w:fldChar w:fldCharType="end"/>
      </w:r>
      <w:r w:rsidRPr="003C44DE">
        <w:rPr>
          <w:kern w:val="32"/>
        </w:rPr>
        <w:t xml:space="preserve"> to confirm that a task has not terminated (although care is needed here as a task could terminate immediately after this call is made).</w:t>
      </w:r>
    </w:p>
    <w:p w14:paraId="3858CF9B" w14:textId="77777777" w:rsidR="00F128DF" w:rsidRDefault="003C44DE">
      <w:pPr>
        <w:pStyle w:val="ListParagraph"/>
        <w:numPr>
          <w:ilvl w:val="0"/>
          <w:numId w:val="321"/>
        </w:numPr>
        <w:spacing w:before="120" w:after="120" w:line="240" w:lineRule="auto"/>
        <w:rPr>
          <w:kern w:val="32"/>
        </w:rPr>
      </w:pPr>
      <w:r w:rsidRPr="003C44DE">
        <w:rPr>
          <w:kern w:val="32"/>
        </w:rPr>
        <w:t>Place all data that would be vulnerable to premature task termination in an abort</w:t>
      </w:r>
      <w:r w:rsidRPr="003C44DE">
        <w:rPr>
          <w:kern w:val="32"/>
        </w:rPr>
        <w:fldChar w:fldCharType="begin"/>
      </w:r>
      <w:r w:rsidRPr="003C44DE">
        <w:rPr>
          <w:kern w:val="32"/>
        </w:rPr>
        <w:instrText xml:space="preserve"> XE "abort" </w:instrText>
      </w:r>
      <w:r w:rsidRPr="003C44DE">
        <w:rPr>
          <w:kern w:val="32"/>
        </w:rPr>
        <w:fldChar w:fldCharType="end"/>
      </w:r>
      <w:r w:rsidRPr="003C44DE">
        <w:rPr>
          <w:kern w:val="32"/>
        </w:rPr>
        <w:t>-deferred region (e.g., a protected object).</w:t>
      </w:r>
    </w:p>
    <w:p w14:paraId="42213038" w14:textId="77777777" w:rsidR="00F128DF" w:rsidRDefault="003C44DE">
      <w:pPr>
        <w:pStyle w:val="ListParagraph"/>
        <w:numPr>
          <w:ilvl w:val="0"/>
          <w:numId w:val="321"/>
        </w:numPr>
        <w:spacing w:before="120" w:after="120" w:line="240" w:lineRule="auto"/>
      </w:pPr>
      <w:r w:rsidRPr="003C44DE">
        <w:rPr>
          <w:kern w:val="32"/>
        </w:rPr>
        <w:t>Make used of timed task communication that will time-out if the called task does not respond</w:t>
      </w:r>
      <w:r w:rsidR="00445546">
        <w:t>.</w:t>
      </w:r>
    </w:p>
    <w:p w14:paraId="0E43B60E" w14:textId="08D86A7A" w:rsidR="00365064" w:rsidRDefault="00274B3D" w:rsidP="00365064">
      <w:pPr>
        <w:pStyle w:val="Heading2"/>
        <w:rPr>
          <w:lang w:val="en-CA"/>
        </w:rPr>
      </w:pPr>
      <w:bookmarkStart w:id="719" w:name="_Toc358896440"/>
      <w:bookmarkStart w:id="720" w:name="_Toc508619113"/>
      <w:r>
        <w:rPr>
          <w:lang w:val="en-CA"/>
        </w:rPr>
        <w:t>6.6</w:t>
      </w:r>
      <w:r w:rsidR="003A390E">
        <w:rPr>
          <w:lang w:val="en-CA"/>
        </w:rPr>
        <w:t>3</w:t>
      </w:r>
      <w:r w:rsidR="00365064">
        <w:rPr>
          <w:lang w:val="en-CA"/>
        </w:rPr>
        <w:t xml:space="preserve"> Protocol Lock Errors [CGM]</w:t>
      </w:r>
      <w:bookmarkEnd w:id="719"/>
      <w:bookmarkEnd w:id="720"/>
      <w:r w:rsidR="003C44DE">
        <w:rPr>
          <w:lang w:val="en-CA"/>
        </w:rPr>
        <w:fldChar w:fldCharType="begin"/>
      </w:r>
      <w:r w:rsidR="00365064">
        <w:instrText xml:space="preserve"> XE "</w:instrText>
      </w:r>
      <w:r w:rsidR="00365064" w:rsidRPr="00B53360">
        <w:instrText>Language</w:instrText>
      </w:r>
      <w:r w:rsidR="00365064" w:rsidRPr="00771AF9">
        <w:instrText xml:space="preserve"> </w:instrText>
      </w:r>
      <w:proofErr w:type="gramStart"/>
      <w:r w:rsidR="00365064" w:rsidRPr="00771AF9">
        <w:instrText>Vulnerabilities:</w:instrText>
      </w:r>
      <w:r w:rsidR="00365064">
        <w:instrText>Protoco</w:instrText>
      </w:r>
      <w:r w:rsidR="00365064" w:rsidRPr="00771AF9">
        <w:instrText>l</w:instrText>
      </w:r>
      <w:proofErr w:type="gramEnd"/>
      <w:r w:rsidR="00365064" w:rsidRPr="00771AF9">
        <w:instrText xml:space="preserve"> Lock Errors</w:instrText>
      </w:r>
      <w:r w:rsidR="00365064">
        <w:instrText xml:space="preserve"> </w:instrText>
      </w:r>
      <w:r w:rsidR="00365064" w:rsidRPr="00771AF9">
        <w:instrText>[CGM]</w:instrText>
      </w:r>
      <w:r w:rsidR="00365064">
        <w:instrText xml:space="preserve">" </w:instrText>
      </w:r>
      <w:r w:rsidR="003C44DE">
        <w:rPr>
          <w:lang w:val="en-CA"/>
        </w:rPr>
        <w:fldChar w:fldCharType="end"/>
      </w:r>
      <w:r w:rsidR="003C44DE">
        <w:rPr>
          <w:lang w:val="en-CA"/>
        </w:rPr>
        <w:fldChar w:fldCharType="begin"/>
      </w:r>
      <w:r w:rsidR="00365064">
        <w:instrText xml:space="preserve"> XE "</w:instrText>
      </w:r>
      <w:r w:rsidR="00365064" w:rsidRPr="0096557B">
        <w:rPr>
          <w:lang w:val="en-CA"/>
        </w:rPr>
        <w:instrText xml:space="preserve">CGM </w:instrText>
      </w:r>
      <w:r w:rsidR="00C32627">
        <w:instrText>–</w:instrText>
      </w:r>
      <w:r w:rsidR="00365064" w:rsidRPr="0096557B">
        <w:rPr>
          <w:lang w:val="en-CA"/>
        </w:rPr>
        <w:instrText xml:space="preserve"> Protocol Lock Errors</w:instrText>
      </w:r>
      <w:r w:rsidR="00365064">
        <w:instrText xml:space="preserve">" </w:instrText>
      </w:r>
      <w:r w:rsidR="003C44DE">
        <w:rPr>
          <w:lang w:val="en-CA"/>
        </w:rPr>
        <w:fldChar w:fldCharType="end"/>
      </w:r>
    </w:p>
    <w:p w14:paraId="56ABE52A" w14:textId="77777777" w:rsidR="00365064" w:rsidRDefault="00365064" w:rsidP="00365064">
      <w:pPr>
        <w:pStyle w:val="Heading2"/>
      </w:pPr>
    </w:p>
    <w:p w14:paraId="1B83714C" w14:textId="4FA44266" w:rsidR="00365064" w:rsidRDefault="00274B3D" w:rsidP="00365064">
      <w:pPr>
        <w:pStyle w:val="Heading2"/>
      </w:pPr>
      <w:bookmarkStart w:id="721" w:name="_Toc508619114"/>
      <w:r>
        <w:t>6.6</w:t>
      </w:r>
      <w:r w:rsidR="003A390E">
        <w:t>3</w:t>
      </w:r>
      <w:r w:rsidR="00365064">
        <w:t>.1 Applicability to language</w:t>
      </w:r>
      <w:bookmarkEnd w:id="721"/>
    </w:p>
    <w:p w14:paraId="1C9E3FD0" w14:textId="77777777" w:rsidR="00017A66" w:rsidRDefault="00445546" w:rsidP="00017A66">
      <w:r>
        <w:t>Ada is open to the errors identified in this vulnerability but supports a number of features that aid mitigation – see guidance below.</w:t>
      </w:r>
    </w:p>
    <w:p w14:paraId="7E02C1CF" w14:textId="6B9411F4" w:rsidR="00365064" w:rsidRDefault="00274B3D" w:rsidP="0009389C">
      <w:pPr>
        <w:pStyle w:val="Heading3"/>
      </w:pPr>
      <w:bookmarkStart w:id="722" w:name="_Toc508619115"/>
      <w:r>
        <w:t>6.6</w:t>
      </w:r>
      <w:r w:rsidR="003A390E">
        <w:t>3</w:t>
      </w:r>
      <w:r w:rsidR="00365064">
        <w:t>.2 Guidance to language users</w:t>
      </w:r>
      <w:bookmarkEnd w:id="722"/>
    </w:p>
    <w:p w14:paraId="4AD22BB1"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6.63.5 of TR 24772-1.</w:t>
      </w:r>
    </w:p>
    <w:p w14:paraId="7BE30B20" w14:textId="37EB82DC" w:rsidR="00F128DF" w:rsidRDefault="003C44DE">
      <w:pPr>
        <w:pStyle w:val="ListParagraph"/>
        <w:numPr>
          <w:ilvl w:val="0"/>
          <w:numId w:val="321"/>
        </w:numPr>
        <w:spacing w:before="120" w:after="120" w:line="240" w:lineRule="auto"/>
        <w:rPr>
          <w:kern w:val="32"/>
        </w:rPr>
      </w:pPr>
      <w:r w:rsidRPr="003C44DE">
        <w:rPr>
          <w:kern w:val="32"/>
        </w:rPr>
        <w:t xml:space="preserve">Make use of loosely coupled, </w:t>
      </w:r>
      <w:commentRangeStart w:id="723"/>
      <w:ins w:id="724" w:author="Stephen Michell" w:date="2018-04-27T09:19:00Z">
        <w:r w:rsidR="0076619F">
          <w:rPr>
            <w:kern w:val="32"/>
          </w:rPr>
          <w:t>c</w:t>
        </w:r>
      </w:ins>
      <w:commentRangeStart w:id="725"/>
      <w:del w:id="726" w:author="Stephen Michell" w:date="2018-04-27T09:19:00Z">
        <w:r w:rsidRPr="003C44DE" w:rsidDel="0076619F">
          <w:rPr>
            <w:kern w:val="32"/>
          </w:rPr>
          <w:delText xml:space="preserve">non-blocking </w:delText>
        </w:r>
        <w:commentRangeEnd w:id="725"/>
        <w:r w:rsidR="009D7B7D" w:rsidDel="0076619F">
          <w:rPr>
            <w:rStyle w:val="CommentReference"/>
          </w:rPr>
          <w:commentReference w:id="725"/>
        </w:r>
        <w:r w:rsidRPr="003C44DE" w:rsidDel="0076619F">
          <w:rPr>
            <w:kern w:val="32"/>
          </w:rPr>
          <w:delText>c</w:delText>
        </w:r>
      </w:del>
      <w:r w:rsidRPr="003C44DE">
        <w:rPr>
          <w:kern w:val="32"/>
        </w:rPr>
        <w:t>ommunication</w:t>
      </w:r>
      <w:commentRangeEnd w:id="723"/>
      <w:r w:rsidR="0076619F">
        <w:rPr>
          <w:rStyle w:val="CommentReference"/>
        </w:rPr>
        <w:commentReference w:id="723"/>
      </w:r>
      <w:r w:rsidRPr="003C44DE">
        <w:rPr>
          <w:kern w:val="32"/>
        </w:rPr>
        <w:t xml:space="preserve"> using protected objects; on a single processor</w:t>
      </w:r>
      <w:del w:id="727" w:author="Stephen Michell" w:date="2018-04-27T09:21:00Z">
        <w:r w:rsidRPr="003C44DE" w:rsidDel="0076619F">
          <w:rPr>
            <w:kern w:val="32"/>
          </w:rPr>
          <w:delText xml:space="preserve"> </w:delText>
        </w:r>
      </w:del>
      <w:r w:rsidRPr="003C44DE">
        <w:rPr>
          <w:kern w:val="32"/>
        </w:rPr>
        <w:t xml:space="preserve"> using a scheduling regime based on ceiling protocols, this is guaranteed to be deadlock free (if the tasks and protected objects are assigned the correct priorities – a static property that can be checked offline).</w:t>
      </w:r>
    </w:p>
    <w:p w14:paraId="502EC50F" w14:textId="77777777" w:rsidR="00F128DF" w:rsidRDefault="003C44DE">
      <w:pPr>
        <w:pStyle w:val="ListParagraph"/>
        <w:numPr>
          <w:ilvl w:val="0"/>
          <w:numId w:val="321"/>
        </w:numPr>
        <w:spacing w:before="120" w:after="120" w:line="240" w:lineRule="auto"/>
        <w:rPr>
          <w:kern w:val="32"/>
        </w:rPr>
      </w:pPr>
      <w:r w:rsidRPr="003C44DE">
        <w:rPr>
          <w:kern w:val="32"/>
        </w:rPr>
        <w:t>For multicore, consider assigning all interacting tasks to the same CPU then treat each such group as a separate independent entity.</w:t>
      </w:r>
    </w:p>
    <w:p w14:paraId="2D4AA2CC" w14:textId="77777777" w:rsidR="00F128DF" w:rsidRDefault="003C44DE">
      <w:pPr>
        <w:pStyle w:val="ListParagraph"/>
        <w:numPr>
          <w:ilvl w:val="0"/>
          <w:numId w:val="321"/>
        </w:numPr>
        <w:spacing w:before="120" w:after="120" w:line="240" w:lineRule="auto"/>
        <w:rPr>
          <w:kern w:val="32"/>
        </w:rPr>
      </w:pPr>
      <w:r w:rsidRPr="003C44DE">
        <w:rPr>
          <w:kern w:val="32"/>
        </w:rPr>
        <w:t>Minimize the use of dynamic priorities and dynamic ceiling priorities (so that the static values can be verified).</w:t>
      </w:r>
    </w:p>
    <w:p w14:paraId="2354377D" w14:textId="77777777" w:rsidR="00F128DF" w:rsidRDefault="003C44DE">
      <w:pPr>
        <w:pStyle w:val="ListParagraph"/>
        <w:numPr>
          <w:ilvl w:val="0"/>
          <w:numId w:val="321"/>
        </w:numPr>
        <w:spacing w:before="120" w:after="120" w:line="240" w:lineRule="auto"/>
        <w:rPr>
          <w:kern w:val="32"/>
        </w:rPr>
      </w:pPr>
      <w:r w:rsidRPr="003C44DE">
        <w:rPr>
          <w:kern w:val="32"/>
        </w:rPr>
        <w:t>Where possible stay within the constraints defined by the Ravenscar profile [17].</w:t>
      </w:r>
    </w:p>
    <w:p w14:paraId="70E185E8" w14:textId="77777777" w:rsidR="00F128DF" w:rsidRDefault="003C44DE">
      <w:pPr>
        <w:pStyle w:val="ListParagraph"/>
        <w:numPr>
          <w:ilvl w:val="0"/>
          <w:numId w:val="321"/>
        </w:numPr>
        <w:spacing w:before="120" w:after="120" w:line="240" w:lineRule="auto"/>
        <w:rPr>
          <w:kern w:val="32"/>
        </w:rPr>
      </w:pPr>
      <w:r w:rsidRPr="003C44DE">
        <w:rPr>
          <w:kern w:val="32"/>
        </w:rPr>
        <w:t>If synchronous communication (rendezvous) is employed, use model checking or equivalent to prove that the program is free from deadlocks etc.</w:t>
      </w:r>
    </w:p>
    <w:p w14:paraId="16DB0AC6" w14:textId="77777777" w:rsidR="00F128DF" w:rsidRDefault="003C44DE">
      <w:pPr>
        <w:pStyle w:val="ListParagraph"/>
        <w:numPr>
          <w:ilvl w:val="0"/>
          <w:numId w:val="321"/>
        </w:numPr>
        <w:spacing w:before="120" w:after="120" w:line="240" w:lineRule="auto"/>
        <w:rPr>
          <w:kern w:val="32"/>
        </w:rPr>
      </w:pPr>
      <w:r w:rsidRPr="003C44DE">
        <w:rPr>
          <w:kern w:val="32"/>
        </w:rPr>
        <w:t>Always handle exception</w:t>
      </w:r>
      <w:r w:rsidRPr="003C44DE">
        <w:rPr>
          <w:kern w:val="32"/>
        </w:rPr>
        <w:fldChar w:fldCharType="begin"/>
      </w:r>
      <w:r w:rsidRPr="003C44DE">
        <w:rPr>
          <w:kern w:val="32"/>
        </w:rPr>
        <w:instrText xml:space="preserve"> XE "Exception" </w:instrText>
      </w:r>
      <w:r w:rsidRPr="003C44DE">
        <w:rPr>
          <w:kern w:val="32"/>
        </w:rPr>
        <w:fldChar w:fldCharType="end"/>
      </w:r>
      <w:r w:rsidRPr="003C44DE">
        <w:rPr>
          <w:kern w:val="32"/>
        </w:rPr>
        <w:t>s that can arrive from rendezvous or protected objects (unless they can be proved to not be raised).</w:t>
      </w:r>
    </w:p>
    <w:p w14:paraId="60E3D0DE" w14:textId="3B65ED79" w:rsidR="00F128DF" w:rsidRDefault="003C44DE">
      <w:pPr>
        <w:pStyle w:val="ListParagraph"/>
        <w:numPr>
          <w:ilvl w:val="0"/>
          <w:numId w:val="321"/>
        </w:numPr>
        <w:spacing w:before="120" w:after="120" w:line="240" w:lineRule="auto"/>
      </w:pPr>
      <w:r w:rsidRPr="003C44DE">
        <w:rPr>
          <w:kern w:val="32"/>
        </w:rPr>
        <w:t>Guard against protocol failures by using timed communication, watchdog timers (programmed using Ada’s timed events) and time-stamped data (using the Ada’s clock facilities)</w:t>
      </w:r>
      <w:r w:rsidR="00445546">
        <w:t>.</w:t>
      </w:r>
      <w:r w:rsidR="0076619F">
        <w:t xml:space="preserve"> </w:t>
      </w:r>
      <w:r w:rsidR="00445546">
        <w:t>Do not use unprotected shared data for synchronization between tasks.</w:t>
      </w:r>
    </w:p>
    <w:p w14:paraId="1ED0BA2E" w14:textId="631A8E11" w:rsidR="00A90342" w:rsidRPr="00A90342" w:rsidRDefault="00274B3D" w:rsidP="00E524E8">
      <w:pPr>
        <w:pStyle w:val="Heading2"/>
      </w:pPr>
      <w:bookmarkStart w:id="728" w:name="_Toc358896443"/>
      <w:bookmarkStart w:id="729" w:name="_Toc508619116"/>
      <w:r>
        <w:rPr>
          <w:rFonts w:eastAsia="MS PGothic"/>
          <w:lang w:eastAsia="ja-JP"/>
        </w:rPr>
        <w:lastRenderedPageBreak/>
        <w:t>6.6</w:t>
      </w:r>
      <w:r w:rsidR="003A390E">
        <w:rPr>
          <w:rFonts w:eastAsia="MS PGothic"/>
          <w:lang w:eastAsia="ja-JP"/>
        </w:rPr>
        <w:t>4</w:t>
      </w:r>
      <w:r w:rsidR="00365064" w:rsidRPr="00A7194A">
        <w:rPr>
          <w:rFonts w:eastAsia="MS PGothic"/>
          <w:lang w:eastAsia="ja-JP"/>
        </w:rPr>
        <w:t xml:space="preserve"> </w:t>
      </w:r>
      <w:r w:rsidR="00C6764B" w:rsidRPr="00C6764B">
        <w:rPr>
          <w:rFonts w:eastAsia="MS PGothic"/>
          <w:lang w:eastAsia="ja-JP"/>
        </w:rPr>
        <w:t xml:space="preserve">Reliance on </w:t>
      </w:r>
      <w:r w:rsidR="0076619F">
        <w:rPr>
          <w:rFonts w:eastAsia="MS PGothic"/>
          <w:lang w:eastAsia="ja-JP"/>
        </w:rPr>
        <w:t>e</w:t>
      </w:r>
      <w:r w:rsidR="00C6764B" w:rsidRPr="00C6764B">
        <w:rPr>
          <w:rFonts w:eastAsia="MS PGothic"/>
          <w:lang w:eastAsia="ja-JP"/>
        </w:rPr>
        <w:t xml:space="preserve">xternal </w:t>
      </w:r>
      <w:r w:rsidR="0076619F">
        <w:rPr>
          <w:rFonts w:eastAsia="MS PGothic"/>
          <w:lang w:eastAsia="ja-JP"/>
        </w:rPr>
        <w:t>f</w:t>
      </w:r>
      <w:r w:rsidR="00C6764B" w:rsidRPr="00C6764B">
        <w:rPr>
          <w:rFonts w:eastAsia="MS PGothic"/>
          <w:lang w:eastAsia="ja-JP"/>
        </w:rPr>
        <w:t xml:space="preserve">ormat </w:t>
      </w:r>
      <w:r w:rsidR="0076619F">
        <w:rPr>
          <w:rFonts w:eastAsia="MS PGothic"/>
          <w:lang w:eastAsia="ja-JP"/>
        </w:rPr>
        <w:t>s</w:t>
      </w:r>
      <w:r w:rsidR="00C6764B" w:rsidRPr="00C6764B">
        <w:rPr>
          <w:rFonts w:eastAsia="MS PGothic"/>
          <w:lang w:eastAsia="ja-JP"/>
        </w:rPr>
        <w:t>tring</w:t>
      </w:r>
      <w:r w:rsidR="0076619F">
        <w:rPr>
          <w:rFonts w:eastAsia="MS PGothic"/>
          <w:lang w:eastAsia="ja-JP"/>
        </w:rPr>
        <w:t>s</w:t>
      </w:r>
      <w:r w:rsidR="00365064">
        <w:rPr>
          <w:rFonts w:eastAsia="MS PGothic"/>
          <w:lang w:eastAsia="ja-JP"/>
        </w:rPr>
        <w:t xml:space="preserve"> </w:t>
      </w:r>
      <w:r w:rsidR="003C44DE">
        <w:rPr>
          <w:rFonts w:eastAsia="MS PGothic"/>
          <w:b w:val="0"/>
          <w:lang w:eastAsia="ja-JP"/>
        </w:rPr>
        <w:fldChar w:fldCharType="begin"/>
      </w:r>
      <w:r w:rsidR="00365064">
        <w:instrText xml:space="preserve"> XE "</w:instrText>
      </w:r>
      <w:r w:rsidR="00365064" w:rsidRPr="00B53360">
        <w:instrText>Language</w:instrText>
      </w:r>
      <w:r w:rsidR="00365064" w:rsidRPr="00C21FB4">
        <w:instrText xml:space="preserve"> </w:instrText>
      </w:r>
      <w:r w:rsidR="00365064" w:rsidRPr="008516FF">
        <w:instrText>Vulnerabilities</w:instrText>
      </w:r>
      <w:r w:rsidR="00365064" w:rsidRPr="00C21FB4">
        <w:instrText>:</w:instrText>
      </w:r>
      <w:r w:rsidR="00365064">
        <w:instrText xml:space="preserve"> </w:instrText>
      </w:r>
      <w:r w:rsidR="0076619F">
        <w:instrText>R</w:instrText>
      </w:r>
      <w:r w:rsidR="0076619F">
        <w:rPr>
          <w:rFonts w:eastAsia="MS PGothic"/>
          <w:lang w:eastAsia="ja-JP"/>
        </w:rPr>
        <w:instrText>eliance on external</w:instrText>
      </w:r>
      <w:r w:rsidR="00365064" w:rsidRPr="00C21FB4">
        <w:instrText xml:space="preserve"> </w:instrText>
      </w:r>
      <w:r w:rsidR="0076619F">
        <w:instrText>fo</w:instrText>
      </w:r>
      <w:r w:rsidR="00365064" w:rsidRPr="00C21FB4">
        <w:instrText xml:space="preserve">rmat </w:instrText>
      </w:r>
      <w:r w:rsidR="0076619F">
        <w:instrText>s</w:instrText>
      </w:r>
      <w:r w:rsidR="00365064" w:rsidRPr="00C21FB4">
        <w:instrText>tring</w:instrText>
      </w:r>
      <w:r w:rsidR="0076619F">
        <w:instrText>s</w:instrText>
      </w:r>
      <w:r w:rsidR="00365064">
        <w:instrText xml:space="preserve"> [SHL]" </w:instrText>
      </w:r>
      <w:r w:rsidR="003C44DE">
        <w:rPr>
          <w:rFonts w:eastAsia="MS PGothic"/>
          <w:b w:val="0"/>
          <w:lang w:eastAsia="ja-JP"/>
        </w:rPr>
        <w:fldChar w:fldCharType="end"/>
      </w:r>
      <w:r w:rsidR="003C44DE">
        <w:rPr>
          <w:rFonts w:eastAsia="MS PGothic"/>
          <w:b w:val="0"/>
          <w:lang w:eastAsia="ja-JP"/>
        </w:rPr>
        <w:fldChar w:fldCharType="begin"/>
      </w:r>
      <w:r w:rsidR="00365064">
        <w:instrText xml:space="preserve"> XE "S</w:instrText>
      </w:r>
      <w:r w:rsidR="00365064" w:rsidRPr="00886DD6">
        <w:instrText>H</w:instrText>
      </w:r>
      <w:r w:rsidR="00365064">
        <w:instrText>L</w:instrText>
      </w:r>
      <w:r w:rsidR="00365064" w:rsidRPr="00886DD6">
        <w:instrText xml:space="preserve"> </w:instrText>
      </w:r>
      <w:r w:rsidR="00C32627">
        <w:instrText>–</w:instrText>
      </w:r>
      <w:r w:rsidR="00365064">
        <w:instrText xml:space="preserve"> </w:instrText>
      </w:r>
      <w:r w:rsidR="0076619F">
        <w:instrText>R</w:instrText>
      </w:r>
      <w:r w:rsidR="0076619F">
        <w:rPr>
          <w:rFonts w:eastAsia="MS PGothic"/>
          <w:lang w:eastAsia="ja-JP"/>
        </w:rPr>
        <w:instrText>eliance on external</w:instrText>
      </w:r>
      <w:r w:rsidR="00365064" w:rsidRPr="00886DD6">
        <w:instrText xml:space="preserve"> </w:instrText>
      </w:r>
      <w:r w:rsidR="0076619F">
        <w:instrText>f</w:instrText>
      </w:r>
      <w:r w:rsidR="00365064" w:rsidRPr="00886DD6">
        <w:instrText xml:space="preserve">ormat </w:instrText>
      </w:r>
      <w:r w:rsidR="0076619F">
        <w:instrText>s</w:instrText>
      </w:r>
      <w:r w:rsidR="00365064" w:rsidRPr="00886DD6">
        <w:instrText>tring</w:instrText>
      </w:r>
      <w:r w:rsidR="0076619F">
        <w:instrText>s</w:instrText>
      </w:r>
      <w:r w:rsidR="00365064">
        <w:instrText xml:space="preserve">" </w:instrText>
      </w:r>
      <w:r w:rsidR="003C44DE">
        <w:rPr>
          <w:rFonts w:eastAsia="MS PGothic"/>
          <w:b w:val="0"/>
          <w:lang w:eastAsia="ja-JP"/>
        </w:rPr>
        <w:fldChar w:fldCharType="end"/>
      </w:r>
      <w:r w:rsidR="00365064" w:rsidRPr="00A7194A">
        <w:rPr>
          <w:rFonts w:eastAsia="MS PGothic"/>
          <w:lang w:eastAsia="ja-JP"/>
        </w:rPr>
        <w:t xml:space="preserve"> [</w:t>
      </w:r>
      <w:r w:rsidR="00365064">
        <w:rPr>
          <w:rFonts w:eastAsia="MS PGothic"/>
          <w:lang w:eastAsia="ja-JP"/>
        </w:rPr>
        <w:t>SHL</w:t>
      </w:r>
      <w:r w:rsidR="00365064" w:rsidRPr="00A7194A">
        <w:rPr>
          <w:rFonts w:eastAsia="MS PGothic"/>
          <w:lang w:eastAsia="ja-JP"/>
        </w:rPr>
        <w:t>]</w:t>
      </w:r>
      <w:bookmarkEnd w:id="728"/>
      <w:bookmarkEnd w:id="729"/>
    </w:p>
    <w:p w14:paraId="48832EE8" w14:textId="77777777" w:rsidR="00017A66" w:rsidRDefault="00017A66" w:rsidP="00017A66">
      <w:r w:rsidRPr="00017A66">
        <w:t>With the exception of unsafe programming</w:t>
      </w:r>
      <w:r w:rsidR="003C44DE">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3C44DE">
        <w:rPr>
          <w:rFonts w:cs="Arial"/>
          <w:szCs w:val="20"/>
          <w:u w:val="single"/>
        </w:rPr>
        <w:fldChar w:fldCharType="end"/>
      </w:r>
      <w:r w:rsidRPr="00017A66">
        <w:t xml:space="preserve"> </w:t>
      </w:r>
      <w:r w:rsidR="00AD102F">
        <w:rPr>
          <w:lang w:val="en-GB"/>
        </w:rPr>
        <w:t xml:space="preserve">(see </w:t>
      </w:r>
      <w:hyperlink w:anchor="_4_Language_concepts" w:history="1">
        <w:r w:rsidR="00AD102F" w:rsidRPr="00497346">
          <w:rPr>
            <w:rStyle w:val="Hyperlink"/>
            <w:lang w:val="en-GB"/>
          </w:rPr>
          <w:t>4 Language concepts</w:t>
        </w:r>
        <w:r w:rsidR="003C44DE">
          <w:rPr>
            <w:rStyle w:val="Hyperlink"/>
            <w:lang w:val="en-GB"/>
          </w:rPr>
          <w:fldChar w:fldCharType="begin"/>
        </w:r>
        <w:r w:rsidR="00BA0DB5">
          <w:instrText xml:space="preserve"> XE "</w:instrText>
        </w:r>
        <w:r w:rsidR="00BA0DB5" w:rsidRPr="00B80C20">
          <w:instrText>Language concepts</w:instrText>
        </w:r>
        <w:r w:rsidR="00BA0DB5">
          <w:instrText xml:space="preserve">" </w:instrText>
        </w:r>
        <w:r w:rsidR="003C44DE">
          <w:rPr>
            <w:rStyle w:val="Hyperlink"/>
            <w:lang w:val="en-GB"/>
          </w:rPr>
          <w:fldChar w:fldCharType="end"/>
        </w:r>
      </w:hyperlink>
      <w:r w:rsidR="00AD102F">
        <w:rPr>
          <w:lang w:val="en-GB"/>
        </w:rPr>
        <w:t>)</w:t>
      </w:r>
      <w:r w:rsidRPr="00017A66">
        <w:t>,</w:t>
      </w:r>
      <w:r w:rsidR="00445546">
        <w:t xml:space="preserve"> this vulnerability is not applicable to Ada as </w:t>
      </w:r>
      <w:r w:rsidR="00A330F6">
        <w:t>Ada does not allow undefined string lengths</w:t>
      </w:r>
      <w:r w:rsidR="00A14AE2">
        <w:t xml:space="preserve"> (see </w:t>
      </w:r>
      <w:hyperlink w:anchor="_6.7_String_Termination" w:history="1">
        <w:r w:rsidR="00A14AE2" w:rsidRPr="00A14AE2">
          <w:rPr>
            <w:rStyle w:val="Hyperlink"/>
          </w:rPr>
          <w:t>6.7 String Termination [CJM]</w:t>
        </w:r>
      </w:hyperlink>
      <w:r w:rsidR="00A14AE2">
        <w:t>)</w:t>
      </w:r>
      <w:r w:rsidR="00A330F6">
        <w:t>.</w:t>
      </w:r>
    </w:p>
    <w:p w14:paraId="281A2BAD" w14:textId="77777777" w:rsidR="00C91E8E" w:rsidRDefault="005C3FE6" w:rsidP="004C770C">
      <w:pPr>
        <w:pStyle w:val="Heading2"/>
      </w:pPr>
      <w:bookmarkStart w:id="730" w:name="_Toc508619117"/>
      <w:r>
        <w:t>7</w:t>
      </w:r>
      <w:r w:rsidR="00074057">
        <w:t xml:space="preserve"> </w:t>
      </w:r>
      <w:r w:rsidR="00C91E8E">
        <w:t>Language specific vulnerabilities for Ada</w:t>
      </w:r>
      <w:bookmarkEnd w:id="730"/>
    </w:p>
    <w:p w14:paraId="0F0A4B51" w14:textId="77777777" w:rsidR="00C91E8E" w:rsidRDefault="00C91E8E" w:rsidP="004C770C">
      <w:pPr>
        <w:pStyle w:val="Heading2"/>
      </w:pPr>
    </w:p>
    <w:p w14:paraId="18F81022" w14:textId="77777777" w:rsidR="004C770C" w:rsidRDefault="00C91E8E" w:rsidP="004C770C">
      <w:pPr>
        <w:pStyle w:val="Heading2"/>
      </w:pPr>
      <w:bookmarkStart w:id="731" w:name="_Toc508619118"/>
      <w:r>
        <w:t xml:space="preserve">8 </w:t>
      </w:r>
      <w:r w:rsidR="004C770C">
        <w:t>Implications for standardization</w:t>
      </w:r>
      <w:bookmarkEnd w:id="691"/>
      <w:bookmarkEnd w:id="692"/>
      <w:bookmarkEnd w:id="731"/>
    </w:p>
    <w:p w14:paraId="7F8FBA8B" w14:textId="77777777" w:rsidR="004C770C" w:rsidRPr="00832091" w:rsidRDefault="004C770C" w:rsidP="004C770C">
      <w:r w:rsidRPr="00832091">
        <w:t>Future standardization efforts should consider</w:t>
      </w:r>
      <w:r>
        <w:t xml:space="preserve"> the following items to address vulnerability issues identified earlier in this Annex</w:t>
      </w:r>
      <w:r w:rsidRPr="00832091">
        <w:t>:</w:t>
      </w:r>
    </w:p>
    <w:p w14:paraId="47F470AA" w14:textId="2EE51B83"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rsidR="003C44DE">
        <w:rPr>
          <w:rFonts w:ascii="Times New Roman" w:hAnsi="Times New Roman"/>
        </w:rPr>
        <w:fldChar w:fldCharType="begin"/>
      </w:r>
      <w:r w:rsidR="00466177">
        <w:instrText xml:space="preserve"> XE "</w:instrText>
      </w:r>
      <w:proofErr w:type="spellStart"/>
      <w:proofErr w:type="gramStart"/>
      <w:r w:rsidR="00466177" w:rsidRPr="00222240">
        <w:rPr>
          <w:rFonts w:ascii="Times New Roman" w:hAnsi="Times New Roman"/>
        </w:rPr>
        <w:instrText>Pragma:</w:instrText>
      </w:r>
      <w:r w:rsidR="00466177" w:rsidRPr="00222240">
        <w:instrText>pragma</w:instrText>
      </w:r>
      <w:proofErr w:type="spellEnd"/>
      <w:proofErr w:type="gramEnd"/>
      <w:r w:rsidR="00466177" w:rsidRPr="00222240">
        <w:instrText xml:space="preserve"> Restrictions</w:instrText>
      </w:r>
      <w:r w:rsidR="00466177">
        <w:instrText xml:space="preserve">" </w:instrText>
      </w:r>
      <w:r w:rsidR="003C44DE">
        <w:rPr>
          <w:rFonts w:ascii="Times New Roman" w:hAnsi="Times New Roman"/>
        </w:rPr>
        <w:fldChar w:fldCharType="end"/>
      </w:r>
      <w:r>
        <w:t xml:space="preserve"> could be extended to </w:t>
      </w:r>
      <w:r w:rsidR="00312CF5">
        <w:t>statically constrain dubious uses of control structures</w:t>
      </w:r>
      <w:r>
        <w:t xml:space="preserve"> (see </w:t>
      </w:r>
      <w:r w:rsidR="00E85874">
        <w:fldChar w:fldCharType="begin"/>
      </w:r>
      <w:r w:rsidR="00E85874">
        <w:instrText xml:space="preserve"> REF _Ref336414195 \h  \* MERGEFORMAT </w:instrText>
      </w:r>
      <w:r w:rsidR="00E85874">
        <w:fldChar w:fldCharType="separate"/>
      </w:r>
      <w:r w:rsidR="003B31DD" w:rsidRPr="003B31DD">
        <w:rPr>
          <w:color w:val="0000FF"/>
          <w:u w:val="single"/>
          <w:rPrChange w:id="732" w:author="Joyce L Tokar" w:date="2018-03-12T12:12:00Z">
            <w:rPr/>
          </w:rPrChange>
        </w:rPr>
        <w:t>6.31 Structured Programming [EWD]</w:t>
      </w:r>
      <w:r w:rsidR="00E85874">
        <w:fldChar w:fldCharType="end"/>
      </w:r>
      <w:r>
        <w:t>).</w:t>
      </w:r>
    </w:p>
    <w:p w14:paraId="07930181" w14:textId="404EE808" w:rsidR="004C770C" w:rsidRDefault="004C770C" w:rsidP="004C770C">
      <w:pPr>
        <w:pStyle w:val="ListParagraph"/>
        <w:numPr>
          <w:ilvl w:val="0"/>
          <w:numId w:val="322"/>
        </w:numPr>
        <w:spacing w:before="120" w:after="120" w:line="240" w:lineRule="auto"/>
      </w:pPr>
      <w:r>
        <w:t>When appropriate, language-defined checks should be added to reduce the possibility of multiple outcomes from a single construct, such as by disallowing side-effects in cases where the order of evaluation could affect the result</w:t>
      </w:r>
      <w:r w:rsidR="00CC2190">
        <w:t>, similar to those specified for use of “</w:t>
      </w:r>
      <w:r w:rsidR="00017A66" w:rsidRPr="00017A66">
        <w:rPr>
          <w:rFonts w:ascii="Times New Roman" w:hAnsi="Times New Roman" w:cs="Times New Roman"/>
          <w:b/>
        </w:rPr>
        <w:t>in out</w:t>
      </w:r>
      <w:r w:rsidR="00CC2190">
        <w:t>” or “</w:t>
      </w:r>
      <w:r w:rsidR="00017A66" w:rsidRPr="00017A66">
        <w:rPr>
          <w:rFonts w:ascii="Times New Roman" w:hAnsi="Times New Roman" w:cs="Times New Roman"/>
          <w:b/>
        </w:rPr>
        <w:t>out</w:t>
      </w:r>
      <w:r w:rsidR="00CC2190">
        <w:t>” parameters of functions</w:t>
      </w:r>
      <w:r>
        <w:t xml:space="preserve"> (see</w:t>
      </w:r>
      <w:r w:rsidR="00006274">
        <w:t xml:space="preserve"> </w:t>
      </w:r>
      <w:hyperlink w:anchor="_6.24_Side-effects_and" w:history="1">
        <w:r w:rsidR="00CC2190" w:rsidRPr="00006274">
          <w:rPr>
            <w:rStyle w:val="Hyperlink"/>
          </w:rPr>
          <w:t>6.24 Side-effects and Order of Evaluation [SAM]</w:t>
        </w:r>
      </w:hyperlink>
      <w:r w:rsidR="00CC2190">
        <w:t xml:space="preserve"> and</w:t>
      </w:r>
      <w:r>
        <w:t xml:space="preserve"> </w:t>
      </w:r>
      <w:r w:rsidR="003C44DE">
        <w:fldChar w:fldCharType="begin"/>
      </w:r>
      <w:r w:rsidR="00846335">
        <w:instrText xml:space="preserve"> REF _Ref336414226 \h  \* MERGEFORMAT </w:instrText>
      </w:r>
      <w:r w:rsidR="003C44DE">
        <w:fldChar w:fldCharType="separate"/>
      </w:r>
      <w:r w:rsidR="003B31DD" w:rsidRPr="003B31DD">
        <w:rPr>
          <w:color w:val="0000FF"/>
          <w:u w:val="single"/>
          <w:rPrChange w:id="733" w:author="Joyce L Tokar" w:date="2018-03-12T12:12:00Z">
            <w:rPr/>
          </w:rPrChange>
        </w:rPr>
        <w:t xml:space="preserve">6.55 Unspecified </w:t>
      </w:r>
      <w:proofErr w:type="spellStart"/>
      <w:r w:rsidR="003B31DD" w:rsidRPr="003B31DD">
        <w:rPr>
          <w:color w:val="0000FF"/>
          <w:u w:val="single"/>
          <w:rPrChange w:id="734" w:author="Joyce L Tokar" w:date="2018-03-12T12:12:00Z">
            <w:rPr/>
          </w:rPrChange>
        </w:rPr>
        <w:t>Behaviour</w:t>
      </w:r>
      <w:proofErr w:type="spellEnd"/>
      <w:r w:rsidR="003B31DD" w:rsidRPr="003B31DD">
        <w:rPr>
          <w:color w:val="0000FF"/>
          <w:u w:val="single"/>
          <w:rPrChange w:id="735" w:author="Joyce L Tokar" w:date="2018-03-12T12:12:00Z">
            <w:rPr/>
          </w:rPrChange>
        </w:rPr>
        <w:t xml:space="preserve"> [BQF]</w:t>
      </w:r>
      <w:r w:rsidR="003C44DE">
        <w:fldChar w:fldCharType="end"/>
      </w:r>
      <w:r>
        <w:t>).</w:t>
      </w:r>
    </w:p>
    <w:p w14:paraId="2DAD59E0" w14:textId="73D36ADE" w:rsidR="004C770C" w:rsidRDefault="004C770C" w:rsidP="004C770C">
      <w:pPr>
        <w:pStyle w:val="ListParagraph"/>
        <w:numPr>
          <w:ilvl w:val="0"/>
          <w:numId w:val="322"/>
        </w:numPr>
        <w:spacing w:before="120" w:after="120" w:line="240" w:lineRule="auto"/>
      </w:pPr>
      <w:r>
        <w:t xml:space="preserve">When appropriate, language-defined checks should be added to reduce the possibility of erroneous execution, such as by disallowing unsynchronized access to shared variables (see </w:t>
      </w:r>
      <w:r w:rsidR="003C44DE">
        <w:fldChar w:fldCharType="begin"/>
      </w:r>
      <w:r w:rsidR="00846335">
        <w:instrText xml:space="preserve"> REF _Ref336414272 \h  \* MERGEFORMAT </w:instrText>
      </w:r>
      <w:r w:rsidR="003C44DE">
        <w:fldChar w:fldCharType="separate"/>
      </w:r>
      <w:r w:rsidR="003B31DD" w:rsidRPr="003B31DD">
        <w:rPr>
          <w:color w:val="0000FF"/>
          <w:u w:val="single"/>
          <w:rPrChange w:id="736" w:author="Joyce L Tokar" w:date="2018-03-12T12:12:00Z">
            <w:rPr/>
          </w:rPrChange>
        </w:rPr>
        <w:t xml:space="preserve">6.56 Undefined </w:t>
      </w:r>
      <w:proofErr w:type="spellStart"/>
      <w:r w:rsidR="003B31DD" w:rsidRPr="003B31DD">
        <w:rPr>
          <w:color w:val="0000FF"/>
          <w:u w:val="single"/>
          <w:rPrChange w:id="737" w:author="Joyce L Tokar" w:date="2018-03-12T12:12:00Z">
            <w:rPr/>
          </w:rPrChange>
        </w:rPr>
        <w:t>Behaviour</w:t>
      </w:r>
      <w:proofErr w:type="spellEnd"/>
      <w:r w:rsidR="003B31DD" w:rsidRPr="003B31DD">
        <w:rPr>
          <w:color w:val="0000FF"/>
          <w:u w:val="single"/>
          <w:rPrChange w:id="738" w:author="Joyce L Tokar" w:date="2018-03-12T12:12:00Z">
            <w:rPr/>
          </w:rPrChange>
        </w:rPr>
        <w:t xml:space="preserve"> [EWF]</w:t>
      </w:r>
      <w:r w:rsidR="003C44DE">
        <w:fldChar w:fldCharType="end"/>
      </w:r>
      <w:r>
        <w:t>).</w:t>
      </w:r>
    </w:p>
    <w:p w14:paraId="6E5DC010" w14:textId="28B6B8D8" w:rsidR="004C770C" w:rsidRDefault="004C770C" w:rsidP="004C770C">
      <w:pPr>
        <w:pStyle w:val="ListParagraph"/>
        <w:numPr>
          <w:ilvl w:val="0"/>
          <w:numId w:val="322"/>
        </w:numPr>
        <w:spacing w:before="120" w:after="120" w:line="240" w:lineRule="auto"/>
      </w:pPr>
      <w:r>
        <w:t xml:space="preserve">Language standards should specify relatively tight boundaries on implementation-defined </w:t>
      </w:r>
      <w:proofErr w:type="spellStart"/>
      <w:r>
        <w:t>behaviour</w:t>
      </w:r>
      <w:proofErr w:type="spellEnd"/>
      <w:r>
        <w:t xml:space="preserve"> whenever possible, and the standard should highlight what levels represent a portable minimum capability on which programmers may rely. For languages like Ada that allow user declaration of numeric types, the number of predefined numeric types should be minimized (for example, strongly discourage or disallow declarations of </w:t>
      </w:r>
      <w:proofErr w:type="spellStart"/>
      <w:r w:rsidRPr="003A20BB">
        <w:rPr>
          <w:rFonts w:ascii="Times New Roman" w:hAnsi="Times New Roman"/>
        </w:rPr>
        <w:t>Byte_Integer</w:t>
      </w:r>
      <w:proofErr w:type="spellEnd"/>
      <w:r>
        <w:t xml:space="preserve">, </w:t>
      </w:r>
      <w:proofErr w:type="spellStart"/>
      <w:proofErr w:type="gramStart"/>
      <w:r w:rsidRPr="003A20BB">
        <w:rPr>
          <w:rFonts w:ascii="Times New Roman" w:hAnsi="Times New Roman"/>
        </w:rPr>
        <w:t>Very</w:t>
      </w:r>
      <w:proofErr w:type="gramEnd"/>
      <w:r w:rsidRPr="003A20BB">
        <w:rPr>
          <w:rFonts w:ascii="Times New Roman" w:hAnsi="Times New Roman"/>
        </w:rPr>
        <w:t>_Long_Integer</w:t>
      </w:r>
      <w:proofErr w:type="spellEnd"/>
      <w:r>
        <w:t xml:space="preserve">, </w:t>
      </w:r>
      <w:r w:rsidR="00425FCC">
        <w:t>and similar</w:t>
      </w:r>
      <w:r>
        <w:t xml:space="preserve">, in </w:t>
      </w:r>
      <w:r w:rsidRPr="003A20BB">
        <w:rPr>
          <w:rFonts w:ascii="Times New Roman" w:hAnsi="Times New Roman"/>
          <w:b/>
          <w:bCs/>
        </w:rPr>
        <w:t>package</w:t>
      </w:r>
      <w:r w:rsidRPr="003A20BB">
        <w:rPr>
          <w:rFonts w:ascii="Times New Roman" w:hAnsi="Times New Roman"/>
        </w:rPr>
        <w:t xml:space="preserve"> Standard</w:t>
      </w:r>
      <w:r>
        <w:t xml:space="preserve">) (see </w:t>
      </w:r>
      <w:r w:rsidR="003C44DE">
        <w:fldChar w:fldCharType="begin"/>
      </w:r>
      <w:r w:rsidR="00846335">
        <w:instrText xml:space="preserve"> REF _Ref336414530 \h  \* MERGEFORMAT </w:instrText>
      </w:r>
      <w:r w:rsidR="003C44DE">
        <w:fldChar w:fldCharType="separate"/>
      </w:r>
      <w:r w:rsidR="003B31DD" w:rsidRPr="003B31DD">
        <w:rPr>
          <w:color w:val="0000FF"/>
          <w:u w:val="single"/>
          <w:rPrChange w:id="739" w:author="Joyce L Tokar" w:date="2018-03-12T12:12:00Z">
            <w:rPr/>
          </w:rPrChange>
        </w:rPr>
        <w:t xml:space="preserve">6.57 Implementation-Defined </w:t>
      </w:r>
      <w:proofErr w:type="spellStart"/>
      <w:r w:rsidR="003B31DD" w:rsidRPr="003B31DD">
        <w:rPr>
          <w:color w:val="0000FF"/>
          <w:u w:val="single"/>
          <w:rPrChange w:id="740" w:author="Joyce L Tokar" w:date="2018-03-12T12:12:00Z">
            <w:rPr/>
          </w:rPrChange>
        </w:rPr>
        <w:t>Behaviour</w:t>
      </w:r>
      <w:proofErr w:type="spellEnd"/>
      <w:r w:rsidR="003B31DD" w:rsidRPr="003B31DD">
        <w:rPr>
          <w:color w:val="0000FF"/>
          <w:u w:val="single"/>
          <w:rPrChange w:id="741" w:author="Joyce L Tokar" w:date="2018-03-12T12:12:00Z">
            <w:rPr/>
          </w:rPrChange>
        </w:rPr>
        <w:t xml:space="preserve"> [FAB]</w:t>
      </w:r>
      <w:r w:rsidR="003C44DE">
        <w:fldChar w:fldCharType="end"/>
      </w:r>
      <w:r>
        <w:t>).</w:t>
      </w:r>
    </w:p>
    <w:p w14:paraId="1D9E0FEA" w14:textId="04DDFC4E" w:rsidR="004C770C" w:rsidRDefault="004C770C" w:rsidP="004C770C">
      <w:pPr>
        <w:pStyle w:val="ListParagraph"/>
        <w:numPr>
          <w:ilvl w:val="0"/>
          <w:numId w:val="322"/>
        </w:numPr>
        <w:spacing w:before="120" w:after="120" w:line="240" w:lineRule="auto"/>
      </w:pPr>
      <w:r>
        <w:t xml:space="preserve">Ada could define a </w:t>
      </w:r>
      <w:r w:rsidRPr="003A20BB">
        <w:rPr>
          <w:rFonts w:ascii="Times New Roman" w:hAnsi="Times New Roman"/>
          <w:b/>
          <w:bCs/>
        </w:rPr>
        <w:t>pragma</w:t>
      </w:r>
      <w:r w:rsidRPr="003A20BB">
        <w:rPr>
          <w:rFonts w:ascii="Times New Roman" w:hAnsi="Times New Roman"/>
        </w:rPr>
        <w:t xml:space="preserve"> Restrictions</w:t>
      </w:r>
      <w:r w:rsidR="003C44DE">
        <w:rPr>
          <w:rFonts w:ascii="Times New Roman" w:hAnsi="Times New Roman"/>
        </w:rPr>
        <w:fldChar w:fldCharType="begin"/>
      </w:r>
      <w:r w:rsidR="00F720AD">
        <w:instrText xml:space="preserve"> XE "</w:instrText>
      </w:r>
      <w:proofErr w:type="spellStart"/>
      <w:proofErr w:type="gramStart"/>
      <w:r w:rsidR="00F720AD" w:rsidRPr="00E056ED">
        <w:rPr>
          <w:rFonts w:ascii="Times New Roman" w:hAnsi="Times New Roman"/>
          <w:u w:val="single"/>
        </w:rPr>
        <w:instrText>Pragma:</w:instrText>
      </w:r>
      <w:r w:rsidR="00F720AD" w:rsidRPr="00E056ED">
        <w:instrText>pragma</w:instrText>
      </w:r>
      <w:proofErr w:type="spellEnd"/>
      <w:proofErr w:type="gramEnd"/>
      <w:r w:rsidR="00F720AD" w:rsidRPr="00E056ED">
        <w:instrText xml:space="preserve"> Restrictions</w:instrText>
      </w:r>
      <w:r w:rsidR="00F720AD">
        <w:instrText xml:space="preserve">" </w:instrText>
      </w:r>
      <w:r w:rsidR="003C44DE">
        <w:rPr>
          <w:rFonts w:ascii="Times New Roman" w:hAnsi="Times New Roman"/>
        </w:rPr>
        <w:fldChar w:fldCharType="end"/>
      </w:r>
      <w:r>
        <w:t xml:space="preserve"> identifier </w:t>
      </w:r>
      <w:proofErr w:type="spellStart"/>
      <w:r w:rsidRPr="003A20BB">
        <w:rPr>
          <w:rFonts w:ascii="Times New Roman" w:hAnsi="Times New Roman"/>
        </w:rPr>
        <w:t>No_Hiding</w:t>
      </w:r>
      <w:proofErr w:type="spellEnd"/>
      <w:r w:rsidR="003C44DE">
        <w:rPr>
          <w:rFonts w:ascii="Times New Roman" w:hAnsi="Times New Roman"/>
        </w:rPr>
        <w:fldChar w:fldCharType="begin"/>
      </w:r>
      <w:r w:rsidR="002A55F1">
        <w:instrText xml:space="preserve"> XE "</w:instrText>
      </w:r>
      <w:r w:rsidR="002A55F1" w:rsidRPr="007B1FF4">
        <w:rPr>
          <w:u w:val="single"/>
        </w:rPr>
        <w:instrText>Hiding</w:instrText>
      </w:r>
      <w:r w:rsidR="002A55F1">
        <w:instrText xml:space="preserve">" </w:instrText>
      </w:r>
      <w:r w:rsidR="003C44DE">
        <w:rPr>
          <w:rFonts w:ascii="Times New Roman" w:hAnsi="Times New Roman"/>
        </w:rPr>
        <w:fldChar w:fldCharType="end"/>
      </w:r>
      <w:r>
        <w:t xml:space="preserve"> that forbids the use of a declaration that result in a local homograph (see </w:t>
      </w:r>
      <w:r w:rsidR="00E85874">
        <w:fldChar w:fldCharType="begin"/>
      </w:r>
      <w:r w:rsidR="00E85874">
        <w:instrText xml:space="preserve"> REF _Ref336414331 \h  \* MERGEFORMAT </w:instrText>
      </w:r>
      <w:r w:rsidR="00E85874">
        <w:fldChar w:fldCharType="separate"/>
      </w:r>
      <w:r w:rsidR="003B31DD" w:rsidRPr="003B31DD">
        <w:rPr>
          <w:color w:val="0000FF"/>
          <w:u w:val="single"/>
          <w:rPrChange w:id="742" w:author="Joyce L Tokar" w:date="2018-03-12T12:12:00Z">
            <w:rPr/>
          </w:rPrChange>
        </w:rPr>
        <w:t>6.20 Identifier Name Reuse [YOW]</w:t>
      </w:r>
      <w:r w:rsidR="00E85874">
        <w:fldChar w:fldCharType="end"/>
      </w:r>
      <w:r>
        <w:t>).</w:t>
      </w:r>
    </w:p>
    <w:p w14:paraId="53D53F46" w14:textId="5324FAE6" w:rsidR="004C770C" w:rsidRDefault="004C770C" w:rsidP="004C770C">
      <w:pPr>
        <w:pStyle w:val="ListParagraph"/>
        <w:numPr>
          <w:ilvl w:val="0"/>
          <w:numId w:val="322"/>
        </w:numPr>
        <w:spacing w:before="120" w:after="120" w:line="240" w:lineRule="auto"/>
      </w:pPr>
      <w:r>
        <w:t>Ad</w:t>
      </w:r>
      <w:r w:rsidR="00312CF5">
        <w:t>a could add</w:t>
      </w:r>
      <w:r>
        <w:t xml:space="preserve"> the ability to declare in the specification of a function that it is pure, </w:t>
      </w:r>
      <w:r w:rsidR="00FB26E1">
        <w:t>that is</w:t>
      </w:r>
      <w:r>
        <w:t xml:space="preserve">, it has no side effects (see </w:t>
      </w:r>
      <w:r w:rsidR="00E85874">
        <w:fldChar w:fldCharType="begin"/>
      </w:r>
      <w:r w:rsidR="00E85874">
        <w:instrText xml:space="preserve"> REF _Ref336414351 \h  \* MERGEFORMAT </w:instrText>
      </w:r>
      <w:r w:rsidR="00E85874">
        <w:fldChar w:fldCharType="separate"/>
      </w:r>
      <w:r w:rsidR="003B31DD" w:rsidRPr="003B31DD">
        <w:rPr>
          <w:color w:val="0000FF"/>
          <w:u w:val="single"/>
          <w:rPrChange w:id="743" w:author="Joyce L Tokar" w:date="2018-03-12T12:12:00Z">
            <w:rPr/>
          </w:rPrChange>
        </w:rPr>
        <w:t>6.24 Side-effects and Order of Evaluation [SAM]</w:t>
      </w:r>
      <w:r w:rsidR="00E85874">
        <w:fldChar w:fldCharType="end"/>
      </w:r>
      <w:r>
        <w:t>).</w:t>
      </w:r>
    </w:p>
    <w:p w14:paraId="36E95445" w14:textId="4CBA3D18"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rsidR="003C44DE">
        <w:rPr>
          <w:rFonts w:ascii="Times New Roman" w:hAnsi="Times New Roman"/>
        </w:rPr>
        <w:fldChar w:fldCharType="begin"/>
      </w:r>
      <w:r w:rsidR="00466177">
        <w:instrText xml:space="preserve"> XE "</w:instrText>
      </w:r>
      <w:proofErr w:type="spellStart"/>
      <w:proofErr w:type="gramStart"/>
      <w:r w:rsidR="00466177" w:rsidRPr="00963B9C">
        <w:rPr>
          <w:rFonts w:ascii="Times New Roman" w:hAnsi="Times New Roman"/>
        </w:rPr>
        <w:instrText>Pragma:</w:instrText>
      </w:r>
      <w:r w:rsidR="00466177" w:rsidRPr="00963B9C">
        <w:instrText>pragma</w:instrText>
      </w:r>
      <w:proofErr w:type="spellEnd"/>
      <w:proofErr w:type="gramEnd"/>
      <w:r w:rsidR="00466177" w:rsidRPr="00963B9C">
        <w:instrText xml:space="preserve"> Restrictions</w:instrText>
      </w:r>
      <w:r w:rsidR="00466177">
        <w:instrText xml:space="preserve">" </w:instrText>
      </w:r>
      <w:r w:rsidR="003C44DE">
        <w:rPr>
          <w:rFonts w:ascii="Times New Roman" w:hAnsi="Times New Roman"/>
        </w:rPr>
        <w:fldChar w:fldCharType="end"/>
      </w:r>
      <w:r>
        <w:t xml:space="preserve"> could be extended to restrict the use of </w:t>
      </w:r>
      <w:r w:rsidRPr="003A20BB">
        <w:rPr>
          <w:rFonts w:ascii="Times New Roman" w:hAnsi="Times New Roman"/>
        </w:rPr>
        <w:t>'Address</w:t>
      </w:r>
      <w:r w:rsidR="003C44DE">
        <w:rPr>
          <w:rFonts w:ascii="Times New Roman" w:hAnsi="Times New Roman"/>
        </w:rPr>
        <w:fldChar w:fldCharType="begin"/>
      </w:r>
      <w:r w:rsidR="0013647A">
        <w:instrText xml:space="preserve"> XE "</w:instrText>
      </w:r>
      <w:proofErr w:type="spellStart"/>
      <w:r w:rsidR="0013647A" w:rsidRPr="00054C51">
        <w:rPr>
          <w:rFonts w:ascii="Times New Roman" w:hAnsi="Times New Roman"/>
        </w:rPr>
        <w:instrText>Attribute:</w:instrText>
      </w:r>
      <w:r w:rsidR="0013647A" w:rsidRPr="00054C51">
        <w:instrText>'Address</w:instrText>
      </w:r>
      <w:proofErr w:type="spellEnd"/>
      <w:r w:rsidR="0013647A">
        <w:instrText xml:space="preserve">" </w:instrText>
      </w:r>
      <w:r w:rsidR="003C44DE">
        <w:rPr>
          <w:rFonts w:ascii="Times New Roman" w:hAnsi="Times New Roman"/>
        </w:rPr>
        <w:fldChar w:fldCharType="end"/>
      </w:r>
      <w:r w:rsidRPr="003A20BB">
        <w:rPr>
          <w:rFonts w:ascii="Times New Roman" w:hAnsi="Times New Roman"/>
        </w:rPr>
        <w:t xml:space="preserve"> </w:t>
      </w:r>
      <w:r>
        <w:t xml:space="preserve">attribute to library level static objects (see </w:t>
      </w:r>
      <w:r w:rsidR="00E85874">
        <w:fldChar w:fldCharType="begin"/>
      </w:r>
      <w:r w:rsidR="00E85874">
        <w:instrText xml:space="preserve"> REF _Ref336414367 \h  \* MERGEFORMAT </w:instrText>
      </w:r>
      <w:r w:rsidR="00E85874">
        <w:fldChar w:fldCharType="separate"/>
      </w:r>
      <w:r w:rsidR="003B31DD" w:rsidRPr="003B31DD">
        <w:rPr>
          <w:color w:val="0000FF"/>
          <w:u w:val="single"/>
          <w:rPrChange w:id="744" w:author="Joyce L Tokar" w:date="2018-03-12T12:12:00Z">
            <w:rPr/>
          </w:rPrChange>
        </w:rPr>
        <w:t>6.33 Dangling References to Stack Frames [DCM]</w:t>
      </w:r>
      <w:r w:rsidR="00E85874">
        <w:fldChar w:fldCharType="end"/>
      </w:r>
      <w:r>
        <w:t>).</w:t>
      </w:r>
    </w:p>
    <w:p w14:paraId="3052ADDD" w14:textId="77777777" w:rsidR="00F128DF" w:rsidRDefault="004C770C">
      <w:pPr>
        <w:pStyle w:val="ListParagraph"/>
        <w:numPr>
          <w:ilvl w:val="0"/>
          <w:numId w:val="322"/>
        </w:numPr>
        <w:spacing w:before="120" w:after="120" w:line="240" w:lineRule="auto"/>
        <w:rPr>
          <w:color w:val="0000FF"/>
          <w:u w:val="single"/>
        </w:rPr>
      </w:pPr>
      <w:r>
        <w:t>Future standardization of Ada should consider implementing a language-provided reference counting storage management mechanism for dynamic objects (see</w:t>
      </w:r>
      <w:r w:rsidR="00214410">
        <w:t xml:space="preserve"> </w:t>
      </w:r>
      <w:commentRangeStart w:id="745"/>
      <w:r w:rsidR="00214410">
        <w:t>6.38 Deep vs. Shallow Copying [YAN]</w:t>
      </w:r>
      <w:commentRangeEnd w:id="745"/>
      <w:r w:rsidR="00ED7F2F">
        <w:rPr>
          <w:rStyle w:val="CommentReference"/>
        </w:rPr>
        <w:commentReference w:id="745"/>
      </w:r>
      <w:r w:rsidR="00214410">
        <w:t>).</w:t>
      </w:r>
    </w:p>
    <w:p w14:paraId="2A529126" w14:textId="48B8A7EF" w:rsidR="00F128DF" w:rsidRDefault="00F128DF">
      <w:pPr>
        <w:pStyle w:val="ListParagraph"/>
        <w:spacing w:before="120" w:after="120" w:line="240" w:lineRule="auto"/>
      </w:pPr>
    </w:p>
    <w:p w14:paraId="3C97234A" w14:textId="77777777" w:rsidR="00B35625" w:rsidRDefault="00394363" w:rsidP="00CE11E1">
      <w:r>
        <w:br w:type="page"/>
      </w:r>
      <w:bookmarkStart w:id="746" w:name="_Toc443470372"/>
      <w:bookmarkStart w:id="747" w:name="_Toc450303224"/>
    </w:p>
    <w:p w14:paraId="0D31A879" w14:textId="77777777" w:rsidR="00BA518A" w:rsidRPr="00BA518A" w:rsidRDefault="00BA518A" w:rsidP="00B35625">
      <w:pPr>
        <w:rPr>
          <w:rFonts w:eastAsia="Times New Roman"/>
          <w:shd w:val="clear" w:color="auto" w:fill="FFFFFF"/>
          <w:lang w:val="en-GB"/>
        </w:rPr>
      </w:pPr>
    </w:p>
    <w:p w14:paraId="4518F496" w14:textId="77777777" w:rsidR="001610CB" w:rsidRDefault="00A32382" w:rsidP="00B13ECD">
      <w:pPr>
        <w:pStyle w:val="Heading1"/>
        <w:spacing w:before="0" w:after="360"/>
        <w:jc w:val="center"/>
      </w:pPr>
      <w:bookmarkStart w:id="748" w:name="_Toc358896893"/>
      <w:bookmarkStart w:id="749" w:name="_Toc508619119"/>
      <w:r>
        <w:t>Bibliography</w:t>
      </w:r>
      <w:bookmarkEnd w:id="746"/>
      <w:bookmarkEnd w:id="747"/>
      <w:bookmarkEnd w:id="748"/>
      <w:bookmarkEnd w:id="749"/>
    </w:p>
    <w:p w14:paraId="696BF508" w14:textId="77777777" w:rsidR="00A32382" w:rsidRDefault="00A32382">
      <w:pPr>
        <w:pStyle w:val="Bibliography1"/>
      </w:pPr>
      <w:r>
        <w:t>[1]</w:t>
      </w:r>
      <w:r>
        <w:tab/>
        <w:t xml:space="preserve">ISO/IEC Directives, Part 2, </w:t>
      </w:r>
      <w:r>
        <w:rPr>
          <w:i/>
          <w:iCs/>
        </w:rPr>
        <w:t>Rules for the structure and drafting of International Standards</w:t>
      </w:r>
      <w:r>
        <w:t xml:space="preserve">, </w:t>
      </w:r>
      <w:r w:rsidR="00EB5EBE">
        <w:t>2004</w:t>
      </w:r>
    </w:p>
    <w:p w14:paraId="6DA42C3D" w14:textId="77777777" w:rsidR="00A32382" w:rsidRDefault="00A32382">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4E42156C" w14:textId="77777777" w:rsidR="00A32382" w:rsidRDefault="00A32382">
      <w:pPr>
        <w:pStyle w:val="Bibliography1"/>
        <w:rPr>
          <w:i/>
          <w:iCs/>
        </w:rPr>
      </w:pPr>
      <w:r>
        <w:t>[3]</w:t>
      </w:r>
      <w:r>
        <w:tab/>
        <w:t>ISO 10241</w:t>
      </w:r>
      <w:r w:rsidR="004A155C">
        <w:t xml:space="preserve"> (all parts)</w:t>
      </w:r>
      <w:r>
        <w:t xml:space="preserve">, </w:t>
      </w:r>
      <w:r>
        <w:rPr>
          <w:i/>
          <w:iCs/>
        </w:rPr>
        <w:t>International terminology standards</w:t>
      </w:r>
    </w:p>
    <w:p w14:paraId="583CB46A" w14:textId="77777777" w:rsidR="00644B6E" w:rsidRDefault="00B26414" w:rsidP="00B35625">
      <w:pPr>
        <w:pStyle w:val="Bibliography1"/>
      </w:pPr>
      <w:r>
        <w:rPr>
          <w:iCs/>
        </w:rPr>
        <w:t xml:space="preserve"> </w:t>
      </w:r>
      <w:r w:rsidR="00644B6E">
        <w:rPr>
          <w:iCs/>
        </w:rPr>
        <w:t>[7]</w:t>
      </w:r>
      <w:r w:rsidR="00644B6E">
        <w:rPr>
          <w:iCs/>
        </w:rPr>
        <w:tab/>
      </w:r>
      <w:r w:rsidR="00644B6E">
        <w:t xml:space="preserve">ISO/IEC/IEEE 60559:2011, </w:t>
      </w:r>
      <w:r w:rsidR="00644B6E" w:rsidRPr="00BD4F96">
        <w:rPr>
          <w:i/>
        </w:rPr>
        <w:t>Information technology – Microprocessor Systems – Floating-Point arithmetic</w:t>
      </w:r>
    </w:p>
    <w:p w14:paraId="2BE21ABB" w14:textId="77777777" w:rsidR="0007501B" w:rsidRDefault="00B26414">
      <w:pPr>
        <w:pStyle w:val="Bibliography1"/>
        <w:rPr>
          <w:iCs/>
        </w:rPr>
      </w:pPr>
      <w:r>
        <w:rPr>
          <w:iCs/>
        </w:rPr>
        <w:t xml:space="preserve"> </w:t>
      </w:r>
      <w:r w:rsidR="0007501B">
        <w:rPr>
          <w:iCs/>
        </w:rPr>
        <w:t>[9]</w:t>
      </w:r>
      <w:r w:rsidR="0007501B">
        <w:rPr>
          <w:iCs/>
        </w:rPr>
        <w:tab/>
        <w:t xml:space="preserve">ISO/IEC 8652:1995, </w:t>
      </w:r>
      <w:r w:rsidR="00EB5EBE">
        <w:rPr>
          <w:i/>
          <w:iCs/>
        </w:rPr>
        <w:t xml:space="preserve">Information technology — </w:t>
      </w:r>
      <w:r w:rsidR="0007501B">
        <w:rPr>
          <w:i/>
          <w:iCs/>
        </w:rPr>
        <w:t xml:space="preserve">Programming languages — </w:t>
      </w:r>
      <w:r w:rsidR="0007501B">
        <w:rPr>
          <w:iCs/>
        </w:rPr>
        <w:t>Ada</w:t>
      </w:r>
    </w:p>
    <w:p w14:paraId="1C2831B5" w14:textId="77777777" w:rsidR="00F97AE5" w:rsidRDefault="00B26414" w:rsidP="00F97AE5">
      <w:pPr>
        <w:pStyle w:val="Bibliography1"/>
      </w:pPr>
      <w:r>
        <w:t xml:space="preserve"> </w:t>
      </w:r>
      <w:r w:rsidR="00F97AE5">
        <w:t>[11]</w:t>
      </w:r>
      <w:r w:rsidR="00F97AE5">
        <w:tab/>
        <w:t xml:space="preserve">R. </w:t>
      </w:r>
      <w:proofErr w:type="spellStart"/>
      <w:r w:rsidR="00F97AE5">
        <w:t>Seacord</w:t>
      </w:r>
      <w:proofErr w:type="spellEnd"/>
      <w:r w:rsidR="00F97AE5">
        <w:t xml:space="preserve">, </w:t>
      </w:r>
      <w:r w:rsidR="0025282A" w:rsidRPr="0025282A">
        <w:rPr>
          <w:i/>
        </w:rPr>
        <w:t>The CERT C Secure Coding Standard</w:t>
      </w:r>
      <w:r w:rsidR="00F97AE5">
        <w:t xml:space="preserve">. </w:t>
      </w:r>
      <w:proofErr w:type="spellStart"/>
      <w:proofErr w:type="gramStart"/>
      <w:r w:rsidR="00F97AE5">
        <w:t>Boston,MA</w:t>
      </w:r>
      <w:proofErr w:type="spellEnd"/>
      <w:proofErr w:type="gramEnd"/>
      <w:r w:rsidR="00F97AE5">
        <w:t>: Addison-Westley, 2008.</w:t>
      </w:r>
    </w:p>
    <w:p w14:paraId="4D07A1F4" w14:textId="77777777" w:rsidR="00A32382" w:rsidRPr="003E4B94" w:rsidRDefault="00B26414" w:rsidP="0007501B">
      <w:pPr>
        <w:pStyle w:val="Bibliography1"/>
        <w:ind w:left="0" w:firstLine="0"/>
        <w:rPr>
          <w:sz w:val="19"/>
          <w:szCs w:val="19"/>
        </w:rPr>
      </w:pPr>
      <w:r>
        <w:t xml:space="preserve"> </w:t>
      </w:r>
      <w:r w:rsidR="00A32382">
        <w:t>[</w:t>
      </w:r>
      <w:r w:rsidR="00F97AE5">
        <w:t>1</w:t>
      </w:r>
      <w:r w:rsidR="00A32382">
        <w:t>4]</w:t>
      </w:r>
      <w:r w:rsidR="00A32382">
        <w:tab/>
        <w:t xml:space="preserve">ISO/IEC TR 15942:2000, </w:t>
      </w:r>
      <w:r w:rsidR="0025282A" w:rsidRPr="0025282A">
        <w:rPr>
          <w:i/>
        </w:rPr>
        <w:t xml:space="preserve">Information technology </w:t>
      </w:r>
      <w:r w:rsidR="00EB5EBE">
        <w:rPr>
          <w:i/>
        </w:rPr>
        <w:t>—</w:t>
      </w:r>
      <w:r w:rsidR="0025282A" w:rsidRPr="0025282A">
        <w:rPr>
          <w:i/>
        </w:rPr>
        <w:t xml:space="preserve"> Programming languages </w:t>
      </w:r>
      <w:r w:rsidR="00EB5EBE">
        <w:rPr>
          <w:i/>
        </w:rPr>
        <w:t>—</w:t>
      </w:r>
      <w:r w:rsidR="0025282A" w:rsidRPr="0025282A">
        <w:rPr>
          <w:i/>
        </w:rPr>
        <w:t xml:space="preserve"> Guide for the use of the </w:t>
      </w:r>
      <w:r w:rsidR="0025282A" w:rsidRPr="0025282A">
        <w:rPr>
          <w:i/>
        </w:rPr>
        <w:tab/>
        <w:t>Ada programming language in high integrity systems</w:t>
      </w:r>
    </w:p>
    <w:p w14:paraId="38DCE622" w14:textId="77777777" w:rsidR="00F97AE5" w:rsidRDefault="00B26414" w:rsidP="00F97AE5">
      <w:pPr>
        <w:pStyle w:val="Bibliography1"/>
      </w:pPr>
      <w:r>
        <w:t xml:space="preserve"> </w:t>
      </w:r>
      <w:r w:rsidR="00F97AE5">
        <w:t>[17]</w:t>
      </w:r>
      <w:r w:rsidR="00F97AE5">
        <w:tab/>
        <w:t xml:space="preserve">ISO/IEC TR 24718: </w:t>
      </w:r>
      <w:r w:rsidR="00EB5EBE">
        <w:t>2005</w:t>
      </w:r>
      <w:r w:rsidR="00F97AE5">
        <w:t xml:space="preserve">, </w:t>
      </w:r>
      <w:r w:rsidR="00EB5EBE">
        <w:rPr>
          <w:i/>
        </w:rPr>
        <w:t xml:space="preserve">Information technology — Programming languages — </w:t>
      </w:r>
      <w:r w:rsidR="00F97AE5" w:rsidRPr="00D52609">
        <w:rPr>
          <w:i/>
        </w:rPr>
        <w:t>Guide for the use of the Ada Ravenscar Profile in high integrity systems</w:t>
      </w:r>
    </w:p>
    <w:p w14:paraId="0D756DB0" w14:textId="77777777" w:rsidR="00A32382" w:rsidRPr="00EB5EBE" w:rsidRDefault="00B26414" w:rsidP="00A32382">
      <w:pPr>
        <w:pStyle w:val="Bibliography1"/>
        <w:rPr>
          <w:i/>
        </w:rPr>
      </w:pPr>
      <w:r>
        <w:t xml:space="preserve"> </w:t>
      </w:r>
      <w:r w:rsidR="00A32382">
        <w:t>[</w:t>
      </w:r>
      <w:r w:rsidR="00F97AE5">
        <w:t>19</w:t>
      </w:r>
      <w:r w:rsidR="00A32382">
        <w:t>]</w:t>
      </w:r>
      <w:r w:rsidR="00A32382">
        <w:tab/>
        <w:t xml:space="preserve">ISO/IEC 15291:1999, </w:t>
      </w:r>
      <w:r w:rsidR="0025282A" w:rsidRPr="0025282A">
        <w:rPr>
          <w:i/>
        </w:rPr>
        <w:t>Information technology — Programming languages — Ada Semantic Interface Specification (ASIS)</w:t>
      </w:r>
    </w:p>
    <w:p w14:paraId="6CFDA96A" w14:textId="77777777" w:rsidR="00A32382" w:rsidRDefault="00A32382" w:rsidP="00A32382">
      <w:pPr>
        <w:pStyle w:val="Bibliography1"/>
      </w:pPr>
      <w:r>
        <w:t>[</w:t>
      </w:r>
      <w:r w:rsidR="00F97AE5">
        <w:t>20</w:t>
      </w:r>
      <w:r>
        <w:t>]</w:t>
      </w:r>
      <w:r>
        <w:tab/>
        <w:t>Software Considerations in Airborne Systems and Equipment Certification. Issued in the USA by the Requirements and Technical Concepts for Aviation (document RTCA SC167/DO-178B) and in Europe by the European Organization for Civil Aviation Electronics (EUROCAE document ED-12B</w:t>
      </w:r>
      <w:proofErr w:type="gramStart"/>
      <w:r>
        <w:t>).December</w:t>
      </w:r>
      <w:proofErr w:type="gramEnd"/>
      <w:r>
        <w:t xml:space="preserve"> 1992.</w:t>
      </w:r>
    </w:p>
    <w:p w14:paraId="5A59355A" w14:textId="77777777" w:rsidR="00A32382" w:rsidRDefault="00A32382" w:rsidP="00A32382">
      <w:pPr>
        <w:pStyle w:val="Bibliography1"/>
      </w:pPr>
      <w:r>
        <w:t>[</w:t>
      </w:r>
      <w:r w:rsidR="00F97AE5">
        <w:t>21</w:t>
      </w:r>
      <w:r>
        <w:t>]</w:t>
      </w:r>
      <w:r>
        <w:tab/>
        <w:t>IEC 61508: Parts 1-7, Functional safety: safety-related systems. 1998. (Part 3 is concerned with software).</w:t>
      </w:r>
    </w:p>
    <w:p w14:paraId="2B60A2A0" w14:textId="77777777" w:rsidR="00A32382" w:rsidRDefault="00A32382" w:rsidP="00A32382">
      <w:pPr>
        <w:pStyle w:val="Bibliography1"/>
      </w:pPr>
      <w:r>
        <w:t>[</w:t>
      </w:r>
      <w:r w:rsidR="00F97AE5">
        <w:t>22</w:t>
      </w:r>
      <w:r>
        <w:t>]</w:t>
      </w:r>
      <w:r>
        <w:tab/>
        <w:t>ISO/IEC 15408: 1999 Information technology. Security techniques. Evaluation criteria for IT security.</w:t>
      </w:r>
    </w:p>
    <w:p w14:paraId="354BA14D" w14:textId="77777777" w:rsidR="00A32382" w:rsidRDefault="00A32382" w:rsidP="00A32382">
      <w:pPr>
        <w:pStyle w:val="Bibliography1"/>
      </w:pPr>
      <w:r>
        <w:t>[</w:t>
      </w:r>
      <w:r w:rsidR="00F97AE5">
        <w:t>23</w:t>
      </w:r>
      <w:r>
        <w:t>]</w:t>
      </w:r>
      <w:r>
        <w:tab/>
        <w:t>Barnes</w:t>
      </w:r>
      <w:r w:rsidR="00D52609">
        <w:t xml:space="preserve">, </w:t>
      </w:r>
      <w:r w:rsidR="00500401">
        <w:t xml:space="preserve">John, </w:t>
      </w:r>
      <w:r>
        <w:t>High Integrity Software - the SPARK Approach to Safety and Security. Addison-Wesley. 2002.</w:t>
      </w:r>
    </w:p>
    <w:p w14:paraId="3177E442" w14:textId="77777777" w:rsidR="00B26414" w:rsidRPr="00B26414" w:rsidRDefault="00500401" w:rsidP="00500401">
      <w:pPr>
        <w:pStyle w:val="Bibliography1"/>
      </w:pPr>
      <w:r>
        <w:t xml:space="preserve">[24] </w:t>
      </w:r>
      <w:r>
        <w:tab/>
        <w:t xml:space="preserve">Barnes, John, </w:t>
      </w:r>
      <w:r w:rsidR="00B26414" w:rsidRPr="00CE11E1">
        <w:rPr>
          <w:rFonts w:cs="Arial"/>
          <w:color w:val="000000"/>
          <w:szCs w:val="20"/>
          <w:u w:val="single"/>
        </w:rPr>
        <w:t xml:space="preserve">Lecture Notes on Computer Science </w:t>
      </w:r>
      <w:r>
        <w:rPr>
          <w:rFonts w:cs="Arial"/>
          <w:color w:val="000000"/>
          <w:szCs w:val="20"/>
          <w:u w:val="single"/>
        </w:rPr>
        <w:t>8338</w:t>
      </w:r>
      <w:r w:rsidR="00B26414">
        <w:rPr>
          <w:rFonts w:cs="Arial"/>
          <w:color w:val="000000"/>
          <w:szCs w:val="20"/>
        </w:rPr>
        <w:t>, “Ada 2012</w:t>
      </w:r>
      <w:r w:rsidR="00B26414" w:rsidRPr="00CE11E1">
        <w:rPr>
          <w:rFonts w:cs="Arial"/>
          <w:color w:val="000000"/>
          <w:szCs w:val="20"/>
        </w:rPr>
        <w:t xml:space="preserve"> Rationale: The Language</w:t>
      </w:r>
      <w:r>
        <w:rPr>
          <w:rFonts w:cs="Arial"/>
          <w:color w:val="000000"/>
          <w:szCs w:val="20"/>
        </w:rPr>
        <w:t xml:space="preserve">—The </w:t>
      </w:r>
      <w:r w:rsidR="00B26414" w:rsidRPr="00CE11E1">
        <w:rPr>
          <w:rFonts w:cs="Arial"/>
          <w:color w:val="000000"/>
          <w:szCs w:val="20"/>
        </w:rPr>
        <w:t>Standard Librari</w:t>
      </w:r>
      <w:r w:rsidR="00B26414">
        <w:rPr>
          <w:rFonts w:cs="Arial"/>
          <w:color w:val="000000"/>
          <w:szCs w:val="20"/>
        </w:rPr>
        <w:t xml:space="preserve">es,” Springer, </w:t>
      </w:r>
      <w:r>
        <w:rPr>
          <w:rFonts w:cs="Arial"/>
          <w:color w:val="000000"/>
          <w:szCs w:val="20"/>
        </w:rPr>
        <w:t>2013</w:t>
      </w:r>
      <w:r w:rsidR="00B26414" w:rsidRPr="00CE11E1">
        <w:rPr>
          <w:rFonts w:cs="Arial"/>
          <w:color w:val="000000"/>
          <w:szCs w:val="20"/>
        </w:rPr>
        <w:t>.</w:t>
      </w:r>
      <w:r w:rsidR="00B26414">
        <w:rPr>
          <w:rFonts w:cs="Arial"/>
          <w:color w:val="000000"/>
          <w:szCs w:val="20"/>
        </w:rPr>
        <w:t xml:space="preserve">  </w:t>
      </w:r>
    </w:p>
    <w:p w14:paraId="5F7C9749" w14:textId="77777777" w:rsidR="00A32382" w:rsidRDefault="00B26414" w:rsidP="00B26414">
      <w:pPr>
        <w:pStyle w:val="Bibliography1"/>
      </w:pPr>
      <w:r>
        <w:t xml:space="preserve"> </w:t>
      </w:r>
      <w:r w:rsidR="00A32382">
        <w:t>[</w:t>
      </w:r>
      <w:r w:rsidR="00F97AE5">
        <w:t>25</w:t>
      </w:r>
      <w:r w:rsidR="00A32382">
        <w:t>]</w:t>
      </w:r>
      <w:r w:rsidR="00A32382">
        <w:tab/>
        <w:t xml:space="preserve">Steve Christy, </w:t>
      </w:r>
      <w:r w:rsidR="00A32382">
        <w:rPr>
          <w:i/>
        </w:rPr>
        <w:t>Vulnerability Type Distributions in CVE</w:t>
      </w:r>
      <w:r w:rsidR="00A32382">
        <w:t>, V1.0, 2006/10/04</w:t>
      </w:r>
    </w:p>
    <w:p w14:paraId="49C4A728" w14:textId="77777777" w:rsidR="00DA464A" w:rsidRPr="00E1401B" w:rsidRDefault="00B26414" w:rsidP="00DA464A">
      <w:pPr>
        <w:pStyle w:val="Bibliography1"/>
      </w:pPr>
      <w:r>
        <w:rPr>
          <w:lang w:val="fr-FR"/>
        </w:rPr>
        <w:t xml:space="preserve"> </w:t>
      </w:r>
      <w:r w:rsidR="00B6475C">
        <w:rPr>
          <w:lang w:val="fr-FR"/>
        </w:rPr>
        <w:t>[2</w:t>
      </w:r>
      <w:r w:rsidR="00E06693">
        <w:rPr>
          <w:lang w:val="fr-FR"/>
        </w:rPr>
        <w:t>9</w:t>
      </w:r>
      <w:r w:rsidR="00DA464A">
        <w:rPr>
          <w:lang w:val="fr-FR"/>
        </w:rPr>
        <w:t>]</w:t>
      </w:r>
      <w:r w:rsidR="00DA464A">
        <w:rPr>
          <w:lang w:val="fr-FR"/>
        </w:rPr>
        <w:tab/>
      </w:r>
      <w:r w:rsidR="00DA464A" w:rsidRPr="00B7795D">
        <w:rPr>
          <w:lang w:val="fr-FR"/>
        </w:rPr>
        <w:t xml:space="preserve">Lions, J. L. </w:t>
      </w:r>
      <w:hyperlink r:id="rId14" w:history="1">
        <w:r w:rsidR="00DA464A" w:rsidRPr="00B7795D">
          <w:rPr>
            <w:rStyle w:val="Hyperlink"/>
          </w:rPr>
          <w:t>ARIANE 5 Flight 501 Failure Report</w:t>
        </w:r>
      </w:hyperlink>
      <w:r w:rsidR="00DA464A" w:rsidRPr="00B7795D">
        <w:t>. Paris, France: European Space Agency (ESA) &amp; National Center for Space Study (CNES) Inquiry Board, July 1996.</w:t>
      </w:r>
    </w:p>
    <w:p w14:paraId="184D88FE" w14:textId="77777777" w:rsidR="00DA464A" w:rsidRPr="00DA464A" w:rsidRDefault="00B26414" w:rsidP="005E35D3">
      <w:pPr>
        <w:pStyle w:val="Bibliography1"/>
      </w:pPr>
      <w:r>
        <w:t xml:space="preserve"> </w:t>
      </w:r>
      <w:r w:rsidR="00436E81">
        <w:t>[</w:t>
      </w:r>
      <w:r w:rsidR="00F97AE5">
        <w:t>33</w:t>
      </w:r>
      <w:r w:rsidR="005E35D3">
        <w:t>]</w:t>
      </w:r>
      <w:r w:rsidR="005E35D3">
        <w:tab/>
      </w:r>
      <w:r w:rsidR="00DA464A">
        <w:t>The Common Weakness Enumeration (CWE) Initiative, MITRE Corporation, (</w:t>
      </w:r>
      <w:hyperlink r:id="rId15" w:history="1">
        <w:r w:rsidR="00DA464A" w:rsidRPr="00BF68F7">
          <w:rPr>
            <w:rStyle w:val="Hyperlink"/>
          </w:rPr>
          <w:t>http://cwe.mitre.org/</w:t>
        </w:r>
      </w:hyperlink>
      <w:r w:rsidR="00DA464A">
        <w:t>)</w:t>
      </w:r>
    </w:p>
    <w:p w14:paraId="718D3B7B" w14:textId="77777777" w:rsidR="00896FE0" w:rsidRPr="00044A93" w:rsidRDefault="005E35D3" w:rsidP="005E35D3">
      <w:pPr>
        <w:pStyle w:val="Bibliography1"/>
      </w:pPr>
      <w:r>
        <w:t>[</w:t>
      </w:r>
      <w:r w:rsidR="00F97AE5">
        <w:t>34</w:t>
      </w:r>
      <w:r>
        <w:t>]</w:t>
      </w:r>
      <w:r>
        <w:tab/>
      </w:r>
      <w:r w:rsidR="00896FE0" w:rsidRPr="00044A93">
        <w:t xml:space="preserve">Goldberg, David, </w:t>
      </w:r>
      <w:r w:rsidR="00896FE0" w:rsidRPr="00044A93">
        <w:rPr>
          <w:i/>
        </w:rPr>
        <w:t>What Every Computer Scientist Should Know About Floating-Point Arithmetic</w:t>
      </w:r>
      <w:r w:rsidR="00896FE0" w:rsidRPr="00044A93">
        <w:t xml:space="preserve">, ACM Computing Surveys, </w:t>
      </w:r>
      <w:proofErr w:type="spellStart"/>
      <w:r w:rsidR="00896FE0" w:rsidRPr="00044A93">
        <w:t>vol</w:t>
      </w:r>
      <w:proofErr w:type="spellEnd"/>
      <w:r w:rsidR="00896FE0" w:rsidRPr="00044A93">
        <w:t xml:space="preserve"> 23, issue 1 (March 1991), ISSN 0360-0300, pp 5-48.</w:t>
      </w:r>
    </w:p>
    <w:p w14:paraId="522FDB43" w14:textId="77777777" w:rsidR="00896FE0" w:rsidRDefault="005E35D3" w:rsidP="005E35D3">
      <w:pPr>
        <w:pStyle w:val="Bibliography1"/>
      </w:pPr>
      <w:r>
        <w:t>[</w:t>
      </w:r>
      <w:r w:rsidR="00E06693">
        <w:t>35</w:t>
      </w:r>
      <w:r>
        <w:t>]</w:t>
      </w:r>
      <w:r>
        <w:tab/>
      </w:r>
      <w:r w:rsidR="00896FE0" w:rsidRPr="00044A93">
        <w:t>IEEE Standards Committee 754. IEEE Standard for Binary Floating-Point Arithmetic, ANSI/IEEE Standard 754-</w:t>
      </w:r>
      <w:r w:rsidR="00896FE0">
        <w:t>2008</w:t>
      </w:r>
      <w:r w:rsidR="00896FE0" w:rsidRPr="00044A93">
        <w:t xml:space="preserve">. Institute of Electrical and Electronics Engineers, New York, </w:t>
      </w:r>
      <w:r w:rsidR="00896FE0">
        <w:t>2008</w:t>
      </w:r>
      <w:r w:rsidR="00896FE0" w:rsidRPr="00044A93">
        <w:t>.</w:t>
      </w:r>
    </w:p>
    <w:p w14:paraId="10FB83AB" w14:textId="77777777" w:rsidR="00F97AE5" w:rsidRPr="00044A93" w:rsidRDefault="00F97AE5" w:rsidP="00F97AE5">
      <w:pPr>
        <w:pStyle w:val="Bibliography1"/>
      </w:pPr>
      <w:r w:rsidRPr="000F6B54">
        <w:lastRenderedPageBreak/>
        <w:t>[</w:t>
      </w:r>
      <w:r>
        <w:t>36]</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1BF6E0EF" w14:textId="77777777" w:rsidR="00896FE0" w:rsidRPr="00044A93" w:rsidRDefault="00B6475C" w:rsidP="005E35D3">
      <w:pPr>
        <w:pStyle w:val="Bibliography1"/>
      </w:pPr>
      <w:r>
        <w:t>[</w:t>
      </w:r>
      <w:r w:rsidR="00F97AE5">
        <w:t>37</w:t>
      </w:r>
      <w:r w:rsidR="005E35D3">
        <w:t>]</w:t>
      </w:r>
      <w:r w:rsidR="005E35D3">
        <w:tab/>
      </w:r>
      <w:r w:rsidR="00896FE0" w:rsidRPr="00044A93">
        <w:t xml:space="preserve">Bo </w:t>
      </w:r>
      <w:proofErr w:type="spellStart"/>
      <w:r w:rsidR="00896FE0" w:rsidRPr="00044A93">
        <w:t>Einarsson</w:t>
      </w:r>
      <w:proofErr w:type="spellEnd"/>
      <w:r w:rsidR="00896FE0" w:rsidRPr="00044A93">
        <w:t xml:space="preserve">, ed. Accuracy and Reliability in Scientific Computing, SIAM, July 2005 </w:t>
      </w:r>
      <w:hyperlink r:id="rId16" w:history="1">
        <w:r w:rsidR="00896FE0" w:rsidRPr="00044A93">
          <w:rPr>
            <w:rStyle w:val="Hyperlink"/>
          </w:rPr>
          <w:t>http://www.nsc.liu.se/wg25/book</w:t>
        </w:r>
      </w:hyperlink>
    </w:p>
    <w:p w14:paraId="691FF1EF" w14:textId="77777777" w:rsidR="00896FE0" w:rsidRPr="00044A93" w:rsidRDefault="005E35D3" w:rsidP="005E35D3">
      <w:pPr>
        <w:pStyle w:val="Bibliography1"/>
      </w:pPr>
      <w:r>
        <w:t>[</w:t>
      </w:r>
      <w:r w:rsidR="00F97AE5">
        <w:t>38</w:t>
      </w:r>
      <w:r>
        <w:t>]</w:t>
      </w:r>
      <w:r>
        <w:tab/>
      </w:r>
      <w:r w:rsidR="00896FE0" w:rsidRPr="00044A93">
        <w:t xml:space="preserve">GAO Report, Patriot </w:t>
      </w:r>
      <w:r w:rsidR="00896FE0" w:rsidRPr="00044A93">
        <w:rPr>
          <w:i/>
        </w:rPr>
        <w:t>Missile Defense: Software Problem Led to System Failure at Dhahran, Saudi Arabia</w:t>
      </w:r>
      <w:r w:rsidR="00896FE0" w:rsidRPr="00044A93">
        <w:t xml:space="preserve">, B-247094, Feb. 4, 1992, </w:t>
      </w:r>
      <w:hyperlink r:id="rId17" w:history="1">
        <w:r w:rsidR="00896FE0" w:rsidRPr="00044A93">
          <w:rPr>
            <w:rStyle w:val="Hyperlink"/>
          </w:rPr>
          <w:t>http://archive.gao.gov/t2pbat6/145960.pdf</w:t>
        </w:r>
      </w:hyperlink>
    </w:p>
    <w:p w14:paraId="0991581C" w14:textId="77777777" w:rsidR="00B7795D" w:rsidRPr="00BF68F7" w:rsidRDefault="005E35D3" w:rsidP="00BF68F7">
      <w:pPr>
        <w:pStyle w:val="Bibliography1"/>
      </w:pPr>
      <w:r>
        <w:t>[</w:t>
      </w:r>
      <w:r w:rsidR="00F97AE5">
        <w:t>39</w:t>
      </w:r>
      <w:r>
        <w:t>]</w:t>
      </w:r>
      <w:r>
        <w:tab/>
      </w:r>
      <w:r w:rsidR="00896FE0" w:rsidRPr="00044A93">
        <w:t xml:space="preserve">Robert </w:t>
      </w:r>
      <w:proofErr w:type="spellStart"/>
      <w:r w:rsidR="00896FE0" w:rsidRPr="00044A93">
        <w:t>Skeel</w:t>
      </w:r>
      <w:proofErr w:type="spellEnd"/>
      <w:r w:rsidR="00896FE0" w:rsidRPr="00044A93">
        <w:t xml:space="preserve">, </w:t>
      </w:r>
      <w:proofErr w:type="spellStart"/>
      <w:r w:rsidR="00896FE0" w:rsidRPr="00044A93">
        <w:rPr>
          <w:i/>
        </w:rPr>
        <w:t>Roundoff</w:t>
      </w:r>
      <w:proofErr w:type="spellEnd"/>
      <w:r w:rsidR="00896FE0" w:rsidRPr="00044A93">
        <w:rPr>
          <w:i/>
        </w:rPr>
        <w:t xml:space="preserve"> Error Cripples Patriot Missile</w:t>
      </w:r>
      <w:r w:rsidR="00896FE0" w:rsidRPr="00044A93">
        <w:t xml:space="preserve">, SIAM News, Volume 25, Number 4, July 1992, page 11, </w:t>
      </w:r>
      <w:hyperlink r:id="rId18" w:history="1">
        <w:r w:rsidR="00896FE0" w:rsidRPr="00044A93">
          <w:rPr>
            <w:rStyle w:val="HTMLTypewriter"/>
            <w:rFonts w:ascii="Arial" w:hAnsi="Arial"/>
            <w:color w:val="0000FF"/>
            <w:u w:val="single"/>
          </w:rPr>
          <w:t>http://www.siam.org/siamnews/general/patriot.htm</w:t>
        </w:r>
      </w:hyperlink>
    </w:p>
    <w:p w14:paraId="27EDEE6F" w14:textId="77777777" w:rsidR="00F97AE5" w:rsidRPr="00F97AE5" w:rsidRDefault="00B26414" w:rsidP="005E35D3">
      <w:pPr>
        <w:pStyle w:val="Bibliography1"/>
        <w:rPr>
          <w:i/>
          <w:lang w:val="fr-FR"/>
        </w:rPr>
      </w:pPr>
      <w:r>
        <w:t xml:space="preserve"> </w:t>
      </w:r>
      <w:r w:rsidR="00F97AE5">
        <w:t>[41]</w:t>
      </w:r>
      <w:r w:rsidR="00F97AE5">
        <w:tab/>
      </w:r>
      <w:proofErr w:type="spellStart"/>
      <w:r w:rsidR="00F97AE5">
        <w:t>Holzmann</w:t>
      </w:r>
      <w:proofErr w:type="spellEnd"/>
      <w:r w:rsidR="00F97AE5">
        <w:t xml:space="preserve">, </w:t>
      </w:r>
      <w:proofErr w:type="spellStart"/>
      <w:r w:rsidR="00F97AE5">
        <w:t>Garard</w:t>
      </w:r>
      <w:proofErr w:type="spellEnd"/>
      <w:r w:rsidR="00F97AE5">
        <w:t xml:space="preserve"> J., Computer, vol. 39, no. 6, pp 95-97, Jun., 2006, </w:t>
      </w:r>
      <w:r w:rsidR="00F97AE5">
        <w:rPr>
          <w:i/>
        </w:rPr>
        <w:t>The Power of 10: Rules for Developing Safety-Critical Code</w:t>
      </w:r>
    </w:p>
    <w:p w14:paraId="6DE0DE01" w14:textId="77777777" w:rsidR="00960D2D" w:rsidRDefault="005E35D3" w:rsidP="00F97AE5">
      <w:pPr>
        <w:pStyle w:val="Bibliography1"/>
      </w:pPr>
      <w:r>
        <w:t>[</w:t>
      </w:r>
      <w:r w:rsidR="00F97AE5">
        <w:t>42</w:t>
      </w:r>
      <w:r>
        <w:t>]</w:t>
      </w:r>
      <w:r>
        <w:tab/>
      </w:r>
      <w:r w:rsidR="00FB65C1" w:rsidRPr="00FB65C1">
        <w:t xml:space="preserve">P. V. </w:t>
      </w:r>
      <w:proofErr w:type="spellStart"/>
      <w:r w:rsidR="00FB65C1" w:rsidRPr="00FB65C1">
        <w:t>Bhansali</w:t>
      </w:r>
      <w:proofErr w:type="spellEnd"/>
      <w:r w:rsidR="00FB65C1" w:rsidRPr="00FB65C1">
        <w:t>, A systematic approach to identifying a safe subset for safety-critical software, ACM SIGSOFT Software Enginee</w:t>
      </w:r>
      <w:r w:rsidR="00960D2D">
        <w:t>ring Notes, v.28 n.4, July 2003</w:t>
      </w:r>
    </w:p>
    <w:p w14:paraId="66B1C9B7" w14:textId="1F738C19" w:rsidR="00F4785B" w:rsidRDefault="00960D2D" w:rsidP="005E35D3">
      <w:pPr>
        <w:pStyle w:val="Bibliography1"/>
      </w:pPr>
      <w:r>
        <w:t>[</w:t>
      </w:r>
      <w:r w:rsidR="00F97AE5">
        <w:t>43</w:t>
      </w:r>
      <w:r>
        <w:t>]</w:t>
      </w:r>
      <w:r>
        <w:tab/>
        <w:t xml:space="preserve">Ada Quality and Style Guide, </w:t>
      </w:r>
      <w:r w:rsidR="000C543D">
        <w:t>Guidelines for Professional Programmers</w:t>
      </w:r>
      <w:r>
        <w:t xml:space="preserve">.  Available from: </w:t>
      </w:r>
      <w:r w:rsidR="000C543D" w:rsidRPr="000C543D">
        <w:t>https://en.wikibooks.org/wiki/Ada_Style_Guide</w:t>
      </w:r>
      <w:r w:rsidR="00F4785B">
        <w:t>.</w:t>
      </w:r>
    </w:p>
    <w:p w14:paraId="4D946D56" w14:textId="77777777" w:rsidR="000C543D" w:rsidRPr="00FB65C1" w:rsidDel="000C543D" w:rsidRDefault="003C44DE" w:rsidP="000C543D">
      <w:pPr>
        <w:pStyle w:val="Bibliography1"/>
        <w:rPr>
          <w:del w:id="750" w:author="Joyce L Tokar" w:date="2017-01-23T14:07:00Z"/>
        </w:rPr>
      </w:pPr>
      <w:del w:id="751" w:author="Joyce L Tokar" w:date="2017-01-23T14:07:00Z">
        <w:r w:rsidDel="000C543D">
          <w:fldChar w:fldCharType="begin"/>
        </w:r>
        <w:r w:rsidR="00500DCD" w:rsidDel="000C543D">
          <w:delInstrText>HYPERLINK "http://www.adaic.org/docs/95style/95style.pdf"</w:delInstrText>
        </w:r>
        <w:r w:rsidDel="000C543D">
          <w:fldChar w:fldCharType="separate"/>
        </w:r>
        <w:r w:rsidR="00960D2D" w:rsidRPr="00AF6F54" w:rsidDel="000C543D">
          <w:rPr>
            <w:rStyle w:val="Hyperlink"/>
          </w:rPr>
          <w:delText>http://www.adaic.org/docs/95style/95style.pdf</w:delText>
        </w:r>
        <w:r w:rsidDel="000C543D">
          <w:fldChar w:fldCharType="end"/>
        </w:r>
      </w:del>
    </w:p>
    <w:p w14:paraId="52335FBF" w14:textId="77777777" w:rsidR="00FB65C1" w:rsidRPr="00FB65C1" w:rsidRDefault="005E35D3" w:rsidP="005E35D3">
      <w:pPr>
        <w:pStyle w:val="Bibliography1"/>
      </w:pPr>
      <w:r>
        <w:t>[</w:t>
      </w:r>
      <w:r w:rsidR="00F97AE5">
        <w:t>44</w:t>
      </w:r>
      <w:r>
        <w:t>]</w:t>
      </w:r>
      <w:r>
        <w:tab/>
      </w:r>
      <w:proofErr w:type="spellStart"/>
      <w:r w:rsidR="00FB65C1" w:rsidRPr="00FB65C1">
        <w:t>Ghassan</w:t>
      </w:r>
      <w:proofErr w:type="spellEnd"/>
      <w:r w:rsidR="00FB65C1" w:rsidRPr="00FB65C1">
        <w:t xml:space="preserve">, A., &amp; </w:t>
      </w:r>
      <w:proofErr w:type="spellStart"/>
      <w:r w:rsidR="00FB65C1" w:rsidRPr="00FB65C1">
        <w:t>Alkadi</w:t>
      </w:r>
      <w:proofErr w:type="spellEnd"/>
      <w:r w:rsidR="00FB65C1" w:rsidRPr="00FB65C1">
        <w:t xml:space="preserve">, I. (2003). Application of a Revised DIT Metric to Redesign an OO Design. </w:t>
      </w:r>
      <w:r w:rsidR="00FB65C1" w:rsidRPr="00FB65C1">
        <w:rPr>
          <w:i/>
        </w:rPr>
        <w:t xml:space="preserve">Journal of Object </w:t>
      </w:r>
      <w:proofErr w:type="gramStart"/>
      <w:r w:rsidR="00FB65C1" w:rsidRPr="00FB65C1">
        <w:rPr>
          <w:i/>
        </w:rPr>
        <w:t>Technology</w:t>
      </w:r>
      <w:r w:rsidR="00FB65C1" w:rsidRPr="00FB65C1">
        <w:t xml:space="preserve"> ,</w:t>
      </w:r>
      <w:proofErr w:type="gramEnd"/>
      <w:r w:rsidR="00FB65C1" w:rsidRPr="00FB65C1">
        <w:t xml:space="preserve"> 127-134.</w:t>
      </w:r>
    </w:p>
    <w:p w14:paraId="17ED049F" w14:textId="77777777" w:rsidR="00741C0D" w:rsidRDefault="005E35D3" w:rsidP="008216A8">
      <w:pPr>
        <w:pStyle w:val="Bibliography1"/>
      </w:pPr>
      <w:r>
        <w:t>[</w:t>
      </w:r>
      <w:r w:rsidR="00F97AE5">
        <w:t>45</w:t>
      </w:r>
      <w:r>
        <w:t>]</w:t>
      </w:r>
      <w:r>
        <w:tab/>
      </w:r>
      <w:r w:rsidR="00FB65C1" w:rsidRPr="00FB65C1">
        <w:t xml:space="preserve">Subramanian, S., Tsai, W.-T., &amp; </w:t>
      </w:r>
      <w:proofErr w:type="spellStart"/>
      <w:r w:rsidR="00FB65C1" w:rsidRPr="00FB65C1">
        <w:t>Rayadurgam</w:t>
      </w:r>
      <w:proofErr w:type="spellEnd"/>
      <w:r w:rsidR="00FB65C1" w:rsidRPr="00FB65C1">
        <w:t xml:space="preserve">, S. (1998). Design Constraint Violation Detection in Safety-Critical Systems. The 3rd IEEE International Symposium on High-Assurance Systems </w:t>
      </w:r>
      <w:proofErr w:type="gramStart"/>
      <w:r w:rsidR="00FB65C1" w:rsidRPr="00FB65C1">
        <w:t>Engineering ,</w:t>
      </w:r>
      <w:proofErr w:type="gramEnd"/>
      <w:r w:rsidR="00FB65C1" w:rsidRPr="00FB65C1">
        <w:t xml:space="preserve"> 109 - 116.</w:t>
      </w:r>
    </w:p>
    <w:p w14:paraId="7AD70041" w14:textId="77777777" w:rsidR="001060CD" w:rsidRDefault="00B61CC1" w:rsidP="0071177D">
      <w:pPr>
        <w:spacing w:after="240"/>
        <w:ind w:left="630" w:hanging="630"/>
        <w:rPr>
          <w:lang w:val="en-CA"/>
        </w:rPr>
      </w:pPr>
      <w:r>
        <w:t>[46]</w:t>
      </w:r>
      <w:r>
        <w:tab/>
      </w:r>
      <w:proofErr w:type="spellStart"/>
      <w:r w:rsidRPr="007638CB">
        <w:rPr>
          <w:lang w:val="en-CA"/>
        </w:rPr>
        <w:t>Lundqvist</w:t>
      </w:r>
      <w:proofErr w:type="spellEnd"/>
      <w:r w:rsidRPr="007638CB">
        <w:rPr>
          <w:lang w:val="en-CA"/>
        </w:rPr>
        <w:t xml:space="preserve">, K and </w:t>
      </w:r>
      <w:proofErr w:type="spellStart"/>
      <w:r w:rsidRPr="007638CB">
        <w:rPr>
          <w:lang w:val="en-CA"/>
        </w:rPr>
        <w:t>Asplund</w:t>
      </w:r>
      <w:proofErr w:type="spellEnd"/>
      <w:r w:rsidRPr="007638CB">
        <w:rPr>
          <w:lang w:val="en-CA"/>
        </w:rPr>
        <w:t>, L., “</w:t>
      </w:r>
      <w:r w:rsidRPr="004C5E35">
        <w:rPr>
          <w:i/>
          <w:lang w:val="en-CA"/>
        </w:rPr>
        <w:t>A Formal Model of a Run-Time Kernel for Ravenscar</w:t>
      </w:r>
      <w:r w:rsidRPr="007638CB">
        <w:rPr>
          <w:lang w:val="en-CA"/>
        </w:rPr>
        <w:t>”, The 6th International Conference on Real-Time Computing Systems and Applications – RTCSA 1999</w:t>
      </w:r>
    </w:p>
    <w:p w14:paraId="2531BC2B" w14:textId="77777777" w:rsidR="00741C0D" w:rsidRDefault="00741C0D" w:rsidP="00B13ECD">
      <w:pPr>
        <w:spacing w:after="240"/>
        <w:ind w:left="630" w:hanging="720"/>
      </w:pPr>
      <w:r>
        <w:br w:type="page"/>
      </w:r>
    </w:p>
    <w:p w14:paraId="000C8F86" w14:textId="77777777" w:rsidR="001610CB" w:rsidRDefault="00650C36">
      <w:pPr>
        <w:pStyle w:val="Heading1"/>
        <w:jc w:val="center"/>
      </w:pPr>
      <w:bookmarkStart w:id="752" w:name="_Toc358896894"/>
      <w:bookmarkStart w:id="753" w:name="_Toc508619120"/>
      <w:r w:rsidRPr="00AB6756">
        <w:lastRenderedPageBreak/>
        <w:t>Index</w:t>
      </w:r>
      <w:bookmarkEnd w:id="752"/>
      <w:bookmarkEnd w:id="753"/>
    </w:p>
    <w:p w14:paraId="7CEAA93F" w14:textId="77777777" w:rsidR="001610CB" w:rsidRDefault="001610CB"/>
    <w:p w14:paraId="516BBE1D" w14:textId="77777777" w:rsidR="00D7658F" w:rsidRDefault="003C44DE" w:rsidP="008216A8">
      <w:pPr>
        <w:pStyle w:val="Bibliography1"/>
        <w:rPr>
          <w:ins w:id="754" w:author="Joyce L Tokar" w:date="2018-03-12T12:11:00Z"/>
          <w:noProof/>
        </w:rPr>
        <w:sectPr w:rsidR="00D7658F" w:rsidSect="00D7658F">
          <w:footerReference w:type="even" r:id="rId19"/>
          <w:footerReference w:type="default" r:id="rId20"/>
          <w:headerReference w:type="first" r:id="rId21"/>
          <w:footerReference w:type="first" r:id="rId22"/>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2D693920" w14:textId="77777777" w:rsidR="00D7658F" w:rsidRDefault="00D7658F">
      <w:pPr>
        <w:pStyle w:val="IndexHeading"/>
        <w:keepNext/>
        <w:tabs>
          <w:tab w:val="right" w:pos="4735"/>
        </w:tabs>
        <w:rPr>
          <w:ins w:id="755" w:author="Joyce L Tokar" w:date="2018-03-12T12:11:00Z"/>
          <w:rFonts w:cstheme="minorBidi"/>
          <w:b/>
          <w:bCs/>
          <w:noProof/>
        </w:rPr>
      </w:pPr>
      <w:ins w:id="756" w:author="Joyce L Tokar" w:date="2018-03-12T12:11:00Z">
        <w:r>
          <w:rPr>
            <w:noProof/>
          </w:rPr>
          <w:lastRenderedPageBreak/>
          <w:t xml:space="preserve"> </w:t>
        </w:r>
      </w:ins>
    </w:p>
    <w:p w14:paraId="38C14B41" w14:textId="77777777" w:rsidR="00D7658F" w:rsidRDefault="00D7658F">
      <w:pPr>
        <w:pStyle w:val="Index1"/>
        <w:tabs>
          <w:tab w:val="right" w:pos="4735"/>
        </w:tabs>
        <w:rPr>
          <w:ins w:id="757" w:author="Joyce L Tokar" w:date="2018-03-12T12:11:00Z"/>
          <w:noProof/>
        </w:rPr>
      </w:pPr>
      <w:ins w:id="758" w:author="Joyce L Tokar" w:date="2018-03-12T12:11:00Z">
        <w:r>
          <w:rPr>
            <w:noProof/>
          </w:rPr>
          <w:t>Abnormal representation, 13</w:t>
        </w:r>
      </w:ins>
    </w:p>
    <w:p w14:paraId="6A70D327" w14:textId="77777777" w:rsidR="00D7658F" w:rsidRDefault="00D7658F">
      <w:pPr>
        <w:pStyle w:val="Index1"/>
        <w:tabs>
          <w:tab w:val="right" w:pos="4735"/>
        </w:tabs>
        <w:rPr>
          <w:ins w:id="759" w:author="Joyce L Tokar" w:date="2018-03-12T12:11:00Z"/>
          <w:noProof/>
        </w:rPr>
      </w:pPr>
      <w:ins w:id="760" w:author="Joyce L Tokar" w:date="2018-03-12T12:11:00Z">
        <w:r w:rsidRPr="005A3438">
          <w:rPr>
            <w:rFonts w:ascii="Times New Roman" w:hAnsi="Times New Roman" w:cs="Times New Roman"/>
            <w:b/>
            <w:noProof/>
          </w:rPr>
          <w:t>abort</w:t>
        </w:r>
        <w:r>
          <w:rPr>
            <w:noProof/>
          </w:rPr>
          <w:t>, 32, 46, 47, 48, 49</w:t>
        </w:r>
      </w:ins>
    </w:p>
    <w:p w14:paraId="05617782" w14:textId="77777777" w:rsidR="00D7658F" w:rsidRDefault="00D7658F">
      <w:pPr>
        <w:pStyle w:val="Index1"/>
        <w:tabs>
          <w:tab w:val="right" w:pos="4735"/>
        </w:tabs>
        <w:rPr>
          <w:ins w:id="761" w:author="Joyce L Tokar" w:date="2018-03-12T12:11:00Z"/>
          <w:noProof/>
        </w:rPr>
      </w:pPr>
      <w:ins w:id="762" w:author="Joyce L Tokar" w:date="2018-03-12T12:11:00Z">
        <w:r w:rsidRPr="005A3438">
          <w:rPr>
            <w:noProof/>
            <w:kern w:val="32"/>
          </w:rPr>
          <w:t>Access object</w:t>
        </w:r>
        <w:r>
          <w:rPr>
            <w:noProof/>
          </w:rPr>
          <w:t>, 13</w:t>
        </w:r>
      </w:ins>
    </w:p>
    <w:p w14:paraId="07325EC4" w14:textId="77777777" w:rsidR="00D7658F" w:rsidRDefault="00D7658F">
      <w:pPr>
        <w:pStyle w:val="Index1"/>
        <w:tabs>
          <w:tab w:val="right" w:pos="4735"/>
        </w:tabs>
        <w:rPr>
          <w:ins w:id="763" w:author="Joyce L Tokar" w:date="2018-03-12T12:11:00Z"/>
          <w:noProof/>
        </w:rPr>
      </w:pPr>
      <w:ins w:id="764" w:author="Joyce L Tokar" w:date="2018-03-12T12:11:00Z">
        <w:r w:rsidRPr="005A3438">
          <w:rPr>
            <w:noProof/>
            <w:kern w:val="32"/>
          </w:rPr>
          <w:t>Access type</w:t>
        </w:r>
        <w:r>
          <w:rPr>
            <w:noProof/>
          </w:rPr>
          <w:t>, 13</w:t>
        </w:r>
      </w:ins>
    </w:p>
    <w:p w14:paraId="326A42F2" w14:textId="77777777" w:rsidR="00D7658F" w:rsidRDefault="00D7658F">
      <w:pPr>
        <w:pStyle w:val="Index1"/>
        <w:tabs>
          <w:tab w:val="right" w:pos="4735"/>
        </w:tabs>
        <w:rPr>
          <w:ins w:id="765" w:author="Joyce L Tokar" w:date="2018-03-12T12:11:00Z"/>
          <w:noProof/>
        </w:rPr>
      </w:pPr>
      <w:ins w:id="766" w:author="Joyce L Tokar" w:date="2018-03-12T12:11:00Z">
        <w:r w:rsidRPr="005A3438">
          <w:rPr>
            <w:noProof/>
            <w:kern w:val="32"/>
          </w:rPr>
          <w:t>Access value</w:t>
        </w:r>
        <w:r>
          <w:rPr>
            <w:noProof/>
          </w:rPr>
          <w:t>, 14</w:t>
        </w:r>
      </w:ins>
    </w:p>
    <w:p w14:paraId="31970B2B" w14:textId="77777777" w:rsidR="00D7658F" w:rsidRDefault="00D7658F">
      <w:pPr>
        <w:pStyle w:val="Index1"/>
        <w:tabs>
          <w:tab w:val="right" w:pos="4735"/>
        </w:tabs>
        <w:rPr>
          <w:ins w:id="767" w:author="Joyce L Tokar" w:date="2018-03-12T12:11:00Z"/>
          <w:noProof/>
        </w:rPr>
      </w:pPr>
      <w:ins w:id="768" w:author="Joyce L Tokar" w:date="2018-03-12T12:11:00Z">
        <w:r w:rsidRPr="005A3438">
          <w:rPr>
            <w:noProof/>
            <w:kern w:val="32"/>
          </w:rPr>
          <w:t>Access-to-subprogram</w:t>
        </w:r>
        <w:r>
          <w:rPr>
            <w:noProof/>
          </w:rPr>
          <w:t>, 13</w:t>
        </w:r>
      </w:ins>
    </w:p>
    <w:p w14:paraId="0A942E84" w14:textId="77777777" w:rsidR="00D7658F" w:rsidRDefault="00D7658F">
      <w:pPr>
        <w:pStyle w:val="Index1"/>
        <w:tabs>
          <w:tab w:val="right" w:pos="4735"/>
        </w:tabs>
        <w:rPr>
          <w:ins w:id="769" w:author="Joyce L Tokar" w:date="2018-03-12T12:11:00Z"/>
          <w:noProof/>
        </w:rPr>
      </w:pPr>
      <w:ins w:id="770" w:author="Joyce L Tokar" w:date="2018-03-12T12:11:00Z">
        <w:r>
          <w:rPr>
            <w:noProof/>
          </w:rPr>
          <w:t>Allocator, 14</w:t>
        </w:r>
      </w:ins>
    </w:p>
    <w:p w14:paraId="71C932C6" w14:textId="77777777" w:rsidR="00D7658F" w:rsidRDefault="00D7658F">
      <w:pPr>
        <w:pStyle w:val="Index1"/>
        <w:tabs>
          <w:tab w:val="right" w:pos="4735"/>
        </w:tabs>
        <w:rPr>
          <w:ins w:id="771" w:author="Joyce L Tokar" w:date="2018-03-12T12:11:00Z"/>
          <w:noProof/>
        </w:rPr>
      </w:pPr>
      <w:ins w:id="772" w:author="Joyce L Tokar" w:date="2018-03-12T12:11:00Z">
        <w:r>
          <w:rPr>
            <w:noProof/>
          </w:rPr>
          <w:t>AMV – Type-breaking Reinterpretation of Data, 38</w:t>
        </w:r>
      </w:ins>
    </w:p>
    <w:p w14:paraId="4EADD84E" w14:textId="77777777" w:rsidR="00D7658F" w:rsidRDefault="00D7658F">
      <w:pPr>
        <w:pStyle w:val="Index1"/>
        <w:tabs>
          <w:tab w:val="right" w:pos="4735"/>
        </w:tabs>
        <w:rPr>
          <w:ins w:id="773" w:author="Joyce L Tokar" w:date="2018-03-12T12:11:00Z"/>
          <w:noProof/>
        </w:rPr>
      </w:pPr>
      <w:ins w:id="774" w:author="Joyce L Tokar" w:date="2018-03-12T12:11:00Z">
        <w:r>
          <w:rPr>
            <w:noProof/>
          </w:rPr>
          <w:t>Aspect specification, 14</w:t>
        </w:r>
      </w:ins>
    </w:p>
    <w:p w14:paraId="7E500445" w14:textId="77777777" w:rsidR="00D7658F" w:rsidRDefault="00D7658F">
      <w:pPr>
        <w:pStyle w:val="Index1"/>
        <w:tabs>
          <w:tab w:val="right" w:pos="4735"/>
        </w:tabs>
        <w:rPr>
          <w:ins w:id="775" w:author="Joyce L Tokar" w:date="2018-03-12T12:11:00Z"/>
          <w:noProof/>
        </w:rPr>
      </w:pPr>
      <w:ins w:id="776" w:author="Joyce L Tokar" w:date="2018-03-12T12:11:00Z">
        <w:r>
          <w:rPr>
            <w:noProof/>
          </w:rPr>
          <w:t>Atomic, 14, 16, 22, 46, 49</w:t>
        </w:r>
      </w:ins>
    </w:p>
    <w:p w14:paraId="5EC0C666" w14:textId="77777777" w:rsidR="00D7658F" w:rsidRDefault="00D7658F">
      <w:pPr>
        <w:pStyle w:val="Index1"/>
        <w:tabs>
          <w:tab w:val="right" w:pos="4735"/>
        </w:tabs>
        <w:rPr>
          <w:ins w:id="777" w:author="Joyce L Tokar" w:date="2018-03-12T12:11:00Z"/>
          <w:noProof/>
        </w:rPr>
      </w:pPr>
      <w:ins w:id="778" w:author="Joyce L Tokar" w:date="2018-03-12T12:11:00Z">
        <w:r>
          <w:rPr>
            <w:noProof/>
          </w:rPr>
          <w:t>Attribute, 14</w:t>
        </w:r>
      </w:ins>
    </w:p>
    <w:p w14:paraId="2488104C" w14:textId="77777777" w:rsidR="00D7658F" w:rsidRDefault="00D7658F">
      <w:pPr>
        <w:pStyle w:val="Index2"/>
        <w:tabs>
          <w:tab w:val="right" w:pos="4735"/>
        </w:tabs>
        <w:rPr>
          <w:ins w:id="779" w:author="Joyce L Tokar" w:date="2018-03-12T12:11:00Z"/>
          <w:noProof/>
        </w:rPr>
      </w:pPr>
      <w:ins w:id="780" w:author="Joyce L Tokar" w:date="2018-03-12T12:11:00Z">
        <w:r>
          <w:rPr>
            <w:noProof/>
          </w:rPr>
          <w:t>‘Access, 26, 35</w:t>
        </w:r>
      </w:ins>
    </w:p>
    <w:p w14:paraId="12E5F3E7" w14:textId="77777777" w:rsidR="00D7658F" w:rsidRDefault="00D7658F">
      <w:pPr>
        <w:pStyle w:val="Index2"/>
        <w:tabs>
          <w:tab w:val="right" w:pos="4735"/>
        </w:tabs>
        <w:rPr>
          <w:ins w:id="781" w:author="Joyce L Tokar" w:date="2018-03-12T12:11:00Z"/>
          <w:noProof/>
        </w:rPr>
      </w:pPr>
      <w:ins w:id="782" w:author="Joyce L Tokar" w:date="2018-03-12T12:11:00Z">
        <w:r w:rsidRPr="005A3438">
          <w:rPr>
            <w:noProof/>
            <w:kern w:val="32"/>
          </w:rPr>
          <w:t>‘Callable</w:t>
        </w:r>
        <w:r>
          <w:rPr>
            <w:noProof/>
          </w:rPr>
          <w:t>, 48, 49</w:t>
        </w:r>
      </w:ins>
    </w:p>
    <w:p w14:paraId="1ACA928D" w14:textId="77777777" w:rsidR="00D7658F" w:rsidRDefault="00D7658F">
      <w:pPr>
        <w:pStyle w:val="Index2"/>
        <w:tabs>
          <w:tab w:val="right" w:pos="4735"/>
        </w:tabs>
        <w:rPr>
          <w:ins w:id="783" w:author="Joyce L Tokar" w:date="2018-03-12T12:11:00Z"/>
          <w:noProof/>
        </w:rPr>
      </w:pPr>
      <w:ins w:id="784" w:author="Joyce L Tokar" w:date="2018-03-12T12:11:00Z">
        <w:r w:rsidRPr="005A3438">
          <w:rPr>
            <w:rFonts w:ascii="Times New Roman" w:hAnsi="Times New Roman" w:cs="Times New Roman"/>
            <w:noProof/>
            <w:kern w:val="32"/>
          </w:rPr>
          <w:t>‘Terminated</w:t>
        </w:r>
        <w:r>
          <w:rPr>
            <w:noProof/>
          </w:rPr>
          <w:t>, 48, 49</w:t>
        </w:r>
      </w:ins>
    </w:p>
    <w:p w14:paraId="6864F673" w14:textId="77777777" w:rsidR="00D7658F" w:rsidRDefault="00D7658F">
      <w:pPr>
        <w:pStyle w:val="Index2"/>
        <w:tabs>
          <w:tab w:val="right" w:pos="4735"/>
        </w:tabs>
        <w:rPr>
          <w:ins w:id="785" w:author="Joyce L Tokar" w:date="2018-03-12T12:11:00Z"/>
          <w:noProof/>
        </w:rPr>
      </w:pPr>
      <w:ins w:id="786" w:author="Joyce L Tokar" w:date="2018-03-12T12:11:00Z">
        <w:r>
          <w:rPr>
            <w:noProof/>
          </w:rPr>
          <w:t>‘Valid, 21, 30</w:t>
        </w:r>
      </w:ins>
    </w:p>
    <w:p w14:paraId="044F81B5" w14:textId="77777777" w:rsidR="00D7658F" w:rsidRDefault="00D7658F">
      <w:pPr>
        <w:pStyle w:val="Index2"/>
        <w:tabs>
          <w:tab w:val="right" w:pos="4735"/>
        </w:tabs>
        <w:rPr>
          <w:ins w:id="787" w:author="Joyce L Tokar" w:date="2018-03-12T12:11:00Z"/>
          <w:noProof/>
        </w:rPr>
      </w:pPr>
      <w:ins w:id="788" w:author="Joyce L Tokar" w:date="2018-03-12T12:11:00Z">
        <w:r>
          <w:rPr>
            <w:noProof/>
          </w:rPr>
          <w:t>’Valid, 30</w:t>
        </w:r>
      </w:ins>
    </w:p>
    <w:p w14:paraId="792FADC1" w14:textId="77777777" w:rsidR="00D7658F" w:rsidRDefault="00D7658F">
      <w:pPr>
        <w:pStyle w:val="Index2"/>
        <w:tabs>
          <w:tab w:val="right" w:pos="4735"/>
        </w:tabs>
        <w:rPr>
          <w:ins w:id="789" w:author="Joyce L Tokar" w:date="2018-03-12T12:11:00Z"/>
          <w:noProof/>
        </w:rPr>
      </w:pPr>
      <w:ins w:id="790" w:author="Joyce L Tokar" w:date="2018-03-12T12:11:00Z">
        <w:r>
          <w:rPr>
            <w:noProof/>
          </w:rPr>
          <w:t>'Access, 35</w:t>
        </w:r>
      </w:ins>
    </w:p>
    <w:p w14:paraId="3529BD60" w14:textId="77777777" w:rsidR="00D7658F" w:rsidRDefault="00D7658F">
      <w:pPr>
        <w:pStyle w:val="Index2"/>
        <w:tabs>
          <w:tab w:val="right" w:pos="4735"/>
        </w:tabs>
        <w:rPr>
          <w:ins w:id="791" w:author="Joyce L Tokar" w:date="2018-03-12T12:11:00Z"/>
          <w:noProof/>
        </w:rPr>
      </w:pPr>
      <w:ins w:id="792" w:author="Joyce L Tokar" w:date="2018-03-12T12:11:00Z">
        <w:r>
          <w:rPr>
            <w:noProof/>
          </w:rPr>
          <w:t>'Address, 35, 51</w:t>
        </w:r>
      </w:ins>
    </w:p>
    <w:p w14:paraId="1D52D3E2" w14:textId="77777777" w:rsidR="00D7658F" w:rsidRDefault="00D7658F">
      <w:pPr>
        <w:pStyle w:val="Index2"/>
        <w:tabs>
          <w:tab w:val="right" w:pos="4735"/>
        </w:tabs>
        <w:rPr>
          <w:ins w:id="793" w:author="Joyce L Tokar" w:date="2018-03-12T12:11:00Z"/>
          <w:noProof/>
        </w:rPr>
      </w:pPr>
      <w:ins w:id="794" w:author="Joyce L Tokar" w:date="2018-03-12T12:11:00Z">
        <w:r>
          <w:rPr>
            <w:noProof/>
          </w:rPr>
          <w:t>'Alignment, 17</w:t>
        </w:r>
      </w:ins>
    </w:p>
    <w:p w14:paraId="0D974DEF" w14:textId="77777777" w:rsidR="00D7658F" w:rsidRDefault="00D7658F">
      <w:pPr>
        <w:pStyle w:val="Index2"/>
        <w:tabs>
          <w:tab w:val="right" w:pos="4735"/>
        </w:tabs>
        <w:rPr>
          <w:ins w:id="795" w:author="Joyce L Tokar" w:date="2018-03-12T12:11:00Z"/>
          <w:noProof/>
        </w:rPr>
      </w:pPr>
      <w:ins w:id="796" w:author="Joyce L Tokar" w:date="2018-03-12T12:11:00Z">
        <w:r>
          <w:rPr>
            <w:noProof/>
          </w:rPr>
          <w:t>'Component_Size, 17</w:t>
        </w:r>
      </w:ins>
    </w:p>
    <w:p w14:paraId="00959295" w14:textId="77777777" w:rsidR="00D7658F" w:rsidRDefault="00D7658F">
      <w:pPr>
        <w:pStyle w:val="Index2"/>
        <w:tabs>
          <w:tab w:val="right" w:pos="4735"/>
        </w:tabs>
        <w:rPr>
          <w:ins w:id="797" w:author="Joyce L Tokar" w:date="2018-03-12T12:11:00Z"/>
          <w:noProof/>
        </w:rPr>
      </w:pPr>
      <w:ins w:id="798" w:author="Joyce L Tokar" w:date="2018-03-12T12:11:00Z">
        <w:r>
          <w:rPr>
            <w:noProof/>
          </w:rPr>
          <w:t>'Exponent, 23</w:t>
        </w:r>
      </w:ins>
    </w:p>
    <w:p w14:paraId="05251FEB" w14:textId="77777777" w:rsidR="00D7658F" w:rsidRDefault="00D7658F">
      <w:pPr>
        <w:pStyle w:val="Index2"/>
        <w:tabs>
          <w:tab w:val="right" w:pos="4735"/>
        </w:tabs>
        <w:rPr>
          <w:ins w:id="799" w:author="Joyce L Tokar" w:date="2018-03-12T12:11:00Z"/>
          <w:noProof/>
        </w:rPr>
      </w:pPr>
      <w:ins w:id="800" w:author="Joyce L Tokar" w:date="2018-03-12T12:11:00Z">
        <w:r>
          <w:rPr>
            <w:noProof/>
          </w:rPr>
          <w:t>'First, 34, 47</w:t>
        </w:r>
      </w:ins>
    </w:p>
    <w:p w14:paraId="7C464047" w14:textId="77777777" w:rsidR="00D7658F" w:rsidRDefault="00D7658F">
      <w:pPr>
        <w:pStyle w:val="Index2"/>
        <w:tabs>
          <w:tab w:val="right" w:pos="4735"/>
        </w:tabs>
        <w:rPr>
          <w:ins w:id="801" w:author="Joyce L Tokar" w:date="2018-03-12T12:11:00Z"/>
          <w:noProof/>
        </w:rPr>
      </w:pPr>
      <w:ins w:id="802" w:author="Joyce L Tokar" w:date="2018-03-12T12:11:00Z">
        <w:r>
          <w:rPr>
            <w:noProof/>
          </w:rPr>
          <w:t>'Image, 33</w:t>
        </w:r>
      </w:ins>
    </w:p>
    <w:p w14:paraId="2E1CDB30" w14:textId="77777777" w:rsidR="00D7658F" w:rsidRDefault="00D7658F">
      <w:pPr>
        <w:pStyle w:val="Index2"/>
        <w:tabs>
          <w:tab w:val="right" w:pos="4735"/>
        </w:tabs>
        <w:rPr>
          <w:ins w:id="803" w:author="Joyce L Tokar" w:date="2018-03-12T12:11:00Z"/>
          <w:noProof/>
        </w:rPr>
      </w:pPr>
      <w:ins w:id="804" w:author="Joyce L Tokar" w:date="2018-03-12T12:11:00Z">
        <w:r>
          <w:rPr>
            <w:noProof/>
          </w:rPr>
          <w:t>'Last, 34, 47</w:t>
        </w:r>
      </w:ins>
    </w:p>
    <w:p w14:paraId="2411908A" w14:textId="77777777" w:rsidR="00D7658F" w:rsidRDefault="00D7658F">
      <w:pPr>
        <w:pStyle w:val="Index2"/>
        <w:tabs>
          <w:tab w:val="right" w:pos="4735"/>
        </w:tabs>
        <w:rPr>
          <w:ins w:id="805" w:author="Joyce L Tokar" w:date="2018-03-12T12:11:00Z"/>
          <w:noProof/>
        </w:rPr>
      </w:pPr>
      <w:ins w:id="806" w:author="Joyce L Tokar" w:date="2018-03-12T12:11:00Z">
        <w:r>
          <w:rPr>
            <w:noProof/>
          </w:rPr>
          <w:t>'Length, 34</w:t>
        </w:r>
      </w:ins>
    </w:p>
    <w:p w14:paraId="50E2B847" w14:textId="77777777" w:rsidR="00D7658F" w:rsidRDefault="00D7658F">
      <w:pPr>
        <w:pStyle w:val="Index2"/>
        <w:tabs>
          <w:tab w:val="right" w:pos="4735"/>
        </w:tabs>
        <w:rPr>
          <w:ins w:id="807" w:author="Joyce L Tokar" w:date="2018-03-12T12:11:00Z"/>
          <w:noProof/>
        </w:rPr>
      </w:pPr>
      <w:ins w:id="808" w:author="Joyce L Tokar" w:date="2018-03-12T12:11:00Z">
        <w:r>
          <w:rPr>
            <w:noProof/>
          </w:rPr>
          <w:t>'Range, 34</w:t>
        </w:r>
      </w:ins>
    </w:p>
    <w:p w14:paraId="24C453D6" w14:textId="77777777" w:rsidR="00D7658F" w:rsidRDefault="00D7658F">
      <w:pPr>
        <w:pStyle w:val="Index2"/>
        <w:tabs>
          <w:tab w:val="right" w:pos="4735"/>
        </w:tabs>
        <w:rPr>
          <w:ins w:id="809" w:author="Joyce L Tokar" w:date="2018-03-12T12:11:00Z"/>
          <w:noProof/>
        </w:rPr>
      </w:pPr>
      <w:ins w:id="810" w:author="Joyce L Tokar" w:date="2018-03-12T12:11:00Z">
        <w:r>
          <w:rPr>
            <w:noProof/>
          </w:rPr>
          <w:t>'Size, 17</w:t>
        </w:r>
      </w:ins>
    </w:p>
    <w:p w14:paraId="1AD0FCA1" w14:textId="77777777" w:rsidR="00D7658F" w:rsidRDefault="00D7658F">
      <w:pPr>
        <w:pStyle w:val="Index2"/>
        <w:tabs>
          <w:tab w:val="right" w:pos="4735"/>
        </w:tabs>
        <w:rPr>
          <w:ins w:id="811" w:author="Joyce L Tokar" w:date="2018-03-12T12:11:00Z"/>
          <w:noProof/>
        </w:rPr>
      </w:pPr>
      <w:ins w:id="812" w:author="Joyce L Tokar" w:date="2018-03-12T12:11:00Z">
        <w:r>
          <w:rPr>
            <w:noProof/>
          </w:rPr>
          <w:t>'Unchecked_Access, 19, 35, 44</w:t>
        </w:r>
      </w:ins>
    </w:p>
    <w:p w14:paraId="5E7875B1" w14:textId="77777777" w:rsidR="00D7658F" w:rsidRDefault="00D7658F">
      <w:pPr>
        <w:pStyle w:val="Index2"/>
        <w:tabs>
          <w:tab w:val="right" w:pos="4735"/>
        </w:tabs>
        <w:rPr>
          <w:ins w:id="813" w:author="Joyce L Tokar" w:date="2018-03-12T12:11:00Z"/>
          <w:noProof/>
        </w:rPr>
      </w:pPr>
      <w:ins w:id="814" w:author="Joyce L Tokar" w:date="2018-03-12T12:11:00Z">
        <w:r>
          <w:rPr>
            <w:noProof/>
          </w:rPr>
          <w:t>'Valid, 43</w:t>
        </w:r>
      </w:ins>
    </w:p>
    <w:p w14:paraId="4E47F2E6" w14:textId="77777777" w:rsidR="00D7658F" w:rsidRDefault="00D7658F">
      <w:pPr>
        <w:pStyle w:val="IndexHeading"/>
        <w:keepNext/>
        <w:tabs>
          <w:tab w:val="right" w:pos="4735"/>
        </w:tabs>
        <w:rPr>
          <w:ins w:id="815" w:author="Joyce L Tokar" w:date="2018-03-12T12:11:00Z"/>
          <w:rFonts w:cstheme="minorBidi"/>
          <w:b/>
          <w:bCs/>
          <w:noProof/>
        </w:rPr>
      </w:pPr>
      <w:ins w:id="816" w:author="Joyce L Tokar" w:date="2018-03-12T12:11:00Z">
        <w:r>
          <w:rPr>
            <w:noProof/>
          </w:rPr>
          <w:t xml:space="preserve"> </w:t>
        </w:r>
      </w:ins>
    </w:p>
    <w:p w14:paraId="393E351A" w14:textId="77777777" w:rsidR="00D7658F" w:rsidRDefault="00D7658F">
      <w:pPr>
        <w:pStyle w:val="Index1"/>
        <w:tabs>
          <w:tab w:val="right" w:pos="4735"/>
        </w:tabs>
        <w:rPr>
          <w:ins w:id="817" w:author="Joyce L Tokar" w:date="2018-03-12T12:11:00Z"/>
          <w:noProof/>
        </w:rPr>
      </w:pPr>
      <w:ins w:id="818" w:author="Joyce L Tokar" w:date="2018-03-12T12:11:00Z">
        <w:r>
          <w:rPr>
            <w:noProof/>
          </w:rPr>
          <w:t>Bit ordering, 14</w:t>
        </w:r>
      </w:ins>
    </w:p>
    <w:p w14:paraId="2287EE3B" w14:textId="77777777" w:rsidR="00D7658F" w:rsidRDefault="00D7658F">
      <w:pPr>
        <w:pStyle w:val="Index1"/>
        <w:tabs>
          <w:tab w:val="right" w:pos="4735"/>
        </w:tabs>
        <w:rPr>
          <w:ins w:id="819" w:author="Joyce L Tokar" w:date="2018-03-12T12:11:00Z"/>
          <w:noProof/>
        </w:rPr>
      </w:pPr>
      <w:ins w:id="820" w:author="Joyce L Tokar" w:date="2018-03-12T12:11:00Z">
        <w:r>
          <w:rPr>
            <w:noProof/>
          </w:rPr>
          <w:t>BJL – Namespace Issues, 29</w:t>
        </w:r>
      </w:ins>
    </w:p>
    <w:p w14:paraId="53CB015C" w14:textId="77777777" w:rsidR="00D7658F" w:rsidRDefault="00D7658F">
      <w:pPr>
        <w:pStyle w:val="Index1"/>
        <w:tabs>
          <w:tab w:val="right" w:pos="4735"/>
        </w:tabs>
        <w:rPr>
          <w:ins w:id="821" w:author="Joyce L Tokar" w:date="2018-03-12T12:11:00Z"/>
          <w:noProof/>
        </w:rPr>
      </w:pPr>
      <w:ins w:id="822" w:author="Joyce L Tokar" w:date="2018-03-12T12:11:00Z">
        <w:r w:rsidRPr="005A3438">
          <w:rPr>
            <w:noProof/>
            <w:kern w:val="32"/>
          </w:rPr>
          <w:t>Bounded Error</w:t>
        </w:r>
        <w:r>
          <w:rPr>
            <w:noProof/>
          </w:rPr>
          <w:t>, 14</w:t>
        </w:r>
      </w:ins>
    </w:p>
    <w:p w14:paraId="2DFFFB8B" w14:textId="77777777" w:rsidR="00D7658F" w:rsidRDefault="00D7658F">
      <w:pPr>
        <w:pStyle w:val="Index1"/>
        <w:tabs>
          <w:tab w:val="right" w:pos="4735"/>
        </w:tabs>
        <w:rPr>
          <w:ins w:id="823" w:author="Joyce L Tokar" w:date="2018-03-12T12:11:00Z"/>
          <w:noProof/>
        </w:rPr>
      </w:pPr>
      <w:ins w:id="824" w:author="Joyce L Tokar" w:date="2018-03-12T12:11:00Z">
        <w:r>
          <w:rPr>
            <w:noProof/>
          </w:rPr>
          <w:t>BQF – Unspecified Behaviour, 45</w:t>
        </w:r>
      </w:ins>
    </w:p>
    <w:p w14:paraId="5061C429" w14:textId="77777777" w:rsidR="00D7658F" w:rsidRDefault="00D7658F">
      <w:pPr>
        <w:pStyle w:val="Index1"/>
        <w:tabs>
          <w:tab w:val="right" w:pos="4735"/>
        </w:tabs>
        <w:rPr>
          <w:ins w:id="825" w:author="Joyce L Tokar" w:date="2018-03-12T12:11:00Z"/>
          <w:noProof/>
        </w:rPr>
      </w:pPr>
      <w:ins w:id="826" w:author="Joyce L Tokar" w:date="2018-03-12T12:11:00Z">
        <w:r>
          <w:rPr>
            <w:noProof/>
          </w:rPr>
          <w:t>BRS – Obscure Language Features, 45</w:t>
        </w:r>
      </w:ins>
    </w:p>
    <w:p w14:paraId="51AF295E" w14:textId="77777777" w:rsidR="00D7658F" w:rsidRDefault="00D7658F">
      <w:pPr>
        <w:pStyle w:val="IndexHeading"/>
        <w:keepNext/>
        <w:tabs>
          <w:tab w:val="right" w:pos="4735"/>
        </w:tabs>
        <w:rPr>
          <w:ins w:id="827" w:author="Joyce L Tokar" w:date="2018-03-12T12:11:00Z"/>
          <w:rFonts w:cstheme="minorBidi"/>
          <w:b/>
          <w:bCs/>
          <w:noProof/>
        </w:rPr>
      </w:pPr>
      <w:ins w:id="828" w:author="Joyce L Tokar" w:date="2018-03-12T12:11:00Z">
        <w:r>
          <w:rPr>
            <w:noProof/>
          </w:rPr>
          <w:t xml:space="preserve"> </w:t>
        </w:r>
      </w:ins>
    </w:p>
    <w:p w14:paraId="47D2D822" w14:textId="77777777" w:rsidR="00D7658F" w:rsidRDefault="00D7658F">
      <w:pPr>
        <w:pStyle w:val="Index1"/>
        <w:tabs>
          <w:tab w:val="right" w:pos="4735"/>
        </w:tabs>
        <w:rPr>
          <w:ins w:id="829" w:author="Joyce L Tokar" w:date="2018-03-12T12:11:00Z"/>
          <w:noProof/>
        </w:rPr>
      </w:pPr>
      <w:ins w:id="830" w:author="Joyce L Tokar" w:date="2018-03-12T12:11:00Z">
        <w:r>
          <w:rPr>
            <w:noProof/>
          </w:rPr>
          <w:t>Case choices, 14</w:t>
        </w:r>
      </w:ins>
    </w:p>
    <w:p w14:paraId="7EBA7A26" w14:textId="77777777" w:rsidR="00D7658F" w:rsidRDefault="00D7658F">
      <w:pPr>
        <w:pStyle w:val="Index1"/>
        <w:tabs>
          <w:tab w:val="right" w:pos="4735"/>
        </w:tabs>
        <w:rPr>
          <w:ins w:id="831" w:author="Joyce L Tokar" w:date="2018-03-12T12:11:00Z"/>
          <w:noProof/>
        </w:rPr>
      </w:pPr>
      <w:ins w:id="832" w:author="Joyce L Tokar" w:date="2018-03-12T12:11:00Z">
        <w:r>
          <w:rPr>
            <w:noProof/>
          </w:rPr>
          <w:t>Case expression, 14</w:t>
        </w:r>
      </w:ins>
    </w:p>
    <w:p w14:paraId="52ECEFED" w14:textId="77777777" w:rsidR="00D7658F" w:rsidRDefault="00D7658F">
      <w:pPr>
        <w:pStyle w:val="Index1"/>
        <w:tabs>
          <w:tab w:val="right" w:pos="4735"/>
        </w:tabs>
        <w:rPr>
          <w:ins w:id="833" w:author="Joyce L Tokar" w:date="2018-03-12T12:11:00Z"/>
          <w:noProof/>
        </w:rPr>
      </w:pPr>
      <w:ins w:id="834" w:author="Joyce L Tokar" w:date="2018-03-12T12:11:00Z">
        <w:r>
          <w:rPr>
            <w:noProof/>
          </w:rPr>
          <w:t>Case statement, 14, 23, 33</w:t>
        </w:r>
      </w:ins>
    </w:p>
    <w:p w14:paraId="66BD3521" w14:textId="77777777" w:rsidR="00D7658F" w:rsidRDefault="00D7658F">
      <w:pPr>
        <w:pStyle w:val="Index1"/>
        <w:tabs>
          <w:tab w:val="right" w:pos="4735"/>
        </w:tabs>
        <w:rPr>
          <w:ins w:id="835" w:author="Joyce L Tokar" w:date="2018-03-12T12:11:00Z"/>
          <w:noProof/>
        </w:rPr>
      </w:pPr>
      <w:ins w:id="836" w:author="Joyce L Tokar" w:date="2018-03-12T12:11:00Z">
        <w:r w:rsidRPr="005A3438">
          <w:rPr>
            <w:noProof/>
            <w:lang w:val="en-GB"/>
          </w:rPr>
          <w:t>CCB</w:t>
        </w:r>
        <w:r>
          <w:rPr>
            <w:noProof/>
          </w:rPr>
          <w:t xml:space="preserve"> – </w:t>
        </w:r>
        <w:r w:rsidRPr="005A3438">
          <w:rPr>
            <w:noProof/>
            <w:lang w:val="en-GB"/>
          </w:rPr>
          <w:t>Enumerator Issues</w:t>
        </w:r>
        <w:r>
          <w:rPr>
            <w:noProof/>
          </w:rPr>
          <w:t>, 23</w:t>
        </w:r>
      </w:ins>
    </w:p>
    <w:p w14:paraId="03AC319F" w14:textId="77777777" w:rsidR="00D7658F" w:rsidRDefault="00D7658F">
      <w:pPr>
        <w:pStyle w:val="Index1"/>
        <w:tabs>
          <w:tab w:val="right" w:pos="4735"/>
        </w:tabs>
        <w:rPr>
          <w:ins w:id="837" w:author="Joyce L Tokar" w:date="2018-03-12T12:11:00Z"/>
          <w:noProof/>
        </w:rPr>
      </w:pPr>
      <w:ins w:id="838" w:author="Joyce L Tokar" w:date="2018-03-12T12:11:00Z">
        <w:r>
          <w:rPr>
            <w:noProof/>
          </w:rPr>
          <w:t>CGA – Concurrency – Activation, 48</w:t>
        </w:r>
      </w:ins>
    </w:p>
    <w:p w14:paraId="7FF8532F" w14:textId="77777777" w:rsidR="00D7658F" w:rsidRDefault="00D7658F">
      <w:pPr>
        <w:pStyle w:val="Index1"/>
        <w:tabs>
          <w:tab w:val="right" w:pos="4735"/>
        </w:tabs>
        <w:rPr>
          <w:ins w:id="839" w:author="Joyce L Tokar" w:date="2018-03-12T12:11:00Z"/>
          <w:noProof/>
        </w:rPr>
      </w:pPr>
      <w:ins w:id="840" w:author="Joyce L Tokar" w:date="2018-03-12T12:11:00Z">
        <w:r w:rsidRPr="005A3438">
          <w:rPr>
            <w:noProof/>
            <w:lang w:val="en-CA"/>
          </w:rPr>
          <w:t xml:space="preserve">CGM </w:t>
        </w:r>
        <w:r>
          <w:rPr>
            <w:noProof/>
          </w:rPr>
          <w:t>–</w:t>
        </w:r>
        <w:r w:rsidRPr="005A3438">
          <w:rPr>
            <w:noProof/>
            <w:lang w:val="en-CA"/>
          </w:rPr>
          <w:t xml:space="preserve"> Protocol Lock Errors</w:t>
        </w:r>
        <w:r>
          <w:rPr>
            <w:noProof/>
          </w:rPr>
          <w:t>, 49</w:t>
        </w:r>
      </w:ins>
    </w:p>
    <w:p w14:paraId="749C3BA4" w14:textId="77777777" w:rsidR="00D7658F" w:rsidRDefault="00D7658F">
      <w:pPr>
        <w:pStyle w:val="Index1"/>
        <w:tabs>
          <w:tab w:val="right" w:pos="4735"/>
        </w:tabs>
        <w:rPr>
          <w:ins w:id="841" w:author="Joyce L Tokar" w:date="2018-03-12T12:11:00Z"/>
          <w:noProof/>
        </w:rPr>
      </w:pPr>
      <w:ins w:id="842" w:author="Joyce L Tokar" w:date="2018-03-12T12:11:00Z">
        <w:r w:rsidRPr="005A3438">
          <w:rPr>
            <w:noProof/>
            <w:lang w:val="en-CA"/>
          </w:rPr>
          <w:t xml:space="preserve">CGS </w:t>
        </w:r>
        <w:r>
          <w:rPr>
            <w:noProof/>
          </w:rPr>
          <w:t>–</w:t>
        </w:r>
        <w:r w:rsidRPr="005A3438">
          <w:rPr>
            <w:noProof/>
            <w:lang w:val="en-CA"/>
          </w:rPr>
          <w:t xml:space="preserve"> Concurrency – Premature Termination</w:t>
        </w:r>
        <w:r>
          <w:rPr>
            <w:noProof/>
          </w:rPr>
          <w:t>, 49</w:t>
        </w:r>
      </w:ins>
    </w:p>
    <w:p w14:paraId="28A8EF4D" w14:textId="77777777" w:rsidR="00D7658F" w:rsidRDefault="00D7658F">
      <w:pPr>
        <w:pStyle w:val="Index1"/>
        <w:tabs>
          <w:tab w:val="right" w:pos="4735"/>
        </w:tabs>
        <w:rPr>
          <w:ins w:id="843" w:author="Joyce L Tokar" w:date="2018-03-12T12:11:00Z"/>
          <w:noProof/>
        </w:rPr>
      </w:pPr>
      <w:ins w:id="844" w:author="Joyce L Tokar" w:date="2018-03-12T12:11:00Z">
        <w:r w:rsidRPr="005A3438">
          <w:rPr>
            <w:noProof/>
            <w:lang w:val="en-CA"/>
          </w:rPr>
          <w:t xml:space="preserve">CGT </w:t>
        </w:r>
        <w:r>
          <w:rPr>
            <w:noProof/>
          </w:rPr>
          <w:t>–</w:t>
        </w:r>
        <w:r w:rsidRPr="005A3438">
          <w:rPr>
            <w:noProof/>
            <w:lang w:val="en-CA"/>
          </w:rPr>
          <w:t xml:space="preserve"> Concurrency – Directed termination</w:t>
        </w:r>
        <w:r>
          <w:rPr>
            <w:noProof/>
          </w:rPr>
          <w:t>, 48</w:t>
        </w:r>
      </w:ins>
    </w:p>
    <w:p w14:paraId="73F12606" w14:textId="77777777" w:rsidR="00D7658F" w:rsidRDefault="00D7658F">
      <w:pPr>
        <w:pStyle w:val="Index1"/>
        <w:tabs>
          <w:tab w:val="right" w:pos="4735"/>
        </w:tabs>
        <w:rPr>
          <w:ins w:id="845" w:author="Joyce L Tokar" w:date="2018-03-12T12:11:00Z"/>
          <w:noProof/>
        </w:rPr>
      </w:pPr>
      <w:ins w:id="846" w:author="Joyce L Tokar" w:date="2018-03-12T12:11:00Z">
        <w:r>
          <w:rPr>
            <w:noProof/>
          </w:rPr>
          <w:t>CGX – Concurrent Data Access, 49</w:t>
        </w:r>
      </w:ins>
    </w:p>
    <w:p w14:paraId="054CB835" w14:textId="77777777" w:rsidR="00D7658F" w:rsidRDefault="00D7658F">
      <w:pPr>
        <w:pStyle w:val="Index1"/>
        <w:tabs>
          <w:tab w:val="right" w:pos="4735"/>
        </w:tabs>
        <w:rPr>
          <w:ins w:id="847" w:author="Joyce L Tokar" w:date="2018-03-12T12:11:00Z"/>
          <w:noProof/>
        </w:rPr>
      </w:pPr>
      <w:ins w:id="848" w:author="Joyce L Tokar" w:date="2018-03-12T12:11:00Z">
        <w:r w:rsidRPr="005A3438">
          <w:rPr>
            <w:noProof/>
            <w:lang w:val="en-GB"/>
          </w:rPr>
          <w:t xml:space="preserve">CJM </w:t>
        </w:r>
        <w:r>
          <w:rPr>
            <w:noProof/>
          </w:rPr>
          <w:t>–</w:t>
        </w:r>
        <w:r w:rsidRPr="005A3438">
          <w:rPr>
            <w:noProof/>
            <w:lang w:val="en-GB"/>
          </w:rPr>
          <w:t xml:space="preserve"> String Termination</w:t>
        </w:r>
        <w:r>
          <w:rPr>
            <w:noProof/>
          </w:rPr>
          <w:t>, 25</w:t>
        </w:r>
      </w:ins>
    </w:p>
    <w:p w14:paraId="6B437ED3" w14:textId="77777777" w:rsidR="00D7658F" w:rsidRDefault="00D7658F">
      <w:pPr>
        <w:pStyle w:val="Index1"/>
        <w:tabs>
          <w:tab w:val="right" w:pos="4735"/>
        </w:tabs>
        <w:rPr>
          <w:ins w:id="849" w:author="Joyce L Tokar" w:date="2018-03-12T12:11:00Z"/>
          <w:noProof/>
        </w:rPr>
      </w:pPr>
      <w:ins w:id="850" w:author="Joyce L Tokar" w:date="2018-03-12T12:11:00Z">
        <w:r>
          <w:rPr>
            <w:noProof/>
          </w:rPr>
          <w:t>CLL – Switch Statements and Static Analysis, 33</w:t>
        </w:r>
      </w:ins>
    </w:p>
    <w:p w14:paraId="17655FFD" w14:textId="77777777" w:rsidR="00D7658F" w:rsidRDefault="00D7658F">
      <w:pPr>
        <w:pStyle w:val="Index1"/>
        <w:tabs>
          <w:tab w:val="right" w:pos="4735"/>
        </w:tabs>
        <w:rPr>
          <w:ins w:id="851" w:author="Joyce L Tokar" w:date="2018-03-12T12:11:00Z"/>
          <w:noProof/>
        </w:rPr>
      </w:pPr>
      <w:ins w:id="852" w:author="Joyce L Tokar" w:date="2018-03-12T12:11:00Z">
        <w:r>
          <w:rPr>
            <w:noProof/>
          </w:rPr>
          <w:lastRenderedPageBreak/>
          <w:t>Compilation unit, 14</w:t>
        </w:r>
      </w:ins>
    </w:p>
    <w:p w14:paraId="27201FCA" w14:textId="77777777" w:rsidR="00D7658F" w:rsidRDefault="00D7658F">
      <w:pPr>
        <w:pStyle w:val="Index1"/>
        <w:tabs>
          <w:tab w:val="right" w:pos="4735"/>
        </w:tabs>
        <w:rPr>
          <w:ins w:id="853" w:author="Joyce L Tokar" w:date="2018-03-12T12:11:00Z"/>
          <w:noProof/>
        </w:rPr>
      </w:pPr>
      <w:ins w:id="854" w:author="Joyce L Tokar" w:date="2018-03-12T12:11:00Z">
        <w:r>
          <w:rPr>
            <w:noProof/>
          </w:rPr>
          <w:t>Configuration pragma, 14, 18</w:t>
        </w:r>
      </w:ins>
    </w:p>
    <w:p w14:paraId="167048AD" w14:textId="77777777" w:rsidR="00D7658F" w:rsidRDefault="00D7658F">
      <w:pPr>
        <w:pStyle w:val="Index1"/>
        <w:tabs>
          <w:tab w:val="right" w:pos="4735"/>
        </w:tabs>
        <w:rPr>
          <w:ins w:id="855" w:author="Joyce L Tokar" w:date="2018-03-12T12:11:00Z"/>
          <w:noProof/>
        </w:rPr>
      </w:pPr>
      <w:ins w:id="856" w:author="Joyce L Tokar" w:date="2018-03-12T12:11:00Z">
        <w:r w:rsidRPr="005A3438">
          <w:rPr>
            <w:rFonts w:cs="Arial"/>
            <w:noProof/>
            <w:kern w:val="32"/>
          </w:rPr>
          <w:t>Controlled type</w:t>
        </w:r>
        <w:r>
          <w:rPr>
            <w:noProof/>
          </w:rPr>
          <w:t>, 14</w:t>
        </w:r>
      </w:ins>
    </w:p>
    <w:p w14:paraId="6CA0C27A" w14:textId="77777777" w:rsidR="00D7658F" w:rsidRDefault="00D7658F">
      <w:pPr>
        <w:pStyle w:val="Index1"/>
        <w:tabs>
          <w:tab w:val="right" w:pos="4735"/>
        </w:tabs>
        <w:rPr>
          <w:ins w:id="857" w:author="Joyce L Tokar" w:date="2018-03-12T12:11:00Z"/>
          <w:noProof/>
        </w:rPr>
      </w:pPr>
      <w:ins w:id="858" w:author="Joyce L Tokar" w:date="2018-03-12T12:11:00Z">
        <w:r>
          <w:rPr>
            <w:noProof/>
          </w:rPr>
          <w:t>CSJ – Passing Parameters and Return Values, 35</w:t>
        </w:r>
      </w:ins>
    </w:p>
    <w:p w14:paraId="6E51B3E9" w14:textId="77777777" w:rsidR="00D7658F" w:rsidRDefault="00D7658F">
      <w:pPr>
        <w:pStyle w:val="IndexHeading"/>
        <w:keepNext/>
        <w:tabs>
          <w:tab w:val="right" w:pos="4735"/>
        </w:tabs>
        <w:rPr>
          <w:ins w:id="859" w:author="Joyce L Tokar" w:date="2018-03-12T12:11:00Z"/>
          <w:rFonts w:cstheme="minorBidi"/>
          <w:b/>
          <w:bCs/>
          <w:noProof/>
        </w:rPr>
      </w:pPr>
      <w:ins w:id="860" w:author="Joyce L Tokar" w:date="2018-03-12T12:11:00Z">
        <w:r>
          <w:rPr>
            <w:noProof/>
          </w:rPr>
          <w:t xml:space="preserve"> </w:t>
        </w:r>
      </w:ins>
    </w:p>
    <w:p w14:paraId="4F6FD992" w14:textId="77777777" w:rsidR="00D7658F" w:rsidRDefault="00D7658F">
      <w:pPr>
        <w:pStyle w:val="Index1"/>
        <w:tabs>
          <w:tab w:val="right" w:pos="4735"/>
        </w:tabs>
        <w:rPr>
          <w:ins w:id="861" w:author="Joyce L Tokar" w:date="2018-03-12T12:11:00Z"/>
          <w:noProof/>
        </w:rPr>
      </w:pPr>
      <w:ins w:id="862" w:author="Joyce L Tokar" w:date="2018-03-12T12:11:00Z">
        <w:r>
          <w:rPr>
            <w:noProof/>
          </w:rPr>
          <w:t>DCM – Dangling References to Stack Frames, 35</w:t>
        </w:r>
      </w:ins>
    </w:p>
    <w:p w14:paraId="10FA8D7C" w14:textId="77777777" w:rsidR="00D7658F" w:rsidRDefault="00D7658F">
      <w:pPr>
        <w:pStyle w:val="Index1"/>
        <w:tabs>
          <w:tab w:val="right" w:pos="4735"/>
        </w:tabs>
        <w:rPr>
          <w:ins w:id="863" w:author="Joyce L Tokar" w:date="2018-03-12T12:11:00Z"/>
          <w:noProof/>
        </w:rPr>
      </w:pPr>
      <w:ins w:id="864" w:author="Joyce L Tokar" w:date="2018-03-12T12:11:00Z">
        <w:r>
          <w:rPr>
            <w:noProof/>
          </w:rPr>
          <w:t>Dead store, 14</w:t>
        </w:r>
      </w:ins>
    </w:p>
    <w:p w14:paraId="7712808C" w14:textId="77777777" w:rsidR="00D7658F" w:rsidRDefault="00D7658F">
      <w:pPr>
        <w:pStyle w:val="Index1"/>
        <w:tabs>
          <w:tab w:val="right" w:pos="4735"/>
        </w:tabs>
        <w:rPr>
          <w:ins w:id="865" w:author="Joyce L Tokar" w:date="2018-03-12T12:11:00Z"/>
          <w:noProof/>
        </w:rPr>
      </w:pPr>
      <w:ins w:id="866" w:author="Joyce L Tokar" w:date="2018-03-12T12:11:00Z">
        <w:r>
          <w:rPr>
            <w:noProof/>
          </w:rPr>
          <w:t>Default expression, 14</w:t>
        </w:r>
      </w:ins>
    </w:p>
    <w:p w14:paraId="1BDA6509" w14:textId="77777777" w:rsidR="00D7658F" w:rsidRDefault="00D7658F">
      <w:pPr>
        <w:pStyle w:val="Index1"/>
        <w:tabs>
          <w:tab w:val="right" w:pos="4735"/>
        </w:tabs>
        <w:rPr>
          <w:ins w:id="867" w:author="Joyce L Tokar" w:date="2018-03-12T12:11:00Z"/>
          <w:noProof/>
        </w:rPr>
      </w:pPr>
      <w:ins w:id="868" w:author="Joyce L Tokar" w:date="2018-03-12T12:11:00Z">
        <w:r>
          <w:rPr>
            <w:noProof/>
          </w:rPr>
          <w:t>Discrete type, 14</w:t>
        </w:r>
      </w:ins>
    </w:p>
    <w:p w14:paraId="2462CC95" w14:textId="77777777" w:rsidR="00D7658F" w:rsidRDefault="00D7658F">
      <w:pPr>
        <w:pStyle w:val="Index1"/>
        <w:tabs>
          <w:tab w:val="right" w:pos="4735"/>
        </w:tabs>
        <w:rPr>
          <w:ins w:id="869" w:author="Joyce L Tokar" w:date="2018-03-12T12:11:00Z"/>
          <w:noProof/>
        </w:rPr>
      </w:pPr>
      <w:ins w:id="870" w:author="Joyce L Tokar" w:date="2018-03-12T12:11:00Z">
        <w:r>
          <w:rPr>
            <w:noProof/>
          </w:rPr>
          <w:t>Discriminant, 14, 47</w:t>
        </w:r>
      </w:ins>
    </w:p>
    <w:p w14:paraId="7D4F4073" w14:textId="77777777" w:rsidR="00D7658F" w:rsidRDefault="00D7658F">
      <w:pPr>
        <w:pStyle w:val="Index1"/>
        <w:tabs>
          <w:tab w:val="right" w:pos="4735"/>
        </w:tabs>
        <w:rPr>
          <w:ins w:id="871" w:author="Joyce L Tokar" w:date="2018-03-12T12:11:00Z"/>
          <w:noProof/>
        </w:rPr>
      </w:pPr>
      <w:ins w:id="872" w:author="Joyce L Tokar" w:date="2018-03-12T12:11:00Z">
        <w:r>
          <w:rPr>
            <w:noProof/>
          </w:rPr>
          <w:t>DJS – Inter-language Calling, 42</w:t>
        </w:r>
      </w:ins>
    </w:p>
    <w:p w14:paraId="64687130" w14:textId="77777777" w:rsidR="00D7658F" w:rsidRDefault="00D7658F">
      <w:pPr>
        <w:pStyle w:val="IndexHeading"/>
        <w:keepNext/>
        <w:tabs>
          <w:tab w:val="right" w:pos="4735"/>
        </w:tabs>
        <w:rPr>
          <w:ins w:id="873" w:author="Joyce L Tokar" w:date="2018-03-12T12:11:00Z"/>
          <w:rFonts w:cstheme="minorBidi"/>
          <w:b/>
          <w:bCs/>
          <w:noProof/>
        </w:rPr>
      </w:pPr>
      <w:ins w:id="874" w:author="Joyce L Tokar" w:date="2018-03-12T12:11:00Z">
        <w:r>
          <w:rPr>
            <w:noProof/>
          </w:rPr>
          <w:t xml:space="preserve"> </w:t>
        </w:r>
      </w:ins>
    </w:p>
    <w:p w14:paraId="15CB308E" w14:textId="77777777" w:rsidR="00D7658F" w:rsidRDefault="00D7658F">
      <w:pPr>
        <w:pStyle w:val="Index1"/>
        <w:tabs>
          <w:tab w:val="right" w:pos="4735"/>
        </w:tabs>
        <w:rPr>
          <w:ins w:id="875" w:author="Joyce L Tokar" w:date="2018-03-12T12:11:00Z"/>
          <w:noProof/>
        </w:rPr>
      </w:pPr>
      <w:ins w:id="876" w:author="Joyce L Tokar" w:date="2018-03-12T12:11:00Z">
        <w:r>
          <w:rPr>
            <w:noProof/>
          </w:rPr>
          <w:t>Endianness, 14</w:t>
        </w:r>
      </w:ins>
    </w:p>
    <w:p w14:paraId="2F128391" w14:textId="77777777" w:rsidR="00D7658F" w:rsidRDefault="00D7658F">
      <w:pPr>
        <w:pStyle w:val="Index1"/>
        <w:tabs>
          <w:tab w:val="right" w:pos="4735"/>
        </w:tabs>
        <w:rPr>
          <w:ins w:id="877" w:author="Joyce L Tokar" w:date="2018-03-12T12:11:00Z"/>
          <w:noProof/>
        </w:rPr>
      </w:pPr>
      <w:ins w:id="878" w:author="Joyce L Tokar" w:date="2018-03-12T12:11:00Z">
        <w:r>
          <w:rPr>
            <w:noProof/>
          </w:rPr>
          <w:t>Enumeration Representation Clause, 14</w:t>
        </w:r>
      </w:ins>
    </w:p>
    <w:p w14:paraId="744E0C31" w14:textId="77777777" w:rsidR="00D7658F" w:rsidRDefault="00D7658F">
      <w:pPr>
        <w:pStyle w:val="Index1"/>
        <w:tabs>
          <w:tab w:val="right" w:pos="4735"/>
        </w:tabs>
        <w:rPr>
          <w:ins w:id="879" w:author="Joyce L Tokar" w:date="2018-03-12T12:11:00Z"/>
          <w:noProof/>
        </w:rPr>
      </w:pPr>
      <w:ins w:id="880" w:author="Joyce L Tokar" w:date="2018-03-12T12:11:00Z">
        <w:r w:rsidRPr="005A3438">
          <w:rPr>
            <w:rFonts w:cs="Arial"/>
            <w:noProof/>
          </w:rPr>
          <w:t>Enumeration type</w:t>
        </w:r>
        <w:r>
          <w:rPr>
            <w:noProof/>
          </w:rPr>
          <w:t>, 15, 16</w:t>
        </w:r>
      </w:ins>
    </w:p>
    <w:p w14:paraId="7136AEAE" w14:textId="77777777" w:rsidR="00D7658F" w:rsidRDefault="00D7658F">
      <w:pPr>
        <w:pStyle w:val="Index1"/>
        <w:tabs>
          <w:tab w:val="right" w:pos="4735"/>
        </w:tabs>
        <w:rPr>
          <w:ins w:id="881" w:author="Joyce L Tokar" w:date="2018-03-12T12:11:00Z"/>
          <w:noProof/>
        </w:rPr>
      </w:pPr>
      <w:ins w:id="882" w:author="Joyce L Tokar" w:date="2018-03-12T12:11:00Z">
        <w:r>
          <w:rPr>
            <w:noProof/>
          </w:rPr>
          <w:t>EOJ – Demarcation of Control Flow, 33</w:t>
        </w:r>
      </w:ins>
    </w:p>
    <w:p w14:paraId="59D84537" w14:textId="77777777" w:rsidR="00D7658F" w:rsidRDefault="00D7658F">
      <w:pPr>
        <w:pStyle w:val="Index1"/>
        <w:tabs>
          <w:tab w:val="right" w:pos="4735"/>
        </w:tabs>
        <w:rPr>
          <w:ins w:id="883" w:author="Joyce L Tokar" w:date="2018-03-12T12:11:00Z"/>
          <w:noProof/>
        </w:rPr>
      </w:pPr>
      <w:ins w:id="884" w:author="Joyce L Tokar" w:date="2018-03-12T12:11:00Z">
        <w:r w:rsidRPr="005A3438">
          <w:rPr>
            <w:noProof/>
            <w:kern w:val="32"/>
          </w:rPr>
          <w:t>Erroneous execution</w:t>
        </w:r>
        <w:r>
          <w:rPr>
            <w:noProof/>
          </w:rPr>
          <w:t>, 15</w:t>
        </w:r>
      </w:ins>
    </w:p>
    <w:p w14:paraId="58E4407F" w14:textId="77777777" w:rsidR="00D7658F" w:rsidRDefault="00D7658F">
      <w:pPr>
        <w:pStyle w:val="Index1"/>
        <w:tabs>
          <w:tab w:val="right" w:pos="4735"/>
        </w:tabs>
        <w:rPr>
          <w:ins w:id="885" w:author="Joyce L Tokar" w:date="2018-03-12T12:11:00Z"/>
          <w:noProof/>
        </w:rPr>
      </w:pPr>
      <w:ins w:id="886" w:author="Joyce L Tokar" w:date="2018-03-12T12:11:00Z">
        <w:r>
          <w:rPr>
            <w:noProof/>
          </w:rPr>
          <w:t>EWD – Structured Programming, 34</w:t>
        </w:r>
      </w:ins>
    </w:p>
    <w:p w14:paraId="478B2918" w14:textId="77777777" w:rsidR="00D7658F" w:rsidRDefault="00D7658F">
      <w:pPr>
        <w:pStyle w:val="Index1"/>
        <w:tabs>
          <w:tab w:val="right" w:pos="4735"/>
        </w:tabs>
        <w:rPr>
          <w:ins w:id="887" w:author="Joyce L Tokar" w:date="2018-03-12T12:11:00Z"/>
          <w:noProof/>
        </w:rPr>
      </w:pPr>
      <w:ins w:id="888" w:author="Joyce L Tokar" w:date="2018-03-12T12:11:00Z">
        <w:r>
          <w:rPr>
            <w:noProof/>
          </w:rPr>
          <w:t>EWF – Undefined Behaviour, 46</w:t>
        </w:r>
      </w:ins>
    </w:p>
    <w:p w14:paraId="40B45935" w14:textId="77777777" w:rsidR="00D7658F" w:rsidRDefault="00D7658F">
      <w:pPr>
        <w:pStyle w:val="Index1"/>
        <w:tabs>
          <w:tab w:val="right" w:pos="4735"/>
        </w:tabs>
        <w:rPr>
          <w:ins w:id="889" w:author="Joyce L Tokar" w:date="2018-03-12T12:11:00Z"/>
          <w:noProof/>
        </w:rPr>
      </w:pPr>
      <w:ins w:id="890" w:author="Joyce L Tokar" w:date="2018-03-12T12:11:00Z">
        <w:r>
          <w:rPr>
            <w:noProof/>
          </w:rPr>
          <w:t>Exception, 15, 16, 17, 18, 21, 24, 25, 29, 30, 34, 37, 42, 43, 44, 45, 47, 48, 49, 50</w:t>
        </w:r>
      </w:ins>
    </w:p>
    <w:p w14:paraId="61CF17C6" w14:textId="77777777" w:rsidR="00D7658F" w:rsidRDefault="00D7658F">
      <w:pPr>
        <w:pStyle w:val="Index2"/>
        <w:tabs>
          <w:tab w:val="right" w:pos="4735"/>
        </w:tabs>
        <w:rPr>
          <w:ins w:id="891" w:author="Joyce L Tokar" w:date="2018-03-12T12:11:00Z"/>
          <w:noProof/>
        </w:rPr>
      </w:pPr>
      <w:ins w:id="892" w:author="Joyce L Tokar" w:date="2018-03-12T12:11:00Z">
        <w:r>
          <w:rPr>
            <w:noProof/>
          </w:rPr>
          <w:t>Constraint_Error, 16, 17, 25, 27, 33, 47</w:t>
        </w:r>
      </w:ins>
    </w:p>
    <w:p w14:paraId="60CFF8BE" w14:textId="77777777" w:rsidR="00D7658F" w:rsidRDefault="00D7658F">
      <w:pPr>
        <w:pStyle w:val="Index2"/>
        <w:tabs>
          <w:tab w:val="right" w:pos="4735"/>
        </w:tabs>
        <w:rPr>
          <w:ins w:id="893" w:author="Joyce L Tokar" w:date="2018-03-12T12:11:00Z"/>
          <w:noProof/>
        </w:rPr>
      </w:pPr>
      <w:ins w:id="894" w:author="Joyce L Tokar" w:date="2018-03-12T12:11:00Z">
        <w:r>
          <w:rPr>
            <w:noProof/>
          </w:rPr>
          <w:t>Program_Error, 16, 17, 45</w:t>
        </w:r>
      </w:ins>
    </w:p>
    <w:p w14:paraId="25868DDB" w14:textId="77777777" w:rsidR="00D7658F" w:rsidRDefault="00D7658F">
      <w:pPr>
        <w:pStyle w:val="Index2"/>
        <w:tabs>
          <w:tab w:val="right" w:pos="4735"/>
        </w:tabs>
        <w:rPr>
          <w:ins w:id="895" w:author="Joyce L Tokar" w:date="2018-03-12T12:11:00Z"/>
          <w:noProof/>
        </w:rPr>
      </w:pPr>
      <w:ins w:id="896" w:author="Joyce L Tokar" w:date="2018-03-12T12:11:00Z">
        <w:r>
          <w:rPr>
            <w:noProof/>
          </w:rPr>
          <w:t>Storage_Error, 16, 36, 37</w:t>
        </w:r>
      </w:ins>
    </w:p>
    <w:p w14:paraId="35FCD590" w14:textId="77777777" w:rsidR="00D7658F" w:rsidRDefault="00D7658F">
      <w:pPr>
        <w:pStyle w:val="Index2"/>
        <w:tabs>
          <w:tab w:val="right" w:pos="4735"/>
        </w:tabs>
        <w:rPr>
          <w:ins w:id="897" w:author="Joyce L Tokar" w:date="2018-03-12T12:11:00Z"/>
          <w:noProof/>
        </w:rPr>
      </w:pPr>
      <w:ins w:id="898" w:author="Joyce L Tokar" w:date="2018-03-12T12:11:00Z">
        <w:r>
          <w:rPr>
            <w:noProof/>
          </w:rPr>
          <w:t>Tasking_Error, 16, 48</w:t>
        </w:r>
      </w:ins>
    </w:p>
    <w:p w14:paraId="3F99C855" w14:textId="77777777" w:rsidR="00D7658F" w:rsidRDefault="00D7658F">
      <w:pPr>
        <w:pStyle w:val="Index1"/>
        <w:tabs>
          <w:tab w:val="right" w:pos="4735"/>
        </w:tabs>
        <w:rPr>
          <w:ins w:id="899" w:author="Joyce L Tokar" w:date="2018-03-12T12:11:00Z"/>
          <w:noProof/>
        </w:rPr>
      </w:pPr>
      <w:ins w:id="900" w:author="Joyce L Tokar" w:date="2018-03-12T12:11:00Z">
        <w:r>
          <w:rPr>
            <w:noProof/>
          </w:rPr>
          <w:t>Exception Information, 47</w:t>
        </w:r>
      </w:ins>
    </w:p>
    <w:p w14:paraId="09A7489D" w14:textId="77777777" w:rsidR="00D7658F" w:rsidRDefault="00D7658F">
      <w:pPr>
        <w:pStyle w:val="Index1"/>
        <w:tabs>
          <w:tab w:val="right" w:pos="4735"/>
        </w:tabs>
        <w:rPr>
          <w:ins w:id="901" w:author="Joyce L Tokar" w:date="2018-03-12T12:11:00Z"/>
          <w:noProof/>
        </w:rPr>
      </w:pPr>
      <w:ins w:id="902" w:author="Joyce L Tokar" w:date="2018-03-12T12:11:00Z">
        <w:r>
          <w:rPr>
            <w:noProof/>
          </w:rPr>
          <w:t>Expanded name, 15</w:t>
        </w:r>
      </w:ins>
    </w:p>
    <w:p w14:paraId="71995971" w14:textId="77777777" w:rsidR="00D7658F" w:rsidRDefault="00D7658F">
      <w:pPr>
        <w:pStyle w:val="Index1"/>
        <w:tabs>
          <w:tab w:val="right" w:pos="4735"/>
        </w:tabs>
        <w:rPr>
          <w:ins w:id="903" w:author="Joyce L Tokar" w:date="2018-03-12T12:11:00Z"/>
          <w:noProof/>
        </w:rPr>
      </w:pPr>
      <w:ins w:id="904" w:author="Joyce L Tokar" w:date="2018-03-12T12:11:00Z">
        <w:r w:rsidRPr="005A3438">
          <w:rPr>
            <w:rFonts w:cs="Arial"/>
            <w:noProof/>
          </w:rPr>
          <w:t>Explicit conversions</w:t>
        </w:r>
        <w:r>
          <w:rPr>
            <w:noProof/>
          </w:rPr>
          <w:t>, 17, 21</w:t>
        </w:r>
      </w:ins>
    </w:p>
    <w:p w14:paraId="23093CEA" w14:textId="77777777" w:rsidR="00D7658F" w:rsidRDefault="00D7658F">
      <w:pPr>
        <w:pStyle w:val="IndexHeading"/>
        <w:keepNext/>
        <w:tabs>
          <w:tab w:val="right" w:pos="4735"/>
        </w:tabs>
        <w:rPr>
          <w:ins w:id="905" w:author="Joyce L Tokar" w:date="2018-03-12T12:11:00Z"/>
          <w:rFonts w:cstheme="minorBidi"/>
          <w:b/>
          <w:bCs/>
          <w:noProof/>
        </w:rPr>
      </w:pPr>
      <w:ins w:id="906" w:author="Joyce L Tokar" w:date="2018-03-12T12:11:00Z">
        <w:r>
          <w:rPr>
            <w:noProof/>
          </w:rPr>
          <w:t xml:space="preserve"> </w:t>
        </w:r>
      </w:ins>
    </w:p>
    <w:p w14:paraId="34729009" w14:textId="77777777" w:rsidR="00D7658F" w:rsidRDefault="00D7658F">
      <w:pPr>
        <w:pStyle w:val="Index1"/>
        <w:tabs>
          <w:tab w:val="right" w:pos="4735"/>
        </w:tabs>
        <w:rPr>
          <w:ins w:id="907" w:author="Joyce L Tokar" w:date="2018-03-12T12:11:00Z"/>
          <w:noProof/>
        </w:rPr>
      </w:pPr>
      <w:ins w:id="908" w:author="Joyce L Tokar" w:date="2018-03-12T12:11:00Z">
        <w:r>
          <w:rPr>
            <w:noProof/>
          </w:rPr>
          <w:t>FAB – Implementation-Defined Behaviour, 47</w:t>
        </w:r>
      </w:ins>
    </w:p>
    <w:p w14:paraId="2A0C777F" w14:textId="77777777" w:rsidR="00D7658F" w:rsidRDefault="00D7658F">
      <w:pPr>
        <w:pStyle w:val="Index1"/>
        <w:tabs>
          <w:tab w:val="right" w:pos="4735"/>
        </w:tabs>
        <w:rPr>
          <w:ins w:id="909" w:author="Joyce L Tokar" w:date="2018-03-12T12:11:00Z"/>
          <w:noProof/>
        </w:rPr>
      </w:pPr>
      <w:ins w:id="910" w:author="Joyce L Tokar" w:date="2018-03-12T12:11:00Z">
        <w:r>
          <w:rPr>
            <w:noProof/>
          </w:rPr>
          <w:t>FIF – Arithmetic Wrap-around Error, 27</w:t>
        </w:r>
      </w:ins>
    </w:p>
    <w:p w14:paraId="3B510EE4" w14:textId="77777777" w:rsidR="00D7658F" w:rsidRDefault="00D7658F">
      <w:pPr>
        <w:pStyle w:val="Index1"/>
        <w:tabs>
          <w:tab w:val="right" w:pos="4735"/>
        </w:tabs>
        <w:rPr>
          <w:ins w:id="911" w:author="Joyce L Tokar" w:date="2018-03-12T12:11:00Z"/>
          <w:noProof/>
        </w:rPr>
      </w:pPr>
      <w:ins w:id="912" w:author="Joyce L Tokar" w:date="2018-03-12T12:11:00Z">
        <w:r w:rsidRPr="005A3438">
          <w:rPr>
            <w:noProof/>
            <w:lang w:val="en-GB"/>
          </w:rPr>
          <w:t>Fixed-point types</w:t>
        </w:r>
        <w:r>
          <w:rPr>
            <w:noProof/>
          </w:rPr>
          <w:t>, 15</w:t>
        </w:r>
      </w:ins>
    </w:p>
    <w:p w14:paraId="2FB50CCF" w14:textId="77777777" w:rsidR="00D7658F" w:rsidRDefault="00D7658F">
      <w:pPr>
        <w:pStyle w:val="Index1"/>
        <w:tabs>
          <w:tab w:val="right" w:pos="4735"/>
        </w:tabs>
        <w:rPr>
          <w:ins w:id="913" w:author="Joyce L Tokar" w:date="2018-03-12T12:11:00Z"/>
          <w:noProof/>
        </w:rPr>
      </w:pPr>
      <w:ins w:id="914" w:author="Joyce L Tokar" w:date="2018-03-12T12:11:00Z">
        <w:r w:rsidRPr="005A3438">
          <w:rPr>
            <w:noProof/>
            <w:lang w:val="en-GB"/>
          </w:rPr>
          <w:t xml:space="preserve">FLC </w:t>
        </w:r>
        <w:r>
          <w:rPr>
            <w:noProof/>
          </w:rPr>
          <w:t>–</w:t>
        </w:r>
        <w:r w:rsidRPr="005A3438">
          <w:rPr>
            <w:noProof/>
            <w:lang w:val="en-GB"/>
          </w:rPr>
          <w:t xml:space="preserve"> Numeric Conversion Errors</w:t>
        </w:r>
        <w:r>
          <w:rPr>
            <w:noProof/>
          </w:rPr>
          <w:t>, 23</w:t>
        </w:r>
      </w:ins>
    </w:p>
    <w:p w14:paraId="4FB91BB8" w14:textId="77777777" w:rsidR="00D7658F" w:rsidRDefault="00D7658F">
      <w:pPr>
        <w:pStyle w:val="IndexHeading"/>
        <w:keepNext/>
        <w:tabs>
          <w:tab w:val="right" w:pos="4735"/>
        </w:tabs>
        <w:rPr>
          <w:ins w:id="915" w:author="Joyce L Tokar" w:date="2018-03-12T12:11:00Z"/>
          <w:rFonts w:cstheme="minorBidi"/>
          <w:b/>
          <w:bCs/>
          <w:noProof/>
        </w:rPr>
      </w:pPr>
      <w:ins w:id="916" w:author="Joyce L Tokar" w:date="2018-03-12T12:11:00Z">
        <w:r>
          <w:rPr>
            <w:noProof/>
          </w:rPr>
          <w:t xml:space="preserve"> </w:t>
        </w:r>
      </w:ins>
    </w:p>
    <w:p w14:paraId="0B69365E" w14:textId="77777777" w:rsidR="00D7658F" w:rsidRDefault="00D7658F">
      <w:pPr>
        <w:pStyle w:val="Index1"/>
        <w:tabs>
          <w:tab w:val="right" w:pos="4735"/>
        </w:tabs>
        <w:rPr>
          <w:ins w:id="917" w:author="Joyce L Tokar" w:date="2018-03-12T12:11:00Z"/>
          <w:noProof/>
        </w:rPr>
      </w:pPr>
      <w:ins w:id="918" w:author="Joyce L Tokar" w:date="2018-03-12T12:11:00Z">
        <w:r>
          <w:rPr>
            <w:noProof/>
          </w:rPr>
          <w:t>GDL – Recursion, 36</w:t>
        </w:r>
      </w:ins>
    </w:p>
    <w:p w14:paraId="5E57636D" w14:textId="77777777" w:rsidR="00D7658F" w:rsidRDefault="00D7658F">
      <w:pPr>
        <w:pStyle w:val="Index1"/>
        <w:tabs>
          <w:tab w:val="right" w:pos="4735"/>
        </w:tabs>
        <w:rPr>
          <w:ins w:id="919" w:author="Joyce L Tokar" w:date="2018-03-12T12:11:00Z"/>
          <w:noProof/>
        </w:rPr>
      </w:pPr>
      <w:ins w:id="920" w:author="Joyce L Tokar" w:date="2018-03-12T12:11:00Z">
        <w:r w:rsidRPr="005A3438">
          <w:rPr>
            <w:rFonts w:cs="Arial"/>
            <w:noProof/>
            <w:kern w:val="32"/>
          </w:rPr>
          <w:t>Generic formal subprogram</w:t>
        </w:r>
        <w:r>
          <w:rPr>
            <w:noProof/>
          </w:rPr>
          <w:t>, 15</w:t>
        </w:r>
      </w:ins>
    </w:p>
    <w:p w14:paraId="598E3E0A" w14:textId="77777777" w:rsidR="00D7658F" w:rsidRDefault="00D7658F">
      <w:pPr>
        <w:pStyle w:val="IndexHeading"/>
        <w:keepNext/>
        <w:tabs>
          <w:tab w:val="right" w:pos="4735"/>
        </w:tabs>
        <w:rPr>
          <w:ins w:id="921" w:author="Joyce L Tokar" w:date="2018-03-12T12:11:00Z"/>
          <w:rFonts w:cstheme="minorBidi"/>
          <w:b/>
          <w:bCs/>
          <w:noProof/>
        </w:rPr>
      </w:pPr>
      <w:ins w:id="922" w:author="Joyce L Tokar" w:date="2018-03-12T12:11:00Z">
        <w:r>
          <w:rPr>
            <w:noProof/>
          </w:rPr>
          <w:t xml:space="preserve"> </w:t>
        </w:r>
      </w:ins>
    </w:p>
    <w:p w14:paraId="40EEDF9F" w14:textId="77777777" w:rsidR="00D7658F" w:rsidRDefault="00D7658F">
      <w:pPr>
        <w:pStyle w:val="Index1"/>
        <w:tabs>
          <w:tab w:val="right" w:pos="4735"/>
        </w:tabs>
        <w:rPr>
          <w:ins w:id="923" w:author="Joyce L Tokar" w:date="2018-03-12T12:11:00Z"/>
          <w:noProof/>
        </w:rPr>
      </w:pPr>
      <w:ins w:id="924" w:author="Joyce L Tokar" w:date="2018-03-12T12:11:00Z">
        <w:r w:rsidRPr="005A3438">
          <w:rPr>
            <w:noProof/>
            <w:lang w:val="en-GB"/>
          </w:rPr>
          <w:t xml:space="preserve">HCB </w:t>
        </w:r>
        <w:r>
          <w:rPr>
            <w:noProof/>
          </w:rPr>
          <w:t>–</w:t>
        </w:r>
        <w:r w:rsidRPr="005A3438">
          <w:rPr>
            <w:noProof/>
            <w:lang w:val="en-GB"/>
          </w:rPr>
          <w:t xml:space="preserve"> Buffer Boundary Violation (Buffer Overflow)</w:t>
        </w:r>
        <w:r>
          <w:rPr>
            <w:noProof/>
          </w:rPr>
          <w:t>, 25</w:t>
        </w:r>
      </w:ins>
    </w:p>
    <w:p w14:paraId="2705B65F" w14:textId="77777777" w:rsidR="00D7658F" w:rsidRDefault="00D7658F">
      <w:pPr>
        <w:pStyle w:val="Index1"/>
        <w:tabs>
          <w:tab w:val="right" w:pos="4735"/>
        </w:tabs>
        <w:rPr>
          <w:ins w:id="925" w:author="Joyce L Tokar" w:date="2018-03-12T12:11:00Z"/>
          <w:noProof/>
        </w:rPr>
      </w:pPr>
      <w:ins w:id="926" w:author="Joyce L Tokar" w:date="2018-03-12T12:11:00Z">
        <w:r>
          <w:rPr>
            <w:noProof/>
          </w:rPr>
          <w:t>HFC – Pointer Type Conversions, 25</w:t>
        </w:r>
      </w:ins>
    </w:p>
    <w:p w14:paraId="21322BA9" w14:textId="77777777" w:rsidR="00D7658F" w:rsidRDefault="00D7658F">
      <w:pPr>
        <w:pStyle w:val="Index1"/>
        <w:tabs>
          <w:tab w:val="right" w:pos="4735"/>
        </w:tabs>
        <w:rPr>
          <w:ins w:id="927" w:author="Joyce L Tokar" w:date="2018-03-12T12:11:00Z"/>
          <w:noProof/>
        </w:rPr>
      </w:pPr>
      <w:ins w:id="928" w:author="Joyce L Tokar" w:date="2018-03-12T12:11:00Z">
        <w:r>
          <w:rPr>
            <w:noProof/>
          </w:rPr>
          <w:t>Hiding, 15, 16, 50</w:t>
        </w:r>
      </w:ins>
    </w:p>
    <w:p w14:paraId="1CC1C15F" w14:textId="77777777" w:rsidR="00D7658F" w:rsidRDefault="00D7658F">
      <w:pPr>
        <w:pStyle w:val="Index2"/>
        <w:tabs>
          <w:tab w:val="right" w:pos="4735"/>
        </w:tabs>
        <w:rPr>
          <w:ins w:id="929" w:author="Joyce L Tokar" w:date="2018-03-12T12:11:00Z"/>
          <w:noProof/>
        </w:rPr>
      </w:pPr>
      <w:ins w:id="930" w:author="Joyce L Tokar" w:date="2018-03-12T12:11:00Z">
        <w:r>
          <w:rPr>
            <w:noProof/>
          </w:rPr>
          <w:t>hidden from all visibility, 16</w:t>
        </w:r>
      </w:ins>
    </w:p>
    <w:p w14:paraId="50241E38" w14:textId="77777777" w:rsidR="00D7658F" w:rsidRDefault="00D7658F">
      <w:pPr>
        <w:pStyle w:val="Index2"/>
        <w:tabs>
          <w:tab w:val="right" w:pos="4735"/>
        </w:tabs>
        <w:rPr>
          <w:ins w:id="931" w:author="Joyce L Tokar" w:date="2018-03-12T12:11:00Z"/>
          <w:noProof/>
        </w:rPr>
      </w:pPr>
      <w:ins w:id="932" w:author="Joyce L Tokar" w:date="2018-03-12T12:11:00Z">
        <w:r>
          <w:rPr>
            <w:noProof/>
          </w:rPr>
          <w:t>hidden from direct visibility, 16</w:t>
        </w:r>
      </w:ins>
    </w:p>
    <w:p w14:paraId="14A839D7" w14:textId="77777777" w:rsidR="00D7658F" w:rsidRDefault="00D7658F">
      <w:pPr>
        <w:pStyle w:val="Index1"/>
        <w:tabs>
          <w:tab w:val="right" w:pos="4735"/>
        </w:tabs>
        <w:rPr>
          <w:ins w:id="933" w:author="Joyce L Tokar" w:date="2018-03-12T12:11:00Z"/>
          <w:noProof/>
        </w:rPr>
      </w:pPr>
      <w:ins w:id="934" w:author="Joyce L Tokar" w:date="2018-03-12T12:11:00Z">
        <w:r>
          <w:rPr>
            <w:noProof/>
          </w:rPr>
          <w:t>HJW – Unanticipated Exceptions from Library Routines, 43</w:t>
        </w:r>
      </w:ins>
    </w:p>
    <w:p w14:paraId="14BFAB60" w14:textId="77777777" w:rsidR="00D7658F" w:rsidRDefault="00D7658F">
      <w:pPr>
        <w:pStyle w:val="Index1"/>
        <w:tabs>
          <w:tab w:val="right" w:pos="4735"/>
        </w:tabs>
        <w:rPr>
          <w:ins w:id="935" w:author="Joyce L Tokar" w:date="2018-03-12T12:11:00Z"/>
          <w:noProof/>
        </w:rPr>
      </w:pPr>
      <w:ins w:id="936" w:author="Joyce L Tokar" w:date="2018-03-12T12:11:00Z">
        <w:r>
          <w:rPr>
            <w:noProof/>
          </w:rPr>
          <w:t>Homograph, 15</w:t>
        </w:r>
      </w:ins>
    </w:p>
    <w:p w14:paraId="181E332E" w14:textId="77777777" w:rsidR="00D7658F" w:rsidRDefault="00D7658F">
      <w:pPr>
        <w:pStyle w:val="IndexHeading"/>
        <w:keepNext/>
        <w:tabs>
          <w:tab w:val="right" w:pos="4735"/>
        </w:tabs>
        <w:rPr>
          <w:ins w:id="937" w:author="Joyce L Tokar" w:date="2018-03-12T12:11:00Z"/>
          <w:rFonts w:cstheme="minorBidi"/>
          <w:b/>
          <w:bCs/>
          <w:noProof/>
        </w:rPr>
      </w:pPr>
      <w:ins w:id="938" w:author="Joyce L Tokar" w:date="2018-03-12T12:11:00Z">
        <w:r>
          <w:rPr>
            <w:noProof/>
          </w:rPr>
          <w:t xml:space="preserve"> </w:t>
        </w:r>
      </w:ins>
    </w:p>
    <w:p w14:paraId="599E331E" w14:textId="77777777" w:rsidR="00D7658F" w:rsidRDefault="00D7658F">
      <w:pPr>
        <w:pStyle w:val="Index1"/>
        <w:tabs>
          <w:tab w:val="right" w:pos="4735"/>
        </w:tabs>
        <w:rPr>
          <w:ins w:id="939" w:author="Joyce L Tokar" w:date="2018-03-12T12:11:00Z"/>
          <w:noProof/>
        </w:rPr>
      </w:pPr>
      <w:ins w:id="940" w:author="Joyce L Tokar" w:date="2018-03-12T12:11:00Z">
        <w:r w:rsidRPr="005A3438">
          <w:rPr>
            <w:rFonts w:cs="Arial"/>
            <w:noProof/>
          </w:rPr>
          <w:t>Idempotent behaviour</w:t>
        </w:r>
        <w:r>
          <w:rPr>
            <w:noProof/>
          </w:rPr>
          <w:t>, 15</w:t>
        </w:r>
      </w:ins>
    </w:p>
    <w:p w14:paraId="251BE3B6" w14:textId="77777777" w:rsidR="00D7658F" w:rsidRDefault="00D7658F">
      <w:pPr>
        <w:pStyle w:val="Index1"/>
        <w:tabs>
          <w:tab w:val="right" w:pos="4735"/>
        </w:tabs>
        <w:rPr>
          <w:ins w:id="941" w:author="Joyce L Tokar" w:date="2018-03-12T12:11:00Z"/>
          <w:noProof/>
        </w:rPr>
      </w:pPr>
      <w:ins w:id="942" w:author="Joyce L Tokar" w:date="2018-03-12T12:11:00Z">
        <w:r w:rsidRPr="005A3438">
          <w:rPr>
            <w:rFonts w:cs="Arial"/>
            <w:noProof/>
          </w:rPr>
          <w:t>Identifier</w:t>
        </w:r>
        <w:r>
          <w:rPr>
            <w:noProof/>
          </w:rPr>
          <w:t>, 15</w:t>
        </w:r>
      </w:ins>
    </w:p>
    <w:p w14:paraId="39FB807A" w14:textId="77777777" w:rsidR="00D7658F" w:rsidRDefault="00D7658F">
      <w:pPr>
        <w:pStyle w:val="Index1"/>
        <w:tabs>
          <w:tab w:val="right" w:pos="4735"/>
        </w:tabs>
        <w:rPr>
          <w:ins w:id="943" w:author="Joyce L Tokar" w:date="2018-03-12T12:11:00Z"/>
          <w:noProof/>
        </w:rPr>
      </w:pPr>
      <w:ins w:id="944" w:author="Joyce L Tokar" w:date="2018-03-12T12:11:00Z">
        <w:r>
          <w:rPr>
            <w:noProof/>
          </w:rPr>
          <w:lastRenderedPageBreak/>
          <w:t>Identifier length, 27</w:t>
        </w:r>
      </w:ins>
    </w:p>
    <w:p w14:paraId="007CAD7A" w14:textId="77777777" w:rsidR="00D7658F" w:rsidRDefault="00D7658F">
      <w:pPr>
        <w:pStyle w:val="Index1"/>
        <w:tabs>
          <w:tab w:val="right" w:pos="4735"/>
        </w:tabs>
        <w:rPr>
          <w:ins w:id="945" w:author="Joyce L Tokar" w:date="2018-03-12T12:11:00Z"/>
          <w:noProof/>
        </w:rPr>
      </w:pPr>
      <w:ins w:id="946" w:author="Joyce L Tokar" w:date="2018-03-12T12:11:00Z">
        <w:r>
          <w:rPr>
            <w:noProof/>
          </w:rPr>
          <w:t>IHN–Type System, 21</w:t>
        </w:r>
      </w:ins>
    </w:p>
    <w:p w14:paraId="4A17DD0A" w14:textId="77777777" w:rsidR="00D7658F" w:rsidRDefault="00D7658F">
      <w:pPr>
        <w:pStyle w:val="Index1"/>
        <w:tabs>
          <w:tab w:val="right" w:pos="4735"/>
        </w:tabs>
        <w:rPr>
          <w:ins w:id="947" w:author="Joyce L Tokar" w:date="2018-03-12T12:11:00Z"/>
          <w:noProof/>
        </w:rPr>
      </w:pPr>
      <w:ins w:id="948" w:author="Joyce L Tokar" w:date="2018-03-12T12:11:00Z">
        <w:r w:rsidRPr="005A3438">
          <w:rPr>
            <w:rFonts w:cs="Arial"/>
            <w:noProof/>
            <w:kern w:val="32"/>
          </w:rPr>
          <w:t>Implementation defined</w:t>
        </w:r>
        <w:r>
          <w:rPr>
            <w:noProof/>
          </w:rPr>
          <w:t>, 15, 16</w:t>
        </w:r>
      </w:ins>
    </w:p>
    <w:p w14:paraId="1087998F" w14:textId="77777777" w:rsidR="00D7658F" w:rsidRDefault="00D7658F">
      <w:pPr>
        <w:pStyle w:val="Index1"/>
        <w:tabs>
          <w:tab w:val="right" w:pos="4735"/>
        </w:tabs>
        <w:rPr>
          <w:ins w:id="949" w:author="Joyce L Tokar" w:date="2018-03-12T12:11:00Z"/>
          <w:noProof/>
        </w:rPr>
      </w:pPr>
      <w:ins w:id="950" w:author="Joyce L Tokar" w:date="2018-03-12T12:11:00Z">
        <w:r w:rsidRPr="005A3438">
          <w:rPr>
            <w:rFonts w:cs="Arial"/>
            <w:noProof/>
          </w:rPr>
          <w:t>Implicit conversions</w:t>
        </w:r>
        <w:r>
          <w:rPr>
            <w:noProof/>
          </w:rPr>
          <w:t>, 17, 21</w:t>
        </w:r>
      </w:ins>
    </w:p>
    <w:p w14:paraId="3D1AC87C" w14:textId="77777777" w:rsidR="00D7658F" w:rsidRDefault="00D7658F">
      <w:pPr>
        <w:pStyle w:val="Index1"/>
        <w:tabs>
          <w:tab w:val="right" w:pos="4735"/>
        </w:tabs>
        <w:rPr>
          <w:ins w:id="951" w:author="Joyce L Tokar" w:date="2018-03-12T12:11:00Z"/>
          <w:noProof/>
        </w:rPr>
      </w:pPr>
      <w:ins w:id="952" w:author="Joyce L Tokar" w:date="2018-03-12T12:11:00Z">
        <w:r>
          <w:rPr>
            <w:noProof/>
          </w:rPr>
          <w:t>International character sets, 27</w:t>
        </w:r>
      </w:ins>
    </w:p>
    <w:p w14:paraId="478A061A" w14:textId="77777777" w:rsidR="00D7658F" w:rsidRDefault="00D7658F">
      <w:pPr>
        <w:pStyle w:val="IndexHeading"/>
        <w:keepNext/>
        <w:tabs>
          <w:tab w:val="right" w:pos="4735"/>
        </w:tabs>
        <w:rPr>
          <w:ins w:id="953" w:author="Joyce L Tokar" w:date="2018-03-12T12:11:00Z"/>
          <w:rFonts w:cstheme="minorBidi"/>
          <w:b/>
          <w:bCs/>
          <w:noProof/>
        </w:rPr>
      </w:pPr>
      <w:ins w:id="954" w:author="Joyce L Tokar" w:date="2018-03-12T12:11:00Z">
        <w:r>
          <w:rPr>
            <w:noProof/>
          </w:rPr>
          <w:t xml:space="preserve"> </w:t>
        </w:r>
      </w:ins>
    </w:p>
    <w:p w14:paraId="1518F11C" w14:textId="77777777" w:rsidR="00D7658F" w:rsidRDefault="00D7658F">
      <w:pPr>
        <w:pStyle w:val="Index1"/>
        <w:tabs>
          <w:tab w:val="right" w:pos="4735"/>
        </w:tabs>
        <w:rPr>
          <w:ins w:id="955" w:author="Joyce L Tokar" w:date="2018-03-12T12:11:00Z"/>
          <w:noProof/>
        </w:rPr>
      </w:pPr>
      <w:ins w:id="956" w:author="Joyce L Tokar" w:date="2018-03-12T12:11:00Z">
        <w:r>
          <w:rPr>
            <w:noProof/>
          </w:rPr>
          <w:t>JCW – Operator Precedence/Order of Evaluation, 30</w:t>
        </w:r>
      </w:ins>
    </w:p>
    <w:p w14:paraId="78E67498" w14:textId="77777777" w:rsidR="00D7658F" w:rsidRDefault="00D7658F">
      <w:pPr>
        <w:pStyle w:val="Index1"/>
        <w:tabs>
          <w:tab w:val="right" w:pos="4735"/>
        </w:tabs>
        <w:rPr>
          <w:ins w:id="957" w:author="Joyce L Tokar" w:date="2018-03-12T12:11:00Z"/>
          <w:noProof/>
        </w:rPr>
      </w:pPr>
      <w:ins w:id="958" w:author="Joyce L Tokar" w:date="2018-03-12T12:11:00Z">
        <w:r w:rsidRPr="005A3438">
          <w:rPr>
            <w:noProof/>
            <w:kern w:val="32"/>
            <w:lang w:val="en-GB"/>
          </w:rPr>
          <w:t>Junk initialization</w:t>
        </w:r>
        <w:r>
          <w:rPr>
            <w:noProof/>
          </w:rPr>
          <w:t>, 30</w:t>
        </w:r>
      </w:ins>
    </w:p>
    <w:p w14:paraId="3C13D89D" w14:textId="77777777" w:rsidR="00D7658F" w:rsidRDefault="00D7658F">
      <w:pPr>
        <w:pStyle w:val="IndexHeading"/>
        <w:keepNext/>
        <w:tabs>
          <w:tab w:val="right" w:pos="4735"/>
        </w:tabs>
        <w:rPr>
          <w:ins w:id="959" w:author="Joyce L Tokar" w:date="2018-03-12T12:11:00Z"/>
          <w:rFonts w:cstheme="minorBidi"/>
          <w:b/>
          <w:bCs/>
          <w:noProof/>
        </w:rPr>
      </w:pPr>
      <w:ins w:id="960" w:author="Joyce L Tokar" w:date="2018-03-12T12:11:00Z">
        <w:r>
          <w:rPr>
            <w:noProof/>
          </w:rPr>
          <w:t xml:space="preserve"> </w:t>
        </w:r>
      </w:ins>
    </w:p>
    <w:p w14:paraId="6069E05E" w14:textId="77777777" w:rsidR="00D7658F" w:rsidRDefault="00D7658F">
      <w:pPr>
        <w:pStyle w:val="Index1"/>
        <w:tabs>
          <w:tab w:val="right" w:pos="4735"/>
        </w:tabs>
        <w:rPr>
          <w:ins w:id="961" w:author="Joyce L Tokar" w:date="2018-03-12T12:11:00Z"/>
          <w:noProof/>
        </w:rPr>
      </w:pPr>
      <w:ins w:id="962" w:author="Joyce L Tokar" w:date="2018-03-12T12:11:00Z">
        <w:r>
          <w:rPr>
            <w:noProof/>
          </w:rPr>
          <w:t>KOA – Likely Incorrect Expression, 31</w:t>
        </w:r>
      </w:ins>
    </w:p>
    <w:p w14:paraId="58D14E1D" w14:textId="77777777" w:rsidR="00D7658F" w:rsidRDefault="00D7658F">
      <w:pPr>
        <w:pStyle w:val="IndexHeading"/>
        <w:keepNext/>
        <w:tabs>
          <w:tab w:val="right" w:pos="4735"/>
        </w:tabs>
        <w:rPr>
          <w:ins w:id="963" w:author="Joyce L Tokar" w:date="2018-03-12T12:11:00Z"/>
          <w:rFonts w:cstheme="minorBidi"/>
          <w:b/>
          <w:bCs/>
          <w:noProof/>
        </w:rPr>
      </w:pPr>
      <w:ins w:id="964" w:author="Joyce L Tokar" w:date="2018-03-12T12:11:00Z">
        <w:r>
          <w:rPr>
            <w:noProof/>
          </w:rPr>
          <w:t xml:space="preserve"> </w:t>
        </w:r>
      </w:ins>
    </w:p>
    <w:p w14:paraId="70AE91D0" w14:textId="77777777" w:rsidR="00D7658F" w:rsidRDefault="00D7658F">
      <w:pPr>
        <w:pStyle w:val="Index1"/>
        <w:tabs>
          <w:tab w:val="right" w:pos="4735"/>
        </w:tabs>
        <w:rPr>
          <w:ins w:id="965" w:author="Joyce L Tokar" w:date="2018-03-12T12:11:00Z"/>
          <w:noProof/>
        </w:rPr>
      </w:pPr>
      <w:ins w:id="966" w:author="Joyce L Tokar" w:date="2018-03-12T12:11:00Z">
        <w:r>
          <w:rPr>
            <w:noProof/>
          </w:rPr>
          <w:t>Language concepts, 16, 25, 26, 27, 33, 39, 41, 43, 50</w:t>
        </w:r>
      </w:ins>
    </w:p>
    <w:p w14:paraId="741CCC40" w14:textId="77777777" w:rsidR="00D7658F" w:rsidRDefault="00D7658F">
      <w:pPr>
        <w:pStyle w:val="Index1"/>
        <w:tabs>
          <w:tab w:val="right" w:pos="4735"/>
        </w:tabs>
        <w:rPr>
          <w:ins w:id="967" w:author="Joyce L Tokar" w:date="2018-03-12T12:11:00Z"/>
          <w:noProof/>
        </w:rPr>
      </w:pPr>
      <w:ins w:id="968" w:author="Joyce L Tokar" w:date="2018-03-12T12:11:00Z">
        <w:r>
          <w:rPr>
            <w:noProof/>
          </w:rPr>
          <w:t>Language Vulnerabilities</w:t>
        </w:r>
      </w:ins>
    </w:p>
    <w:p w14:paraId="0FD49E7A" w14:textId="77777777" w:rsidR="00D7658F" w:rsidRDefault="00D7658F">
      <w:pPr>
        <w:pStyle w:val="Index2"/>
        <w:tabs>
          <w:tab w:val="right" w:pos="4735"/>
        </w:tabs>
        <w:rPr>
          <w:ins w:id="969" w:author="Joyce L Tokar" w:date="2018-03-12T12:11:00Z"/>
          <w:noProof/>
        </w:rPr>
      </w:pPr>
      <w:ins w:id="970" w:author="Joyce L Tokar" w:date="2018-03-12T12:11:00Z">
        <w:r>
          <w:rPr>
            <w:noProof/>
          </w:rPr>
          <w:t>Argument Passing to Library Functions [TRJ], 40, 41, 42</w:t>
        </w:r>
      </w:ins>
    </w:p>
    <w:p w14:paraId="6AD05F19" w14:textId="77777777" w:rsidR="00D7658F" w:rsidRDefault="00D7658F">
      <w:pPr>
        <w:pStyle w:val="Index2"/>
        <w:tabs>
          <w:tab w:val="right" w:pos="4735"/>
        </w:tabs>
        <w:rPr>
          <w:ins w:id="971" w:author="Joyce L Tokar" w:date="2018-03-12T12:11:00Z"/>
          <w:noProof/>
        </w:rPr>
      </w:pPr>
      <w:ins w:id="972" w:author="Joyce L Tokar" w:date="2018-03-12T12:11:00Z">
        <w:r>
          <w:rPr>
            <w:noProof/>
          </w:rPr>
          <w:t>Arithmetic Wrap-around Error [FIF], 27</w:t>
        </w:r>
      </w:ins>
    </w:p>
    <w:p w14:paraId="56DD2570" w14:textId="77777777" w:rsidR="00D7658F" w:rsidRDefault="00D7658F">
      <w:pPr>
        <w:pStyle w:val="Index2"/>
        <w:tabs>
          <w:tab w:val="right" w:pos="4735"/>
        </w:tabs>
        <w:rPr>
          <w:ins w:id="973" w:author="Joyce L Tokar" w:date="2018-03-12T12:11:00Z"/>
          <w:noProof/>
        </w:rPr>
      </w:pPr>
      <w:ins w:id="974" w:author="Joyce L Tokar" w:date="2018-03-12T12:11:00Z">
        <w:r>
          <w:rPr>
            <w:noProof/>
          </w:rPr>
          <w:t>Bit Representation [STR], 22</w:t>
        </w:r>
      </w:ins>
    </w:p>
    <w:p w14:paraId="7CF20E21" w14:textId="77777777" w:rsidR="00D7658F" w:rsidRDefault="00D7658F">
      <w:pPr>
        <w:pStyle w:val="Index2"/>
        <w:tabs>
          <w:tab w:val="right" w:pos="4735"/>
        </w:tabs>
        <w:rPr>
          <w:ins w:id="975" w:author="Joyce L Tokar" w:date="2018-03-12T12:11:00Z"/>
          <w:noProof/>
        </w:rPr>
      </w:pPr>
      <w:ins w:id="976" w:author="Joyce L Tokar" w:date="2018-03-12T12:11:00Z">
        <w:r>
          <w:rPr>
            <w:noProof/>
          </w:rPr>
          <w:t>Buffer Boundary Violation (Buffer Overflow) [HCB], 25</w:t>
        </w:r>
      </w:ins>
    </w:p>
    <w:p w14:paraId="6D14FD06" w14:textId="77777777" w:rsidR="00D7658F" w:rsidRDefault="00D7658F">
      <w:pPr>
        <w:pStyle w:val="Index2"/>
        <w:tabs>
          <w:tab w:val="right" w:pos="4735"/>
        </w:tabs>
        <w:rPr>
          <w:ins w:id="977" w:author="Joyce L Tokar" w:date="2018-03-12T12:11:00Z"/>
          <w:noProof/>
        </w:rPr>
      </w:pPr>
      <w:ins w:id="978" w:author="Joyce L Tokar" w:date="2018-03-12T12:11:00Z">
        <w:r>
          <w:rPr>
            <w:noProof/>
          </w:rPr>
          <w:t>Choice of Clear Names [NAI], 27</w:t>
        </w:r>
      </w:ins>
    </w:p>
    <w:p w14:paraId="593BC4E4" w14:textId="77777777" w:rsidR="00D7658F" w:rsidRDefault="00D7658F">
      <w:pPr>
        <w:pStyle w:val="Index2"/>
        <w:tabs>
          <w:tab w:val="right" w:pos="4735"/>
        </w:tabs>
        <w:rPr>
          <w:ins w:id="979" w:author="Joyce L Tokar" w:date="2018-03-12T12:11:00Z"/>
          <w:noProof/>
        </w:rPr>
      </w:pPr>
      <w:ins w:id="980" w:author="Joyce L Tokar" w:date="2018-03-12T12:11:00Z">
        <w:r>
          <w:rPr>
            <w:noProof/>
          </w:rPr>
          <w:t>Concurrency – Activation [CGA], 48</w:t>
        </w:r>
      </w:ins>
    </w:p>
    <w:p w14:paraId="64FD4674" w14:textId="77777777" w:rsidR="00D7658F" w:rsidRDefault="00D7658F">
      <w:pPr>
        <w:pStyle w:val="Index2"/>
        <w:tabs>
          <w:tab w:val="right" w:pos="4735"/>
        </w:tabs>
        <w:rPr>
          <w:ins w:id="981" w:author="Joyce L Tokar" w:date="2018-03-12T12:11:00Z"/>
          <w:noProof/>
        </w:rPr>
      </w:pPr>
      <w:ins w:id="982" w:author="Joyce L Tokar" w:date="2018-03-12T12:11:00Z">
        <w:r>
          <w:rPr>
            <w:noProof/>
          </w:rPr>
          <w:t>Concurrency – Directed termination [CGT], 48</w:t>
        </w:r>
      </w:ins>
    </w:p>
    <w:p w14:paraId="6384B1FF" w14:textId="77777777" w:rsidR="00D7658F" w:rsidRDefault="00D7658F">
      <w:pPr>
        <w:pStyle w:val="Index2"/>
        <w:tabs>
          <w:tab w:val="right" w:pos="4735"/>
        </w:tabs>
        <w:rPr>
          <w:ins w:id="983" w:author="Joyce L Tokar" w:date="2018-03-12T12:11:00Z"/>
          <w:noProof/>
        </w:rPr>
      </w:pPr>
      <w:ins w:id="984" w:author="Joyce L Tokar" w:date="2018-03-12T12:11:00Z">
        <w:r w:rsidRPr="005A3438">
          <w:rPr>
            <w:noProof/>
            <w:lang w:val="en-CA"/>
          </w:rPr>
          <w:t>Concurrency – Premature Termination [CGS]</w:t>
        </w:r>
        <w:r>
          <w:rPr>
            <w:noProof/>
          </w:rPr>
          <w:t>, 49</w:t>
        </w:r>
      </w:ins>
    </w:p>
    <w:p w14:paraId="74AD6604" w14:textId="77777777" w:rsidR="00D7658F" w:rsidRDefault="00D7658F">
      <w:pPr>
        <w:pStyle w:val="Index2"/>
        <w:tabs>
          <w:tab w:val="right" w:pos="4735"/>
        </w:tabs>
        <w:rPr>
          <w:ins w:id="985" w:author="Joyce L Tokar" w:date="2018-03-12T12:11:00Z"/>
          <w:noProof/>
        </w:rPr>
      </w:pPr>
      <w:ins w:id="986" w:author="Joyce L Tokar" w:date="2018-03-12T12:11:00Z">
        <w:r>
          <w:rPr>
            <w:noProof/>
          </w:rPr>
          <w:t>Concurrent Data Access [CGX], 49</w:t>
        </w:r>
      </w:ins>
    </w:p>
    <w:p w14:paraId="3B2F9440" w14:textId="77777777" w:rsidR="00D7658F" w:rsidRDefault="00D7658F">
      <w:pPr>
        <w:pStyle w:val="Index2"/>
        <w:tabs>
          <w:tab w:val="right" w:pos="4735"/>
        </w:tabs>
        <w:rPr>
          <w:ins w:id="987" w:author="Joyce L Tokar" w:date="2018-03-12T12:11:00Z"/>
          <w:noProof/>
        </w:rPr>
      </w:pPr>
      <w:ins w:id="988" w:author="Joyce L Tokar" w:date="2018-03-12T12:11:00Z">
        <w:r>
          <w:rPr>
            <w:noProof/>
          </w:rPr>
          <w:t>Dangling Reference to Heap [XYK], 26</w:t>
        </w:r>
      </w:ins>
    </w:p>
    <w:p w14:paraId="2B572B33" w14:textId="77777777" w:rsidR="00D7658F" w:rsidRDefault="00D7658F">
      <w:pPr>
        <w:pStyle w:val="Index2"/>
        <w:tabs>
          <w:tab w:val="right" w:pos="4735"/>
        </w:tabs>
        <w:rPr>
          <w:ins w:id="989" w:author="Joyce L Tokar" w:date="2018-03-12T12:11:00Z"/>
          <w:noProof/>
        </w:rPr>
      </w:pPr>
      <w:ins w:id="990" w:author="Joyce L Tokar" w:date="2018-03-12T12:11:00Z">
        <w:r>
          <w:rPr>
            <w:noProof/>
          </w:rPr>
          <w:t>Dangling References to Stack Frames [DCM], 35</w:t>
        </w:r>
      </w:ins>
    </w:p>
    <w:p w14:paraId="4A211619" w14:textId="77777777" w:rsidR="00D7658F" w:rsidRDefault="00D7658F">
      <w:pPr>
        <w:pStyle w:val="Index2"/>
        <w:tabs>
          <w:tab w:val="right" w:pos="4735"/>
        </w:tabs>
        <w:rPr>
          <w:ins w:id="991" w:author="Joyce L Tokar" w:date="2018-03-12T12:11:00Z"/>
          <w:noProof/>
        </w:rPr>
      </w:pPr>
      <w:ins w:id="992" w:author="Joyce L Tokar" w:date="2018-03-12T12:11:00Z">
        <w:r>
          <w:rPr>
            <w:noProof/>
          </w:rPr>
          <w:t>Dead and Deactivated Code [XYQ], 32</w:t>
        </w:r>
      </w:ins>
    </w:p>
    <w:p w14:paraId="72599D5D" w14:textId="77777777" w:rsidR="00D7658F" w:rsidRDefault="00D7658F">
      <w:pPr>
        <w:pStyle w:val="Index2"/>
        <w:tabs>
          <w:tab w:val="right" w:pos="4735"/>
        </w:tabs>
        <w:rPr>
          <w:ins w:id="993" w:author="Joyce L Tokar" w:date="2018-03-12T12:11:00Z"/>
          <w:noProof/>
        </w:rPr>
      </w:pPr>
      <w:ins w:id="994" w:author="Joyce L Tokar" w:date="2018-03-12T12:11:00Z">
        <w:r>
          <w:rPr>
            <w:noProof/>
          </w:rPr>
          <w:t>Dead store [WXQ], 28</w:t>
        </w:r>
      </w:ins>
    </w:p>
    <w:p w14:paraId="72F6E248" w14:textId="77777777" w:rsidR="00D7658F" w:rsidRDefault="00D7658F">
      <w:pPr>
        <w:pStyle w:val="Index2"/>
        <w:tabs>
          <w:tab w:val="right" w:pos="4735"/>
        </w:tabs>
        <w:rPr>
          <w:ins w:id="995" w:author="Joyce L Tokar" w:date="2018-03-12T12:11:00Z"/>
          <w:noProof/>
        </w:rPr>
      </w:pPr>
      <w:ins w:id="996" w:author="Joyce L Tokar" w:date="2018-03-12T12:11:00Z">
        <w:r>
          <w:rPr>
            <w:noProof/>
          </w:rPr>
          <w:t>Demarcation of Control Flow [EOJ], 33</w:t>
        </w:r>
      </w:ins>
    </w:p>
    <w:p w14:paraId="0453DAC6" w14:textId="77777777" w:rsidR="00D7658F" w:rsidRDefault="00D7658F">
      <w:pPr>
        <w:pStyle w:val="Index2"/>
        <w:tabs>
          <w:tab w:val="right" w:pos="4735"/>
        </w:tabs>
        <w:rPr>
          <w:ins w:id="997" w:author="Joyce L Tokar" w:date="2018-03-12T12:11:00Z"/>
          <w:noProof/>
        </w:rPr>
      </w:pPr>
      <w:ins w:id="998" w:author="Joyce L Tokar" w:date="2018-03-12T12:11:00Z">
        <w:r>
          <w:rPr>
            <w:noProof/>
          </w:rPr>
          <w:t>Deprecated Language Features [MEM], 48</w:t>
        </w:r>
      </w:ins>
    </w:p>
    <w:p w14:paraId="1FFC7FBA" w14:textId="77777777" w:rsidR="00D7658F" w:rsidRDefault="00D7658F">
      <w:pPr>
        <w:pStyle w:val="Index2"/>
        <w:tabs>
          <w:tab w:val="right" w:pos="4735"/>
        </w:tabs>
        <w:rPr>
          <w:ins w:id="999" w:author="Joyce L Tokar" w:date="2018-03-12T12:11:00Z"/>
          <w:noProof/>
        </w:rPr>
      </w:pPr>
      <w:ins w:id="1000" w:author="Joyce L Tokar" w:date="2018-03-12T12:11:00Z">
        <w:r>
          <w:rPr>
            <w:noProof/>
          </w:rPr>
          <w:t>Dynamically-linked Code and Self-modifying Code [NYY], 43</w:t>
        </w:r>
      </w:ins>
    </w:p>
    <w:p w14:paraId="34BCB2FA" w14:textId="77777777" w:rsidR="00D7658F" w:rsidRDefault="00D7658F">
      <w:pPr>
        <w:pStyle w:val="Index2"/>
        <w:tabs>
          <w:tab w:val="right" w:pos="4735"/>
        </w:tabs>
        <w:rPr>
          <w:ins w:id="1001" w:author="Joyce L Tokar" w:date="2018-03-12T12:11:00Z"/>
          <w:noProof/>
        </w:rPr>
      </w:pPr>
      <w:ins w:id="1002" w:author="Joyce L Tokar" w:date="2018-03-12T12:11:00Z">
        <w:r>
          <w:rPr>
            <w:noProof/>
          </w:rPr>
          <w:t>Enumerator Issues [CCB], 23</w:t>
        </w:r>
      </w:ins>
    </w:p>
    <w:p w14:paraId="462AE155" w14:textId="77777777" w:rsidR="00D7658F" w:rsidRDefault="00D7658F">
      <w:pPr>
        <w:pStyle w:val="Index2"/>
        <w:tabs>
          <w:tab w:val="right" w:pos="4735"/>
        </w:tabs>
        <w:rPr>
          <w:ins w:id="1003" w:author="Joyce L Tokar" w:date="2018-03-12T12:11:00Z"/>
          <w:noProof/>
        </w:rPr>
      </w:pPr>
      <w:ins w:id="1004" w:author="Joyce L Tokar" w:date="2018-03-12T12:11:00Z">
        <w:r>
          <w:rPr>
            <w:noProof/>
          </w:rPr>
          <w:t>Extra Intrinsics [LRM], 42</w:t>
        </w:r>
      </w:ins>
    </w:p>
    <w:p w14:paraId="761362C7" w14:textId="77777777" w:rsidR="00D7658F" w:rsidRDefault="00D7658F">
      <w:pPr>
        <w:pStyle w:val="Index2"/>
        <w:tabs>
          <w:tab w:val="right" w:pos="4735"/>
        </w:tabs>
        <w:rPr>
          <w:ins w:id="1005" w:author="Joyce L Tokar" w:date="2018-03-12T12:11:00Z"/>
          <w:noProof/>
        </w:rPr>
      </w:pPr>
      <w:ins w:id="1006" w:author="Joyce L Tokar" w:date="2018-03-12T12:11:00Z">
        <w:r>
          <w:rPr>
            <w:noProof/>
          </w:rPr>
          <w:t>Floating-point Arithmetic [PLF], 22</w:t>
        </w:r>
      </w:ins>
    </w:p>
    <w:p w14:paraId="60C15185" w14:textId="77777777" w:rsidR="00D7658F" w:rsidRDefault="00D7658F">
      <w:pPr>
        <w:pStyle w:val="Index2"/>
        <w:tabs>
          <w:tab w:val="right" w:pos="4735"/>
        </w:tabs>
        <w:rPr>
          <w:ins w:id="1007" w:author="Joyce L Tokar" w:date="2018-03-12T12:11:00Z"/>
          <w:noProof/>
        </w:rPr>
      </w:pPr>
      <w:ins w:id="1008" w:author="Joyce L Tokar" w:date="2018-03-12T12:11:00Z">
        <w:r>
          <w:rPr>
            <w:noProof/>
          </w:rPr>
          <w:t>Identifier Name Reuse [YOW], 29</w:t>
        </w:r>
      </w:ins>
    </w:p>
    <w:p w14:paraId="73614470" w14:textId="77777777" w:rsidR="00D7658F" w:rsidRDefault="00D7658F">
      <w:pPr>
        <w:pStyle w:val="Index2"/>
        <w:tabs>
          <w:tab w:val="right" w:pos="4735"/>
        </w:tabs>
        <w:rPr>
          <w:ins w:id="1009" w:author="Joyce L Tokar" w:date="2018-03-12T12:11:00Z"/>
          <w:noProof/>
        </w:rPr>
      </w:pPr>
      <w:ins w:id="1010" w:author="Joyce L Tokar" w:date="2018-03-12T12:11:00Z">
        <w:r>
          <w:rPr>
            <w:noProof/>
          </w:rPr>
          <w:t>Ignored Error Status and Unhandled Exceptions [OYB], 37</w:t>
        </w:r>
      </w:ins>
    </w:p>
    <w:p w14:paraId="758B76D1" w14:textId="77777777" w:rsidR="00D7658F" w:rsidRDefault="00D7658F">
      <w:pPr>
        <w:pStyle w:val="Index2"/>
        <w:tabs>
          <w:tab w:val="right" w:pos="4735"/>
        </w:tabs>
        <w:rPr>
          <w:ins w:id="1011" w:author="Joyce L Tokar" w:date="2018-03-12T12:11:00Z"/>
          <w:noProof/>
        </w:rPr>
      </w:pPr>
      <w:ins w:id="1012" w:author="Joyce L Tokar" w:date="2018-03-12T12:11:00Z">
        <w:r>
          <w:rPr>
            <w:noProof/>
          </w:rPr>
          <w:t>Implementation-Defined Behaviour [FAB], 47</w:t>
        </w:r>
      </w:ins>
    </w:p>
    <w:p w14:paraId="025A3321" w14:textId="77777777" w:rsidR="00D7658F" w:rsidRDefault="00D7658F">
      <w:pPr>
        <w:pStyle w:val="Index2"/>
        <w:tabs>
          <w:tab w:val="right" w:pos="4735"/>
        </w:tabs>
        <w:rPr>
          <w:ins w:id="1013" w:author="Joyce L Tokar" w:date="2018-03-12T12:11:00Z"/>
          <w:noProof/>
        </w:rPr>
      </w:pPr>
      <w:ins w:id="1014" w:author="Joyce L Tokar" w:date="2018-03-12T12:11:00Z">
        <w:r>
          <w:rPr>
            <w:noProof/>
          </w:rPr>
          <w:t>Inheritance [RIP], 39</w:t>
        </w:r>
      </w:ins>
    </w:p>
    <w:p w14:paraId="59682E90" w14:textId="77777777" w:rsidR="00D7658F" w:rsidRDefault="00D7658F">
      <w:pPr>
        <w:pStyle w:val="Index2"/>
        <w:tabs>
          <w:tab w:val="right" w:pos="4735"/>
        </w:tabs>
        <w:rPr>
          <w:ins w:id="1015" w:author="Joyce L Tokar" w:date="2018-03-12T12:11:00Z"/>
          <w:noProof/>
        </w:rPr>
      </w:pPr>
      <w:ins w:id="1016" w:author="Joyce L Tokar" w:date="2018-03-12T12:11:00Z">
        <w:r>
          <w:rPr>
            <w:noProof/>
          </w:rPr>
          <w:t>Initialization of Variables [LAV], 29</w:t>
        </w:r>
      </w:ins>
    </w:p>
    <w:p w14:paraId="0CCF1F49" w14:textId="77777777" w:rsidR="00D7658F" w:rsidRDefault="00D7658F">
      <w:pPr>
        <w:pStyle w:val="Index2"/>
        <w:tabs>
          <w:tab w:val="right" w:pos="4735"/>
        </w:tabs>
        <w:rPr>
          <w:ins w:id="1017" w:author="Joyce L Tokar" w:date="2018-03-12T12:11:00Z"/>
          <w:noProof/>
        </w:rPr>
      </w:pPr>
      <w:ins w:id="1018" w:author="Joyce L Tokar" w:date="2018-03-12T12:11:00Z">
        <w:r>
          <w:rPr>
            <w:noProof/>
          </w:rPr>
          <w:t>Inter-language Calling [DJS], 42</w:t>
        </w:r>
      </w:ins>
    </w:p>
    <w:p w14:paraId="00EFFD41" w14:textId="77777777" w:rsidR="00D7658F" w:rsidRDefault="00D7658F">
      <w:pPr>
        <w:pStyle w:val="Index2"/>
        <w:tabs>
          <w:tab w:val="right" w:pos="4735"/>
        </w:tabs>
        <w:rPr>
          <w:ins w:id="1019" w:author="Joyce L Tokar" w:date="2018-03-12T12:11:00Z"/>
          <w:noProof/>
        </w:rPr>
      </w:pPr>
      <w:ins w:id="1020" w:author="Joyce L Tokar" w:date="2018-03-12T12:11:00Z">
        <w:r>
          <w:rPr>
            <w:noProof/>
          </w:rPr>
          <w:t>Library Signature [NSQ], 43</w:t>
        </w:r>
      </w:ins>
    </w:p>
    <w:p w14:paraId="11D34FE7" w14:textId="77777777" w:rsidR="00D7658F" w:rsidRDefault="00D7658F">
      <w:pPr>
        <w:pStyle w:val="Index2"/>
        <w:tabs>
          <w:tab w:val="right" w:pos="4735"/>
        </w:tabs>
        <w:rPr>
          <w:ins w:id="1021" w:author="Joyce L Tokar" w:date="2018-03-12T12:11:00Z"/>
          <w:noProof/>
        </w:rPr>
      </w:pPr>
      <w:ins w:id="1022" w:author="Joyce L Tokar" w:date="2018-03-12T12:11:00Z">
        <w:r>
          <w:rPr>
            <w:noProof/>
          </w:rPr>
          <w:t>Likely Incorrect Expression [KOA], 31</w:t>
        </w:r>
      </w:ins>
    </w:p>
    <w:p w14:paraId="72AD079D" w14:textId="77777777" w:rsidR="00D7658F" w:rsidRDefault="00D7658F">
      <w:pPr>
        <w:pStyle w:val="Index2"/>
        <w:tabs>
          <w:tab w:val="right" w:pos="4735"/>
        </w:tabs>
        <w:rPr>
          <w:ins w:id="1023" w:author="Joyce L Tokar" w:date="2018-03-12T12:11:00Z"/>
          <w:noProof/>
        </w:rPr>
      </w:pPr>
      <w:ins w:id="1024" w:author="Joyce L Tokar" w:date="2018-03-12T12:11:00Z">
        <w:r>
          <w:rPr>
            <w:noProof/>
          </w:rPr>
          <w:t>Loop Control Variables [TEX], 33</w:t>
        </w:r>
      </w:ins>
    </w:p>
    <w:p w14:paraId="730A0E4D" w14:textId="77777777" w:rsidR="00D7658F" w:rsidRDefault="00D7658F">
      <w:pPr>
        <w:pStyle w:val="Index2"/>
        <w:tabs>
          <w:tab w:val="right" w:pos="4735"/>
        </w:tabs>
        <w:rPr>
          <w:ins w:id="1025" w:author="Joyce L Tokar" w:date="2018-03-12T12:11:00Z"/>
          <w:noProof/>
        </w:rPr>
      </w:pPr>
      <w:ins w:id="1026" w:author="Joyce L Tokar" w:date="2018-03-12T12:11:00Z">
        <w:r>
          <w:rPr>
            <w:noProof/>
          </w:rPr>
          <w:t>Memory Leak [XYL], 39</w:t>
        </w:r>
      </w:ins>
    </w:p>
    <w:p w14:paraId="63D396BB" w14:textId="77777777" w:rsidR="00D7658F" w:rsidRDefault="00D7658F">
      <w:pPr>
        <w:pStyle w:val="Index2"/>
        <w:tabs>
          <w:tab w:val="right" w:pos="4735"/>
        </w:tabs>
        <w:rPr>
          <w:ins w:id="1027" w:author="Joyce L Tokar" w:date="2018-03-12T12:11:00Z"/>
          <w:noProof/>
        </w:rPr>
      </w:pPr>
      <w:ins w:id="1028" w:author="Joyce L Tokar" w:date="2018-03-12T12:11:00Z">
        <w:r>
          <w:rPr>
            <w:noProof/>
          </w:rPr>
          <w:t>Namespace Issues [BJL], 29</w:t>
        </w:r>
      </w:ins>
    </w:p>
    <w:p w14:paraId="474A8064" w14:textId="77777777" w:rsidR="00D7658F" w:rsidRDefault="00D7658F">
      <w:pPr>
        <w:pStyle w:val="Index2"/>
        <w:tabs>
          <w:tab w:val="right" w:pos="4735"/>
        </w:tabs>
        <w:rPr>
          <w:ins w:id="1029" w:author="Joyce L Tokar" w:date="2018-03-12T12:11:00Z"/>
          <w:noProof/>
        </w:rPr>
      </w:pPr>
      <w:ins w:id="1030" w:author="Joyce L Tokar" w:date="2018-03-12T12:11:00Z">
        <w:r>
          <w:rPr>
            <w:noProof/>
          </w:rPr>
          <w:t>Numeric Conversion Errors [FLC], 23</w:t>
        </w:r>
      </w:ins>
    </w:p>
    <w:p w14:paraId="102C4ADB" w14:textId="77777777" w:rsidR="00D7658F" w:rsidRDefault="00D7658F">
      <w:pPr>
        <w:pStyle w:val="Index2"/>
        <w:tabs>
          <w:tab w:val="right" w:pos="4735"/>
        </w:tabs>
        <w:rPr>
          <w:ins w:id="1031" w:author="Joyce L Tokar" w:date="2018-03-12T12:11:00Z"/>
          <w:noProof/>
        </w:rPr>
      </w:pPr>
      <w:ins w:id="1032" w:author="Joyce L Tokar" w:date="2018-03-12T12:11:00Z">
        <w:r>
          <w:rPr>
            <w:noProof/>
          </w:rPr>
          <w:t>Obscure Language Features [BRS], 45</w:t>
        </w:r>
      </w:ins>
    </w:p>
    <w:p w14:paraId="0E4074D3" w14:textId="77777777" w:rsidR="00D7658F" w:rsidRDefault="00D7658F">
      <w:pPr>
        <w:pStyle w:val="Index2"/>
        <w:tabs>
          <w:tab w:val="right" w:pos="4735"/>
        </w:tabs>
        <w:rPr>
          <w:ins w:id="1033" w:author="Joyce L Tokar" w:date="2018-03-12T12:11:00Z"/>
          <w:noProof/>
        </w:rPr>
      </w:pPr>
      <w:ins w:id="1034" w:author="Joyce L Tokar" w:date="2018-03-12T12:11:00Z">
        <w:r>
          <w:rPr>
            <w:noProof/>
          </w:rPr>
          <w:t>Off-by-one Error [XZH], 34</w:t>
        </w:r>
      </w:ins>
    </w:p>
    <w:p w14:paraId="59CE7E25" w14:textId="77777777" w:rsidR="00D7658F" w:rsidRDefault="00D7658F">
      <w:pPr>
        <w:pStyle w:val="Index2"/>
        <w:tabs>
          <w:tab w:val="right" w:pos="4735"/>
        </w:tabs>
        <w:rPr>
          <w:ins w:id="1035" w:author="Joyce L Tokar" w:date="2018-03-12T12:11:00Z"/>
          <w:noProof/>
        </w:rPr>
      </w:pPr>
      <w:ins w:id="1036" w:author="Joyce L Tokar" w:date="2018-03-12T12:11:00Z">
        <w:r>
          <w:rPr>
            <w:noProof/>
          </w:rPr>
          <w:t>Operator Precedence/Order of Evaluation [JCW], 30</w:t>
        </w:r>
      </w:ins>
    </w:p>
    <w:p w14:paraId="61CA33D2" w14:textId="77777777" w:rsidR="00D7658F" w:rsidRDefault="00D7658F">
      <w:pPr>
        <w:pStyle w:val="Index2"/>
        <w:tabs>
          <w:tab w:val="right" w:pos="4735"/>
        </w:tabs>
        <w:rPr>
          <w:ins w:id="1037" w:author="Joyce L Tokar" w:date="2018-03-12T12:11:00Z"/>
          <w:noProof/>
        </w:rPr>
      </w:pPr>
      <w:ins w:id="1038" w:author="Joyce L Tokar" w:date="2018-03-12T12:11:00Z">
        <w:r>
          <w:rPr>
            <w:noProof/>
          </w:rPr>
          <w:t>Passing Parameters and Return Values [CSJ], 35</w:t>
        </w:r>
      </w:ins>
    </w:p>
    <w:p w14:paraId="2532EC16" w14:textId="77777777" w:rsidR="00D7658F" w:rsidRDefault="00D7658F">
      <w:pPr>
        <w:pStyle w:val="Index2"/>
        <w:tabs>
          <w:tab w:val="right" w:pos="4735"/>
        </w:tabs>
        <w:rPr>
          <w:ins w:id="1039" w:author="Joyce L Tokar" w:date="2018-03-12T12:11:00Z"/>
          <w:noProof/>
        </w:rPr>
      </w:pPr>
      <w:ins w:id="1040" w:author="Joyce L Tokar" w:date="2018-03-12T12:11:00Z">
        <w:r>
          <w:rPr>
            <w:noProof/>
          </w:rPr>
          <w:t>Pointer Arithmetic [RVG], 26</w:t>
        </w:r>
      </w:ins>
    </w:p>
    <w:p w14:paraId="2D97D7F1" w14:textId="77777777" w:rsidR="00D7658F" w:rsidRDefault="00D7658F">
      <w:pPr>
        <w:pStyle w:val="Index2"/>
        <w:tabs>
          <w:tab w:val="right" w:pos="4735"/>
        </w:tabs>
        <w:rPr>
          <w:ins w:id="1041" w:author="Joyce L Tokar" w:date="2018-03-12T12:11:00Z"/>
          <w:noProof/>
        </w:rPr>
      </w:pPr>
      <w:ins w:id="1042" w:author="Joyce L Tokar" w:date="2018-03-12T12:11:00Z">
        <w:r>
          <w:rPr>
            <w:noProof/>
          </w:rPr>
          <w:t>Pointer Type Conversions [HFC], 25</w:t>
        </w:r>
      </w:ins>
    </w:p>
    <w:p w14:paraId="35440B1F" w14:textId="77777777" w:rsidR="00D7658F" w:rsidRDefault="00D7658F">
      <w:pPr>
        <w:pStyle w:val="Index2"/>
        <w:tabs>
          <w:tab w:val="right" w:pos="4735"/>
        </w:tabs>
        <w:rPr>
          <w:ins w:id="1043" w:author="Joyce L Tokar" w:date="2018-03-12T12:11:00Z"/>
          <w:noProof/>
        </w:rPr>
      </w:pPr>
      <w:ins w:id="1044" w:author="Joyce L Tokar" w:date="2018-03-12T12:11:00Z">
        <w:r>
          <w:rPr>
            <w:noProof/>
          </w:rPr>
          <w:lastRenderedPageBreak/>
          <w:t>Protocol Lock Errors [CGM], 49</w:t>
        </w:r>
      </w:ins>
    </w:p>
    <w:p w14:paraId="0E6B848C" w14:textId="77777777" w:rsidR="00D7658F" w:rsidRDefault="00D7658F">
      <w:pPr>
        <w:pStyle w:val="Index2"/>
        <w:tabs>
          <w:tab w:val="right" w:pos="4735"/>
        </w:tabs>
        <w:rPr>
          <w:ins w:id="1045" w:author="Joyce L Tokar" w:date="2018-03-12T12:11:00Z"/>
          <w:noProof/>
        </w:rPr>
      </w:pPr>
      <w:ins w:id="1046" w:author="Joyce L Tokar" w:date="2018-03-12T12:11:00Z">
        <w:r>
          <w:rPr>
            <w:noProof/>
          </w:rPr>
          <w:t>Provision of Inherently Unsafe Operations [SKL], 44</w:t>
        </w:r>
      </w:ins>
    </w:p>
    <w:p w14:paraId="4DC8B1FF" w14:textId="77777777" w:rsidR="00D7658F" w:rsidRDefault="00D7658F">
      <w:pPr>
        <w:pStyle w:val="Index2"/>
        <w:tabs>
          <w:tab w:val="right" w:pos="4735"/>
        </w:tabs>
        <w:rPr>
          <w:ins w:id="1047" w:author="Joyce L Tokar" w:date="2018-03-12T12:11:00Z"/>
          <w:noProof/>
        </w:rPr>
      </w:pPr>
      <w:ins w:id="1048" w:author="Joyce L Tokar" w:date="2018-03-12T12:11:00Z">
        <w:r>
          <w:rPr>
            <w:noProof/>
          </w:rPr>
          <w:t>Recursion [GDL], 36</w:t>
        </w:r>
      </w:ins>
    </w:p>
    <w:p w14:paraId="276153E3" w14:textId="77777777" w:rsidR="00D7658F" w:rsidRDefault="00D7658F">
      <w:pPr>
        <w:pStyle w:val="Index2"/>
        <w:tabs>
          <w:tab w:val="right" w:pos="4735"/>
        </w:tabs>
        <w:rPr>
          <w:ins w:id="1049" w:author="Joyce L Tokar" w:date="2018-03-12T12:11:00Z"/>
          <w:noProof/>
        </w:rPr>
      </w:pPr>
      <w:ins w:id="1050" w:author="Joyce L Tokar" w:date="2018-03-12T12:11:00Z">
        <w:r>
          <w:rPr>
            <w:noProof/>
          </w:rPr>
          <w:t>Side-effects and Order of Evaluation [SAM], 31</w:t>
        </w:r>
      </w:ins>
    </w:p>
    <w:p w14:paraId="5BDBF38B" w14:textId="77777777" w:rsidR="00D7658F" w:rsidRDefault="00D7658F">
      <w:pPr>
        <w:pStyle w:val="Index2"/>
        <w:tabs>
          <w:tab w:val="right" w:pos="4735"/>
        </w:tabs>
        <w:rPr>
          <w:ins w:id="1051" w:author="Joyce L Tokar" w:date="2018-03-12T12:11:00Z"/>
          <w:noProof/>
        </w:rPr>
      </w:pPr>
      <w:ins w:id="1052" w:author="Joyce L Tokar" w:date="2018-03-12T12:11:00Z">
        <w:r>
          <w:rPr>
            <w:noProof/>
          </w:rPr>
          <w:t>String Termination [CJM], 25</w:t>
        </w:r>
      </w:ins>
    </w:p>
    <w:p w14:paraId="201B11A9" w14:textId="77777777" w:rsidR="00D7658F" w:rsidRDefault="00D7658F">
      <w:pPr>
        <w:pStyle w:val="Index2"/>
        <w:tabs>
          <w:tab w:val="right" w:pos="4735"/>
        </w:tabs>
        <w:rPr>
          <w:ins w:id="1053" w:author="Joyce L Tokar" w:date="2018-03-12T12:11:00Z"/>
          <w:noProof/>
        </w:rPr>
      </w:pPr>
      <w:ins w:id="1054" w:author="Joyce L Tokar" w:date="2018-03-12T12:11:00Z">
        <w:r>
          <w:rPr>
            <w:noProof/>
          </w:rPr>
          <w:t>Structured Programming [EWD], 34</w:t>
        </w:r>
      </w:ins>
    </w:p>
    <w:p w14:paraId="49814507" w14:textId="77777777" w:rsidR="00D7658F" w:rsidRDefault="00D7658F">
      <w:pPr>
        <w:pStyle w:val="Index2"/>
        <w:tabs>
          <w:tab w:val="right" w:pos="4735"/>
        </w:tabs>
        <w:rPr>
          <w:ins w:id="1055" w:author="Joyce L Tokar" w:date="2018-03-12T12:11:00Z"/>
          <w:noProof/>
        </w:rPr>
      </w:pPr>
      <w:ins w:id="1056" w:author="Joyce L Tokar" w:date="2018-03-12T12:11:00Z">
        <w:r>
          <w:rPr>
            <w:noProof/>
          </w:rPr>
          <w:t>Subprogram Signature Mismatch [OTR], 36</w:t>
        </w:r>
      </w:ins>
    </w:p>
    <w:p w14:paraId="7F420610" w14:textId="77777777" w:rsidR="00D7658F" w:rsidRDefault="00D7658F">
      <w:pPr>
        <w:pStyle w:val="Index2"/>
        <w:tabs>
          <w:tab w:val="right" w:pos="4735"/>
        </w:tabs>
        <w:rPr>
          <w:ins w:id="1057" w:author="Joyce L Tokar" w:date="2018-03-12T12:11:00Z"/>
          <w:noProof/>
        </w:rPr>
      </w:pPr>
      <w:ins w:id="1058" w:author="Joyce L Tokar" w:date="2018-03-12T12:11:00Z">
        <w:r>
          <w:rPr>
            <w:noProof/>
          </w:rPr>
          <w:t>Suppression of Language-defined Run-time Checking [MXB], 44</w:t>
        </w:r>
      </w:ins>
    </w:p>
    <w:p w14:paraId="22EFA2ED" w14:textId="77777777" w:rsidR="00D7658F" w:rsidRDefault="00D7658F">
      <w:pPr>
        <w:pStyle w:val="Index2"/>
        <w:tabs>
          <w:tab w:val="right" w:pos="4735"/>
        </w:tabs>
        <w:rPr>
          <w:ins w:id="1059" w:author="Joyce L Tokar" w:date="2018-03-12T12:11:00Z"/>
          <w:noProof/>
        </w:rPr>
      </w:pPr>
      <w:ins w:id="1060" w:author="Joyce L Tokar" w:date="2018-03-12T12:11:00Z">
        <w:r>
          <w:rPr>
            <w:noProof/>
          </w:rPr>
          <w:t>Switch Statements and Static Analysis [CLL], 33</w:t>
        </w:r>
      </w:ins>
    </w:p>
    <w:p w14:paraId="5E4A358A" w14:textId="77777777" w:rsidR="00D7658F" w:rsidRDefault="00D7658F">
      <w:pPr>
        <w:pStyle w:val="Index2"/>
        <w:tabs>
          <w:tab w:val="right" w:pos="4735"/>
        </w:tabs>
        <w:rPr>
          <w:ins w:id="1061" w:author="Joyce L Tokar" w:date="2018-03-12T12:11:00Z"/>
          <w:noProof/>
        </w:rPr>
      </w:pPr>
      <w:ins w:id="1062" w:author="Joyce L Tokar" w:date="2018-03-12T12:11:00Z">
        <w:r>
          <w:rPr>
            <w:noProof/>
          </w:rPr>
          <w:t>Templates and Generics [SYM], 39</w:t>
        </w:r>
      </w:ins>
    </w:p>
    <w:p w14:paraId="5FF4C7FF" w14:textId="77777777" w:rsidR="00D7658F" w:rsidRDefault="00D7658F">
      <w:pPr>
        <w:pStyle w:val="Index2"/>
        <w:tabs>
          <w:tab w:val="right" w:pos="4735"/>
        </w:tabs>
        <w:rPr>
          <w:ins w:id="1063" w:author="Joyce L Tokar" w:date="2018-03-12T12:11:00Z"/>
          <w:noProof/>
        </w:rPr>
      </w:pPr>
      <w:ins w:id="1064" w:author="Joyce L Tokar" w:date="2018-03-12T12:11:00Z">
        <w:r>
          <w:rPr>
            <w:noProof/>
          </w:rPr>
          <w:t>Type System [IHN], 21</w:t>
        </w:r>
      </w:ins>
    </w:p>
    <w:p w14:paraId="4CA96BCF" w14:textId="77777777" w:rsidR="00D7658F" w:rsidRDefault="00D7658F">
      <w:pPr>
        <w:pStyle w:val="Index2"/>
        <w:tabs>
          <w:tab w:val="right" w:pos="4735"/>
        </w:tabs>
        <w:rPr>
          <w:ins w:id="1065" w:author="Joyce L Tokar" w:date="2018-03-12T12:11:00Z"/>
          <w:noProof/>
        </w:rPr>
      </w:pPr>
      <w:ins w:id="1066" w:author="Joyce L Tokar" w:date="2018-03-12T12:11:00Z">
        <w:r>
          <w:rPr>
            <w:noProof/>
          </w:rPr>
          <w:t>Type-breaking Reinterpretation of Data [AMV], 38</w:t>
        </w:r>
      </w:ins>
    </w:p>
    <w:p w14:paraId="1A99CCCD" w14:textId="77777777" w:rsidR="00D7658F" w:rsidRDefault="00D7658F">
      <w:pPr>
        <w:pStyle w:val="Index2"/>
        <w:tabs>
          <w:tab w:val="right" w:pos="4735"/>
        </w:tabs>
        <w:rPr>
          <w:ins w:id="1067" w:author="Joyce L Tokar" w:date="2018-03-12T12:11:00Z"/>
          <w:noProof/>
        </w:rPr>
      </w:pPr>
      <w:ins w:id="1068" w:author="Joyce L Tokar" w:date="2018-03-12T12:11:00Z">
        <w:r>
          <w:rPr>
            <w:noProof/>
          </w:rPr>
          <w:t>Unanticipated Exceptions from Library Routines [HJW], 43</w:t>
        </w:r>
      </w:ins>
    </w:p>
    <w:p w14:paraId="19529DD5" w14:textId="77777777" w:rsidR="00D7658F" w:rsidRDefault="00D7658F">
      <w:pPr>
        <w:pStyle w:val="Index2"/>
        <w:tabs>
          <w:tab w:val="right" w:pos="4735"/>
        </w:tabs>
        <w:rPr>
          <w:ins w:id="1069" w:author="Joyce L Tokar" w:date="2018-03-12T12:11:00Z"/>
          <w:noProof/>
        </w:rPr>
      </w:pPr>
      <w:ins w:id="1070" w:author="Joyce L Tokar" w:date="2018-03-12T12:11:00Z">
        <w:r>
          <w:rPr>
            <w:noProof/>
          </w:rPr>
          <w:t>Unchecked Array Indexing [XYZ], 25</w:t>
        </w:r>
      </w:ins>
    </w:p>
    <w:p w14:paraId="117DA130" w14:textId="77777777" w:rsidR="00D7658F" w:rsidRDefault="00D7658F">
      <w:pPr>
        <w:pStyle w:val="Index2"/>
        <w:tabs>
          <w:tab w:val="right" w:pos="4735"/>
        </w:tabs>
        <w:rPr>
          <w:ins w:id="1071" w:author="Joyce L Tokar" w:date="2018-03-12T12:11:00Z"/>
          <w:noProof/>
        </w:rPr>
      </w:pPr>
      <w:ins w:id="1072" w:author="Joyce L Tokar" w:date="2018-03-12T12:11:00Z">
        <w:r>
          <w:rPr>
            <w:noProof/>
          </w:rPr>
          <w:t>Uncontrolled Fromat String [SHL], 50</w:t>
        </w:r>
      </w:ins>
    </w:p>
    <w:p w14:paraId="1B9D79BE" w14:textId="77777777" w:rsidR="00D7658F" w:rsidRDefault="00D7658F">
      <w:pPr>
        <w:pStyle w:val="Index2"/>
        <w:tabs>
          <w:tab w:val="right" w:pos="4735"/>
        </w:tabs>
        <w:rPr>
          <w:ins w:id="1073" w:author="Joyce L Tokar" w:date="2018-03-12T12:11:00Z"/>
          <w:noProof/>
        </w:rPr>
      </w:pPr>
      <w:ins w:id="1074" w:author="Joyce L Tokar" w:date="2018-03-12T12:11:00Z">
        <w:r>
          <w:rPr>
            <w:noProof/>
          </w:rPr>
          <w:t>Undefined Behaviour [EWF], 46</w:t>
        </w:r>
      </w:ins>
    </w:p>
    <w:p w14:paraId="0354368F" w14:textId="77777777" w:rsidR="00D7658F" w:rsidRDefault="00D7658F">
      <w:pPr>
        <w:pStyle w:val="Index2"/>
        <w:tabs>
          <w:tab w:val="right" w:pos="4735"/>
        </w:tabs>
        <w:rPr>
          <w:ins w:id="1075" w:author="Joyce L Tokar" w:date="2018-03-12T12:11:00Z"/>
          <w:noProof/>
        </w:rPr>
      </w:pPr>
      <w:ins w:id="1076" w:author="Joyce L Tokar" w:date="2018-03-12T12:11:00Z">
        <w:r>
          <w:rPr>
            <w:noProof/>
          </w:rPr>
          <w:t>Unspecified Behaviour [BQF], 45</w:t>
        </w:r>
      </w:ins>
    </w:p>
    <w:p w14:paraId="50BDB8D5" w14:textId="77777777" w:rsidR="00D7658F" w:rsidRDefault="00D7658F">
      <w:pPr>
        <w:pStyle w:val="Index2"/>
        <w:tabs>
          <w:tab w:val="right" w:pos="4735"/>
        </w:tabs>
        <w:rPr>
          <w:ins w:id="1077" w:author="Joyce L Tokar" w:date="2018-03-12T12:11:00Z"/>
          <w:noProof/>
        </w:rPr>
      </w:pPr>
      <w:ins w:id="1078" w:author="Joyce L Tokar" w:date="2018-03-12T12:11:00Z">
        <w:r>
          <w:rPr>
            <w:noProof/>
          </w:rPr>
          <w:t>Unused Variable [YZS], 28</w:t>
        </w:r>
      </w:ins>
    </w:p>
    <w:p w14:paraId="196895A8" w14:textId="77777777" w:rsidR="00D7658F" w:rsidRDefault="00D7658F">
      <w:pPr>
        <w:pStyle w:val="Index2"/>
        <w:tabs>
          <w:tab w:val="right" w:pos="4735"/>
        </w:tabs>
        <w:rPr>
          <w:ins w:id="1079" w:author="Joyce L Tokar" w:date="2018-03-12T12:11:00Z"/>
          <w:noProof/>
        </w:rPr>
      </w:pPr>
      <w:ins w:id="1080" w:author="Joyce L Tokar" w:date="2018-03-12T12:11:00Z">
        <w:r>
          <w:rPr>
            <w:noProof/>
          </w:rPr>
          <w:t>Using Shift Operations for Multiplication and Division [PIK], 27</w:t>
        </w:r>
      </w:ins>
    </w:p>
    <w:p w14:paraId="5C420314" w14:textId="77777777" w:rsidR="00D7658F" w:rsidRDefault="00D7658F">
      <w:pPr>
        <w:pStyle w:val="Index1"/>
        <w:tabs>
          <w:tab w:val="right" w:pos="4735"/>
        </w:tabs>
        <w:rPr>
          <w:ins w:id="1081" w:author="Joyce L Tokar" w:date="2018-03-12T12:11:00Z"/>
          <w:noProof/>
        </w:rPr>
      </w:pPr>
      <w:ins w:id="1082" w:author="Joyce L Tokar" w:date="2018-03-12T12:11:00Z">
        <w:r w:rsidRPr="005A3438">
          <w:rPr>
            <w:noProof/>
            <w:lang w:val="en-GB"/>
          </w:rPr>
          <w:t>Language Vulnerability</w:t>
        </w:r>
      </w:ins>
    </w:p>
    <w:p w14:paraId="6B7D072E" w14:textId="77777777" w:rsidR="00D7658F" w:rsidRDefault="00D7658F">
      <w:pPr>
        <w:pStyle w:val="Index2"/>
        <w:tabs>
          <w:tab w:val="right" w:pos="4735"/>
        </w:tabs>
        <w:rPr>
          <w:ins w:id="1083" w:author="Joyce L Tokar" w:date="2018-03-12T12:11:00Z"/>
          <w:noProof/>
        </w:rPr>
      </w:pPr>
      <w:ins w:id="1084" w:author="Joyce L Tokar" w:date="2018-03-12T12:11:00Z">
        <w:r>
          <w:rPr>
            <w:noProof/>
          </w:rPr>
          <w:t>Unchecked Array Copying [XYW], 25</w:t>
        </w:r>
      </w:ins>
    </w:p>
    <w:p w14:paraId="368965A6" w14:textId="77777777" w:rsidR="00D7658F" w:rsidRDefault="00D7658F">
      <w:pPr>
        <w:pStyle w:val="Index1"/>
        <w:tabs>
          <w:tab w:val="right" w:pos="4735"/>
        </w:tabs>
        <w:rPr>
          <w:ins w:id="1085" w:author="Joyce L Tokar" w:date="2018-03-12T12:11:00Z"/>
          <w:noProof/>
        </w:rPr>
      </w:pPr>
      <w:ins w:id="1086" w:author="Joyce L Tokar" w:date="2018-03-12T12:11:00Z">
        <w:r>
          <w:rPr>
            <w:noProof/>
          </w:rPr>
          <w:t>LAV – Initialization of Variables, 29</w:t>
        </w:r>
      </w:ins>
    </w:p>
    <w:p w14:paraId="500D678C" w14:textId="77777777" w:rsidR="00D7658F" w:rsidRDefault="00D7658F">
      <w:pPr>
        <w:pStyle w:val="Index1"/>
        <w:tabs>
          <w:tab w:val="right" w:pos="4735"/>
        </w:tabs>
        <w:rPr>
          <w:ins w:id="1087" w:author="Joyce L Tokar" w:date="2018-03-12T12:11:00Z"/>
          <w:noProof/>
        </w:rPr>
      </w:pPr>
      <w:ins w:id="1088" w:author="Joyce L Tokar" w:date="2018-03-12T12:11:00Z">
        <w:r>
          <w:rPr>
            <w:noProof/>
          </w:rPr>
          <w:t>LRM – Extra Intrinsics, 42</w:t>
        </w:r>
      </w:ins>
    </w:p>
    <w:p w14:paraId="2D4A4253" w14:textId="77777777" w:rsidR="00D7658F" w:rsidRDefault="00D7658F">
      <w:pPr>
        <w:pStyle w:val="IndexHeading"/>
        <w:keepNext/>
        <w:tabs>
          <w:tab w:val="right" w:pos="4735"/>
        </w:tabs>
        <w:rPr>
          <w:ins w:id="1089" w:author="Joyce L Tokar" w:date="2018-03-12T12:11:00Z"/>
          <w:rFonts w:cstheme="minorBidi"/>
          <w:b/>
          <w:bCs/>
          <w:noProof/>
        </w:rPr>
      </w:pPr>
      <w:ins w:id="1090" w:author="Joyce L Tokar" w:date="2018-03-12T12:11:00Z">
        <w:r>
          <w:rPr>
            <w:noProof/>
          </w:rPr>
          <w:t xml:space="preserve"> </w:t>
        </w:r>
      </w:ins>
    </w:p>
    <w:p w14:paraId="14DF232D" w14:textId="77777777" w:rsidR="00D7658F" w:rsidRDefault="00D7658F">
      <w:pPr>
        <w:pStyle w:val="Index1"/>
        <w:tabs>
          <w:tab w:val="right" w:pos="4735"/>
        </w:tabs>
        <w:rPr>
          <w:ins w:id="1091" w:author="Joyce L Tokar" w:date="2018-03-12T12:11:00Z"/>
          <w:noProof/>
        </w:rPr>
      </w:pPr>
      <w:ins w:id="1092" w:author="Joyce L Tokar" w:date="2018-03-12T12:11:00Z">
        <w:r>
          <w:rPr>
            <w:noProof/>
          </w:rPr>
          <w:t>MEM – Deprecated Language Features, 48</w:t>
        </w:r>
      </w:ins>
    </w:p>
    <w:p w14:paraId="4F553197" w14:textId="77777777" w:rsidR="00D7658F" w:rsidRDefault="00D7658F">
      <w:pPr>
        <w:pStyle w:val="Index1"/>
        <w:tabs>
          <w:tab w:val="right" w:pos="4735"/>
        </w:tabs>
        <w:rPr>
          <w:ins w:id="1093" w:author="Joyce L Tokar" w:date="2018-03-12T12:11:00Z"/>
          <w:noProof/>
        </w:rPr>
      </w:pPr>
      <w:ins w:id="1094" w:author="Joyce L Tokar" w:date="2018-03-12T12:11:00Z">
        <w:r>
          <w:rPr>
            <w:noProof/>
          </w:rPr>
          <w:t>Mixed casing, 27</w:t>
        </w:r>
      </w:ins>
    </w:p>
    <w:p w14:paraId="125C4932" w14:textId="77777777" w:rsidR="00D7658F" w:rsidRDefault="00D7658F">
      <w:pPr>
        <w:pStyle w:val="Index1"/>
        <w:tabs>
          <w:tab w:val="right" w:pos="4735"/>
        </w:tabs>
        <w:rPr>
          <w:ins w:id="1095" w:author="Joyce L Tokar" w:date="2018-03-12T12:11:00Z"/>
          <w:noProof/>
        </w:rPr>
      </w:pPr>
      <w:ins w:id="1096" w:author="Joyce L Tokar" w:date="2018-03-12T12:11:00Z">
        <w:r w:rsidRPr="005A3438">
          <w:rPr>
            <w:noProof/>
            <w:lang w:val="en-GB"/>
          </w:rPr>
          <w:t>Modular type</w:t>
        </w:r>
        <w:r>
          <w:rPr>
            <w:noProof/>
          </w:rPr>
          <w:t>, 15</w:t>
        </w:r>
      </w:ins>
    </w:p>
    <w:p w14:paraId="7970C6BF" w14:textId="77777777" w:rsidR="00D7658F" w:rsidRDefault="00D7658F">
      <w:pPr>
        <w:pStyle w:val="Index1"/>
        <w:tabs>
          <w:tab w:val="right" w:pos="4735"/>
        </w:tabs>
        <w:rPr>
          <w:ins w:id="1097" w:author="Joyce L Tokar" w:date="2018-03-12T12:11:00Z"/>
          <w:noProof/>
        </w:rPr>
      </w:pPr>
      <w:ins w:id="1098" w:author="Joyce L Tokar" w:date="2018-03-12T12:11:00Z">
        <w:r>
          <w:rPr>
            <w:noProof/>
          </w:rPr>
          <w:t>MXB – Suppression of Language-defined Run-time Checking, 44</w:t>
        </w:r>
      </w:ins>
    </w:p>
    <w:p w14:paraId="76858771" w14:textId="77777777" w:rsidR="00D7658F" w:rsidRDefault="00D7658F">
      <w:pPr>
        <w:pStyle w:val="IndexHeading"/>
        <w:keepNext/>
        <w:tabs>
          <w:tab w:val="right" w:pos="4735"/>
        </w:tabs>
        <w:rPr>
          <w:ins w:id="1099" w:author="Joyce L Tokar" w:date="2018-03-12T12:11:00Z"/>
          <w:rFonts w:cstheme="minorBidi"/>
          <w:b/>
          <w:bCs/>
          <w:noProof/>
        </w:rPr>
      </w:pPr>
      <w:ins w:id="1100" w:author="Joyce L Tokar" w:date="2018-03-12T12:11:00Z">
        <w:r>
          <w:rPr>
            <w:noProof/>
          </w:rPr>
          <w:t xml:space="preserve"> </w:t>
        </w:r>
      </w:ins>
    </w:p>
    <w:p w14:paraId="7BA9F634" w14:textId="77777777" w:rsidR="00D7658F" w:rsidRDefault="00D7658F">
      <w:pPr>
        <w:pStyle w:val="Index1"/>
        <w:tabs>
          <w:tab w:val="right" w:pos="4735"/>
        </w:tabs>
        <w:rPr>
          <w:ins w:id="1101" w:author="Joyce L Tokar" w:date="2018-03-12T12:11:00Z"/>
          <w:noProof/>
        </w:rPr>
      </w:pPr>
      <w:ins w:id="1102" w:author="Joyce L Tokar" w:date="2018-03-12T12:11:00Z">
        <w:r>
          <w:rPr>
            <w:noProof/>
          </w:rPr>
          <w:t>NAI – Choice of Clear Names, 27</w:t>
        </w:r>
      </w:ins>
    </w:p>
    <w:p w14:paraId="42572858" w14:textId="77777777" w:rsidR="00D7658F" w:rsidRDefault="00D7658F">
      <w:pPr>
        <w:pStyle w:val="Index1"/>
        <w:tabs>
          <w:tab w:val="right" w:pos="4735"/>
        </w:tabs>
        <w:rPr>
          <w:ins w:id="1103" w:author="Joyce L Tokar" w:date="2018-03-12T12:11:00Z"/>
          <w:noProof/>
        </w:rPr>
      </w:pPr>
      <w:ins w:id="1104" w:author="Joyce L Tokar" w:date="2018-03-12T12:11:00Z">
        <w:r>
          <w:rPr>
            <w:noProof/>
          </w:rPr>
          <w:t>NSQ – Library Signature, 43</w:t>
        </w:r>
      </w:ins>
    </w:p>
    <w:p w14:paraId="24B390C3" w14:textId="77777777" w:rsidR="00D7658F" w:rsidRDefault="00D7658F">
      <w:pPr>
        <w:pStyle w:val="Index1"/>
        <w:tabs>
          <w:tab w:val="right" w:pos="4735"/>
        </w:tabs>
        <w:rPr>
          <w:ins w:id="1105" w:author="Joyce L Tokar" w:date="2018-03-12T12:11:00Z"/>
          <w:noProof/>
        </w:rPr>
      </w:pPr>
      <w:ins w:id="1106" w:author="Joyce L Tokar" w:date="2018-03-12T12:11:00Z">
        <w:r>
          <w:rPr>
            <w:noProof/>
          </w:rPr>
          <w:t>NYY – Dynamically-linked Code and Self-modifying Code, 43</w:t>
        </w:r>
      </w:ins>
    </w:p>
    <w:p w14:paraId="17C545AF" w14:textId="77777777" w:rsidR="00D7658F" w:rsidRDefault="00D7658F">
      <w:pPr>
        <w:pStyle w:val="IndexHeading"/>
        <w:keepNext/>
        <w:tabs>
          <w:tab w:val="right" w:pos="4735"/>
        </w:tabs>
        <w:rPr>
          <w:ins w:id="1107" w:author="Joyce L Tokar" w:date="2018-03-12T12:11:00Z"/>
          <w:rFonts w:cstheme="minorBidi"/>
          <w:b/>
          <w:bCs/>
          <w:noProof/>
        </w:rPr>
      </w:pPr>
      <w:ins w:id="1108" w:author="Joyce L Tokar" w:date="2018-03-12T12:11:00Z">
        <w:r>
          <w:rPr>
            <w:noProof/>
          </w:rPr>
          <w:t xml:space="preserve"> </w:t>
        </w:r>
      </w:ins>
    </w:p>
    <w:p w14:paraId="060F10F0" w14:textId="77777777" w:rsidR="00D7658F" w:rsidRDefault="00D7658F">
      <w:pPr>
        <w:pStyle w:val="Index1"/>
        <w:tabs>
          <w:tab w:val="right" w:pos="4735"/>
        </w:tabs>
        <w:rPr>
          <w:ins w:id="1109" w:author="Joyce L Tokar" w:date="2018-03-12T12:11:00Z"/>
          <w:noProof/>
        </w:rPr>
      </w:pPr>
      <w:ins w:id="1110" w:author="Joyce L Tokar" w:date="2018-03-12T12:11:00Z">
        <w:r>
          <w:rPr>
            <w:noProof/>
          </w:rPr>
          <w:t>Obsolescent features, 15</w:t>
        </w:r>
      </w:ins>
    </w:p>
    <w:p w14:paraId="0B0969CF" w14:textId="77777777" w:rsidR="00D7658F" w:rsidRDefault="00D7658F">
      <w:pPr>
        <w:pStyle w:val="Index1"/>
        <w:tabs>
          <w:tab w:val="right" w:pos="4735"/>
        </w:tabs>
        <w:rPr>
          <w:ins w:id="1111" w:author="Joyce L Tokar" w:date="2018-03-12T12:11:00Z"/>
          <w:noProof/>
        </w:rPr>
      </w:pPr>
      <w:ins w:id="1112" w:author="Joyce L Tokar" w:date="2018-03-12T12:11:00Z">
        <w:r>
          <w:rPr>
            <w:noProof/>
          </w:rPr>
          <w:t>Operational and Representation Attributes, 15, 17</w:t>
        </w:r>
      </w:ins>
    </w:p>
    <w:p w14:paraId="032CDA88" w14:textId="77777777" w:rsidR="00D7658F" w:rsidRDefault="00D7658F">
      <w:pPr>
        <w:pStyle w:val="Index1"/>
        <w:tabs>
          <w:tab w:val="right" w:pos="4735"/>
        </w:tabs>
        <w:rPr>
          <w:ins w:id="1113" w:author="Joyce L Tokar" w:date="2018-03-12T12:11:00Z"/>
          <w:noProof/>
        </w:rPr>
      </w:pPr>
      <w:ins w:id="1114" w:author="Joyce L Tokar" w:date="2018-03-12T12:11:00Z">
        <w:r>
          <w:rPr>
            <w:noProof/>
          </w:rPr>
          <w:t>OTR – Subprogram Signature Mismatch, 36</w:t>
        </w:r>
      </w:ins>
    </w:p>
    <w:p w14:paraId="6AC84CF3" w14:textId="77777777" w:rsidR="00D7658F" w:rsidRDefault="00D7658F">
      <w:pPr>
        <w:pStyle w:val="Index1"/>
        <w:tabs>
          <w:tab w:val="right" w:pos="4735"/>
        </w:tabs>
        <w:rPr>
          <w:ins w:id="1115" w:author="Joyce L Tokar" w:date="2018-03-12T12:11:00Z"/>
          <w:noProof/>
        </w:rPr>
      </w:pPr>
      <w:ins w:id="1116" w:author="Joyce L Tokar" w:date="2018-03-12T12:11:00Z">
        <w:r>
          <w:rPr>
            <w:noProof/>
          </w:rPr>
          <w:t>Overriding indicators, 15</w:t>
        </w:r>
      </w:ins>
    </w:p>
    <w:p w14:paraId="213CF34D" w14:textId="77777777" w:rsidR="00D7658F" w:rsidRDefault="00D7658F">
      <w:pPr>
        <w:pStyle w:val="Index1"/>
        <w:tabs>
          <w:tab w:val="right" w:pos="4735"/>
        </w:tabs>
        <w:rPr>
          <w:ins w:id="1117" w:author="Joyce L Tokar" w:date="2018-03-12T12:11:00Z"/>
          <w:noProof/>
        </w:rPr>
      </w:pPr>
      <w:ins w:id="1118" w:author="Joyce L Tokar" w:date="2018-03-12T12:11:00Z">
        <w:r>
          <w:rPr>
            <w:noProof/>
          </w:rPr>
          <w:t>OYB – Ignored Error Status and Unhandled Exceptions, 37</w:t>
        </w:r>
      </w:ins>
    </w:p>
    <w:p w14:paraId="3A4EA677" w14:textId="77777777" w:rsidR="00D7658F" w:rsidRDefault="00D7658F">
      <w:pPr>
        <w:pStyle w:val="IndexHeading"/>
        <w:keepNext/>
        <w:tabs>
          <w:tab w:val="right" w:pos="4735"/>
        </w:tabs>
        <w:rPr>
          <w:ins w:id="1119" w:author="Joyce L Tokar" w:date="2018-03-12T12:11:00Z"/>
          <w:rFonts w:cstheme="minorBidi"/>
          <w:b/>
          <w:bCs/>
          <w:noProof/>
        </w:rPr>
      </w:pPr>
      <w:ins w:id="1120" w:author="Joyce L Tokar" w:date="2018-03-12T12:11:00Z">
        <w:r>
          <w:rPr>
            <w:noProof/>
          </w:rPr>
          <w:t xml:space="preserve"> </w:t>
        </w:r>
      </w:ins>
    </w:p>
    <w:p w14:paraId="765506BB" w14:textId="77777777" w:rsidR="00D7658F" w:rsidRDefault="00D7658F">
      <w:pPr>
        <w:pStyle w:val="Index1"/>
        <w:tabs>
          <w:tab w:val="right" w:pos="4735"/>
        </w:tabs>
        <w:rPr>
          <w:ins w:id="1121" w:author="Joyce L Tokar" w:date="2018-03-12T12:11:00Z"/>
          <w:noProof/>
        </w:rPr>
      </w:pPr>
      <w:ins w:id="1122" w:author="Joyce L Tokar" w:date="2018-03-12T12:11:00Z">
        <w:r>
          <w:rPr>
            <w:noProof/>
          </w:rPr>
          <w:t>Partition, 15</w:t>
        </w:r>
      </w:ins>
    </w:p>
    <w:p w14:paraId="36F03C87" w14:textId="77777777" w:rsidR="00D7658F" w:rsidRDefault="00D7658F">
      <w:pPr>
        <w:pStyle w:val="Index1"/>
        <w:tabs>
          <w:tab w:val="right" w:pos="4735"/>
        </w:tabs>
        <w:rPr>
          <w:ins w:id="1123" w:author="Joyce L Tokar" w:date="2018-03-12T12:11:00Z"/>
          <w:noProof/>
        </w:rPr>
      </w:pPr>
      <w:ins w:id="1124" w:author="Joyce L Tokar" w:date="2018-03-12T12:11:00Z">
        <w:r>
          <w:rPr>
            <w:noProof/>
          </w:rPr>
          <w:t>PIK – Using Shift Operations for Multiplication and Division, 27</w:t>
        </w:r>
      </w:ins>
    </w:p>
    <w:p w14:paraId="394EE5FA" w14:textId="77777777" w:rsidR="00D7658F" w:rsidRDefault="00D7658F">
      <w:pPr>
        <w:pStyle w:val="Index1"/>
        <w:tabs>
          <w:tab w:val="right" w:pos="4735"/>
        </w:tabs>
        <w:rPr>
          <w:ins w:id="1125" w:author="Joyce L Tokar" w:date="2018-03-12T12:11:00Z"/>
          <w:noProof/>
        </w:rPr>
      </w:pPr>
      <w:ins w:id="1126" w:author="Joyce L Tokar" w:date="2018-03-12T12:11:00Z">
        <w:r w:rsidRPr="005A3438">
          <w:rPr>
            <w:noProof/>
            <w:lang w:val="en-GB"/>
          </w:rPr>
          <w:t xml:space="preserve">PLF </w:t>
        </w:r>
        <w:r>
          <w:rPr>
            <w:noProof/>
          </w:rPr>
          <w:t>–</w:t>
        </w:r>
        <w:r w:rsidRPr="005A3438">
          <w:rPr>
            <w:noProof/>
            <w:lang w:val="en-GB"/>
          </w:rPr>
          <w:t xml:space="preserve"> Floating-point Arithmetic</w:t>
        </w:r>
        <w:r>
          <w:rPr>
            <w:noProof/>
          </w:rPr>
          <w:t>, 22</w:t>
        </w:r>
      </w:ins>
    </w:p>
    <w:p w14:paraId="22D986FB" w14:textId="77777777" w:rsidR="00D7658F" w:rsidRDefault="00D7658F">
      <w:pPr>
        <w:pStyle w:val="Index1"/>
        <w:tabs>
          <w:tab w:val="right" w:pos="4735"/>
        </w:tabs>
        <w:rPr>
          <w:ins w:id="1127" w:author="Joyce L Tokar" w:date="2018-03-12T12:11:00Z"/>
          <w:noProof/>
        </w:rPr>
      </w:pPr>
      <w:ins w:id="1128" w:author="Joyce L Tokar" w:date="2018-03-12T12:11:00Z">
        <w:r w:rsidRPr="005A3438">
          <w:rPr>
            <w:rFonts w:cs="Arial"/>
            <w:noProof/>
            <w:kern w:val="32"/>
          </w:rPr>
          <w:t>Pointer</w:t>
        </w:r>
        <w:r>
          <w:rPr>
            <w:noProof/>
          </w:rPr>
          <w:t>, 15, 29</w:t>
        </w:r>
      </w:ins>
    </w:p>
    <w:p w14:paraId="0E1C18E3" w14:textId="77777777" w:rsidR="00D7658F" w:rsidRDefault="00D7658F">
      <w:pPr>
        <w:pStyle w:val="Index1"/>
        <w:tabs>
          <w:tab w:val="right" w:pos="4735"/>
        </w:tabs>
        <w:rPr>
          <w:ins w:id="1129" w:author="Joyce L Tokar" w:date="2018-03-12T12:11:00Z"/>
          <w:noProof/>
        </w:rPr>
      </w:pPr>
      <w:ins w:id="1130" w:author="Joyce L Tokar" w:date="2018-03-12T12:11:00Z">
        <w:r w:rsidRPr="005A3438">
          <w:rPr>
            <w:rFonts w:cs="Arial"/>
            <w:noProof/>
          </w:rPr>
          <w:t>Polymorphic Variable</w:t>
        </w:r>
        <w:r>
          <w:rPr>
            <w:noProof/>
          </w:rPr>
          <w:t>, 17</w:t>
        </w:r>
      </w:ins>
    </w:p>
    <w:p w14:paraId="66F37DCD" w14:textId="77777777" w:rsidR="00D7658F" w:rsidRDefault="00D7658F">
      <w:pPr>
        <w:pStyle w:val="Index1"/>
        <w:tabs>
          <w:tab w:val="right" w:pos="4735"/>
        </w:tabs>
        <w:rPr>
          <w:ins w:id="1131" w:author="Joyce L Tokar" w:date="2018-03-12T12:11:00Z"/>
          <w:noProof/>
        </w:rPr>
      </w:pPr>
      <w:ins w:id="1132" w:author="Joyce L Tokar" w:date="2018-03-12T12:11:00Z">
        <w:r>
          <w:rPr>
            <w:noProof/>
          </w:rPr>
          <w:t>Postconditions, 42</w:t>
        </w:r>
      </w:ins>
    </w:p>
    <w:p w14:paraId="262E0A4D" w14:textId="77777777" w:rsidR="00D7658F" w:rsidRDefault="00D7658F">
      <w:pPr>
        <w:pStyle w:val="Index1"/>
        <w:tabs>
          <w:tab w:val="right" w:pos="4735"/>
        </w:tabs>
        <w:rPr>
          <w:ins w:id="1133" w:author="Joyce L Tokar" w:date="2018-03-12T12:11:00Z"/>
          <w:noProof/>
        </w:rPr>
      </w:pPr>
      <w:ins w:id="1134" w:author="Joyce L Tokar" w:date="2018-03-12T12:11:00Z">
        <w:r>
          <w:rPr>
            <w:noProof/>
          </w:rPr>
          <w:lastRenderedPageBreak/>
          <w:t>Pragma, 15, 44</w:t>
        </w:r>
      </w:ins>
    </w:p>
    <w:p w14:paraId="4F4DE3DE" w14:textId="77777777" w:rsidR="00D7658F" w:rsidRDefault="00D7658F">
      <w:pPr>
        <w:pStyle w:val="Index2"/>
        <w:tabs>
          <w:tab w:val="right" w:pos="4735"/>
        </w:tabs>
        <w:rPr>
          <w:ins w:id="1135" w:author="Joyce L Tokar" w:date="2018-03-12T12:11:00Z"/>
          <w:noProof/>
        </w:rPr>
      </w:pPr>
      <w:ins w:id="1136" w:author="Joyce L Tokar" w:date="2018-03-12T12:11:00Z">
        <w:r>
          <w:rPr>
            <w:noProof/>
          </w:rPr>
          <w:t>Configuration pragma, 14</w:t>
        </w:r>
      </w:ins>
    </w:p>
    <w:p w14:paraId="7A2BA8D1" w14:textId="77777777" w:rsidR="00D7658F" w:rsidRDefault="00D7658F">
      <w:pPr>
        <w:pStyle w:val="Index2"/>
        <w:tabs>
          <w:tab w:val="right" w:pos="4735"/>
        </w:tabs>
        <w:rPr>
          <w:ins w:id="1137" w:author="Joyce L Tokar" w:date="2018-03-12T12:11:00Z"/>
          <w:noProof/>
        </w:rPr>
      </w:pPr>
      <w:ins w:id="1138" w:author="Joyce L Tokar" w:date="2018-03-12T12:11:00Z">
        <w:r>
          <w:rPr>
            <w:noProof/>
          </w:rPr>
          <w:t>pragma Atomic, 17, 22</w:t>
        </w:r>
      </w:ins>
    </w:p>
    <w:p w14:paraId="77F84CB6" w14:textId="77777777" w:rsidR="00D7658F" w:rsidRDefault="00D7658F">
      <w:pPr>
        <w:pStyle w:val="Index2"/>
        <w:tabs>
          <w:tab w:val="right" w:pos="4735"/>
        </w:tabs>
        <w:rPr>
          <w:ins w:id="1139" w:author="Joyce L Tokar" w:date="2018-03-12T12:11:00Z"/>
          <w:noProof/>
        </w:rPr>
      </w:pPr>
      <w:ins w:id="1140" w:author="Joyce L Tokar" w:date="2018-03-12T12:11:00Z">
        <w:r>
          <w:rPr>
            <w:noProof/>
          </w:rPr>
          <w:t>pragma Atomic_Components, 17, 22</w:t>
        </w:r>
      </w:ins>
    </w:p>
    <w:p w14:paraId="0BA3ECD0" w14:textId="77777777" w:rsidR="00D7658F" w:rsidRDefault="00D7658F">
      <w:pPr>
        <w:pStyle w:val="Index2"/>
        <w:tabs>
          <w:tab w:val="right" w:pos="4735"/>
        </w:tabs>
        <w:rPr>
          <w:ins w:id="1141" w:author="Joyce L Tokar" w:date="2018-03-12T12:11:00Z"/>
          <w:noProof/>
        </w:rPr>
      </w:pPr>
      <w:ins w:id="1142" w:author="Joyce L Tokar" w:date="2018-03-12T12:11:00Z">
        <w:r>
          <w:rPr>
            <w:noProof/>
          </w:rPr>
          <w:t>pragma Convention, 17, 36, 43</w:t>
        </w:r>
      </w:ins>
    </w:p>
    <w:p w14:paraId="2AC0A36F" w14:textId="77777777" w:rsidR="00D7658F" w:rsidRDefault="00D7658F">
      <w:pPr>
        <w:pStyle w:val="Index2"/>
        <w:tabs>
          <w:tab w:val="right" w:pos="4735"/>
        </w:tabs>
        <w:rPr>
          <w:ins w:id="1143" w:author="Joyce L Tokar" w:date="2018-03-12T12:11:00Z"/>
          <w:noProof/>
        </w:rPr>
      </w:pPr>
      <w:ins w:id="1144" w:author="Joyce L Tokar" w:date="2018-03-12T12:11:00Z">
        <w:r>
          <w:rPr>
            <w:noProof/>
          </w:rPr>
          <w:t>pragma Default_Storage_Pool, 19</w:t>
        </w:r>
      </w:ins>
    </w:p>
    <w:p w14:paraId="3B4A91D2" w14:textId="77777777" w:rsidR="00D7658F" w:rsidRDefault="00D7658F">
      <w:pPr>
        <w:pStyle w:val="Index2"/>
        <w:tabs>
          <w:tab w:val="right" w:pos="4735"/>
        </w:tabs>
        <w:rPr>
          <w:ins w:id="1145" w:author="Joyce L Tokar" w:date="2018-03-12T12:11:00Z"/>
          <w:noProof/>
        </w:rPr>
      </w:pPr>
      <w:ins w:id="1146" w:author="Joyce L Tokar" w:date="2018-03-12T12:11:00Z">
        <w:r>
          <w:rPr>
            <w:noProof/>
          </w:rPr>
          <w:t>pragma Detect_Blocking, 17</w:t>
        </w:r>
      </w:ins>
    </w:p>
    <w:p w14:paraId="36C8FD7B" w14:textId="77777777" w:rsidR="00D7658F" w:rsidRDefault="00D7658F">
      <w:pPr>
        <w:pStyle w:val="Index2"/>
        <w:tabs>
          <w:tab w:val="right" w:pos="4735"/>
        </w:tabs>
        <w:rPr>
          <w:ins w:id="1147" w:author="Joyce L Tokar" w:date="2018-03-12T12:11:00Z"/>
          <w:noProof/>
        </w:rPr>
      </w:pPr>
      <w:ins w:id="1148" w:author="Joyce L Tokar" w:date="2018-03-12T12:11:00Z">
        <w:r>
          <w:rPr>
            <w:noProof/>
          </w:rPr>
          <w:t>pragma Discard_Names, 17</w:t>
        </w:r>
      </w:ins>
    </w:p>
    <w:p w14:paraId="57B12981" w14:textId="77777777" w:rsidR="00D7658F" w:rsidRDefault="00D7658F">
      <w:pPr>
        <w:pStyle w:val="Index2"/>
        <w:tabs>
          <w:tab w:val="right" w:pos="4735"/>
        </w:tabs>
        <w:rPr>
          <w:ins w:id="1149" w:author="Joyce L Tokar" w:date="2018-03-12T12:11:00Z"/>
          <w:noProof/>
        </w:rPr>
      </w:pPr>
      <w:ins w:id="1150" w:author="Joyce L Tokar" w:date="2018-03-12T12:11:00Z">
        <w:r>
          <w:rPr>
            <w:noProof/>
          </w:rPr>
          <w:t>pragma Export, 18, 36, 43</w:t>
        </w:r>
      </w:ins>
    </w:p>
    <w:p w14:paraId="42922131" w14:textId="77777777" w:rsidR="00D7658F" w:rsidRDefault="00D7658F">
      <w:pPr>
        <w:pStyle w:val="Index2"/>
        <w:tabs>
          <w:tab w:val="right" w:pos="4735"/>
        </w:tabs>
        <w:rPr>
          <w:ins w:id="1151" w:author="Joyce L Tokar" w:date="2018-03-12T12:11:00Z"/>
          <w:noProof/>
        </w:rPr>
      </w:pPr>
      <w:ins w:id="1152" w:author="Joyce L Tokar" w:date="2018-03-12T12:11:00Z">
        <w:r>
          <w:rPr>
            <w:noProof/>
          </w:rPr>
          <w:t>pragma Import, 18, 36, 38, 43</w:t>
        </w:r>
      </w:ins>
    </w:p>
    <w:p w14:paraId="7B101AC8" w14:textId="77777777" w:rsidR="00D7658F" w:rsidRDefault="00D7658F">
      <w:pPr>
        <w:pStyle w:val="Index2"/>
        <w:tabs>
          <w:tab w:val="right" w:pos="4735"/>
        </w:tabs>
        <w:rPr>
          <w:ins w:id="1153" w:author="Joyce L Tokar" w:date="2018-03-12T12:11:00Z"/>
          <w:noProof/>
        </w:rPr>
      </w:pPr>
      <w:ins w:id="1154" w:author="Joyce L Tokar" w:date="2018-03-12T12:11:00Z">
        <w:r>
          <w:rPr>
            <w:noProof/>
          </w:rPr>
          <w:t>pragma Normalize_Scalars, 18, 30</w:t>
        </w:r>
      </w:ins>
    </w:p>
    <w:p w14:paraId="33E05D86" w14:textId="77777777" w:rsidR="00D7658F" w:rsidRDefault="00D7658F">
      <w:pPr>
        <w:pStyle w:val="Index2"/>
        <w:tabs>
          <w:tab w:val="right" w:pos="4735"/>
        </w:tabs>
        <w:rPr>
          <w:ins w:id="1155" w:author="Joyce L Tokar" w:date="2018-03-12T12:11:00Z"/>
          <w:noProof/>
        </w:rPr>
      </w:pPr>
      <w:ins w:id="1156" w:author="Joyce L Tokar" w:date="2018-03-12T12:11:00Z">
        <w:r>
          <w:rPr>
            <w:noProof/>
          </w:rPr>
          <w:t>pragma Pack, 18</w:t>
        </w:r>
      </w:ins>
    </w:p>
    <w:p w14:paraId="4170A2B0" w14:textId="77777777" w:rsidR="00D7658F" w:rsidRDefault="00D7658F">
      <w:pPr>
        <w:pStyle w:val="Index2"/>
        <w:tabs>
          <w:tab w:val="right" w:pos="4735"/>
        </w:tabs>
        <w:rPr>
          <w:ins w:id="1157" w:author="Joyce L Tokar" w:date="2018-03-12T12:11:00Z"/>
          <w:noProof/>
        </w:rPr>
      </w:pPr>
      <w:ins w:id="1158" w:author="Joyce L Tokar" w:date="2018-03-12T12:11:00Z">
        <w:r>
          <w:rPr>
            <w:noProof/>
          </w:rPr>
          <w:t>pragma Restrictions, 18, 19, 44, 45, 48, 50, 51</w:t>
        </w:r>
      </w:ins>
    </w:p>
    <w:p w14:paraId="191E1EF2" w14:textId="77777777" w:rsidR="00D7658F" w:rsidRDefault="00D7658F">
      <w:pPr>
        <w:pStyle w:val="Index2"/>
        <w:tabs>
          <w:tab w:val="right" w:pos="4735"/>
        </w:tabs>
        <w:rPr>
          <w:ins w:id="1159" w:author="Joyce L Tokar" w:date="2018-03-12T12:11:00Z"/>
          <w:noProof/>
        </w:rPr>
      </w:pPr>
      <w:ins w:id="1160" w:author="Joyce L Tokar" w:date="2018-03-12T12:11:00Z">
        <w:r>
          <w:rPr>
            <w:noProof/>
          </w:rPr>
          <w:t>pragma Suppress, 18, 19, 25, 44, 46</w:t>
        </w:r>
      </w:ins>
    </w:p>
    <w:p w14:paraId="3395D7B2" w14:textId="77777777" w:rsidR="00D7658F" w:rsidRDefault="00D7658F">
      <w:pPr>
        <w:pStyle w:val="Index2"/>
        <w:tabs>
          <w:tab w:val="right" w:pos="4735"/>
        </w:tabs>
        <w:rPr>
          <w:ins w:id="1161" w:author="Joyce L Tokar" w:date="2018-03-12T12:11:00Z"/>
          <w:noProof/>
        </w:rPr>
      </w:pPr>
      <w:ins w:id="1162" w:author="Joyce L Tokar" w:date="2018-03-12T12:11:00Z">
        <w:r>
          <w:rPr>
            <w:noProof/>
          </w:rPr>
          <w:t>pragma Unchecked Union, 18</w:t>
        </w:r>
      </w:ins>
    </w:p>
    <w:p w14:paraId="1680A0D5" w14:textId="77777777" w:rsidR="00D7658F" w:rsidRDefault="00D7658F">
      <w:pPr>
        <w:pStyle w:val="Index2"/>
        <w:tabs>
          <w:tab w:val="right" w:pos="4735"/>
        </w:tabs>
        <w:rPr>
          <w:ins w:id="1163" w:author="Joyce L Tokar" w:date="2018-03-12T12:11:00Z"/>
          <w:noProof/>
        </w:rPr>
      </w:pPr>
      <w:ins w:id="1164" w:author="Joyce L Tokar" w:date="2018-03-12T12:11:00Z">
        <w:r>
          <w:rPr>
            <w:noProof/>
          </w:rPr>
          <w:t>pragma Volatile, 18, 22</w:t>
        </w:r>
      </w:ins>
    </w:p>
    <w:p w14:paraId="5FA6C4B3" w14:textId="77777777" w:rsidR="00D7658F" w:rsidRDefault="00D7658F">
      <w:pPr>
        <w:pStyle w:val="Index2"/>
        <w:tabs>
          <w:tab w:val="right" w:pos="4735"/>
        </w:tabs>
        <w:rPr>
          <w:ins w:id="1165" w:author="Joyce L Tokar" w:date="2018-03-12T12:11:00Z"/>
          <w:noProof/>
        </w:rPr>
      </w:pPr>
      <w:ins w:id="1166" w:author="Joyce L Tokar" w:date="2018-03-12T12:11:00Z">
        <w:r>
          <w:rPr>
            <w:noProof/>
          </w:rPr>
          <w:t>pragma Volatile_Components, 18, 22</w:t>
        </w:r>
      </w:ins>
    </w:p>
    <w:p w14:paraId="1BD4DF25" w14:textId="77777777" w:rsidR="00D7658F" w:rsidRDefault="00D7658F">
      <w:pPr>
        <w:pStyle w:val="Index1"/>
        <w:tabs>
          <w:tab w:val="right" w:pos="4735"/>
        </w:tabs>
        <w:rPr>
          <w:ins w:id="1167" w:author="Joyce L Tokar" w:date="2018-03-12T12:11:00Z"/>
          <w:noProof/>
        </w:rPr>
      </w:pPr>
      <w:ins w:id="1168" w:author="Joyce L Tokar" w:date="2018-03-12T12:11:00Z">
        <w:r>
          <w:rPr>
            <w:noProof/>
          </w:rPr>
          <w:t>Preconditions, 42</w:t>
        </w:r>
      </w:ins>
    </w:p>
    <w:p w14:paraId="5081594B" w14:textId="77777777" w:rsidR="00D7658F" w:rsidRDefault="00D7658F">
      <w:pPr>
        <w:pStyle w:val="Index1"/>
        <w:tabs>
          <w:tab w:val="right" w:pos="4735"/>
        </w:tabs>
        <w:rPr>
          <w:ins w:id="1169" w:author="Joyce L Tokar" w:date="2018-03-12T12:11:00Z"/>
          <w:noProof/>
        </w:rPr>
      </w:pPr>
      <w:ins w:id="1170" w:author="Joyce L Tokar" w:date="2018-03-12T12:11:00Z">
        <w:r>
          <w:rPr>
            <w:noProof/>
          </w:rPr>
          <w:t>Program verification, 42</w:t>
        </w:r>
      </w:ins>
    </w:p>
    <w:p w14:paraId="0D4B7DB2" w14:textId="77777777" w:rsidR="00D7658F" w:rsidRDefault="00D7658F">
      <w:pPr>
        <w:pStyle w:val="IndexHeading"/>
        <w:keepNext/>
        <w:tabs>
          <w:tab w:val="right" w:pos="4735"/>
        </w:tabs>
        <w:rPr>
          <w:ins w:id="1171" w:author="Joyce L Tokar" w:date="2018-03-12T12:11:00Z"/>
          <w:rFonts w:cstheme="minorBidi"/>
          <w:b/>
          <w:bCs/>
          <w:noProof/>
        </w:rPr>
      </w:pPr>
      <w:ins w:id="1172" w:author="Joyce L Tokar" w:date="2018-03-12T12:11:00Z">
        <w:r>
          <w:rPr>
            <w:noProof/>
          </w:rPr>
          <w:t xml:space="preserve"> </w:t>
        </w:r>
      </w:ins>
    </w:p>
    <w:p w14:paraId="2421DB46" w14:textId="77777777" w:rsidR="00D7658F" w:rsidRDefault="00D7658F">
      <w:pPr>
        <w:pStyle w:val="Index1"/>
        <w:tabs>
          <w:tab w:val="right" w:pos="4735"/>
        </w:tabs>
        <w:rPr>
          <w:ins w:id="1173" w:author="Joyce L Tokar" w:date="2018-03-12T12:11:00Z"/>
          <w:noProof/>
        </w:rPr>
      </w:pPr>
      <w:ins w:id="1174" w:author="Joyce L Tokar" w:date="2018-03-12T12:11:00Z">
        <w:r w:rsidRPr="005A3438">
          <w:rPr>
            <w:noProof/>
            <w:lang w:val="en-GB"/>
          </w:rPr>
          <w:t>Range check</w:t>
        </w:r>
        <w:r>
          <w:rPr>
            <w:noProof/>
          </w:rPr>
          <w:t>, 16</w:t>
        </w:r>
      </w:ins>
    </w:p>
    <w:p w14:paraId="41E5DC74" w14:textId="77777777" w:rsidR="00D7658F" w:rsidRDefault="00D7658F">
      <w:pPr>
        <w:pStyle w:val="Index1"/>
        <w:tabs>
          <w:tab w:val="right" w:pos="4735"/>
        </w:tabs>
        <w:rPr>
          <w:ins w:id="1175" w:author="Joyce L Tokar" w:date="2018-03-12T12:11:00Z"/>
          <w:noProof/>
        </w:rPr>
      </w:pPr>
      <w:ins w:id="1176" w:author="Joyce L Tokar" w:date="2018-03-12T12:11:00Z">
        <w:r>
          <w:rPr>
            <w:noProof/>
          </w:rPr>
          <w:t>Record Representation Clauses, 16</w:t>
        </w:r>
      </w:ins>
    </w:p>
    <w:p w14:paraId="2A4727AE" w14:textId="77777777" w:rsidR="00D7658F" w:rsidRDefault="00D7658F">
      <w:pPr>
        <w:pStyle w:val="Index1"/>
        <w:tabs>
          <w:tab w:val="right" w:pos="4735"/>
        </w:tabs>
        <w:rPr>
          <w:ins w:id="1177" w:author="Joyce L Tokar" w:date="2018-03-12T12:11:00Z"/>
          <w:noProof/>
        </w:rPr>
      </w:pPr>
      <w:ins w:id="1178" w:author="Joyce L Tokar" w:date="2018-03-12T12:11:00Z">
        <w:r>
          <w:rPr>
            <w:noProof/>
          </w:rPr>
          <w:t>RIP – Inheritance, 39</w:t>
        </w:r>
      </w:ins>
    </w:p>
    <w:p w14:paraId="06CA1A60" w14:textId="77777777" w:rsidR="00D7658F" w:rsidRDefault="00D7658F">
      <w:pPr>
        <w:pStyle w:val="Index1"/>
        <w:tabs>
          <w:tab w:val="right" w:pos="4735"/>
        </w:tabs>
        <w:rPr>
          <w:ins w:id="1179" w:author="Joyce L Tokar" w:date="2018-03-12T12:11:00Z"/>
          <w:noProof/>
        </w:rPr>
      </w:pPr>
      <w:ins w:id="1180" w:author="Joyce L Tokar" w:date="2018-03-12T12:11:00Z">
        <w:r>
          <w:rPr>
            <w:noProof/>
          </w:rPr>
          <w:t>RVG – Pointer Arithmetic, 26</w:t>
        </w:r>
      </w:ins>
    </w:p>
    <w:p w14:paraId="12629863" w14:textId="77777777" w:rsidR="00D7658F" w:rsidRDefault="00D7658F">
      <w:pPr>
        <w:pStyle w:val="IndexHeading"/>
        <w:keepNext/>
        <w:tabs>
          <w:tab w:val="right" w:pos="4735"/>
        </w:tabs>
        <w:rPr>
          <w:ins w:id="1181" w:author="Joyce L Tokar" w:date="2018-03-12T12:11:00Z"/>
          <w:rFonts w:cstheme="minorBidi"/>
          <w:b/>
          <w:bCs/>
          <w:noProof/>
        </w:rPr>
      </w:pPr>
      <w:ins w:id="1182" w:author="Joyce L Tokar" w:date="2018-03-12T12:11:00Z">
        <w:r>
          <w:rPr>
            <w:noProof/>
          </w:rPr>
          <w:t xml:space="preserve"> </w:t>
        </w:r>
      </w:ins>
    </w:p>
    <w:p w14:paraId="6B7CDAB0" w14:textId="77777777" w:rsidR="00D7658F" w:rsidRDefault="00D7658F">
      <w:pPr>
        <w:pStyle w:val="Index1"/>
        <w:tabs>
          <w:tab w:val="right" w:pos="4735"/>
        </w:tabs>
        <w:rPr>
          <w:ins w:id="1183" w:author="Joyce L Tokar" w:date="2018-03-12T12:11:00Z"/>
          <w:noProof/>
        </w:rPr>
      </w:pPr>
      <w:ins w:id="1184" w:author="Joyce L Tokar" w:date="2018-03-12T12:11:00Z">
        <w:r>
          <w:rPr>
            <w:noProof/>
          </w:rPr>
          <w:t>SAM – Side-effects and Order of Evaluation, 31</w:t>
        </w:r>
      </w:ins>
    </w:p>
    <w:p w14:paraId="2FDE9224" w14:textId="77777777" w:rsidR="00D7658F" w:rsidRDefault="00D7658F">
      <w:pPr>
        <w:pStyle w:val="Index1"/>
        <w:tabs>
          <w:tab w:val="right" w:pos="4735"/>
        </w:tabs>
        <w:rPr>
          <w:ins w:id="1185" w:author="Joyce L Tokar" w:date="2018-03-12T12:11:00Z"/>
          <w:noProof/>
        </w:rPr>
      </w:pPr>
      <w:ins w:id="1186" w:author="Joyce L Tokar" w:date="2018-03-12T12:11:00Z">
        <w:r>
          <w:rPr>
            <w:noProof/>
          </w:rPr>
          <w:t>Scalar type, 16</w:t>
        </w:r>
      </w:ins>
    </w:p>
    <w:p w14:paraId="089940D4" w14:textId="77777777" w:rsidR="00D7658F" w:rsidRDefault="00D7658F">
      <w:pPr>
        <w:pStyle w:val="Index1"/>
        <w:tabs>
          <w:tab w:val="right" w:pos="4735"/>
        </w:tabs>
        <w:rPr>
          <w:ins w:id="1187" w:author="Joyce L Tokar" w:date="2018-03-12T12:11:00Z"/>
          <w:noProof/>
        </w:rPr>
      </w:pPr>
      <w:ins w:id="1188" w:author="Joyce L Tokar" w:date="2018-03-12T12:11:00Z">
        <w:r>
          <w:rPr>
            <w:noProof/>
          </w:rPr>
          <w:t>Separate Compilation, 18</w:t>
        </w:r>
      </w:ins>
    </w:p>
    <w:p w14:paraId="7A58BF02" w14:textId="77777777" w:rsidR="00D7658F" w:rsidRDefault="00D7658F">
      <w:pPr>
        <w:pStyle w:val="Index1"/>
        <w:tabs>
          <w:tab w:val="right" w:pos="4735"/>
        </w:tabs>
        <w:rPr>
          <w:ins w:id="1189" w:author="Joyce L Tokar" w:date="2018-03-12T12:11:00Z"/>
          <w:noProof/>
        </w:rPr>
      </w:pPr>
      <w:ins w:id="1190" w:author="Joyce L Tokar" w:date="2018-03-12T12:11:00Z">
        <w:r>
          <w:rPr>
            <w:noProof/>
          </w:rPr>
          <w:t>SHL – Uncontrolled Format String, 50</w:t>
        </w:r>
      </w:ins>
    </w:p>
    <w:p w14:paraId="39A4A032" w14:textId="77777777" w:rsidR="00D7658F" w:rsidRDefault="00D7658F">
      <w:pPr>
        <w:pStyle w:val="Index1"/>
        <w:tabs>
          <w:tab w:val="right" w:pos="4735"/>
        </w:tabs>
        <w:rPr>
          <w:ins w:id="1191" w:author="Joyce L Tokar" w:date="2018-03-12T12:11:00Z"/>
          <w:noProof/>
        </w:rPr>
      </w:pPr>
      <w:ins w:id="1192" w:author="Joyce L Tokar" w:date="2018-03-12T12:11:00Z">
        <w:r>
          <w:rPr>
            <w:noProof/>
          </w:rPr>
          <w:t>Singular/plural forms, 27</w:t>
        </w:r>
      </w:ins>
    </w:p>
    <w:p w14:paraId="7BA26A5D" w14:textId="77777777" w:rsidR="00D7658F" w:rsidRDefault="00D7658F">
      <w:pPr>
        <w:pStyle w:val="Index1"/>
        <w:tabs>
          <w:tab w:val="right" w:pos="4735"/>
        </w:tabs>
        <w:rPr>
          <w:ins w:id="1193" w:author="Joyce L Tokar" w:date="2018-03-12T12:11:00Z"/>
          <w:noProof/>
        </w:rPr>
      </w:pPr>
      <w:ins w:id="1194" w:author="Joyce L Tokar" w:date="2018-03-12T12:11:00Z">
        <w:r>
          <w:rPr>
            <w:noProof/>
          </w:rPr>
          <w:t>SKL – Provision of Inherently Unsafe Operations, 44</w:t>
        </w:r>
      </w:ins>
    </w:p>
    <w:p w14:paraId="20D76793" w14:textId="77777777" w:rsidR="00D7658F" w:rsidRDefault="00D7658F">
      <w:pPr>
        <w:pStyle w:val="Index1"/>
        <w:tabs>
          <w:tab w:val="right" w:pos="4735"/>
        </w:tabs>
        <w:rPr>
          <w:ins w:id="1195" w:author="Joyce L Tokar" w:date="2018-03-12T12:11:00Z"/>
          <w:noProof/>
        </w:rPr>
      </w:pPr>
      <w:ins w:id="1196" w:author="Joyce L Tokar" w:date="2018-03-12T12:11:00Z">
        <w:r w:rsidRPr="005A3438">
          <w:rPr>
            <w:noProof/>
            <w:lang w:val="en-GB"/>
          </w:rPr>
          <w:t>Static expressions</w:t>
        </w:r>
        <w:r>
          <w:rPr>
            <w:noProof/>
          </w:rPr>
          <w:t>, 16</w:t>
        </w:r>
      </w:ins>
    </w:p>
    <w:p w14:paraId="02AD3A90" w14:textId="77777777" w:rsidR="00D7658F" w:rsidRDefault="00D7658F">
      <w:pPr>
        <w:pStyle w:val="Index1"/>
        <w:tabs>
          <w:tab w:val="right" w:pos="4735"/>
        </w:tabs>
        <w:rPr>
          <w:ins w:id="1197" w:author="Joyce L Tokar" w:date="2018-03-12T12:11:00Z"/>
          <w:noProof/>
        </w:rPr>
      </w:pPr>
      <w:ins w:id="1198" w:author="Joyce L Tokar" w:date="2018-03-12T12:11:00Z">
        <w:r>
          <w:rPr>
            <w:noProof/>
          </w:rPr>
          <w:t>Storage Place Attributes, 16</w:t>
        </w:r>
      </w:ins>
    </w:p>
    <w:p w14:paraId="4AAC56B7" w14:textId="77777777" w:rsidR="00D7658F" w:rsidRDefault="00D7658F">
      <w:pPr>
        <w:pStyle w:val="Index1"/>
        <w:tabs>
          <w:tab w:val="right" w:pos="4735"/>
        </w:tabs>
        <w:rPr>
          <w:ins w:id="1199" w:author="Joyce L Tokar" w:date="2018-03-12T12:11:00Z"/>
          <w:noProof/>
        </w:rPr>
      </w:pPr>
      <w:ins w:id="1200" w:author="Joyce L Tokar" w:date="2018-03-12T12:11:00Z">
        <w:r>
          <w:rPr>
            <w:noProof/>
          </w:rPr>
          <w:t>Storage pool, 14, 16, 18, 19, 39</w:t>
        </w:r>
      </w:ins>
    </w:p>
    <w:p w14:paraId="5087915C" w14:textId="77777777" w:rsidR="00D7658F" w:rsidRDefault="00D7658F">
      <w:pPr>
        <w:pStyle w:val="Index1"/>
        <w:tabs>
          <w:tab w:val="right" w:pos="4735"/>
        </w:tabs>
        <w:rPr>
          <w:ins w:id="1201" w:author="Joyce L Tokar" w:date="2018-03-12T12:11:00Z"/>
          <w:noProof/>
        </w:rPr>
      </w:pPr>
      <w:ins w:id="1202" w:author="Joyce L Tokar" w:date="2018-03-12T12:11:00Z">
        <w:r>
          <w:rPr>
            <w:noProof/>
          </w:rPr>
          <w:t>Storage subpool, 16, 18, 39</w:t>
        </w:r>
      </w:ins>
    </w:p>
    <w:p w14:paraId="7BE04FF5" w14:textId="77777777" w:rsidR="00D7658F" w:rsidRDefault="00D7658F">
      <w:pPr>
        <w:pStyle w:val="Index1"/>
        <w:tabs>
          <w:tab w:val="right" w:pos="4735"/>
        </w:tabs>
        <w:rPr>
          <w:ins w:id="1203" w:author="Joyce L Tokar" w:date="2018-03-12T12:11:00Z"/>
          <w:noProof/>
        </w:rPr>
      </w:pPr>
      <w:ins w:id="1204" w:author="Joyce L Tokar" w:date="2018-03-12T12:11:00Z">
        <w:r>
          <w:rPr>
            <w:noProof/>
          </w:rPr>
          <w:lastRenderedPageBreak/>
          <w:t>STR – Bit Representation, 22</w:t>
        </w:r>
      </w:ins>
    </w:p>
    <w:p w14:paraId="67686C87" w14:textId="77777777" w:rsidR="00D7658F" w:rsidRDefault="00D7658F">
      <w:pPr>
        <w:pStyle w:val="Index1"/>
        <w:tabs>
          <w:tab w:val="right" w:pos="4735"/>
        </w:tabs>
        <w:rPr>
          <w:ins w:id="1205" w:author="Joyce L Tokar" w:date="2018-03-12T12:11:00Z"/>
          <w:noProof/>
        </w:rPr>
      </w:pPr>
      <w:ins w:id="1206" w:author="Joyce L Tokar" w:date="2018-03-12T12:11:00Z">
        <w:r w:rsidRPr="005A3438">
          <w:rPr>
            <w:noProof/>
            <w:lang w:val="en-GB"/>
          </w:rPr>
          <w:t>Subtype declaration</w:t>
        </w:r>
        <w:r>
          <w:rPr>
            <w:noProof/>
          </w:rPr>
          <w:t>, 16</w:t>
        </w:r>
      </w:ins>
    </w:p>
    <w:p w14:paraId="2C186111" w14:textId="77777777" w:rsidR="00D7658F" w:rsidRDefault="00D7658F">
      <w:pPr>
        <w:pStyle w:val="Index1"/>
        <w:tabs>
          <w:tab w:val="right" w:pos="4735"/>
        </w:tabs>
        <w:rPr>
          <w:ins w:id="1207" w:author="Joyce L Tokar" w:date="2018-03-12T12:11:00Z"/>
          <w:noProof/>
        </w:rPr>
      </w:pPr>
      <w:ins w:id="1208" w:author="Joyce L Tokar" w:date="2018-03-12T12:11:00Z">
        <w:r>
          <w:rPr>
            <w:noProof/>
          </w:rPr>
          <w:t>SYM – Templates and Generics, 39</w:t>
        </w:r>
      </w:ins>
    </w:p>
    <w:p w14:paraId="3E50A3D7" w14:textId="77777777" w:rsidR="00D7658F" w:rsidRDefault="00D7658F">
      <w:pPr>
        <w:pStyle w:val="Index1"/>
        <w:tabs>
          <w:tab w:val="right" w:pos="4735"/>
        </w:tabs>
        <w:rPr>
          <w:ins w:id="1209" w:author="Joyce L Tokar" w:date="2018-03-12T12:11:00Z"/>
          <w:noProof/>
        </w:rPr>
      </w:pPr>
      <w:ins w:id="1210" w:author="Joyce L Tokar" w:date="2018-03-12T12:11:00Z">
        <w:r>
          <w:rPr>
            <w:noProof/>
          </w:rPr>
          <w:t>Symbols and conventions, 13</w:t>
        </w:r>
      </w:ins>
    </w:p>
    <w:p w14:paraId="36AA40B4" w14:textId="77777777" w:rsidR="00D7658F" w:rsidRDefault="00D7658F">
      <w:pPr>
        <w:pStyle w:val="IndexHeading"/>
        <w:keepNext/>
        <w:tabs>
          <w:tab w:val="right" w:pos="4735"/>
        </w:tabs>
        <w:rPr>
          <w:ins w:id="1211" w:author="Joyce L Tokar" w:date="2018-03-12T12:11:00Z"/>
          <w:rFonts w:cstheme="minorBidi"/>
          <w:b/>
          <w:bCs/>
          <w:noProof/>
        </w:rPr>
      </w:pPr>
      <w:ins w:id="1212" w:author="Joyce L Tokar" w:date="2018-03-12T12:11:00Z">
        <w:r>
          <w:rPr>
            <w:noProof/>
          </w:rPr>
          <w:t xml:space="preserve"> </w:t>
        </w:r>
      </w:ins>
    </w:p>
    <w:p w14:paraId="3C810BD0" w14:textId="77777777" w:rsidR="00D7658F" w:rsidRDefault="00D7658F">
      <w:pPr>
        <w:pStyle w:val="Index1"/>
        <w:tabs>
          <w:tab w:val="right" w:pos="4735"/>
        </w:tabs>
        <w:rPr>
          <w:ins w:id="1213" w:author="Joyce L Tokar" w:date="2018-03-12T12:11:00Z"/>
          <w:noProof/>
        </w:rPr>
      </w:pPr>
      <w:ins w:id="1214" w:author="Joyce L Tokar" w:date="2018-03-12T12:11:00Z">
        <w:r w:rsidRPr="005A3438">
          <w:rPr>
            <w:noProof/>
            <w:lang w:val="en-GB"/>
          </w:rPr>
          <w:t>Task</w:t>
        </w:r>
        <w:r>
          <w:rPr>
            <w:noProof/>
          </w:rPr>
          <w:t>, 16, 49</w:t>
        </w:r>
      </w:ins>
    </w:p>
    <w:p w14:paraId="3DAEFCE9" w14:textId="77777777" w:rsidR="00D7658F" w:rsidRDefault="00D7658F">
      <w:pPr>
        <w:pStyle w:val="Index1"/>
        <w:tabs>
          <w:tab w:val="right" w:pos="4735"/>
        </w:tabs>
        <w:rPr>
          <w:ins w:id="1215" w:author="Joyce L Tokar" w:date="2018-03-12T12:11:00Z"/>
          <w:noProof/>
        </w:rPr>
      </w:pPr>
      <w:ins w:id="1216" w:author="Joyce L Tokar" w:date="2018-03-12T12:11:00Z">
        <w:r>
          <w:rPr>
            <w:noProof/>
          </w:rPr>
          <w:t>Terms and definitions, 13</w:t>
        </w:r>
      </w:ins>
    </w:p>
    <w:p w14:paraId="7D294205" w14:textId="77777777" w:rsidR="00D7658F" w:rsidRDefault="00D7658F">
      <w:pPr>
        <w:pStyle w:val="Index1"/>
        <w:tabs>
          <w:tab w:val="right" w:pos="4735"/>
        </w:tabs>
        <w:rPr>
          <w:ins w:id="1217" w:author="Joyce L Tokar" w:date="2018-03-12T12:11:00Z"/>
          <w:noProof/>
        </w:rPr>
      </w:pPr>
      <w:ins w:id="1218" w:author="Joyce L Tokar" w:date="2018-03-12T12:11:00Z">
        <w:r w:rsidRPr="005A3438">
          <w:rPr>
            <w:noProof/>
            <w:lang w:val="es-ES"/>
          </w:rPr>
          <w:t xml:space="preserve">TEX </w:t>
        </w:r>
        <w:r>
          <w:rPr>
            <w:noProof/>
          </w:rPr>
          <w:t>–</w:t>
        </w:r>
        <w:r w:rsidRPr="005A3438">
          <w:rPr>
            <w:noProof/>
            <w:lang w:val="es-ES"/>
          </w:rPr>
          <w:t xml:space="preserve"> Loop Control Variables</w:t>
        </w:r>
        <w:r>
          <w:rPr>
            <w:noProof/>
          </w:rPr>
          <w:t>, 33</w:t>
        </w:r>
      </w:ins>
    </w:p>
    <w:p w14:paraId="32D6AFAE" w14:textId="77777777" w:rsidR="00D7658F" w:rsidRDefault="00D7658F">
      <w:pPr>
        <w:pStyle w:val="Index1"/>
        <w:tabs>
          <w:tab w:val="right" w:pos="4735"/>
        </w:tabs>
        <w:rPr>
          <w:ins w:id="1219" w:author="Joyce L Tokar" w:date="2018-03-12T12:11:00Z"/>
          <w:noProof/>
        </w:rPr>
      </w:pPr>
      <w:ins w:id="1220" w:author="Joyce L Tokar" w:date="2018-03-12T12:11:00Z">
        <w:r>
          <w:rPr>
            <w:noProof/>
          </w:rPr>
          <w:t>TRJ – Argument Passing to Library Functions, 40, 41, 42</w:t>
        </w:r>
      </w:ins>
    </w:p>
    <w:p w14:paraId="711E7568" w14:textId="77777777" w:rsidR="00D7658F" w:rsidRDefault="00D7658F">
      <w:pPr>
        <w:pStyle w:val="Index1"/>
        <w:tabs>
          <w:tab w:val="right" w:pos="4735"/>
        </w:tabs>
        <w:rPr>
          <w:ins w:id="1221" w:author="Joyce L Tokar" w:date="2018-03-12T12:11:00Z"/>
          <w:noProof/>
        </w:rPr>
      </w:pPr>
      <w:ins w:id="1222" w:author="Joyce L Tokar" w:date="2018-03-12T12:11:00Z">
        <w:r w:rsidRPr="005A3438">
          <w:rPr>
            <w:rFonts w:cs="Arial"/>
            <w:noProof/>
          </w:rPr>
          <w:t>Type conversion</w:t>
        </w:r>
        <w:r>
          <w:rPr>
            <w:noProof/>
          </w:rPr>
          <w:t>, 16, 17, 26</w:t>
        </w:r>
      </w:ins>
    </w:p>
    <w:p w14:paraId="388B16C2" w14:textId="77777777" w:rsidR="00D7658F" w:rsidRDefault="00D7658F">
      <w:pPr>
        <w:pStyle w:val="Index1"/>
        <w:tabs>
          <w:tab w:val="right" w:pos="4735"/>
        </w:tabs>
        <w:rPr>
          <w:ins w:id="1223" w:author="Joyce L Tokar" w:date="2018-03-12T12:11:00Z"/>
          <w:noProof/>
        </w:rPr>
      </w:pPr>
      <w:ins w:id="1224" w:author="Joyce L Tokar" w:date="2018-03-12T12:11:00Z">
        <w:r>
          <w:rPr>
            <w:noProof/>
          </w:rPr>
          <w:t>Type invariants, 42</w:t>
        </w:r>
      </w:ins>
    </w:p>
    <w:p w14:paraId="4AF4F39B" w14:textId="77777777" w:rsidR="00D7658F" w:rsidRDefault="00D7658F">
      <w:pPr>
        <w:pStyle w:val="IndexHeading"/>
        <w:keepNext/>
        <w:tabs>
          <w:tab w:val="right" w:pos="4735"/>
        </w:tabs>
        <w:rPr>
          <w:ins w:id="1225" w:author="Joyce L Tokar" w:date="2018-03-12T12:11:00Z"/>
          <w:rFonts w:cstheme="minorBidi"/>
          <w:b/>
          <w:bCs/>
          <w:noProof/>
        </w:rPr>
      </w:pPr>
      <w:ins w:id="1226" w:author="Joyce L Tokar" w:date="2018-03-12T12:11:00Z">
        <w:r>
          <w:rPr>
            <w:noProof/>
          </w:rPr>
          <w:t xml:space="preserve"> </w:t>
        </w:r>
      </w:ins>
    </w:p>
    <w:p w14:paraId="32326710" w14:textId="77777777" w:rsidR="00D7658F" w:rsidRDefault="00D7658F">
      <w:pPr>
        <w:pStyle w:val="Index1"/>
        <w:tabs>
          <w:tab w:val="right" w:pos="4735"/>
        </w:tabs>
        <w:rPr>
          <w:ins w:id="1227" w:author="Joyce L Tokar" w:date="2018-03-12T12:11:00Z"/>
          <w:noProof/>
        </w:rPr>
      </w:pPr>
      <w:ins w:id="1228" w:author="Joyce L Tokar" w:date="2018-03-12T12:11:00Z">
        <w:r w:rsidRPr="005A3438">
          <w:rPr>
            <w:rFonts w:cs="Arial"/>
            <w:noProof/>
          </w:rPr>
          <w:t>Unchecked conversions</w:t>
        </w:r>
        <w:r>
          <w:rPr>
            <w:noProof/>
          </w:rPr>
          <w:t>, 17, 21</w:t>
        </w:r>
      </w:ins>
    </w:p>
    <w:p w14:paraId="52A89DEA" w14:textId="77777777" w:rsidR="00D7658F" w:rsidRDefault="00D7658F">
      <w:pPr>
        <w:pStyle w:val="Index1"/>
        <w:tabs>
          <w:tab w:val="right" w:pos="4735"/>
        </w:tabs>
        <w:rPr>
          <w:ins w:id="1229" w:author="Joyce L Tokar" w:date="2018-03-12T12:11:00Z"/>
          <w:noProof/>
        </w:rPr>
      </w:pPr>
      <w:ins w:id="1230" w:author="Joyce L Tokar" w:date="2018-03-12T12:11:00Z">
        <w:r w:rsidRPr="005A3438">
          <w:rPr>
            <w:rFonts w:cstheme="minorHAnsi"/>
            <w:noProof/>
          </w:rPr>
          <w:t>Unchecked_Conversion</w:t>
        </w:r>
        <w:r>
          <w:rPr>
            <w:noProof/>
          </w:rPr>
          <w:t>, 17, 19, 21, 38, 44, 46, 47</w:t>
        </w:r>
      </w:ins>
    </w:p>
    <w:p w14:paraId="29BEF054" w14:textId="77777777" w:rsidR="00D7658F" w:rsidRDefault="00D7658F">
      <w:pPr>
        <w:pStyle w:val="Index1"/>
        <w:tabs>
          <w:tab w:val="right" w:pos="4735"/>
        </w:tabs>
        <w:rPr>
          <w:ins w:id="1231" w:author="Joyce L Tokar" w:date="2018-03-12T12:11:00Z"/>
          <w:noProof/>
        </w:rPr>
      </w:pPr>
      <w:ins w:id="1232" w:author="Joyce L Tokar" w:date="2018-03-12T12:11:00Z">
        <w:r>
          <w:rPr>
            <w:noProof/>
          </w:rPr>
          <w:t>Underscores and periods, 27</w:t>
        </w:r>
      </w:ins>
    </w:p>
    <w:p w14:paraId="1D168396" w14:textId="77777777" w:rsidR="00D7658F" w:rsidRDefault="00D7658F">
      <w:pPr>
        <w:pStyle w:val="Index1"/>
        <w:tabs>
          <w:tab w:val="right" w:pos="4735"/>
        </w:tabs>
        <w:rPr>
          <w:ins w:id="1233" w:author="Joyce L Tokar" w:date="2018-03-12T12:11:00Z"/>
          <w:noProof/>
        </w:rPr>
      </w:pPr>
      <w:ins w:id="1234" w:author="Joyce L Tokar" w:date="2018-03-12T12:11:00Z">
        <w:r w:rsidRPr="005A3438">
          <w:rPr>
            <w:rFonts w:cs="Arial"/>
            <w:noProof/>
          </w:rPr>
          <w:t>Unsafe Programming</w:t>
        </w:r>
        <w:r>
          <w:rPr>
            <w:noProof/>
          </w:rPr>
          <w:t>, 19, 23, 25, 26, 27, 33, 39, 41, 43, 44, 50</w:t>
        </w:r>
      </w:ins>
    </w:p>
    <w:p w14:paraId="03C2C665" w14:textId="77777777" w:rsidR="00D7658F" w:rsidRDefault="00D7658F">
      <w:pPr>
        <w:pStyle w:val="Index1"/>
        <w:tabs>
          <w:tab w:val="right" w:pos="4735"/>
        </w:tabs>
        <w:rPr>
          <w:ins w:id="1235" w:author="Joyce L Tokar" w:date="2018-03-12T12:11:00Z"/>
          <w:noProof/>
        </w:rPr>
      </w:pPr>
      <w:ins w:id="1236" w:author="Joyce L Tokar" w:date="2018-03-12T12:11:00Z">
        <w:r>
          <w:rPr>
            <w:noProof/>
          </w:rPr>
          <w:t>Unused variable, 16</w:t>
        </w:r>
      </w:ins>
    </w:p>
    <w:p w14:paraId="6241CD4E" w14:textId="77777777" w:rsidR="00D7658F" w:rsidRDefault="00D7658F">
      <w:pPr>
        <w:pStyle w:val="Index1"/>
        <w:tabs>
          <w:tab w:val="right" w:pos="4735"/>
        </w:tabs>
        <w:rPr>
          <w:ins w:id="1237" w:author="Joyce L Tokar" w:date="2018-03-12T12:11:00Z"/>
          <w:noProof/>
        </w:rPr>
      </w:pPr>
      <w:ins w:id="1238" w:author="Joyce L Tokar" w:date="2018-03-12T12:11:00Z">
        <w:r w:rsidRPr="005A3438">
          <w:rPr>
            <w:noProof/>
            <w:lang w:val="en-GB"/>
          </w:rPr>
          <w:t>User-defined floating-point types</w:t>
        </w:r>
        <w:r>
          <w:rPr>
            <w:noProof/>
          </w:rPr>
          <w:t>, 19</w:t>
        </w:r>
      </w:ins>
    </w:p>
    <w:p w14:paraId="116E2785" w14:textId="77777777" w:rsidR="00D7658F" w:rsidRDefault="00D7658F">
      <w:pPr>
        <w:pStyle w:val="Index1"/>
        <w:tabs>
          <w:tab w:val="right" w:pos="4735"/>
        </w:tabs>
        <w:rPr>
          <w:ins w:id="1239" w:author="Joyce L Tokar" w:date="2018-03-12T12:11:00Z"/>
          <w:noProof/>
        </w:rPr>
      </w:pPr>
      <w:ins w:id="1240" w:author="Joyce L Tokar" w:date="2018-03-12T12:11:00Z">
        <w:r w:rsidRPr="005A3438">
          <w:rPr>
            <w:noProof/>
            <w:lang w:val="en-GB"/>
          </w:rPr>
          <w:t>User-defined scalar types</w:t>
        </w:r>
        <w:r>
          <w:rPr>
            <w:noProof/>
          </w:rPr>
          <w:t>, 19</w:t>
        </w:r>
      </w:ins>
    </w:p>
    <w:p w14:paraId="49EEC84C" w14:textId="77777777" w:rsidR="00D7658F" w:rsidRDefault="00D7658F">
      <w:pPr>
        <w:pStyle w:val="IndexHeading"/>
        <w:keepNext/>
        <w:tabs>
          <w:tab w:val="right" w:pos="4735"/>
        </w:tabs>
        <w:rPr>
          <w:ins w:id="1241" w:author="Joyce L Tokar" w:date="2018-03-12T12:11:00Z"/>
          <w:rFonts w:cstheme="minorBidi"/>
          <w:b/>
          <w:bCs/>
          <w:noProof/>
        </w:rPr>
      </w:pPr>
      <w:ins w:id="1242" w:author="Joyce L Tokar" w:date="2018-03-12T12:11:00Z">
        <w:r>
          <w:rPr>
            <w:noProof/>
          </w:rPr>
          <w:t xml:space="preserve"> </w:t>
        </w:r>
      </w:ins>
    </w:p>
    <w:p w14:paraId="6886E12D" w14:textId="77777777" w:rsidR="00D7658F" w:rsidRDefault="00D7658F">
      <w:pPr>
        <w:pStyle w:val="Index1"/>
        <w:tabs>
          <w:tab w:val="right" w:pos="4735"/>
        </w:tabs>
        <w:rPr>
          <w:ins w:id="1243" w:author="Joyce L Tokar" w:date="2018-03-12T12:11:00Z"/>
          <w:noProof/>
        </w:rPr>
      </w:pPr>
      <w:ins w:id="1244" w:author="Joyce L Tokar" w:date="2018-03-12T12:11:00Z">
        <w:r>
          <w:rPr>
            <w:noProof/>
          </w:rPr>
          <w:t>Volatile, 16, 22, 28</w:t>
        </w:r>
      </w:ins>
    </w:p>
    <w:p w14:paraId="197965D3" w14:textId="77777777" w:rsidR="00D7658F" w:rsidRDefault="00D7658F">
      <w:pPr>
        <w:pStyle w:val="IndexHeading"/>
        <w:keepNext/>
        <w:tabs>
          <w:tab w:val="right" w:pos="4735"/>
        </w:tabs>
        <w:rPr>
          <w:ins w:id="1245" w:author="Joyce L Tokar" w:date="2018-03-12T12:11:00Z"/>
          <w:rFonts w:cstheme="minorBidi"/>
          <w:b/>
          <w:bCs/>
          <w:noProof/>
        </w:rPr>
      </w:pPr>
      <w:ins w:id="1246" w:author="Joyce L Tokar" w:date="2018-03-12T12:11:00Z">
        <w:r>
          <w:rPr>
            <w:noProof/>
          </w:rPr>
          <w:t xml:space="preserve"> </w:t>
        </w:r>
      </w:ins>
    </w:p>
    <w:p w14:paraId="61440766" w14:textId="77777777" w:rsidR="00D7658F" w:rsidRDefault="00D7658F">
      <w:pPr>
        <w:pStyle w:val="Index1"/>
        <w:tabs>
          <w:tab w:val="right" w:pos="4735"/>
        </w:tabs>
        <w:rPr>
          <w:ins w:id="1247" w:author="Joyce L Tokar" w:date="2018-03-12T12:11:00Z"/>
          <w:noProof/>
        </w:rPr>
      </w:pPr>
      <w:ins w:id="1248" w:author="Joyce L Tokar" w:date="2018-03-12T12:11:00Z">
        <w:r>
          <w:rPr>
            <w:noProof/>
          </w:rPr>
          <w:t>WXQ – Dead store, 28</w:t>
        </w:r>
      </w:ins>
    </w:p>
    <w:p w14:paraId="09DCB34B" w14:textId="77777777" w:rsidR="00D7658F" w:rsidRDefault="00D7658F">
      <w:pPr>
        <w:pStyle w:val="IndexHeading"/>
        <w:keepNext/>
        <w:tabs>
          <w:tab w:val="right" w:pos="4735"/>
        </w:tabs>
        <w:rPr>
          <w:ins w:id="1249" w:author="Joyce L Tokar" w:date="2018-03-12T12:11:00Z"/>
          <w:rFonts w:cstheme="minorBidi"/>
          <w:b/>
          <w:bCs/>
          <w:noProof/>
        </w:rPr>
      </w:pPr>
      <w:ins w:id="1250" w:author="Joyce L Tokar" w:date="2018-03-12T12:11:00Z">
        <w:r>
          <w:rPr>
            <w:noProof/>
          </w:rPr>
          <w:t xml:space="preserve"> </w:t>
        </w:r>
      </w:ins>
    </w:p>
    <w:p w14:paraId="72D6F28D" w14:textId="77777777" w:rsidR="00D7658F" w:rsidRDefault="00D7658F">
      <w:pPr>
        <w:pStyle w:val="Index1"/>
        <w:tabs>
          <w:tab w:val="right" w:pos="4735"/>
        </w:tabs>
        <w:rPr>
          <w:ins w:id="1251" w:author="Joyce L Tokar" w:date="2018-03-12T12:11:00Z"/>
          <w:noProof/>
        </w:rPr>
      </w:pPr>
      <w:ins w:id="1252" w:author="Joyce L Tokar" w:date="2018-03-12T12:11:00Z">
        <w:r>
          <w:rPr>
            <w:noProof/>
          </w:rPr>
          <w:t>XYK – Dangling Reference to Heap, 26</w:t>
        </w:r>
      </w:ins>
    </w:p>
    <w:p w14:paraId="3B23EECE" w14:textId="77777777" w:rsidR="00D7658F" w:rsidRDefault="00D7658F">
      <w:pPr>
        <w:pStyle w:val="Index1"/>
        <w:tabs>
          <w:tab w:val="right" w:pos="4735"/>
        </w:tabs>
        <w:rPr>
          <w:ins w:id="1253" w:author="Joyce L Tokar" w:date="2018-03-12T12:11:00Z"/>
          <w:noProof/>
        </w:rPr>
      </w:pPr>
      <w:ins w:id="1254" w:author="Joyce L Tokar" w:date="2018-03-12T12:11:00Z">
        <w:r>
          <w:rPr>
            <w:noProof/>
          </w:rPr>
          <w:t>XYL – Memory Leak, 39</w:t>
        </w:r>
      </w:ins>
    </w:p>
    <w:p w14:paraId="6C8D17BF" w14:textId="77777777" w:rsidR="00D7658F" w:rsidRDefault="00D7658F">
      <w:pPr>
        <w:pStyle w:val="Index1"/>
        <w:tabs>
          <w:tab w:val="right" w:pos="4735"/>
        </w:tabs>
        <w:rPr>
          <w:ins w:id="1255" w:author="Joyce L Tokar" w:date="2018-03-12T12:11:00Z"/>
          <w:noProof/>
        </w:rPr>
      </w:pPr>
      <w:ins w:id="1256" w:author="Joyce L Tokar" w:date="2018-03-12T12:11:00Z">
        <w:r>
          <w:rPr>
            <w:noProof/>
          </w:rPr>
          <w:t>XYQ – Dead and Deactivated Code, 32</w:t>
        </w:r>
      </w:ins>
    </w:p>
    <w:p w14:paraId="7BD4DC17" w14:textId="77777777" w:rsidR="00D7658F" w:rsidRDefault="00D7658F">
      <w:pPr>
        <w:pStyle w:val="Index1"/>
        <w:tabs>
          <w:tab w:val="right" w:pos="4735"/>
        </w:tabs>
        <w:rPr>
          <w:ins w:id="1257" w:author="Joyce L Tokar" w:date="2018-03-12T12:11:00Z"/>
          <w:noProof/>
        </w:rPr>
      </w:pPr>
      <w:ins w:id="1258" w:author="Joyce L Tokar" w:date="2018-03-12T12:11:00Z">
        <w:r w:rsidRPr="005A3438">
          <w:rPr>
            <w:noProof/>
            <w:lang w:val="en-GB"/>
          </w:rPr>
          <w:t xml:space="preserve">XYW </w:t>
        </w:r>
        <w:r>
          <w:rPr>
            <w:noProof/>
          </w:rPr>
          <w:t>–</w:t>
        </w:r>
        <w:r w:rsidRPr="005A3438">
          <w:rPr>
            <w:noProof/>
            <w:lang w:val="en-GB"/>
          </w:rPr>
          <w:t xml:space="preserve"> Unchecked Array Copying</w:t>
        </w:r>
        <w:r>
          <w:rPr>
            <w:noProof/>
          </w:rPr>
          <w:t>, 25</w:t>
        </w:r>
      </w:ins>
    </w:p>
    <w:p w14:paraId="300C592A" w14:textId="77777777" w:rsidR="00D7658F" w:rsidRDefault="00D7658F">
      <w:pPr>
        <w:pStyle w:val="Index1"/>
        <w:tabs>
          <w:tab w:val="right" w:pos="4735"/>
        </w:tabs>
        <w:rPr>
          <w:ins w:id="1259" w:author="Joyce L Tokar" w:date="2018-03-12T12:11:00Z"/>
          <w:noProof/>
        </w:rPr>
      </w:pPr>
      <w:ins w:id="1260" w:author="Joyce L Tokar" w:date="2018-03-12T12:11:00Z">
        <w:r w:rsidRPr="005A3438">
          <w:rPr>
            <w:noProof/>
            <w:lang w:val="en-GB"/>
          </w:rPr>
          <w:t xml:space="preserve">XYZ </w:t>
        </w:r>
        <w:r>
          <w:rPr>
            <w:noProof/>
          </w:rPr>
          <w:t>–</w:t>
        </w:r>
        <w:r w:rsidRPr="005A3438">
          <w:rPr>
            <w:noProof/>
            <w:lang w:val="en-GB"/>
          </w:rPr>
          <w:t xml:space="preserve"> Unchecked Array Indexing</w:t>
        </w:r>
        <w:r>
          <w:rPr>
            <w:noProof/>
          </w:rPr>
          <w:t>, 25</w:t>
        </w:r>
      </w:ins>
    </w:p>
    <w:p w14:paraId="64C56F01" w14:textId="77777777" w:rsidR="00D7658F" w:rsidRDefault="00D7658F">
      <w:pPr>
        <w:pStyle w:val="Index1"/>
        <w:tabs>
          <w:tab w:val="right" w:pos="4735"/>
        </w:tabs>
        <w:rPr>
          <w:ins w:id="1261" w:author="Joyce L Tokar" w:date="2018-03-12T12:11:00Z"/>
          <w:noProof/>
        </w:rPr>
      </w:pPr>
      <w:ins w:id="1262" w:author="Joyce L Tokar" w:date="2018-03-12T12:11:00Z">
        <w:r>
          <w:rPr>
            <w:noProof/>
          </w:rPr>
          <w:t>XZH – Off-by-one Error, 34</w:t>
        </w:r>
      </w:ins>
    </w:p>
    <w:p w14:paraId="054075E6" w14:textId="77777777" w:rsidR="00D7658F" w:rsidRDefault="00D7658F">
      <w:pPr>
        <w:pStyle w:val="IndexHeading"/>
        <w:keepNext/>
        <w:tabs>
          <w:tab w:val="right" w:pos="4735"/>
        </w:tabs>
        <w:rPr>
          <w:ins w:id="1263" w:author="Joyce L Tokar" w:date="2018-03-12T12:11:00Z"/>
          <w:rFonts w:cstheme="minorBidi"/>
          <w:b/>
          <w:bCs/>
          <w:noProof/>
        </w:rPr>
      </w:pPr>
      <w:ins w:id="1264" w:author="Joyce L Tokar" w:date="2018-03-12T12:11:00Z">
        <w:r>
          <w:rPr>
            <w:noProof/>
          </w:rPr>
          <w:t xml:space="preserve"> </w:t>
        </w:r>
      </w:ins>
    </w:p>
    <w:p w14:paraId="14F7A7B0" w14:textId="77777777" w:rsidR="00D7658F" w:rsidRDefault="00D7658F">
      <w:pPr>
        <w:pStyle w:val="Index1"/>
        <w:tabs>
          <w:tab w:val="right" w:pos="4735"/>
        </w:tabs>
        <w:rPr>
          <w:ins w:id="1265" w:author="Joyce L Tokar" w:date="2018-03-12T12:11:00Z"/>
          <w:noProof/>
        </w:rPr>
      </w:pPr>
      <w:ins w:id="1266" w:author="Joyce L Tokar" w:date="2018-03-12T12:11:00Z">
        <w:r>
          <w:rPr>
            <w:noProof/>
          </w:rPr>
          <w:t>YOW – Identifier Name Reuse, 29</w:t>
        </w:r>
      </w:ins>
    </w:p>
    <w:p w14:paraId="7BE8C813" w14:textId="77777777" w:rsidR="00D7658F" w:rsidRDefault="00D7658F">
      <w:pPr>
        <w:pStyle w:val="Index1"/>
        <w:tabs>
          <w:tab w:val="right" w:pos="4735"/>
        </w:tabs>
        <w:rPr>
          <w:ins w:id="1267" w:author="Joyce L Tokar" w:date="2018-03-12T12:11:00Z"/>
          <w:noProof/>
        </w:rPr>
      </w:pPr>
      <w:ins w:id="1268" w:author="Joyce L Tokar" w:date="2018-03-12T12:11:00Z">
        <w:r>
          <w:rPr>
            <w:noProof/>
          </w:rPr>
          <w:t>YZS  – Unused Variable, 28</w:t>
        </w:r>
      </w:ins>
    </w:p>
    <w:p w14:paraId="2C508980" w14:textId="77777777" w:rsidR="00D7658F" w:rsidRDefault="00D7658F" w:rsidP="008216A8">
      <w:pPr>
        <w:pStyle w:val="Bibliography1"/>
        <w:rPr>
          <w:ins w:id="1269" w:author="Joyce L Tokar" w:date="2018-03-12T12:11:00Z"/>
          <w:noProof/>
        </w:rPr>
        <w:sectPr w:rsidR="00D7658F" w:rsidSect="00D7658F">
          <w:type w:val="continuous"/>
          <w:pgSz w:w="11909" w:h="16834" w:code="9"/>
          <w:pgMar w:top="792" w:right="734" w:bottom="821" w:left="821" w:header="706" w:footer="576" w:gutter="144"/>
          <w:cols w:num="2" w:space="720"/>
          <w:titlePg/>
          <w:docGrid w:linePitch="272"/>
          <w:sectPrChange w:id="1270" w:author="Joyce L Tokar" w:date="2018-03-12T12:11:00Z">
            <w:sectPr w:rsidR="00D7658F" w:rsidSect="00D7658F">
              <w:pgMar w:top="792" w:right="734" w:bottom="821" w:left="821" w:header="706" w:footer="576" w:gutter="144"/>
              <w:cols w:num="1"/>
            </w:sectPr>
          </w:sectPrChange>
        </w:sectPr>
      </w:pPr>
    </w:p>
    <w:p w14:paraId="28B7AC13" w14:textId="77777777" w:rsidR="003D0178" w:rsidDel="00D7658F" w:rsidRDefault="003D0178" w:rsidP="008216A8">
      <w:pPr>
        <w:pStyle w:val="Bibliography1"/>
        <w:rPr>
          <w:del w:id="1271" w:author="Joyce L Tokar" w:date="2018-03-12T12:11:00Z"/>
          <w:noProof/>
        </w:rPr>
        <w:sectPr w:rsidR="003D0178" w:rsidDel="00D7658F" w:rsidSect="00D7658F">
          <w:type w:val="continuous"/>
          <w:pgSz w:w="11909" w:h="16834" w:code="9"/>
          <w:pgMar w:top="792" w:right="734" w:bottom="821" w:left="821" w:header="706" w:footer="576" w:gutter="144"/>
          <w:cols w:space="720"/>
          <w:titlePg/>
          <w:docGrid w:linePitch="272"/>
        </w:sectPr>
      </w:pPr>
    </w:p>
    <w:p w14:paraId="29510DB3" w14:textId="77777777" w:rsidR="003D0178" w:rsidDel="00D7658F" w:rsidRDefault="003D0178">
      <w:pPr>
        <w:pStyle w:val="IndexHeading"/>
        <w:keepNext/>
        <w:tabs>
          <w:tab w:val="right" w:pos="4735"/>
        </w:tabs>
        <w:rPr>
          <w:del w:id="1272" w:author="Joyce L Tokar" w:date="2018-03-12T12:11:00Z"/>
          <w:rFonts w:cstheme="minorBidi"/>
          <w:b/>
          <w:bCs/>
          <w:noProof/>
        </w:rPr>
      </w:pPr>
      <w:del w:id="1273" w:author="Joyce L Tokar" w:date="2018-03-12T12:11:00Z">
        <w:r w:rsidDel="00D7658F">
          <w:rPr>
            <w:noProof/>
          </w:rPr>
          <w:delText xml:space="preserve"> </w:delText>
        </w:r>
      </w:del>
    </w:p>
    <w:p w14:paraId="258759BB" w14:textId="77777777" w:rsidR="003D0178" w:rsidDel="00D7658F" w:rsidRDefault="003D0178">
      <w:pPr>
        <w:pStyle w:val="Index1"/>
        <w:tabs>
          <w:tab w:val="right" w:pos="4735"/>
        </w:tabs>
        <w:rPr>
          <w:del w:id="1274" w:author="Joyce L Tokar" w:date="2018-03-12T12:11:00Z"/>
          <w:noProof/>
        </w:rPr>
      </w:pPr>
      <w:del w:id="1275" w:author="Joyce L Tokar" w:date="2018-03-12T12:11:00Z">
        <w:r w:rsidDel="00D7658F">
          <w:rPr>
            <w:noProof/>
          </w:rPr>
          <w:delText>Abnormal representation, 10</w:delText>
        </w:r>
      </w:del>
    </w:p>
    <w:p w14:paraId="548A1C45" w14:textId="77777777" w:rsidR="003D0178" w:rsidDel="00D7658F" w:rsidRDefault="003D0178">
      <w:pPr>
        <w:pStyle w:val="Index1"/>
        <w:tabs>
          <w:tab w:val="right" w:pos="4735"/>
        </w:tabs>
        <w:rPr>
          <w:del w:id="1276" w:author="Joyce L Tokar" w:date="2018-03-12T12:11:00Z"/>
          <w:noProof/>
        </w:rPr>
      </w:pPr>
      <w:del w:id="1277" w:author="Joyce L Tokar" w:date="2018-03-12T12:11:00Z">
        <w:r w:rsidRPr="00706161" w:rsidDel="00D7658F">
          <w:rPr>
            <w:rFonts w:ascii="Times New Roman" w:hAnsi="Times New Roman" w:cs="Times New Roman"/>
            <w:b/>
            <w:noProof/>
          </w:rPr>
          <w:delText>abort</w:delText>
        </w:r>
        <w:r w:rsidDel="00D7658F">
          <w:rPr>
            <w:noProof/>
          </w:rPr>
          <w:delText>, 28, 41, 42, 43, 44</w:delText>
        </w:r>
      </w:del>
    </w:p>
    <w:p w14:paraId="516B6BE4" w14:textId="77777777" w:rsidR="003D0178" w:rsidDel="00D7658F" w:rsidRDefault="003D0178">
      <w:pPr>
        <w:pStyle w:val="Index1"/>
        <w:tabs>
          <w:tab w:val="right" w:pos="4735"/>
        </w:tabs>
        <w:rPr>
          <w:del w:id="1278" w:author="Joyce L Tokar" w:date="2018-03-12T12:11:00Z"/>
          <w:noProof/>
        </w:rPr>
      </w:pPr>
      <w:del w:id="1279" w:author="Joyce L Tokar" w:date="2018-03-12T12:11:00Z">
        <w:r w:rsidRPr="00706161" w:rsidDel="00D7658F">
          <w:rPr>
            <w:noProof/>
            <w:kern w:val="32"/>
          </w:rPr>
          <w:delText>Access object</w:delText>
        </w:r>
        <w:r w:rsidDel="00D7658F">
          <w:rPr>
            <w:noProof/>
          </w:rPr>
          <w:delText>, 10</w:delText>
        </w:r>
      </w:del>
    </w:p>
    <w:p w14:paraId="2116E817" w14:textId="77777777" w:rsidR="003D0178" w:rsidDel="00D7658F" w:rsidRDefault="003D0178">
      <w:pPr>
        <w:pStyle w:val="Index1"/>
        <w:tabs>
          <w:tab w:val="right" w:pos="4735"/>
        </w:tabs>
        <w:rPr>
          <w:del w:id="1280" w:author="Joyce L Tokar" w:date="2018-03-12T12:11:00Z"/>
          <w:noProof/>
        </w:rPr>
      </w:pPr>
      <w:del w:id="1281" w:author="Joyce L Tokar" w:date="2018-03-12T12:11:00Z">
        <w:r w:rsidRPr="00706161" w:rsidDel="00D7658F">
          <w:rPr>
            <w:noProof/>
            <w:kern w:val="32"/>
          </w:rPr>
          <w:delText>Access type</w:delText>
        </w:r>
        <w:r w:rsidDel="00D7658F">
          <w:rPr>
            <w:noProof/>
          </w:rPr>
          <w:delText>, 10</w:delText>
        </w:r>
      </w:del>
    </w:p>
    <w:p w14:paraId="06D2812B" w14:textId="77777777" w:rsidR="003D0178" w:rsidDel="00D7658F" w:rsidRDefault="003D0178">
      <w:pPr>
        <w:pStyle w:val="Index1"/>
        <w:tabs>
          <w:tab w:val="right" w:pos="4735"/>
        </w:tabs>
        <w:rPr>
          <w:del w:id="1282" w:author="Joyce L Tokar" w:date="2018-03-12T12:11:00Z"/>
          <w:noProof/>
        </w:rPr>
      </w:pPr>
      <w:del w:id="1283" w:author="Joyce L Tokar" w:date="2018-03-12T12:11:00Z">
        <w:r w:rsidRPr="00706161" w:rsidDel="00D7658F">
          <w:rPr>
            <w:noProof/>
            <w:kern w:val="32"/>
          </w:rPr>
          <w:delText>Access value</w:delText>
        </w:r>
        <w:r w:rsidDel="00D7658F">
          <w:rPr>
            <w:noProof/>
          </w:rPr>
          <w:delText>, 11</w:delText>
        </w:r>
      </w:del>
    </w:p>
    <w:p w14:paraId="54B1F4AF" w14:textId="77777777" w:rsidR="003D0178" w:rsidDel="00D7658F" w:rsidRDefault="003D0178">
      <w:pPr>
        <w:pStyle w:val="Index1"/>
        <w:tabs>
          <w:tab w:val="right" w:pos="4735"/>
        </w:tabs>
        <w:rPr>
          <w:del w:id="1284" w:author="Joyce L Tokar" w:date="2018-03-12T12:11:00Z"/>
          <w:noProof/>
        </w:rPr>
      </w:pPr>
      <w:del w:id="1285" w:author="Joyce L Tokar" w:date="2018-03-12T12:11:00Z">
        <w:r w:rsidRPr="00706161" w:rsidDel="00D7658F">
          <w:rPr>
            <w:noProof/>
            <w:kern w:val="32"/>
          </w:rPr>
          <w:delText>Access-to-subprogram</w:delText>
        </w:r>
        <w:r w:rsidDel="00D7658F">
          <w:rPr>
            <w:noProof/>
          </w:rPr>
          <w:delText>, 10</w:delText>
        </w:r>
      </w:del>
    </w:p>
    <w:p w14:paraId="4A04C1E7" w14:textId="77777777" w:rsidR="003D0178" w:rsidDel="00D7658F" w:rsidRDefault="003D0178">
      <w:pPr>
        <w:pStyle w:val="Index1"/>
        <w:tabs>
          <w:tab w:val="right" w:pos="4735"/>
        </w:tabs>
        <w:rPr>
          <w:del w:id="1286" w:author="Joyce L Tokar" w:date="2018-03-12T12:11:00Z"/>
          <w:noProof/>
        </w:rPr>
      </w:pPr>
      <w:del w:id="1287" w:author="Joyce L Tokar" w:date="2018-03-12T12:11:00Z">
        <w:r w:rsidDel="00D7658F">
          <w:rPr>
            <w:noProof/>
          </w:rPr>
          <w:delText>Allocator, 11</w:delText>
        </w:r>
      </w:del>
    </w:p>
    <w:p w14:paraId="338F9D13" w14:textId="77777777" w:rsidR="003D0178" w:rsidDel="00D7658F" w:rsidRDefault="003D0178">
      <w:pPr>
        <w:pStyle w:val="Index1"/>
        <w:tabs>
          <w:tab w:val="right" w:pos="4735"/>
        </w:tabs>
        <w:rPr>
          <w:del w:id="1288" w:author="Joyce L Tokar" w:date="2018-03-12T12:11:00Z"/>
          <w:noProof/>
        </w:rPr>
      </w:pPr>
      <w:del w:id="1289" w:author="Joyce L Tokar" w:date="2018-03-12T12:11:00Z">
        <w:r w:rsidDel="00D7658F">
          <w:rPr>
            <w:noProof/>
          </w:rPr>
          <w:delText>AMV – Type-breaking Reinterpretation of Data, 33</w:delText>
        </w:r>
      </w:del>
    </w:p>
    <w:p w14:paraId="2789B9CC" w14:textId="77777777" w:rsidR="003D0178" w:rsidDel="00D7658F" w:rsidRDefault="003D0178">
      <w:pPr>
        <w:pStyle w:val="Index1"/>
        <w:tabs>
          <w:tab w:val="right" w:pos="4735"/>
        </w:tabs>
        <w:rPr>
          <w:del w:id="1290" w:author="Joyce L Tokar" w:date="2018-03-12T12:11:00Z"/>
          <w:noProof/>
        </w:rPr>
      </w:pPr>
      <w:del w:id="1291" w:author="Joyce L Tokar" w:date="2018-03-12T12:11:00Z">
        <w:r w:rsidDel="00D7658F">
          <w:rPr>
            <w:noProof/>
          </w:rPr>
          <w:delText>Aspect specification, 11</w:delText>
        </w:r>
      </w:del>
    </w:p>
    <w:p w14:paraId="69A97D0E" w14:textId="77777777" w:rsidR="003D0178" w:rsidDel="00D7658F" w:rsidRDefault="003D0178">
      <w:pPr>
        <w:pStyle w:val="Index1"/>
        <w:tabs>
          <w:tab w:val="right" w:pos="4735"/>
        </w:tabs>
        <w:rPr>
          <w:del w:id="1292" w:author="Joyce L Tokar" w:date="2018-03-12T12:11:00Z"/>
          <w:noProof/>
        </w:rPr>
      </w:pPr>
      <w:del w:id="1293" w:author="Joyce L Tokar" w:date="2018-03-12T12:11:00Z">
        <w:r w:rsidDel="00D7658F">
          <w:rPr>
            <w:noProof/>
          </w:rPr>
          <w:delText>Atomic, 11, 13, 19, 41, 44</w:delText>
        </w:r>
      </w:del>
    </w:p>
    <w:p w14:paraId="262F79E6" w14:textId="77777777" w:rsidR="003D0178" w:rsidDel="00D7658F" w:rsidRDefault="003D0178">
      <w:pPr>
        <w:pStyle w:val="Index1"/>
        <w:tabs>
          <w:tab w:val="right" w:pos="4735"/>
        </w:tabs>
        <w:rPr>
          <w:del w:id="1294" w:author="Joyce L Tokar" w:date="2018-03-12T12:11:00Z"/>
          <w:noProof/>
        </w:rPr>
      </w:pPr>
      <w:del w:id="1295" w:author="Joyce L Tokar" w:date="2018-03-12T12:11:00Z">
        <w:r w:rsidDel="00D7658F">
          <w:rPr>
            <w:noProof/>
          </w:rPr>
          <w:delText>Attribute, 11</w:delText>
        </w:r>
      </w:del>
    </w:p>
    <w:p w14:paraId="0664310B" w14:textId="77777777" w:rsidR="003D0178" w:rsidDel="00D7658F" w:rsidRDefault="003D0178">
      <w:pPr>
        <w:pStyle w:val="Index2"/>
        <w:tabs>
          <w:tab w:val="right" w:pos="4735"/>
        </w:tabs>
        <w:rPr>
          <w:del w:id="1296" w:author="Joyce L Tokar" w:date="2018-03-12T12:11:00Z"/>
          <w:noProof/>
        </w:rPr>
      </w:pPr>
      <w:del w:id="1297" w:author="Joyce L Tokar" w:date="2018-03-12T12:11:00Z">
        <w:r w:rsidDel="00D7658F">
          <w:rPr>
            <w:noProof/>
          </w:rPr>
          <w:delText>‘Access, 22, 31</w:delText>
        </w:r>
      </w:del>
    </w:p>
    <w:p w14:paraId="4CBA2738" w14:textId="77777777" w:rsidR="003D0178" w:rsidDel="00D7658F" w:rsidRDefault="003D0178">
      <w:pPr>
        <w:pStyle w:val="Index2"/>
        <w:tabs>
          <w:tab w:val="right" w:pos="4735"/>
        </w:tabs>
        <w:rPr>
          <w:del w:id="1298" w:author="Joyce L Tokar" w:date="2018-03-12T12:11:00Z"/>
          <w:noProof/>
        </w:rPr>
      </w:pPr>
      <w:del w:id="1299" w:author="Joyce L Tokar" w:date="2018-03-12T12:11:00Z">
        <w:r w:rsidDel="00D7658F">
          <w:rPr>
            <w:noProof/>
          </w:rPr>
          <w:delText>‘Callable, 43, 44</w:delText>
        </w:r>
      </w:del>
    </w:p>
    <w:p w14:paraId="1C7F8057" w14:textId="77777777" w:rsidR="003D0178" w:rsidDel="00D7658F" w:rsidRDefault="003D0178">
      <w:pPr>
        <w:pStyle w:val="Index2"/>
        <w:tabs>
          <w:tab w:val="right" w:pos="4735"/>
        </w:tabs>
        <w:rPr>
          <w:del w:id="1300" w:author="Joyce L Tokar" w:date="2018-03-12T12:11:00Z"/>
          <w:noProof/>
        </w:rPr>
      </w:pPr>
      <w:del w:id="1301" w:author="Joyce L Tokar" w:date="2018-03-12T12:11:00Z">
        <w:r w:rsidDel="00D7658F">
          <w:rPr>
            <w:noProof/>
          </w:rPr>
          <w:delText>‘Terminated, 43, 44</w:delText>
        </w:r>
      </w:del>
    </w:p>
    <w:p w14:paraId="626B39C8" w14:textId="77777777" w:rsidR="003D0178" w:rsidDel="00D7658F" w:rsidRDefault="003D0178">
      <w:pPr>
        <w:pStyle w:val="Index2"/>
        <w:tabs>
          <w:tab w:val="right" w:pos="4735"/>
        </w:tabs>
        <w:rPr>
          <w:del w:id="1302" w:author="Joyce L Tokar" w:date="2018-03-12T12:11:00Z"/>
          <w:noProof/>
        </w:rPr>
      </w:pPr>
      <w:del w:id="1303" w:author="Joyce L Tokar" w:date="2018-03-12T12:11:00Z">
        <w:r w:rsidDel="00D7658F">
          <w:rPr>
            <w:noProof/>
          </w:rPr>
          <w:delText>‘Valid, 18, 26</w:delText>
        </w:r>
      </w:del>
    </w:p>
    <w:p w14:paraId="4694A5FE" w14:textId="77777777" w:rsidR="003D0178" w:rsidDel="00D7658F" w:rsidRDefault="003D0178">
      <w:pPr>
        <w:pStyle w:val="Index2"/>
        <w:tabs>
          <w:tab w:val="right" w:pos="4735"/>
        </w:tabs>
        <w:rPr>
          <w:del w:id="1304" w:author="Joyce L Tokar" w:date="2018-03-12T12:11:00Z"/>
          <w:noProof/>
        </w:rPr>
      </w:pPr>
      <w:del w:id="1305" w:author="Joyce L Tokar" w:date="2018-03-12T12:11:00Z">
        <w:r w:rsidDel="00D7658F">
          <w:rPr>
            <w:noProof/>
          </w:rPr>
          <w:delText>’Valid, 26</w:delText>
        </w:r>
      </w:del>
    </w:p>
    <w:p w14:paraId="4FB0D02C" w14:textId="77777777" w:rsidR="003D0178" w:rsidDel="00D7658F" w:rsidRDefault="003D0178">
      <w:pPr>
        <w:pStyle w:val="Index2"/>
        <w:tabs>
          <w:tab w:val="right" w:pos="4735"/>
        </w:tabs>
        <w:rPr>
          <w:del w:id="1306" w:author="Joyce L Tokar" w:date="2018-03-12T12:11:00Z"/>
          <w:noProof/>
        </w:rPr>
      </w:pPr>
      <w:del w:id="1307" w:author="Joyce L Tokar" w:date="2018-03-12T12:11:00Z">
        <w:r w:rsidDel="00D7658F">
          <w:rPr>
            <w:noProof/>
          </w:rPr>
          <w:delText>'Access, 31</w:delText>
        </w:r>
      </w:del>
    </w:p>
    <w:p w14:paraId="4D2F0C17" w14:textId="77777777" w:rsidR="003D0178" w:rsidDel="00D7658F" w:rsidRDefault="003D0178">
      <w:pPr>
        <w:pStyle w:val="Index2"/>
        <w:tabs>
          <w:tab w:val="right" w:pos="4735"/>
        </w:tabs>
        <w:rPr>
          <w:del w:id="1308" w:author="Joyce L Tokar" w:date="2018-03-12T12:11:00Z"/>
          <w:noProof/>
        </w:rPr>
      </w:pPr>
      <w:del w:id="1309" w:author="Joyce L Tokar" w:date="2018-03-12T12:11:00Z">
        <w:r w:rsidDel="00D7658F">
          <w:rPr>
            <w:noProof/>
          </w:rPr>
          <w:delText>'Address, 31, 46</w:delText>
        </w:r>
      </w:del>
    </w:p>
    <w:p w14:paraId="20EF9B9C" w14:textId="77777777" w:rsidR="003D0178" w:rsidDel="00D7658F" w:rsidRDefault="003D0178">
      <w:pPr>
        <w:pStyle w:val="Index2"/>
        <w:tabs>
          <w:tab w:val="right" w:pos="4735"/>
        </w:tabs>
        <w:rPr>
          <w:del w:id="1310" w:author="Joyce L Tokar" w:date="2018-03-12T12:11:00Z"/>
          <w:noProof/>
        </w:rPr>
      </w:pPr>
      <w:del w:id="1311" w:author="Joyce L Tokar" w:date="2018-03-12T12:11:00Z">
        <w:r w:rsidDel="00D7658F">
          <w:rPr>
            <w:noProof/>
          </w:rPr>
          <w:delText>'Alignment, 14</w:delText>
        </w:r>
      </w:del>
    </w:p>
    <w:p w14:paraId="23316D91" w14:textId="77777777" w:rsidR="003D0178" w:rsidDel="00D7658F" w:rsidRDefault="003D0178">
      <w:pPr>
        <w:pStyle w:val="Index2"/>
        <w:tabs>
          <w:tab w:val="right" w:pos="4735"/>
        </w:tabs>
        <w:rPr>
          <w:del w:id="1312" w:author="Joyce L Tokar" w:date="2018-03-12T12:11:00Z"/>
          <w:noProof/>
        </w:rPr>
      </w:pPr>
      <w:del w:id="1313" w:author="Joyce L Tokar" w:date="2018-03-12T12:11:00Z">
        <w:r w:rsidDel="00D7658F">
          <w:rPr>
            <w:noProof/>
          </w:rPr>
          <w:delText>'Component_Size, 14</w:delText>
        </w:r>
      </w:del>
    </w:p>
    <w:p w14:paraId="3A450880" w14:textId="77777777" w:rsidR="003D0178" w:rsidDel="00D7658F" w:rsidRDefault="003D0178">
      <w:pPr>
        <w:pStyle w:val="Index2"/>
        <w:tabs>
          <w:tab w:val="right" w:pos="4735"/>
        </w:tabs>
        <w:rPr>
          <w:del w:id="1314" w:author="Joyce L Tokar" w:date="2018-03-12T12:11:00Z"/>
          <w:noProof/>
        </w:rPr>
      </w:pPr>
      <w:del w:id="1315" w:author="Joyce L Tokar" w:date="2018-03-12T12:11:00Z">
        <w:r w:rsidDel="00D7658F">
          <w:rPr>
            <w:noProof/>
          </w:rPr>
          <w:delText>'Exponent, 20</w:delText>
        </w:r>
      </w:del>
    </w:p>
    <w:p w14:paraId="0563F284" w14:textId="77777777" w:rsidR="003D0178" w:rsidDel="00D7658F" w:rsidRDefault="003D0178">
      <w:pPr>
        <w:pStyle w:val="Index2"/>
        <w:tabs>
          <w:tab w:val="right" w:pos="4735"/>
        </w:tabs>
        <w:rPr>
          <w:del w:id="1316" w:author="Joyce L Tokar" w:date="2018-03-12T12:11:00Z"/>
          <w:noProof/>
        </w:rPr>
      </w:pPr>
      <w:del w:id="1317" w:author="Joyce L Tokar" w:date="2018-03-12T12:11:00Z">
        <w:r w:rsidDel="00D7658F">
          <w:rPr>
            <w:noProof/>
          </w:rPr>
          <w:delText>'First, 30, 42</w:delText>
        </w:r>
      </w:del>
    </w:p>
    <w:p w14:paraId="665B6786" w14:textId="77777777" w:rsidR="003D0178" w:rsidDel="00D7658F" w:rsidRDefault="003D0178">
      <w:pPr>
        <w:pStyle w:val="Index2"/>
        <w:tabs>
          <w:tab w:val="right" w:pos="4735"/>
        </w:tabs>
        <w:rPr>
          <w:del w:id="1318" w:author="Joyce L Tokar" w:date="2018-03-12T12:11:00Z"/>
          <w:noProof/>
        </w:rPr>
      </w:pPr>
      <w:del w:id="1319" w:author="Joyce L Tokar" w:date="2018-03-12T12:11:00Z">
        <w:r w:rsidDel="00D7658F">
          <w:rPr>
            <w:noProof/>
          </w:rPr>
          <w:delText>'Image, 28</w:delText>
        </w:r>
      </w:del>
    </w:p>
    <w:p w14:paraId="5B9F7B03" w14:textId="77777777" w:rsidR="003D0178" w:rsidDel="00D7658F" w:rsidRDefault="003D0178">
      <w:pPr>
        <w:pStyle w:val="Index2"/>
        <w:tabs>
          <w:tab w:val="right" w:pos="4735"/>
        </w:tabs>
        <w:rPr>
          <w:del w:id="1320" w:author="Joyce L Tokar" w:date="2018-03-12T12:11:00Z"/>
          <w:noProof/>
        </w:rPr>
      </w:pPr>
      <w:del w:id="1321" w:author="Joyce L Tokar" w:date="2018-03-12T12:11:00Z">
        <w:r w:rsidDel="00D7658F">
          <w:rPr>
            <w:noProof/>
          </w:rPr>
          <w:delText>'Last, 30, 42</w:delText>
        </w:r>
      </w:del>
    </w:p>
    <w:p w14:paraId="103EFB2F" w14:textId="77777777" w:rsidR="003D0178" w:rsidDel="00D7658F" w:rsidRDefault="003D0178">
      <w:pPr>
        <w:pStyle w:val="Index2"/>
        <w:tabs>
          <w:tab w:val="right" w:pos="4735"/>
        </w:tabs>
        <w:rPr>
          <w:del w:id="1322" w:author="Joyce L Tokar" w:date="2018-03-12T12:11:00Z"/>
          <w:noProof/>
        </w:rPr>
      </w:pPr>
      <w:del w:id="1323" w:author="Joyce L Tokar" w:date="2018-03-12T12:11:00Z">
        <w:r w:rsidDel="00D7658F">
          <w:rPr>
            <w:noProof/>
          </w:rPr>
          <w:delText>'Length, 30</w:delText>
        </w:r>
      </w:del>
    </w:p>
    <w:p w14:paraId="5B36EC6D" w14:textId="77777777" w:rsidR="003D0178" w:rsidDel="00D7658F" w:rsidRDefault="003D0178">
      <w:pPr>
        <w:pStyle w:val="Index2"/>
        <w:tabs>
          <w:tab w:val="right" w:pos="4735"/>
        </w:tabs>
        <w:rPr>
          <w:del w:id="1324" w:author="Joyce L Tokar" w:date="2018-03-12T12:11:00Z"/>
          <w:noProof/>
        </w:rPr>
      </w:pPr>
      <w:del w:id="1325" w:author="Joyce L Tokar" w:date="2018-03-12T12:11:00Z">
        <w:r w:rsidDel="00D7658F">
          <w:rPr>
            <w:noProof/>
          </w:rPr>
          <w:delText>'Range, 30</w:delText>
        </w:r>
      </w:del>
    </w:p>
    <w:p w14:paraId="6518EDD5" w14:textId="77777777" w:rsidR="003D0178" w:rsidDel="00D7658F" w:rsidRDefault="003D0178">
      <w:pPr>
        <w:pStyle w:val="Index2"/>
        <w:tabs>
          <w:tab w:val="right" w:pos="4735"/>
        </w:tabs>
        <w:rPr>
          <w:del w:id="1326" w:author="Joyce L Tokar" w:date="2018-03-12T12:11:00Z"/>
          <w:noProof/>
        </w:rPr>
      </w:pPr>
      <w:del w:id="1327" w:author="Joyce L Tokar" w:date="2018-03-12T12:11:00Z">
        <w:r w:rsidDel="00D7658F">
          <w:rPr>
            <w:noProof/>
          </w:rPr>
          <w:delText>'Size, 14</w:delText>
        </w:r>
      </w:del>
    </w:p>
    <w:p w14:paraId="0868F53A" w14:textId="77777777" w:rsidR="003D0178" w:rsidDel="00D7658F" w:rsidRDefault="003D0178">
      <w:pPr>
        <w:pStyle w:val="Index2"/>
        <w:tabs>
          <w:tab w:val="right" w:pos="4735"/>
        </w:tabs>
        <w:rPr>
          <w:del w:id="1328" w:author="Joyce L Tokar" w:date="2018-03-12T12:11:00Z"/>
          <w:noProof/>
        </w:rPr>
      </w:pPr>
      <w:del w:id="1329" w:author="Joyce L Tokar" w:date="2018-03-12T12:11:00Z">
        <w:r w:rsidDel="00D7658F">
          <w:rPr>
            <w:noProof/>
          </w:rPr>
          <w:delText>'Unchecked_Access, 16, 31, 39</w:delText>
        </w:r>
      </w:del>
    </w:p>
    <w:p w14:paraId="3D945450" w14:textId="77777777" w:rsidR="003D0178" w:rsidDel="00D7658F" w:rsidRDefault="003D0178">
      <w:pPr>
        <w:pStyle w:val="Index2"/>
        <w:tabs>
          <w:tab w:val="right" w:pos="4735"/>
        </w:tabs>
        <w:rPr>
          <w:del w:id="1330" w:author="Joyce L Tokar" w:date="2018-03-12T12:11:00Z"/>
          <w:noProof/>
        </w:rPr>
      </w:pPr>
      <w:del w:id="1331" w:author="Joyce L Tokar" w:date="2018-03-12T12:11:00Z">
        <w:r w:rsidDel="00D7658F">
          <w:rPr>
            <w:noProof/>
          </w:rPr>
          <w:delText>'Valid, 38</w:delText>
        </w:r>
      </w:del>
    </w:p>
    <w:p w14:paraId="7E735B46" w14:textId="77777777" w:rsidR="003D0178" w:rsidDel="00D7658F" w:rsidRDefault="003D0178">
      <w:pPr>
        <w:pStyle w:val="IndexHeading"/>
        <w:keepNext/>
        <w:tabs>
          <w:tab w:val="right" w:pos="4735"/>
        </w:tabs>
        <w:rPr>
          <w:del w:id="1332" w:author="Joyce L Tokar" w:date="2018-03-12T12:11:00Z"/>
          <w:rFonts w:cstheme="minorBidi"/>
          <w:b/>
          <w:bCs/>
          <w:noProof/>
        </w:rPr>
      </w:pPr>
      <w:del w:id="1333" w:author="Joyce L Tokar" w:date="2018-03-12T12:11:00Z">
        <w:r w:rsidDel="00D7658F">
          <w:rPr>
            <w:noProof/>
          </w:rPr>
          <w:delText xml:space="preserve"> </w:delText>
        </w:r>
      </w:del>
    </w:p>
    <w:p w14:paraId="2A8180F2" w14:textId="77777777" w:rsidR="003D0178" w:rsidDel="00D7658F" w:rsidRDefault="003D0178">
      <w:pPr>
        <w:pStyle w:val="Index1"/>
        <w:tabs>
          <w:tab w:val="right" w:pos="4735"/>
        </w:tabs>
        <w:rPr>
          <w:del w:id="1334" w:author="Joyce L Tokar" w:date="2018-03-12T12:11:00Z"/>
          <w:noProof/>
        </w:rPr>
      </w:pPr>
      <w:del w:id="1335" w:author="Joyce L Tokar" w:date="2018-03-12T12:11:00Z">
        <w:r w:rsidDel="00D7658F">
          <w:rPr>
            <w:noProof/>
          </w:rPr>
          <w:delText>Bit ordering, 11</w:delText>
        </w:r>
      </w:del>
    </w:p>
    <w:p w14:paraId="453C88C6" w14:textId="77777777" w:rsidR="003D0178" w:rsidDel="00D7658F" w:rsidRDefault="003D0178">
      <w:pPr>
        <w:pStyle w:val="Index1"/>
        <w:tabs>
          <w:tab w:val="right" w:pos="4735"/>
        </w:tabs>
        <w:rPr>
          <w:del w:id="1336" w:author="Joyce L Tokar" w:date="2018-03-12T12:11:00Z"/>
          <w:noProof/>
        </w:rPr>
      </w:pPr>
      <w:del w:id="1337" w:author="Joyce L Tokar" w:date="2018-03-12T12:11:00Z">
        <w:r w:rsidDel="00D7658F">
          <w:rPr>
            <w:noProof/>
          </w:rPr>
          <w:delText>BJL – Namespace Issues, 25</w:delText>
        </w:r>
      </w:del>
    </w:p>
    <w:p w14:paraId="3E57EAFF" w14:textId="77777777" w:rsidR="003D0178" w:rsidDel="00D7658F" w:rsidRDefault="003D0178">
      <w:pPr>
        <w:pStyle w:val="Index1"/>
        <w:tabs>
          <w:tab w:val="right" w:pos="4735"/>
        </w:tabs>
        <w:rPr>
          <w:del w:id="1338" w:author="Joyce L Tokar" w:date="2018-03-12T12:11:00Z"/>
          <w:noProof/>
        </w:rPr>
      </w:pPr>
      <w:del w:id="1339" w:author="Joyce L Tokar" w:date="2018-03-12T12:11:00Z">
        <w:r w:rsidRPr="00706161" w:rsidDel="00D7658F">
          <w:rPr>
            <w:noProof/>
            <w:kern w:val="32"/>
          </w:rPr>
          <w:delText>Bounded Error</w:delText>
        </w:r>
        <w:r w:rsidDel="00D7658F">
          <w:rPr>
            <w:noProof/>
          </w:rPr>
          <w:delText>, 11</w:delText>
        </w:r>
      </w:del>
    </w:p>
    <w:p w14:paraId="4DDF1506" w14:textId="77777777" w:rsidR="003D0178" w:rsidDel="00D7658F" w:rsidRDefault="003D0178">
      <w:pPr>
        <w:pStyle w:val="Index1"/>
        <w:tabs>
          <w:tab w:val="right" w:pos="4735"/>
        </w:tabs>
        <w:rPr>
          <w:del w:id="1340" w:author="Joyce L Tokar" w:date="2018-03-12T12:11:00Z"/>
          <w:noProof/>
        </w:rPr>
      </w:pPr>
      <w:del w:id="1341" w:author="Joyce L Tokar" w:date="2018-03-12T12:11:00Z">
        <w:r w:rsidDel="00D7658F">
          <w:rPr>
            <w:noProof/>
          </w:rPr>
          <w:delText>BQF – Unspecified Behaviour, 40</w:delText>
        </w:r>
      </w:del>
    </w:p>
    <w:p w14:paraId="02365F99" w14:textId="77777777" w:rsidR="003D0178" w:rsidDel="00D7658F" w:rsidRDefault="003D0178">
      <w:pPr>
        <w:pStyle w:val="Index1"/>
        <w:tabs>
          <w:tab w:val="right" w:pos="4735"/>
        </w:tabs>
        <w:rPr>
          <w:del w:id="1342" w:author="Joyce L Tokar" w:date="2018-03-12T12:11:00Z"/>
          <w:noProof/>
        </w:rPr>
      </w:pPr>
      <w:del w:id="1343" w:author="Joyce L Tokar" w:date="2018-03-12T12:11:00Z">
        <w:r w:rsidDel="00D7658F">
          <w:rPr>
            <w:noProof/>
          </w:rPr>
          <w:delText>BRS – Obscure Language Features, 40</w:delText>
        </w:r>
      </w:del>
    </w:p>
    <w:p w14:paraId="7AFE30F1" w14:textId="77777777" w:rsidR="003D0178" w:rsidDel="00D7658F" w:rsidRDefault="003D0178">
      <w:pPr>
        <w:pStyle w:val="IndexHeading"/>
        <w:keepNext/>
        <w:tabs>
          <w:tab w:val="right" w:pos="4735"/>
        </w:tabs>
        <w:rPr>
          <w:del w:id="1344" w:author="Joyce L Tokar" w:date="2018-03-12T12:11:00Z"/>
          <w:rFonts w:cstheme="minorBidi"/>
          <w:b/>
          <w:bCs/>
          <w:noProof/>
        </w:rPr>
      </w:pPr>
      <w:del w:id="1345" w:author="Joyce L Tokar" w:date="2018-03-12T12:11:00Z">
        <w:r w:rsidDel="00D7658F">
          <w:rPr>
            <w:noProof/>
          </w:rPr>
          <w:delText xml:space="preserve"> </w:delText>
        </w:r>
      </w:del>
    </w:p>
    <w:p w14:paraId="04A88EE2" w14:textId="77777777" w:rsidR="003D0178" w:rsidDel="00D7658F" w:rsidRDefault="003D0178">
      <w:pPr>
        <w:pStyle w:val="Index1"/>
        <w:tabs>
          <w:tab w:val="right" w:pos="4735"/>
        </w:tabs>
        <w:rPr>
          <w:del w:id="1346" w:author="Joyce L Tokar" w:date="2018-03-12T12:11:00Z"/>
          <w:noProof/>
        </w:rPr>
      </w:pPr>
      <w:del w:id="1347" w:author="Joyce L Tokar" w:date="2018-03-12T12:11:00Z">
        <w:r w:rsidDel="00D7658F">
          <w:rPr>
            <w:noProof/>
          </w:rPr>
          <w:delText>Case choices, 11</w:delText>
        </w:r>
      </w:del>
    </w:p>
    <w:p w14:paraId="517E2BEC" w14:textId="77777777" w:rsidR="003D0178" w:rsidDel="00D7658F" w:rsidRDefault="003D0178">
      <w:pPr>
        <w:pStyle w:val="Index1"/>
        <w:tabs>
          <w:tab w:val="right" w:pos="4735"/>
        </w:tabs>
        <w:rPr>
          <w:del w:id="1348" w:author="Joyce L Tokar" w:date="2018-03-12T12:11:00Z"/>
          <w:noProof/>
        </w:rPr>
      </w:pPr>
      <w:del w:id="1349" w:author="Joyce L Tokar" w:date="2018-03-12T12:11:00Z">
        <w:r w:rsidDel="00D7658F">
          <w:rPr>
            <w:noProof/>
          </w:rPr>
          <w:delText>Case expression, 11</w:delText>
        </w:r>
      </w:del>
    </w:p>
    <w:p w14:paraId="7067E2EF" w14:textId="77777777" w:rsidR="003D0178" w:rsidDel="00D7658F" w:rsidRDefault="003D0178">
      <w:pPr>
        <w:pStyle w:val="Index1"/>
        <w:tabs>
          <w:tab w:val="right" w:pos="4735"/>
        </w:tabs>
        <w:rPr>
          <w:del w:id="1350" w:author="Joyce L Tokar" w:date="2018-03-12T12:11:00Z"/>
          <w:noProof/>
        </w:rPr>
      </w:pPr>
      <w:del w:id="1351" w:author="Joyce L Tokar" w:date="2018-03-12T12:11:00Z">
        <w:r w:rsidDel="00D7658F">
          <w:rPr>
            <w:noProof/>
          </w:rPr>
          <w:delText>Case statement, 11, 20, 29</w:delText>
        </w:r>
      </w:del>
    </w:p>
    <w:p w14:paraId="5C79E1BC" w14:textId="77777777" w:rsidR="003D0178" w:rsidDel="00D7658F" w:rsidRDefault="003D0178">
      <w:pPr>
        <w:pStyle w:val="Index1"/>
        <w:tabs>
          <w:tab w:val="right" w:pos="4735"/>
        </w:tabs>
        <w:rPr>
          <w:del w:id="1352" w:author="Joyce L Tokar" w:date="2018-03-12T12:11:00Z"/>
          <w:noProof/>
        </w:rPr>
      </w:pPr>
      <w:del w:id="1353" w:author="Joyce L Tokar" w:date="2018-03-12T12:11:00Z">
        <w:r w:rsidRPr="00706161" w:rsidDel="00D7658F">
          <w:rPr>
            <w:noProof/>
            <w:lang w:val="en-GB"/>
          </w:rPr>
          <w:delText>CCB</w:delText>
        </w:r>
        <w:r w:rsidDel="00D7658F">
          <w:rPr>
            <w:noProof/>
          </w:rPr>
          <w:delText xml:space="preserve"> – </w:delText>
        </w:r>
        <w:r w:rsidRPr="00706161" w:rsidDel="00D7658F">
          <w:rPr>
            <w:noProof/>
            <w:lang w:val="en-GB"/>
          </w:rPr>
          <w:delText>Enumerator Issues</w:delText>
        </w:r>
        <w:r w:rsidDel="00D7658F">
          <w:rPr>
            <w:noProof/>
          </w:rPr>
          <w:delText>, 20</w:delText>
        </w:r>
      </w:del>
    </w:p>
    <w:p w14:paraId="4AD5CD53" w14:textId="77777777" w:rsidR="003D0178" w:rsidDel="00D7658F" w:rsidRDefault="003D0178">
      <w:pPr>
        <w:pStyle w:val="Index1"/>
        <w:tabs>
          <w:tab w:val="right" w:pos="4735"/>
        </w:tabs>
        <w:rPr>
          <w:del w:id="1354" w:author="Joyce L Tokar" w:date="2018-03-12T12:11:00Z"/>
          <w:noProof/>
        </w:rPr>
      </w:pPr>
      <w:del w:id="1355" w:author="Joyce L Tokar" w:date="2018-03-12T12:11:00Z">
        <w:r w:rsidDel="00D7658F">
          <w:rPr>
            <w:noProof/>
          </w:rPr>
          <w:delText>CGA – Concurrency – Activation, 43</w:delText>
        </w:r>
      </w:del>
    </w:p>
    <w:p w14:paraId="0732D5CD" w14:textId="77777777" w:rsidR="003D0178" w:rsidDel="00D7658F" w:rsidRDefault="003D0178">
      <w:pPr>
        <w:pStyle w:val="Index1"/>
        <w:tabs>
          <w:tab w:val="right" w:pos="4735"/>
        </w:tabs>
        <w:rPr>
          <w:del w:id="1356" w:author="Joyce L Tokar" w:date="2018-03-12T12:11:00Z"/>
          <w:noProof/>
        </w:rPr>
      </w:pPr>
      <w:del w:id="1357" w:author="Joyce L Tokar" w:date="2018-03-12T12:11:00Z">
        <w:r w:rsidRPr="00706161" w:rsidDel="00D7658F">
          <w:rPr>
            <w:noProof/>
            <w:lang w:val="en-CA"/>
          </w:rPr>
          <w:delText xml:space="preserve">CGM </w:delText>
        </w:r>
        <w:r w:rsidDel="00D7658F">
          <w:rPr>
            <w:noProof/>
          </w:rPr>
          <w:delText>–</w:delText>
        </w:r>
        <w:r w:rsidRPr="00706161" w:rsidDel="00D7658F">
          <w:rPr>
            <w:noProof/>
            <w:lang w:val="en-CA"/>
          </w:rPr>
          <w:delText xml:space="preserve"> Protocol Lock Errors</w:delText>
        </w:r>
        <w:r w:rsidDel="00D7658F">
          <w:rPr>
            <w:noProof/>
          </w:rPr>
          <w:delText>, 44</w:delText>
        </w:r>
      </w:del>
    </w:p>
    <w:p w14:paraId="4440DB7C" w14:textId="77777777" w:rsidR="003D0178" w:rsidDel="00D7658F" w:rsidRDefault="003D0178">
      <w:pPr>
        <w:pStyle w:val="Index1"/>
        <w:tabs>
          <w:tab w:val="right" w:pos="4735"/>
        </w:tabs>
        <w:rPr>
          <w:del w:id="1358" w:author="Joyce L Tokar" w:date="2018-03-12T12:11:00Z"/>
          <w:noProof/>
        </w:rPr>
      </w:pPr>
      <w:del w:id="1359" w:author="Joyce L Tokar" w:date="2018-03-12T12:11:00Z">
        <w:r w:rsidRPr="00706161" w:rsidDel="00D7658F">
          <w:rPr>
            <w:noProof/>
            <w:lang w:val="en-CA"/>
          </w:rPr>
          <w:delText xml:space="preserve">CGS </w:delText>
        </w:r>
        <w:r w:rsidDel="00D7658F">
          <w:rPr>
            <w:noProof/>
          </w:rPr>
          <w:delText>–</w:delText>
        </w:r>
        <w:r w:rsidRPr="00706161" w:rsidDel="00D7658F">
          <w:rPr>
            <w:noProof/>
            <w:lang w:val="en-CA"/>
          </w:rPr>
          <w:delText xml:space="preserve"> Concurrency – Premature Termination</w:delText>
        </w:r>
        <w:r w:rsidDel="00D7658F">
          <w:rPr>
            <w:noProof/>
          </w:rPr>
          <w:delText>, 44</w:delText>
        </w:r>
      </w:del>
    </w:p>
    <w:p w14:paraId="0730FEDD" w14:textId="77777777" w:rsidR="003D0178" w:rsidDel="00D7658F" w:rsidRDefault="003D0178">
      <w:pPr>
        <w:pStyle w:val="Index1"/>
        <w:tabs>
          <w:tab w:val="right" w:pos="4735"/>
        </w:tabs>
        <w:rPr>
          <w:del w:id="1360" w:author="Joyce L Tokar" w:date="2018-03-12T12:11:00Z"/>
          <w:noProof/>
        </w:rPr>
      </w:pPr>
      <w:del w:id="1361" w:author="Joyce L Tokar" w:date="2018-03-12T12:11:00Z">
        <w:r w:rsidRPr="00706161" w:rsidDel="00D7658F">
          <w:rPr>
            <w:noProof/>
            <w:lang w:val="en-CA"/>
          </w:rPr>
          <w:delText xml:space="preserve">CGT </w:delText>
        </w:r>
        <w:r w:rsidDel="00D7658F">
          <w:rPr>
            <w:noProof/>
          </w:rPr>
          <w:delText>–</w:delText>
        </w:r>
        <w:r w:rsidRPr="00706161" w:rsidDel="00D7658F">
          <w:rPr>
            <w:noProof/>
            <w:lang w:val="en-CA"/>
          </w:rPr>
          <w:delText xml:space="preserve"> Concurrency – Directed termination</w:delText>
        </w:r>
        <w:r w:rsidDel="00D7658F">
          <w:rPr>
            <w:noProof/>
          </w:rPr>
          <w:delText>, 43</w:delText>
        </w:r>
      </w:del>
    </w:p>
    <w:p w14:paraId="7DAE1D74" w14:textId="77777777" w:rsidR="003D0178" w:rsidDel="00D7658F" w:rsidRDefault="003D0178">
      <w:pPr>
        <w:pStyle w:val="Index1"/>
        <w:tabs>
          <w:tab w:val="right" w:pos="4735"/>
        </w:tabs>
        <w:rPr>
          <w:del w:id="1362" w:author="Joyce L Tokar" w:date="2018-03-12T12:11:00Z"/>
          <w:noProof/>
        </w:rPr>
      </w:pPr>
      <w:del w:id="1363" w:author="Joyce L Tokar" w:date="2018-03-12T12:11:00Z">
        <w:r w:rsidDel="00D7658F">
          <w:rPr>
            <w:noProof/>
          </w:rPr>
          <w:delText>CGX – Concurrent Data Access, 44</w:delText>
        </w:r>
      </w:del>
    </w:p>
    <w:p w14:paraId="1BACDBAF" w14:textId="77777777" w:rsidR="003D0178" w:rsidDel="00D7658F" w:rsidRDefault="003D0178">
      <w:pPr>
        <w:pStyle w:val="Index1"/>
        <w:tabs>
          <w:tab w:val="right" w:pos="4735"/>
        </w:tabs>
        <w:rPr>
          <w:del w:id="1364" w:author="Joyce L Tokar" w:date="2018-03-12T12:11:00Z"/>
          <w:noProof/>
        </w:rPr>
      </w:pPr>
      <w:del w:id="1365" w:author="Joyce L Tokar" w:date="2018-03-12T12:11:00Z">
        <w:r w:rsidRPr="00706161" w:rsidDel="00D7658F">
          <w:rPr>
            <w:noProof/>
            <w:lang w:val="en-GB"/>
          </w:rPr>
          <w:delText xml:space="preserve">CJM </w:delText>
        </w:r>
        <w:r w:rsidDel="00D7658F">
          <w:rPr>
            <w:noProof/>
          </w:rPr>
          <w:delText>–</w:delText>
        </w:r>
        <w:r w:rsidRPr="00706161" w:rsidDel="00D7658F">
          <w:rPr>
            <w:noProof/>
            <w:lang w:val="en-GB"/>
          </w:rPr>
          <w:delText xml:space="preserve"> String Termination</w:delText>
        </w:r>
        <w:r w:rsidDel="00D7658F">
          <w:rPr>
            <w:noProof/>
          </w:rPr>
          <w:delText>, 21</w:delText>
        </w:r>
      </w:del>
    </w:p>
    <w:p w14:paraId="51749BD2" w14:textId="77777777" w:rsidR="003D0178" w:rsidDel="00D7658F" w:rsidRDefault="003D0178">
      <w:pPr>
        <w:pStyle w:val="Index1"/>
        <w:tabs>
          <w:tab w:val="right" w:pos="4735"/>
        </w:tabs>
        <w:rPr>
          <w:del w:id="1366" w:author="Joyce L Tokar" w:date="2018-03-12T12:11:00Z"/>
          <w:noProof/>
        </w:rPr>
      </w:pPr>
      <w:del w:id="1367" w:author="Joyce L Tokar" w:date="2018-03-12T12:11:00Z">
        <w:r w:rsidDel="00D7658F">
          <w:rPr>
            <w:noProof/>
          </w:rPr>
          <w:delText>CLL – Switch Statements and Static Analysis, 29</w:delText>
        </w:r>
      </w:del>
    </w:p>
    <w:p w14:paraId="018A9991" w14:textId="77777777" w:rsidR="003D0178" w:rsidDel="00D7658F" w:rsidRDefault="003D0178">
      <w:pPr>
        <w:pStyle w:val="Index1"/>
        <w:tabs>
          <w:tab w:val="right" w:pos="4735"/>
        </w:tabs>
        <w:rPr>
          <w:del w:id="1368" w:author="Joyce L Tokar" w:date="2018-03-12T12:11:00Z"/>
          <w:noProof/>
        </w:rPr>
      </w:pPr>
      <w:del w:id="1369" w:author="Joyce L Tokar" w:date="2018-03-12T12:11:00Z">
        <w:r w:rsidDel="00D7658F">
          <w:rPr>
            <w:noProof/>
          </w:rPr>
          <w:delText>Compilation unit, 11</w:delText>
        </w:r>
      </w:del>
    </w:p>
    <w:p w14:paraId="3D31EDB9" w14:textId="77777777" w:rsidR="003D0178" w:rsidDel="00D7658F" w:rsidRDefault="003D0178">
      <w:pPr>
        <w:pStyle w:val="Index1"/>
        <w:tabs>
          <w:tab w:val="right" w:pos="4735"/>
        </w:tabs>
        <w:rPr>
          <w:del w:id="1370" w:author="Joyce L Tokar" w:date="2018-03-12T12:11:00Z"/>
          <w:noProof/>
        </w:rPr>
      </w:pPr>
      <w:del w:id="1371" w:author="Joyce L Tokar" w:date="2018-03-12T12:11:00Z">
        <w:r w:rsidDel="00D7658F">
          <w:rPr>
            <w:noProof/>
          </w:rPr>
          <w:delText>Configuration pragma, 11, 15</w:delText>
        </w:r>
      </w:del>
    </w:p>
    <w:p w14:paraId="3F79A5D4" w14:textId="77777777" w:rsidR="003D0178" w:rsidDel="00D7658F" w:rsidRDefault="003D0178">
      <w:pPr>
        <w:pStyle w:val="Index1"/>
        <w:tabs>
          <w:tab w:val="right" w:pos="4735"/>
        </w:tabs>
        <w:rPr>
          <w:del w:id="1372" w:author="Joyce L Tokar" w:date="2018-03-12T12:11:00Z"/>
          <w:noProof/>
        </w:rPr>
      </w:pPr>
      <w:del w:id="1373" w:author="Joyce L Tokar" w:date="2018-03-12T12:11:00Z">
        <w:r w:rsidRPr="00706161" w:rsidDel="00D7658F">
          <w:rPr>
            <w:rFonts w:cs="Arial"/>
            <w:noProof/>
            <w:kern w:val="32"/>
          </w:rPr>
          <w:delText>Controlled type</w:delText>
        </w:r>
        <w:r w:rsidDel="00D7658F">
          <w:rPr>
            <w:noProof/>
          </w:rPr>
          <w:delText>, 11</w:delText>
        </w:r>
      </w:del>
    </w:p>
    <w:p w14:paraId="38DB903B" w14:textId="77777777" w:rsidR="003D0178" w:rsidDel="00D7658F" w:rsidRDefault="003D0178">
      <w:pPr>
        <w:pStyle w:val="Index1"/>
        <w:tabs>
          <w:tab w:val="right" w:pos="4735"/>
        </w:tabs>
        <w:rPr>
          <w:del w:id="1374" w:author="Joyce L Tokar" w:date="2018-03-12T12:11:00Z"/>
          <w:noProof/>
        </w:rPr>
      </w:pPr>
      <w:del w:id="1375" w:author="Joyce L Tokar" w:date="2018-03-12T12:11:00Z">
        <w:r w:rsidDel="00D7658F">
          <w:rPr>
            <w:noProof/>
          </w:rPr>
          <w:delText>CSJ – Passing Parameters and Return Values, 31</w:delText>
        </w:r>
      </w:del>
    </w:p>
    <w:p w14:paraId="5A38F595" w14:textId="77777777" w:rsidR="003D0178" w:rsidDel="00D7658F" w:rsidRDefault="003D0178">
      <w:pPr>
        <w:pStyle w:val="IndexHeading"/>
        <w:keepNext/>
        <w:tabs>
          <w:tab w:val="right" w:pos="4735"/>
        </w:tabs>
        <w:rPr>
          <w:del w:id="1376" w:author="Joyce L Tokar" w:date="2018-03-12T12:11:00Z"/>
          <w:rFonts w:cstheme="minorBidi"/>
          <w:b/>
          <w:bCs/>
          <w:noProof/>
        </w:rPr>
      </w:pPr>
      <w:del w:id="1377" w:author="Joyce L Tokar" w:date="2018-03-12T12:11:00Z">
        <w:r w:rsidDel="00D7658F">
          <w:rPr>
            <w:noProof/>
          </w:rPr>
          <w:delText xml:space="preserve"> </w:delText>
        </w:r>
      </w:del>
    </w:p>
    <w:p w14:paraId="56324046" w14:textId="77777777" w:rsidR="003D0178" w:rsidDel="00D7658F" w:rsidRDefault="003D0178">
      <w:pPr>
        <w:pStyle w:val="Index1"/>
        <w:tabs>
          <w:tab w:val="right" w:pos="4735"/>
        </w:tabs>
        <w:rPr>
          <w:del w:id="1378" w:author="Joyce L Tokar" w:date="2018-03-12T12:11:00Z"/>
          <w:noProof/>
        </w:rPr>
      </w:pPr>
      <w:del w:id="1379" w:author="Joyce L Tokar" w:date="2018-03-12T12:11:00Z">
        <w:r w:rsidDel="00D7658F">
          <w:rPr>
            <w:noProof/>
          </w:rPr>
          <w:delText>DCM – Dangling References to Stack Frames, 31</w:delText>
        </w:r>
      </w:del>
    </w:p>
    <w:p w14:paraId="60D8B3E4" w14:textId="77777777" w:rsidR="003D0178" w:rsidDel="00D7658F" w:rsidRDefault="003D0178">
      <w:pPr>
        <w:pStyle w:val="Index1"/>
        <w:tabs>
          <w:tab w:val="right" w:pos="4735"/>
        </w:tabs>
        <w:rPr>
          <w:del w:id="1380" w:author="Joyce L Tokar" w:date="2018-03-12T12:11:00Z"/>
          <w:noProof/>
        </w:rPr>
      </w:pPr>
      <w:del w:id="1381" w:author="Joyce L Tokar" w:date="2018-03-12T12:11:00Z">
        <w:r w:rsidDel="00D7658F">
          <w:rPr>
            <w:noProof/>
          </w:rPr>
          <w:delText>Dead store, 11</w:delText>
        </w:r>
      </w:del>
    </w:p>
    <w:p w14:paraId="747A1255" w14:textId="77777777" w:rsidR="003D0178" w:rsidDel="00D7658F" w:rsidRDefault="003D0178">
      <w:pPr>
        <w:pStyle w:val="Index1"/>
        <w:tabs>
          <w:tab w:val="right" w:pos="4735"/>
        </w:tabs>
        <w:rPr>
          <w:del w:id="1382" w:author="Joyce L Tokar" w:date="2018-03-12T12:11:00Z"/>
          <w:noProof/>
        </w:rPr>
      </w:pPr>
      <w:del w:id="1383" w:author="Joyce L Tokar" w:date="2018-03-12T12:11:00Z">
        <w:r w:rsidDel="00D7658F">
          <w:rPr>
            <w:noProof/>
          </w:rPr>
          <w:delText>Default expression, 11</w:delText>
        </w:r>
      </w:del>
    </w:p>
    <w:p w14:paraId="0A1E4549" w14:textId="77777777" w:rsidR="003D0178" w:rsidDel="00D7658F" w:rsidRDefault="003D0178">
      <w:pPr>
        <w:pStyle w:val="Index1"/>
        <w:tabs>
          <w:tab w:val="right" w:pos="4735"/>
        </w:tabs>
        <w:rPr>
          <w:del w:id="1384" w:author="Joyce L Tokar" w:date="2018-03-12T12:11:00Z"/>
          <w:noProof/>
        </w:rPr>
      </w:pPr>
      <w:del w:id="1385" w:author="Joyce L Tokar" w:date="2018-03-12T12:11:00Z">
        <w:r w:rsidDel="00D7658F">
          <w:rPr>
            <w:noProof/>
          </w:rPr>
          <w:delText>Discrete type, 11</w:delText>
        </w:r>
      </w:del>
    </w:p>
    <w:p w14:paraId="4654C57B" w14:textId="77777777" w:rsidR="003D0178" w:rsidDel="00D7658F" w:rsidRDefault="003D0178">
      <w:pPr>
        <w:pStyle w:val="Index1"/>
        <w:tabs>
          <w:tab w:val="right" w:pos="4735"/>
        </w:tabs>
        <w:rPr>
          <w:del w:id="1386" w:author="Joyce L Tokar" w:date="2018-03-12T12:11:00Z"/>
          <w:noProof/>
        </w:rPr>
      </w:pPr>
      <w:del w:id="1387" w:author="Joyce L Tokar" w:date="2018-03-12T12:11:00Z">
        <w:r w:rsidDel="00D7658F">
          <w:rPr>
            <w:noProof/>
          </w:rPr>
          <w:delText>Discriminant, 11, 42</w:delText>
        </w:r>
      </w:del>
    </w:p>
    <w:p w14:paraId="3D28CFDB" w14:textId="77777777" w:rsidR="003D0178" w:rsidDel="00D7658F" w:rsidRDefault="003D0178">
      <w:pPr>
        <w:pStyle w:val="Index1"/>
        <w:tabs>
          <w:tab w:val="right" w:pos="4735"/>
        </w:tabs>
        <w:rPr>
          <w:del w:id="1388" w:author="Joyce L Tokar" w:date="2018-03-12T12:11:00Z"/>
          <w:noProof/>
        </w:rPr>
      </w:pPr>
      <w:del w:id="1389" w:author="Joyce L Tokar" w:date="2018-03-12T12:11:00Z">
        <w:r w:rsidDel="00D7658F">
          <w:rPr>
            <w:noProof/>
          </w:rPr>
          <w:delText>DJS – Inter-language Calling, 37</w:delText>
        </w:r>
      </w:del>
    </w:p>
    <w:p w14:paraId="61BAEC08" w14:textId="77777777" w:rsidR="003D0178" w:rsidDel="00D7658F" w:rsidRDefault="003D0178">
      <w:pPr>
        <w:pStyle w:val="IndexHeading"/>
        <w:keepNext/>
        <w:tabs>
          <w:tab w:val="right" w:pos="4735"/>
        </w:tabs>
        <w:rPr>
          <w:del w:id="1390" w:author="Joyce L Tokar" w:date="2018-03-12T12:11:00Z"/>
          <w:rFonts w:cstheme="minorBidi"/>
          <w:b/>
          <w:bCs/>
          <w:noProof/>
        </w:rPr>
      </w:pPr>
      <w:del w:id="1391" w:author="Joyce L Tokar" w:date="2018-03-12T12:11:00Z">
        <w:r w:rsidDel="00D7658F">
          <w:rPr>
            <w:noProof/>
          </w:rPr>
          <w:delText xml:space="preserve"> </w:delText>
        </w:r>
      </w:del>
    </w:p>
    <w:p w14:paraId="5AFDE930" w14:textId="77777777" w:rsidR="003D0178" w:rsidDel="00D7658F" w:rsidRDefault="003D0178">
      <w:pPr>
        <w:pStyle w:val="Index1"/>
        <w:tabs>
          <w:tab w:val="right" w:pos="4735"/>
        </w:tabs>
        <w:rPr>
          <w:del w:id="1392" w:author="Joyce L Tokar" w:date="2018-03-12T12:11:00Z"/>
          <w:noProof/>
        </w:rPr>
      </w:pPr>
      <w:del w:id="1393" w:author="Joyce L Tokar" w:date="2018-03-12T12:11:00Z">
        <w:r w:rsidDel="00D7658F">
          <w:rPr>
            <w:noProof/>
          </w:rPr>
          <w:delText>Endianness, 11</w:delText>
        </w:r>
      </w:del>
    </w:p>
    <w:p w14:paraId="59E7C10F" w14:textId="77777777" w:rsidR="003D0178" w:rsidDel="00D7658F" w:rsidRDefault="003D0178">
      <w:pPr>
        <w:pStyle w:val="Index1"/>
        <w:tabs>
          <w:tab w:val="right" w:pos="4735"/>
        </w:tabs>
        <w:rPr>
          <w:del w:id="1394" w:author="Joyce L Tokar" w:date="2018-03-12T12:11:00Z"/>
          <w:noProof/>
        </w:rPr>
      </w:pPr>
      <w:del w:id="1395" w:author="Joyce L Tokar" w:date="2018-03-12T12:11:00Z">
        <w:r w:rsidDel="00D7658F">
          <w:rPr>
            <w:noProof/>
          </w:rPr>
          <w:delText>Enumeration Representation Clause, 11</w:delText>
        </w:r>
      </w:del>
    </w:p>
    <w:p w14:paraId="2AE6487F" w14:textId="77777777" w:rsidR="003D0178" w:rsidDel="00D7658F" w:rsidRDefault="003D0178">
      <w:pPr>
        <w:pStyle w:val="Index1"/>
        <w:tabs>
          <w:tab w:val="right" w:pos="4735"/>
        </w:tabs>
        <w:rPr>
          <w:del w:id="1396" w:author="Joyce L Tokar" w:date="2018-03-12T12:11:00Z"/>
          <w:noProof/>
        </w:rPr>
      </w:pPr>
      <w:del w:id="1397" w:author="Joyce L Tokar" w:date="2018-03-12T12:11:00Z">
        <w:r w:rsidRPr="00706161" w:rsidDel="00D7658F">
          <w:rPr>
            <w:rFonts w:cs="Arial"/>
            <w:noProof/>
          </w:rPr>
          <w:delText>Enumeration type</w:delText>
        </w:r>
        <w:r w:rsidDel="00D7658F">
          <w:rPr>
            <w:noProof/>
          </w:rPr>
          <w:delText>, 12, 13</w:delText>
        </w:r>
      </w:del>
    </w:p>
    <w:p w14:paraId="5F780720" w14:textId="77777777" w:rsidR="003D0178" w:rsidDel="00D7658F" w:rsidRDefault="003D0178">
      <w:pPr>
        <w:pStyle w:val="Index1"/>
        <w:tabs>
          <w:tab w:val="right" w:pos="4735"/>
        </w:tabs>
        <w:rPr>
          <w:del w:id="1398" w:author="Joyce L Tokar" w:date="2018-03-12T12:11:00Z"/>
          <w:noProof/>
        </w:rPr>
      </w:pPr>
      <w:del w:id="1399" w:author="Joyce L Tokar" w:date="2018-03-12T12:11:00Z">
        <w:r w:rsidDel="00D7658F">
          <w:rPr>
            <w:noProof/>
          </w:rPr>
          <w:delText>EOJ – Demarcation of Control Flow, 29</w:delText>
        </w:r>
      </w:del>
    </w:p>
    <w:p w14:paraId="1AB65269" w14:textId="77777777" w:rsidR="003D0178" w:rsidDel="00D7658F" w:rsidRDefault="003D0178">
      <w:pPr>
        <w:pStyle w:val="Index1"/>
        <w:tabs>
          <w:tab w:val="right" w:pos="4735"/>
        </w:tabs>
        <w:rPr>
          <w:del w:id="1400" w:author="Joyce L Tokar" w:date="2018-03-12T12:11:00Z"/>
          <w:noProof/>
        </w:rPr>
      </w:pPr>
      <w:del w:id="1401" w:author="Joyce L Tokar" w:date="2018-03-12T12:11:00Z">
        <w:r w:rsidRPr="00706161" w:rsidDel="00D7658F">
          <w:rPr>
            <w:noProof/>
            <w:kern w:val="32"/>
          </w:rPr>
          <w:delText>Erroneous execution</w:delText>
        </w:r>
        <w:r w:rsidDel="00D7658F">
          <w:rPr>
            <w:noProof/>
          </w:rPr>
          <w:delText>, 12</w:delText>
        </w:r>
      </w:del>
    </w:p>
    <w:p w14:paraId="5F843C51" w14:textId="77777777" w:rsidR="003D0178" w:rsidDel="00D7658F" w:rsidRDefault="003D0178">
      <w:pPr>
        <w:pStyle w:val="Index1"/>
        <w:tabs>
          <w:tab w:val="right" w:pos="4735"/>
        </w:tabs>
        <w:rPr>
          <w:del w:id="1402" w:author="Joyce L Tokar" w:date="2018-03-12T12:11:00Z"/>
          <w:noProof/>
        </w:rPr>
      </w:pPr>
      <w:del w:id="1403" w:author="Joyce L Tokar" w:date="2018-03-12T12:11:00Z">
        <w:r w:rsidDel="00D7658F">
          <w:rPr>
            <w:noProof/>
          </w:rPr>
          <w:delText>EWD – Structured Programming, 30</w:delText>
        </w:r>
      </w:del>
    </w:p>
    <w:p w14:paraId="6F0AD5C6" w14:textId="77777777" w:rsidR="003D0178" w:rsidDel="00D7658F" w:rsidRDefault="003D0178">
      <w:pPr>
        <w:pStyle w:val="Index1"/>
        <w:tabs>
          <w:tab w:val="right" w:pos="4735"/>
        </w:tabs>
        <w:rPr>
          <w:del w:id="1404" w:author="Joyce L Tokar" w:date="2018-03-12T12:11:00Z"/>
          <w:noProof/>
        </w:rPr>
      </w:pPr>
      <w:del w:id="1405" w:author="Joyce L Tokar" w:date="2018-03-12T12:11:00Z">
        <w:r w:rsidDel="00D7658F">
          <w:rPr>
            <w:noProof/>
          </w:rPr>
          <w:delText>EWF – Undefined Behaviour, 41</w:delText>
        </w:r>
      </w:del>
    </w:p>
    <w:p w14:paraId="0DB811C8" w14:textId="77777777" w:rsidR="003D0178" w:rsidDel="00D7658F" w:rsidRDefault="003D0178">
      <w:pPr>
        <w:pStyle w:val="Index1"/>
        <w:tabs>
          <w:tab w:val="right" w:pos="4735"/>
        </w:tabs>
        <w:rPr>
          <w:del w:id="1406" w:author="Joyce L Tokar" w:date="2018-03-12T12:11:00Z"/>
          <w:noProof/>
        </w:rPr>
      </w:pPr>
      <w:del w:id="1407" w:author="Joyce L Tokar" w:date="2018-03-12T12:11:00Z">
        <w:r w:rsidDel="00D7658F">
          <w:rPr>
            <w:noProof/>
          </w:rPr>
          <w:delText>Exception, 12, 13, 14, 15, 18, 20, 21, 26, 30, 33, 37, 38, 39, 40, 42, 43, 44, 45</w:delText>
        </w:r>
      </w:del>
    </w:p>
    <w:p w14:paraId="698EDB14" w14:textId="77777777" w:rsidR="003D0178" w:rsidDel="00D7658F" w:rsidRDefault="003D0178">
      <w:pPr>
        <w:pStyle w:val="Index2"/>
        <w:tabs>
          <w:tab w:val="right" w:pos="4735"/>
        </w:tabs>
        <w:rPr>
          <w:del w:id="1408" w:author="Joyce L Tokar" w:date="2018-03-12T12:11:00Z"/>
          <w:noProof/>
        </w:rPr>
      </w:pPr>
      <w:del w:id="1409" w:author="Joyce L Tokar" w:date="2018-03-12T12:11:00Z">
        <w:r w:rsidDel="00D7658F">
          <w:rPr>
            <w:noProof/>
          </w:rPr>
          <w:delText>Constraint_Error, 13, 14, 22, 23, 29, 42</w:delText>
        </w:r>
      </w:del>
    </w:p>
    <w:p w14:paraId="28777BAA" w14:textId="77777777" w:rsidR="003D0178" w:rsidDel="00D7658F" w:rsidRDefault="003D0178">
      <w:pPr>
        <w:pStyle w:val="Index2"/>
        <w:tabs>
          <w:tab w:val="right" w:pos="4735"/>
        </w:tabs>
        <w:rPr>
          <w:del w:id="1410" w:author="Joyce L Tokar" w:date="2018-03-12T12:11:00Z"/>
          <w:noProof/>
        </w:rPr>
      </w:pPr>
      <w:del w:id="1411" w:author="Joyce L Tokar" w:date="2018-03-12T12:11:00Z">
        <w:r w:rsidDel="00D7658F">
          <w:rPr>
            <w:noProof/>
          </w:rPr>
          <w:delText>Program_Error, 13, 14, 40</w:delText>
        </w:r>
      </w:del>
    </w:p>
    <w:p w14:paraId="0ACFE3BB" w14:textId="77777777" w:rsidR="003D0178" w:rsidDel="00D7658F" w:rsidRDefault="003D0178">
      <w:pPr>
        <w:pStyle w:val="Index2"/>
        <w:tabs>
          <w:tab w:val="right" w:pos="4735"/>
        </w:tabs>
        <w:rPr>
          <w:del w:id="1412" w:author="Joyce L Tokar" w:date="2018-03-12T12:11:00Z"/>
          <w:noProof/>
        </w:rPr>
      </w:pPr>
      <w:del w:id="1413" w:author="Joyce L Tokar" w:date="2018-03-12T12:11:00Z">
        <w:r w:rsidDel="00D7658F">
          <w:rPr>
            <w:noProof/>
          </w:rPr>
          <w:delText>Storage_Error, 13, 32</w:delText>
        </w:r>
      </w:del>
    </w:p>
    <w:p w14:paraId="64602E89" w14:textId="77777777" w:rsidR="003D0178" w:rsidDel="00D7658F" w:rsidRDefault="003D0178">
      <w:pPr>
        <w:pStyle w:val="Index2"/>
        <w:tabs>
          <w:tab w:val="right" w:pos="4735"/>
        </w:tabs>
        <w:rPr>
          <w:del w:id="1414" w:author="Joyce L Tokar" w:date="2018-03-12T12:11:00Z"/>
          <w:noProof/>
        </w:rPr>
      </w:pPr>
      <w:del w:id="1415" w:author="Joyce L Tokar" w:date="2018-03-12T12:11:00Z">
        <w:r w:rsidDel="00D7658F">
          <w:rPr>
            <w:noProof/>
          </w:rPr>
          <w:delText>Tasking_Error, 13, 43</w:delText>
        </w:r>
      </w:del>
    </w:p>
    <w:p w14:paraId="58E6210C" w14:textId="77777777" w:rsidR="003D0178" w:rsidDel="00D7658F" w:rsidRDefault="003D0178">
      <w:pPr>
        <w:pStyle w:val="Index1"/>
        <w:tabs>
          <w:tab w:val="right" w:pos="4735"/>
        </w:tabs>
        <w:rPr>
          <w:del w:id="1416" w:author="Joyce L Tokar" w:date="2018-03-12T12:11:00Z"/>
          <w:noProof/>
        </w:rPr>
      </w:pPr>
      <w:del w:id="1417" w:author="Joyce L Tokar" w:date="2018-03-12T12:11:00Z">
        <w:r w:rsidDel="00D7658F">
          <w:rPr>
            <w:noProof/>
          </w:rPr>
          <w:delText>Exception Information, 42</w:delText>
        </w:r>
      </w:del>
    </w:p>
    <w:p w14:paraId="0F8EBD0D" w14:textId="77777777" w:rsidR="003D0178" w:rsidDel="00D7658F" w:rsidRDefault="003D0178">
      <w:pPr>
        <w:pStyle w:val="Index1"/>
        <w:tabs>
          <w:tab w:val="right" w:pos="4735"/>
        </w:tabs>
        <w:rPr>
          <w:del w:id="1418" w:author="Joyce L Tokar" w:date="2018-03-12T12:11:00Z"/>
          <w:noProof/>
        </w:rPr>
      </w:pPr>
      <w:del w:id="1419" w:author="Joyce L Tokar" w:date="2018-03-12T12:11:00Z">
        <w:r w:rsidDel="00D7658F">
          <w:rPr>
            <w:noProof/>
          </w:rPr>
          <w:delText>Expanded name, 12</w:delText>
        </w:r>
      </w:del>
    </w:p>
    <w:p w14:paraId="71F76094" w14:textId="77777777" w:rsidR="003D0178" w:rsidDel="00D7658F" w:rsidRDefault="003D0178">
      <w:pPr>
        <w:pStyle w:val="Index1"/>
        <w:tabs>
          <w:tab w:val="right" w:pos="4735"/>
        </w:tabs>
        <w:rPr>
          <w:del w:id="1420" w:author="Joyce L Tokar" w:date="2018-03-12T12:11:00Z"/>
          <w:noProof/>
        </w:rPr>
      </w:pPr>
      <w:del w:id="1421" w:author="Joyce L Tokar" w:date="2018-03-12T12:11:00Z">
        <w:r w:rsidRPr="00706161" w:rsidDel="00D7658F">
          <w:rPr>
            <w:rFonts w:cs="Arial"/>
            <w:noProof/>
          </w:rPr>
          <w:delText>Explicit conversions</w:delText>
        </w:r>
        <w:r w:rsidDel="00D7658F">
          <w:rPr>
            <w:noProof/>
          </w:rPr>
          <w:delText>, 14, 18</w:delText>
        </w:r>
      </w:del>
    </w:p>
    <w:p w14:paraId="3A410B32" w14:textId="77777777" w:rsidR="003D0178" w:rsidDel="00D7658F" w:rsidRDefault="003D0178">
      <w:pPr>
        <w:pStyle w:val="IndexHeading"/>
        <w:keepNext/>
        <w:tabs>
          <w:tab w:val="right" w:pos="4735"/>
        </w:tabs>
        <w:rPr>
          <w:del w:id="1422" w:author="Joyce L Tokar" w:date="2018-03-12T12:11:00Z"/>
          <w:rFonts w:cstheme="minorBidi"/>
          <w:b/>
          <w:bCs/>
          <w:noProof/>
        </w:rPr>
      </w:pPr>
      <w:del w:id="1423" w:author="Joyce L Tokar" w:date="2018-03-12T12:11:00Z">
        <w:r w:rsidDel="00D7658F">
          <w:rPr>
            <w:noProof/>
          </w:rPr>
          <w:delText xml:space="preserve"> </w:delText>
        </w:r>
      </w:del>
    </w:p>
    <w:p w14:paraId="6C5759B3" w14:textId="77777777" w:rsidR="003D0178" w:rsidDel="00D7658F" w:rsidRDefault="003D0178">
      <w:pPr>
        <w:pStyle w:val="Index1"/>
        <w:tabs>
          <w:tab w:val="right" w:pos="4735"/>
        </w:tabs>
        <w:rPr>
          <w:del w:id="1424" w:author="Joyce L Tokar" w:date="2018-03-12T12:11:00Z"/>
          <w:noProof/>
        </w:rPr>
      </w:pPr>
      <w:del w:id="1425" w:author="Joyce L Tokar" w:date="2018-03-12T12:11:00Z">
        <w:r w:rsidDel="00D7658F">
          <w:rPr>
            <w:noProof/>
          </w:rPr>
          <w:delText>FAB – Implementation-Defined Behaviour, 42</w:delText>
        </w:r>
      </w:del>
    </w:p>
    <w:p w14:paraId="6E190E60" w14:textId="77777777" w:rsidR="003D0178" w:rsidDel="00D7658F" w:rsidRDefault="003D0178">
      <w:pPr>
        <w:pStyle w:val="Index1"/>
        <w:tabs>
          <w:tab w:val="right" w:pos="4735"/>
        </w:tabs>
        <w:rPr>
          <w:del w:id="1426" w:author="Joyce L Tokar" w:date="2018-03-12T12:11:00Z"/>
          <w:noProof/>
        </w:rPr>
      </w:pPr>
      <w:del w:id="1427" w:author="Joyce L Tokar" w:date="2018-03-12T12:11:00Z">
        <w:r w:rsidDel="00D7658F">
          <w:rPr>
            <w:noProof/>
          </w:rPr>
          <w:delText>FIF – Arithmetic Wrap-around Error, 23</w:delText>
        </w:r>
      </w:del>
    </w:p>
    <w:p w14:paraId="52497DDF" w14:textId="77777777" w:rsidR="003D0178" w:rsidDel="00D7658F" w:rsidRDefault="003D0178">
      <w:pPr>
        <w:pStyle w:val="Index1"/>
        <w:tabs>
          <w:tab w:val="right" w:pos="4735"/>
        </w:tabs>
        <w:rPr>
          <w:del w:id="1428" w:author="Joyce L Tokar" w:date="2018-03-12T12:11:00Z"/>
          <w:noProof/>
        </w:rPr>
      </w:pPr>
      <w:del w:id="1429" w:author="Joyce L Tokar" w:date="2018-03-12T12:11:00Z">
        <w:r w:rsidRPr="00706161" w:rsidDel="00D7658F">
          <w:rPr>
            <w:noProof/>
            <w:lang w:val="en-GB"/>
          </w:rPr>
          <w:delText>Fixed-point types</w:delText>
        </w:r>
        <w:r w:rsidDel="00D7658F">
          <w:rPr>
            <w:noProof/>
          </w:rPr>
          <w:delText>, 12</w:delText>
        </w:r>
      </w:del>
    </w:p>
    <w:p w14:paraId="686EBDBC" w14:textId="77777777" w:rsidR="003D0178" w:rsidDel="00D7658F" w:rsidRDefault="003D0178">
      <w:pPr>
        <w:pStyle w:val="Index1"/>
        <w:tabs>
          <w:tab w:val="right" w:pos="4735"/>
        </w:tabs>
        <w:rPr>
          <w:del w:id="1430" w:author="Joyce L Tokar" w:date="2018-03-12T12:11:00Z"/>
          <w:noProof/>
        </w:rPr>
      </w:pPr>
      <w:del w:id="1431" w:author="Joyce L Tokar" w:date="2018-03-12T12:11:00Z">
        <w:r w:rsidRPr="00706161" w:rsidDel="00D7658F">
          <w:rPr>
            <w:noProof/>
            <w:lang w:val="en-GB"/>
          </w:rPr>
          <w:delText xml:space="preserve">FLC </w:delText>
        </w:r>
        <w:r w:rsidDel="00D7658F">
          <w:rPr>
            <w:noProof/>
          </w:rPr>
          <w:delText>–</w:delText>
        </w:r>
        <w:r w:rsidRPr="00706161" w:rsidDel="00D7658F">
          <w:rPr>
            <w:noProof/>
            <w:lang w:val="en-GB"/>
          </w:rPr>
          <w:delText xml:space="preserve"> Numeric Conversion Errors</w:delText>
        </w:r>
        <w:r w:rsidDel="00D7658F">
          <w:rPr>
            <w:noProof/>
          </w:rPr>
          <w:delText>, 20</w:delText>
        </w:r>
      </w:del>
    </w:p>
    <w:p w14:paraId="7B71BA72" w14:textId="77777777" w:rsidR="003D0178" w:rsidDel="00D7658F" w:rsidRDefault="003D0178">
      <w:pPr>
        <w:pStyle w:val="IndexHeading"/>
        <w:keepNext/>
        <w:tabs>
          <w:tab w:val="right" w:pos="4735"/>
        </w:tabs>
        <w:rPr>
          <w:del w:id="1432" w:author="Joyce L Tokar" w:date="2018-03-12T12:11:00Z"/>
          <w:rFonts w:cstheme="minorBidi"/>
          <w:b/>
          <w:bCs/>
          <w:noProof/>
        </w:rPr>
      </w:pPr>
      <w:del w:id="1433" w:author="Joyce L Tokar" w:date="2018-03-12T12:11:00Z">
        <w:r w:rsidDel="00D7658F">
          <w:rPr>
            <w:noProof/>
          </w:rPr>
          <w:delText xml:space="preserve"> </w:delText>
        </w:r>
      </w:del>
    </w:p>
    <w:p w14:paraId="550AAFDC" w14:textId="77777777" w:rsidR="003D0178" w:rsidDel="00D7658F" w:rsidRDefault="003D0178">
      <w:pPr>
        <w:pStyle w:val="Index1"/>
        <w:tabs>
          <w:tab w:val="right" w:pos="4735"/>
        </w:tabs>
        <w:rPr>
          <w:del w:id="1434" w:author="Joyce L Tokar" w:date="2018-03-12T12:11:00Z"/>
          <w:noProof/>
        </w:rPr>
      </w:pPr>
      <w:del w:id="1435" w:author="Joyce L Tokar" w:date="2018-03-12T12:11:00Z">
        <w:r w:rsidDel="00D7658F">
          <w:rPr>
            <w:noProof/>
          </w:rPr>
          <w:delText>GDL – Recursion, 32</w:delText>
        </w:r>
      </w:del>
    </w:p>
    <w:p w14:paraId="16095BEC" w14:textId="77777777" w:rsidR="003D0178" w:rsidDel="00D7658F" w:rsidRDefault="003D0178">
      <w:pPr>
        <w:pStyle w:val="Index1"/>
        <w:tabs>
          <w:tab w:val="right" w:pos="4735"/>
        </w:tabs>
        <w:rPr>
          <w:del w:id="1436" w:author="Joyce L Tokar" w:date="2018-03-12T12:11:00Z"/>
          <w:noProof/>
        </w:rPr>
      </w:pPr>
      <w:del w:id="1437" w:author="Joyce L Tokar" w:date="2018-03-12T12:11:00Z">
        <w:r w:rsidRPr="00706161" w:rsidDel="00D7658F">
          <w:rPr>
            <w:rFonts w:cs="Arial"/>
            <w:noProof/>
            <w:kern w:val="32"/>
          </w:rPr>
          <w:delText>Generic formal subprogram</w:delText>
        </w:r>
        <w:r w:rsidDel="00D7658F">
          <w:rPr>
            <w:noProof/>
          </w:rPr>
          <w:delText>, 12</w:delText>
        </w:r>
      </w:del>
    </w:p>
    <w:p w14:paraId="00182DC7" w14:textId="77777777" w:rsidR="003D0178" w:rsidDel="00D7658F" w:rsidRDefault="003D0178">
      <w:pPr>
        <w:pStyle w:val="IndexHeading"/>
        <w:keepNext/>
        <w:tabs>
          <w:tab w:val="right" w:pos="4735"/>
        </w:tabs>
        <w:rPr>
          <w:del w:id="1438" w:author="Joyce L Tokar" w:date="2018-03-12T12:11:00Z"/>
          <w:rFonts w:cstheme="minorBidi"/>
          <w:b/>
          <w:bCs/>
          <w:noProof/>
        </w:rPr>
      </w:pPr>
      <w:del w:id="1439" w:author="Joyce L Tokar" w:date="2018-03-12T12:11:00Z">
        <w:r w:rsidDel="00D7658F">
          <w:rPr>
            <w:noProof/>
          </w:rPr>
          <w:delText xml:space="preserve"> </w:delText>
        </w:r>
      </w:del>
    </w:p>
    <w:p w14:paraId="3AA0D1E2" w14:textId="77777777" w:rsidR="003D0178" w:rsidDel="00D7658F" w:rsidRDefault="003D0178">
      <w:pPr>
        <w:pStyle w:val="Index1"/>
        <w:tabs>
          <w:tab w:val="right" w:pos="4735"/>
        </w:tabs>
        <w:rPr>
          <w:del w:id="1440" w:author="Joyce L Tokar" w:date="2018-03-12T12:11:00Z"/>
          <w:noProof/>
        </w:rPr>
      </w:pPr>
      <w:del w:id="1441" w:author="Joyce L Tokar" w:date="2018-03-12T12:11:00Z">
        <w:r w:rsidRPr="00706161" w:rsidDel="00D7658F">
          <w:rPr>
            <w:noProof/>
            <w:lang w:val="en-GB"/>
          </w:rPr>
          <w:delText xml:space="preserve">HCB </w:delText>
        </w:r>
        <w:r w:rsidDel="00D7658F">
          <w:rPr>
            <w:noProof/>
          </w:rPr>
          <w:delText>–</w:delText>
        </w:r>
        <w:r w:rsidRPr="00706161" w:rsidDel="00D7658F">
          <w:rPr>
            <w:noProof/>
            <w:lang w:val="en-GB"/>
          </w:rPr>
          <w:delText xml:space="preserve"> Buffer Boundary Violation (Buffer Overflow)</w:delText>
        </w:r>
        <w:r w:rsidDel="00D7658F">
          <w:rPr>
            <w:noProof/>
          </w:rPr>
          <w:delText>, 21</w:delText>
        </w:r>
      </w:del>
    </w:p>
    <w:p w14:paraId="46A0937C" w14:textId="77777777" w:rsidR="003D0178" w:rsidDel="00D7658F" w:rsidRDefault="003D0178">
      <w:pPr>
        <w:pStyle w:val="Index1"/>
        <w:tabs>
          <w:tab w:val="right" w:pos="4735"/>
        </w:tabs>
        <w:rPr>
          <w:del w:id="1442" w:author="Joyce L Tokar" w:date="2018-03-12T12:11:00Z"/>
          <w:noProof/>
        </w:rPr>
      </w:pPr>
      <w:del w:id="1443" w:author="Joyce L Tokar" w:date="2018-03-12T12:11:00Z">
        <w:r w:rsidDel="00D7658F">
          <w:rPr>
            <w:noProof/>
          </w:rPr>
          <w:delText>HFC – Pointer Type Conversions, 22</w:delText>
        </w:r>
      </w:del>
    </w:p>
    <w:p w14:paraId="1946CEFF" w14:textId="77777777" w:rsidR="003D0178" w:rsidDel="00D7658F" w:rsidRDefault="003D0178">
      <w:pPr>
        <w:pStyle w:val="Index1"/>
        <w:tabs>
          <w:tab w:val="right" w:pos="4735"/>
        </w:tabs>
        <w:rPr>
          <w:del w:id="1444" w:author="Joyce L Tokar" w:date="2018-03-12T12:11:00Z"/>
          <w:noProof/>
        </w:rPr>
      </w:pPr>
      <w:del w:id="1445" w:author="Joyce L Tokar" w:date="2018-03-12T12:11:00Z">
        <w:r w:rsidDel="00D7658F">
          <w:rPr>
            <w:noProof/>
          </w:rPr>
          <w:delText>Hiding, 12, 13, 45</w:delText>
        </w:r>
      </w:del>
    </w:p>
    <w:p w14:paraId="4C7FC309" w14:textId="77777777" w:rsidR="003D0178" w:rsidDel="00D7658F" w:rsidRDefault="003D0178">
      <w:pPr>
        <w:pStyle w:val="Index2"/>
        <w:tabs>
          <w:tab w:val="right" w:pos="4735"/>
        </w:tabs>
        <w:rPr>
          <w:del w:id="1446" w:author="Joyce L Tokar" w:date="2018-03-12T12:11:00Z"/>
          <w:noProof/>
        </w:rPr>
      </w:pPr>
      <w:del w:id="1447" w:author="Joyce L Tokar" w:date="2018-03-12T12:11:00Z">
        <w:r w:rsidDel="00D7658F">
          <w:rPr>
            <w:noProof/>
          </w:rPr>
          <w:delText>hidden from all visibility, 13</w:delText>
        </w:r>
      </w:del>
    </w:p>
    <w:p w14:paraId="5C6A0529" w14:textId="77777777" w:rsidR="003D0178" w:rsidDel="00D7658F" w:rsidRDefault="003D0178">
      <w:pPr>
        <w:pStyle w:val="Index2"/>
        <w:tabs>
          <w:tab w:val="right" w:pos="4735"/>
        </w:tabs>
        <w:rPr>
          <w:del w:id="1448" w:author="Joyce L Tokar" w:date="2018-03-12T12:11:00Z"/>
          <w:noProof/>
        </w:rPr>
      </w:pPr>
      <w:del w:id="1449" w:author="Joyce L Tokar" w:date="2018-03-12T12:11:00Z">
        <w:r w:rsidDel="00D7658F">
          <w:rPr>
            <w:noProof/>
          </w:rPr>
          <w:delText>hidden from direct visibility, 13</w:delText>
        </w:r>
      </w:del>
    </w:p>
    <w:p w14:paraId="6A54EE61" w14:textId="77777777" w:rsidR="003D0178" w:rsidDel="00D7658F" w:rsidRDefault="003D0178">
      <w:pPr>
        <w:pStyle w:val="Index1"/>
        <w:tabs>
          <w:tab w:val="right" w:pos="4735"/>
        </w:tabs>
        <w:rPr>
          <w:del w:id="1450" w:author="Joyce L Tokar" w:date="2018-03-12T12:11:00Z"/>
          <w:noProof/>
        </w:rPr>
      </w:pPr>
      <w:del w:id="1451" w:author="Joyce L Tokar" w:date="2018-03-12T12:11:00Z">
        <w:r w:rsidDel="00D7658F">
          <w:rPr>
            <w:noProof/>
          </w:rPr>
          <w:delText>HJW – Unanticipated Exceptions from Library Routines, 38</w:delText>
        </w:r>
      </w:del>
    </w:p>
    <w:p w14:paraId="5749DC13" w14:textId="77777777" w:rsidR="003D0178" w:rsidDel="00D7658F" w:rsidRDefault="003D0178">
      <w:pPr>
        <w:pStyle w:val="Index1"/>
        <w:tabs>
          <w:tab w:val="right" w:pos="4735"/>
        </w:tabs>
        <w:rPr>
          <w:del w:id="1452" w:author="Joyce L Tokar" w:date="2018-03-12T12:11:00Z"/>
          <w:noProof/>
        </w:rPr>
      </w:pPr>
      <w:del w:id="1453" w:author="Joyce L Tokar" w:date="2018-03-12T12:11:00Z">
        <w:r w:rsidDel="00D7658F">
          <w:rPr>
            <w:noProof/>
          </w:rPr>
          <w:delText>Homograph, 12</w:delText>
        </w:r>
      </w:del>
    </w:p>
    <w:p w14:paraId="478CA0C4" w14:textId="77777777" w:rsidR="003D0178" w:rsidDel="00D7658F" w:rsidRDefault="003D0178">
      <w:pPr>
        <w:pStyle w:val="IndexHeading"/>
        <w:keepNext/>
        <w:tabs>
          <w:tab w:val="right" w:pos="4735"/>
        </w:tabs>
        <w:rPr>
          <w:del w:id="1454" w:author="Joyce L Tokar" w:date="2018-03-12T12:11:00Z"/>
          <w:rFonts w:cstheme="minorBidi"/>
          <w:b/>
          <w:bCs/>
          <w:noProof/>
        </w:rPr>
      </w:pPr>
      <w:del w:id="1455" w:author="Joyce L Tokar" w:date="2018-03-12T12:11:00Z">
        <w:r w:rsidDel="00D7658F">
          <w:rPr>
            <w:noProof/>
          </w:rPr>
          <w:delText xml:space="preserve"> </w:delText>
        </w:r>
      </w:del>
    </w:p>
    <w:p w14:paraId="79004D33" w14:textId="77777777" w:rsidR="003D0178" w:rsidDel="00D7658F" w:rsidRDefault="003D0178">
      <w:pPr>
        <w:pStyle w:val="Index1"/>
        <w:tabs>
          <w:tab w:val="right" w:pos="4735"/>
        </w:tabs>
        <w:rPr>
          <w:del w:id="1456" w:author="Joyce L Tokar" w:date="2018-03-12T12:11:00Z"/>
          <w:noProof/>
        </w:rPr>
      </w:pPr>
      <w:del w:id="1457" w:author="Joyce L Tokar" w:date="2018-03-12T12:11:00Z">
        <w:r w:rsidRPr="00706161" w:rsidDel="00D7658F">
          <w:rPr>
            <w:rFonts w:cs="Arial"/>
            <w:noProof/>
          </w:rPr>
          <w:delText>Idempotent behaviour</w:delText>
        </w:r>
        <w:r w:rsidDel="00D7658F">
          <w:rPr>
            <w:noProof/>
          </w:rPr>
          <w:delText>, 12</w:delText>
        </w:r>
      </w:del>
    </w:p>
    <w:p w14:paraId="1B9EA11B" w14:textId="77777777" w:rsidR="003D0178" w:rsidDel="00D7658F" w:rsidRDefault="003D0178">
      <w:pPr>
        <w:pStyle w:val="Index1"/>
        <w:tabs>
          <w:tab w:val="right" w:pos="4735"/>
        </w:tabs>
        <w:rPr>
          <w:del w:id="1458" w:author="Joyce L Tokar" w:date="2018-03-12T12:11:00Z"/>
          <w:noProof/>
        </w:rPr>
      </w:pPr>
      <w:del w:id="1459" w:author="Joyce L Tokar" w:date="2018-03-12T12:11:00Z">
        <w:r w:rsidRPr="00706161" w:rsidDel="00D7658F">
          <w:rPr>
            <w:rFonts w:cs="Arial"/>
            <w:noProof/>
          </w:rPr>
          <w:delText>Identifier</w:delText>
        </w:r>
        <w:r w:rsidDel="00D7658F">
          <w:rPr>
            <w:noProof/>
          </w:rPr>
          <w:delText>, 12</w:delText>
        </w:r>
      </w:del>
    </w:p>
    <w:p w14:paraId="2F973AC9" w14:textId="77777777" w:rsidR="003D0178" w:rsidDel="00D7658F" w:rsidRDefault="003D0178">
      <w:pPr>
        <w:pStyle w:val="Index1"/>
        <w:tabs>
          <w:tab w:val="right" w:pos="4735"/>
        </w:tabs>
        <w:rPr>
          <w:del w:id="1460" w:author="Joyce L Tokar" w:date="2018-03-12T12:11:00Z"/>
          <w:noProof/>
        </w:rPr>
      </w:pPr>
      <w:del w:id="1461" w:author="Joyce L Tokar" w:date="2018-03-12T12:11:00Z">
        <w:r w:rsidDel="00D7658F">
          <w:rPr>
            <w:noProof/>
          </w:rPr>
          <w:delText>Identifier length, 24</w:delText>
        </w:r>
      </w:del>
    </w:p>
    <w:p w14:paraId="57B710C7" w14:textId="77777777" w:rsidR="003D0178" w:rsidDel="00D7658F" w:rsidRDefault="003D0178">
      <w:pPr>
        <w:pStyle w:val="Index1"/>
        <w:tabs>
          <w:tab w:val="right" w:pos="4735"/>
        </w:tabs>
        <w:rPr>
          <w:del w:id="1462" w:author="Joyce L Tokar" w:date="2018-03-12T12:11:00Z"/>
          <w:noProof/>
        </w:rPr>
      </w:pPr>
      <w:del w:id="1463" w:author="Joyce L Tokar" w:date="2018-03-12T12:11:00Z">
        <w:r w:rsidDel="00D7658F">
          <w:rPr>
            <w:noProof/>
          </w:rPr>
          <w:delText>IHN–Type System, 18</w:delText>
        </w:r>
      </w:del>
    </w:p>
    <w:p w14:paraId="250B8161" w14:textId="77777777" w:rsidR="003D0178" w:rsidDel="00D7658F" w:rsidRDefault="003D0178">
      <w:pPr>
        <w:pStyle w:val="Index1"/>
        <w:tabs>
          <w:tab w:val="right" w:pos="4735"/>
        </w:tabs>
        <w:rPr>
          <w:del w:id="1464" w:author="Joyce L Tokar" w:date="2018-03-12T12:11:00Z"/>
          <w:noProof/>
        </w:rPr>
      </w:pPr>
      <w:del w:id="1465" w:author="Joyce L Tokar" w:date="2018-03-12T12:11:00Z">
        <w:r w:rsidRPr="00706161" w:rsidDel="00D7658F">
          <w:rPr>
            <w:rFonts w:cs="Arial"/>
            <w:noProof/>
            <w:kern w:val="32"/>
          </w:rPr>
          <w:delText>Implementation defined</w:delText>
        </w:r>
        <w:r w:rsidDel="00D7658F">
          <w:rPr>
            <w:noProof/>
          </w:rPr>
          <w:delText>, 12, 13</w:delText>
        </w:r>
      </w:del>
    </w:p>
    <w:p w14:paraId="456F2CF8" w14:textId="77777777" w:rsidR="003D0178" w:rsidDel="00D7658F" w:rsidRDefault="003D0178">
      <w:pPr>
        <w:pStyle w:val="Index1"/>
        <w:tabs>
          <w:tab w:val="right" w:pos="4735"/>
        </w:tabs>
        <w:rPr>
          <w:del w:id="1466" w:author="Joyce L Tokar" w:date="2018-03-12T12:11:00Z"/>
          <w:noProof/>
        </w:rPr>
      </w:pPr>
      <w:del w:id="1467" w:author="Joyce L Tokar" w:date="2018-03-12T12:11:00Z">
        <w:r w:rsidRPr="00706161" w:rsidDel="00D7658F">
          <w:rPr>
            <w:rFonts w:cs="Arial"/>
            <w:noProof/>
          </w:rPr>
          <w:delText>Implicit conversions</w:delText>
        </w:r>
        <w:r w:rsidDel="00D7658F">
          <w:rPr>
            <w:noProof/>
          </w:rPr>
          <w:delText>, 14, 18</w:delText>
        </w:r>
      </w:del>
    </w:p>
    <w:p w14:paraId="551D11EA" w14:textId="77777777" w:rsidR="003D0178" w:rsidDel="00D7658F" w:rsidRDefault="003D0178">
      <w:pPr>
        <w:pStyle w:val="Index1"/>
        <w:tabs>
          <w:tab w:val="right" w:pos="4735"/>
        </w:tabs>
        <w:rPr>
          <w:del w:id="1468" w:author="Joyce L Tokar" w:date="2018-03-12T12:11:00Z"/>
          <w:noProof/>
        </w:rPr>
      </w:pPr>
      <w:del w:id="1469" w:author="Joyce L Tokar" w:date="2018-03-12T12:11:00Z">
        <w:r w:rsidDel="00D7658F">
          <w:rPr>
            <w:noProof/>
          </w:rPr>
          <w:delText>International character sets, 24</w:delText>
        </w:r>
      </w:del>
    </w:p>
    <w:p w14:paraId="57452675" w14:textId="77777777" w:rsidR="003D0178" w:rsidDel="00D7658F" w:rsidRDefault="003D0178">
      <w:pPr>
        <w:pStyle w:val="IndexHeading"/>
        <w:keepNext/>
        <w:tabs>
          <w:tab w:val="right" w:pos="4735"/>
        </w:tabs>
        <w:rPr>
          <w:del w:id="1470" w:author="Joyce L Tokar" w:date="2018-03-12T12:11:00Z"/>
          <w:rFonts w:cstheme="minorBidi"/>
          <w:b/>
          <w:bCs/>
          <w:noProof/>
        </w:rPr>
      </w:pPr>
      <w:del w:id="1471" w:author="Joyce L Tokar" w:date="2018-03-12T12:11:00Z">
        <w:r w:rsidDel="00D7658F">
          <w:rPr>
            <w:noProof/>
          </w:rPr>
          <w:delText xml:space="preserve"> </w:delText>
        </w:r>
      </w:del>
    </w:p>
    <w:p w14:paraId="12E1384A" w14:textId="77777777" w:rsidR="003D0178" w:rsidDel="00D7658F" w:rsidRDefault="003D0178">
      <w:pPr>
        <w:pStyle w:val="Index1"/>
        <w:tabs>
          <w:tab w:val="right" w:pos="4735"/>
        </w:tabs>
        <w:rPr>
          <w:del w:id="1472" w:author="Joyce L Tokar" w:date="2018-03-12T12:11:00Z"/>
          <w:noProof/>
        </w:rPr>
      </w:pPr>
      <w:del w:id="1473" w:author="Joyce L Tokar" w:date="2018-03-12T12:11:00Z">
        <w:r w:rsidDel="00D7658F">
          <w:rPr>
            <w:noProof/>
          </w:rPr>
          <w:delText>JCW – Operator Precedence/Order of Evaluation, 26</w:delText>
        </w:r>
      </w:del>
    </w:p>
    <w:p w14:paraId="653923EE" w14:textId="77777777" w:rsidR="003D0178" w:rsidDel="00D7658F" w:rsidRDefault="003D0178">
      <w:pPr>
        <w:pStyle w:val="Index1"/>
        <w:tabs>
          <w:tab w:val="right" w:pos="4735"/>
        </w:tabs>
        <w:rPr>
          <w:del w:id="1474" w:author="Joyce L Tokar" w:date="2018-03-12T12:11:00Z"/>
          <w:noProof/>
        </w:rPr>
      </w:pPr>
      <w:del w:id="1475" w:author="Joyce L Tokar" w:date="2018-03-12T12:11:00Z">
        <w:r w:rsidRPr="00706161" w:rsidDel="00D7658F">
          <w:rPr>
            <w:noProof/>
            <w:kern w:val="32"/>
            <w:lang w:val="en-GB"/>
          </w:rPr>
          <w:delText>Junk initialization</w:delText>
        </w:r>
        <w:r w:rsidDel="00D7658F">
          <w:rPr>
            <w:noProof/>
          </w:rPr>
          <w:delText>, 26</w:delText>
        </w:r>
      </w:del>
    </w:p>
    <w:p w14:paraId="5C245260" w14:textId="77777777" w:rsidR="003D0178" w:rsidDel="00D7658F" w:rsidRDefault="003D0178">
      <w:pPr>
        <w:pStyle w:val="IndexHeading"/>
        <w:keepNext/>
        <w:tabs>
          <w:tab w:val="right" w:pos="4735"/>
        </w:tabs>
        <w:rPr>
          <w:del w:id="1476" w:author="Joyce L Tokar" w:date="2018-03-12T12:11:00Z"/>
          <w:rFonts w:cstheme="minorBidi"/>
          <w:b/>
          <w:bCs/>
          <w:noProof/>
        </w:rPr>
      </w:pPr>
      <w:del w:id="1477" w:author="Joyce L Tokar" w:date="2018-03-12T12:11:00Z">
        <w:r w:rsidDel="00D7658F">
          <w:rPr>
            <w:noProof/>
          </w:rPr>
          <w:delText xml:space="preserve"> </w:delText>
        </w:r>
      </w:del>
    </w:p>
    <w:p w14:paraId="787922CF" w14:textId="77777777" w:rsidR="003D0178" w:rsidDel="00D7658F" w:rsidRDefault="003D0178">
      <w:pPr>
        <w:pStyle w:val="Index1"/>
        <w:tabs>
          <w:tab w:val="right" w:pos="4735"/>
        </w:tabs>
        <w:rPr>
          <w:del w:id="1478" w:author="Joyce L Tokar" w:date="2018-03-12T12:11:00Z"/>
          <w:noProof/>
        </w:rPr>
      </w:pPr>
      <w:del w:id="1479" w:author="Joyce L Tokar" w:date="2018-03-12T12:11:00Z">
        <w:r w:rsidDel="00D7658F">
          <w:rPr>
            <w:noProof/>
          </w:rPr>
          <w:delText>KOA – Likely Incorrect Expression, 27</w:delText>
        </w:r>
      </w:del>
    </w:p>
    <w:p w14:paraId="5A395BA7" w14:textId="77777777" w:rsidR="003D0178" w:rsidDel="00D7658F" w:rsidRDefault="003D0178">
      <w:pPr>
        <w:pStyle w:val="IndexHeading"/>
        <w:keepNext/>
        <w:tabs>
          <w:tab w:val="right" w:pos="4735"/>
        </w:tabs>
        <w:rPr>
          <w:del w:id="1480" w:author="Joyce L Tokar" w:date="2018-03-12T12:11:00Z"/>
          <w:rFonts w:cstheme="minorBidi"/>
          <w:b/>
          <w:bCs/>
          <w:noProof/>
        </w:rPr>
      </w:pPr>
      <w:del w:id="1481" w:author="Joyce L Tokar" w:date="2018-03-12T12:11:00Z">
        <w:r w:rsidDel="00D7658F">
          <w:rPr>
            <w:noProof/>
          </w:rPr>
          <w:delText xml:space="preserve"> </w:delText>
        </w:r>
      </w:del>
    </w:p>
    <w:p w14:paraId="657E0AA1" w14:textId="77777777" w:rsidR="003D0178" w:rsidDel="00D7658F" w:rsidRDefault="003D0178">
      <w:pPr>
        <w:pStyle w:val="Index1"/>
        <w:tabs>
          <w:tab w:val="right" w:pos="4735"/>
        </w:tabs>
        <w:rPr>
          <w:del w:id="1482" w:author="Joyce L Tokar" w:date="2018-03-12T12:11:00Z"/>
          <w:noProof/>
        </w:rPr>
      </w:pPr>
      <w:del w:id="1483" w:author="Joyce L Tokar" w:date="2018-03-12T12:11:00Z">
        <w:r w:rsidDel="00D7658F">
          <w:rPr>
            <w:noProof/>
          </w:rPr>
          <w:delText>Language concepts, 13, 21, 22, 23, 29, 34, 36, 38, 45</w:delText>
        </w:r>
      </w:del>
    </w:p>
    <w:p w14:paraId="2F6AB115" w14:textId="77777777" w:rsidR="003D0178" w:rsidDel="00D7658F" w:rsidRDefault="003D0178">
      <w:pPr>
        <w:pStyle w:val="Index1"/>
        <w:tabs>
          <w:tab w:val="right" w:pos="4735"/>
        </w:tabs>
        <w:rPr>
          <w:del w:id="1484" w:author="Joyce L Tokar" w:date="2018-03-12T12:11:00Z"/>
          <w:noProof/>
        </w:rPr>
      </w:pPr>
      <w:del w:id="1485" w:author="Joyce L Tokar" w:date="2018-03-12T12:11:00Z">
        <w:r w:rsidDel="00D7658F">
          <w:rPr>
            <w:noProof/>
          </w:rPr>
          <w:delText>Language Vulnerabilities</w:delText>
        </w:r>
      </w:del>
    </w:p>
    <w:p w14:paraId="2B18505E" w14:textId="77777777" w:rsidR="003D0178" w:rsidDel="00D7658F" w:rsidRDefault="003D0178">
      <w:pPr>
        <w:pStyle w:val="Index2"/>
        <w:tabs>
          <w:tab w:val="right" w:pos="4735"/>
        </w:tabs>
        <w:rPr>
          <w:del w:id="1486" w:author="Joyce L Tokar" w:date="2018-03-12T12:11:00Z"/>
          <w:noProof/>
        </w:rPr>
      </w:pPr>
      <w:del w:id="1487" w:author="Joyce L Tokar" w:date="2018-03-12T12:11:00Z">
        <w:r w:rsidDel="00D7658F">
          <w:rPr>
            <w:noProof/>
          </w:rPr>
          <w:delText>Argument Passing to Library Functions [TRJ], 35, 36, 37</w:delText>
        </w:r>
      </w:del>
    </w:p>
    <w:p w14:paraId="5ECFE28A" w14:textId="77777777" w:rsidR="003D0178" w:rsidDel="00D7658F" w:rsidRDefault="003D0178">
      <w:pPr>
        <w:pStyle w:val="Index2"/>
        <w:tabs>
          <w:tab w:val="right" w:pos="4735"/>
        </w:tabs>
        <w:rPr>
          <w:del w:id="1488" w:author="Joyce L Tokar" w:date="2018-03-12T12:11:00Z"/>
          <w:noProof/>
        </w:rPr>
      </w:pPr>
      <w:del w:id="1489" w:author="Joyce L Tokar" w:date="2018-03-12T12:11:00Z">
        <w:r w:rsidDel="00D7658F">
          <w:rPr>
            <w:noProof/>
          </w:rPr>
          <w:delText>Arithmetic Wrap-around Error [FIF], 23</w:delText>
        </w:r>
      </w:del>
    </w:p>
    <w:p w14:paraId="6832B168" w14:textId="77777777" w:rsidR="003D0178" w:rsidDel="00D7658F" w:rsidRDefault="003D0178">
      <w:pPr>
        <w:pStyle w:val="Index2"/>
        <w:tabs>
          <w:tab w:val="right" w:pos="4735"/>
        </w:tabs>
        <w:rPr>
          <w:del w:id="1490" w:author="Joyce L Tokar" w:date="2018-03-12T12:11:00Z"/>
          <w:noProof/>
        </w:rPr>
      </w:pPr>
      <w:del w:id="1491" w:author="Joyce L Tokar" w:date="2018-03-12T12:11:00Z">
        <w:r w:rsidDel="00D7658F">
          <w:rPr>
            <w:noProof/>
          </w:rPr>
          <w:delText>Bit Representation [STR], 19</w:delText>
        </w:r>
      </w:del>
    </w:p>
    <w:p w14:paraId="7BCCC47C" w14:textId="77777777" w:rsidR="003D0178" w:rsidDel="00D7658F" w:rsidRDefault="003D0178">
      <w:pPr>
        <w:pStyle w:val="Index2"/>
        <w:tabs>
          <w:tab w:val="right" w:pos="4735"/>
        </w:tabs>
        <w:rPr>
          <w:del w:id="1492" w:author="Joyce L Tokar" w:date="2018-03-12T12:11:00Z"/>
          <w:noProof/>
        </w:rPr>
      </w:pPr>
      <w:del w:id="1493" w:author="Joyce L Tokar" w:date="2018-03-12T12:11:00Z">
        <w:r w:rsidDel="00D7658F">
          <w:rPr>
            <w:noProof/>
          </w:rPr>
          <w:delText>Buffer Boundary Violation (Buffer Overflow) [HCB], 21</w:delText>
        </w:r>
      </w:del>
    </w:p>
    <w:p w14:paraId="799AC3DA" w14:textId="77777777" w:rsidR="003D0178" w:rsidDel="00D7658F" w:rsidRDefault="003D0178">
      <w:pPr>
        <w:pStyle w:val="Index2"/>
        <w:tabs>
          <w:tab w:val="right" w:pos="4735"/>
        </w:tabs>
        <w:rPr>
          <w:del w:id="1494" w:author="Joyce L Tokar" w:date="2018-03-12T12:11:00Z"/>
          <w:noProof/>
        </w:rPr>
      </w:pPr>
      <w:del w:id="1495" w:author="Joyce L Tokar" w:date="2018-03-12T12:11:00Z">
        <w:r w:rsidDel="00D7658F">
          <w:rPr>
            <w:noProof/>
          </w:rPr>
          <w:delText>Choice of Clear Names [NAI], 23</w:delText>
        </w:r>
      </w:del>
    </w:p>
    <w:p w14:paraId="4158774F" w14:textId="77777777" w:rsidR="003D0178" w:rsidDel="00D7658F" w:rsidRDefault="003D0178">
      <w:pPr>
        <w:pStyle w:val="Index2"/>
        <w:tabs>
          <w:tab w:val="right" w:pos="4735"/>
        </w:tabs>
        <w:rPr>
          <w:del w:id="1496" w:author="Joyce L Tokar" w:date="2018-03-12T12:11:00Z"/>
          <w:noProof/>
        </w:rPr>
      </w:pPr>
      <w:del w:id="1497" w:author="Joyce L Tokar" w:date="2018-03-12T12:11:00Z">
        <w:r w:rsidDel="00D7658F">
          <w:rPr>
            <w:noProof/>
          </w:rPr>
          <w:delText>Concurrency – Activation [CGA], 43</w:delText>
        </w:r>
      </w:del>
    </w:p>
    <w:p w14:paraId="79E5E7F0" w14:textId="77777777" w:rsidR="003D0178" w:rsidDel="00D7658F" w:rsidRDefault="003D0178">
      <w:pPr>
        <w:pStyle w:val="Index2"/>
        <w:tabs>
          <w:tab w:val="right" w:pos="4735"/>
        </w:tabs>
        <w:rPr>
          <w:del w:id="1498" w:author="Joyce L Tokar" w:date="2018-03-12T12:11:00Z"/>
          <w:noProof/>
        </w:rPr>
      </w:pPr>
      <w:del w:id="1499" w:author="Joyce L Tokar" w:date="2018-03-12T12:11:00Z">
        <w:r w:rsidDel="00D7658F">
          <w:rPr>
            <w:noProof/>
          </w:rPr>
          <w:delText>Concurrency – Directed termination [CGT], 43</w:delText>
        </w:r>
      </w:del>
    </w:p>
    <w:p w14:paraId="03FFE504" w14:textId="77777777" w:rsidR="003D0178" w:rsidDel="00D7658F" w:rsidRDefault="003D0178">
      <w:pPr>
        <w:pStyle w:val="Index2"/>
        <w:tabs>
          <w:tab w:val="right" w:pos="4735"/>
        </w:tabs>
        <w:rPr>
          <w:del w:id="1500" w:author="Joyce L Tokar" w:date="2018-03-12T12:11:00Z"/>
          <w:noProof/>
        </w:rPr>
      </w:pPr>
      <w:del w:id="1501" w:author="Joyce L Tokar" w:date="2018-03-12T12:11:00Z">
        <w:r w:rsidRPr="00706161" w:rsidDel="00D7658F">
          <w:rPr>
            <w:noProof/>
            <w:lang w:val="en-CA"/>
          </w:rPr>
          <w:delText>Concurrency – Premature Termination [CGS]</w:delText>
        </w:r>
        <w:r w:rsidDel="00D7658F">
          <w:rPr>
            <w:noProof/>
          </w:rPr>
          <w:delText>, 44</w:delText>
        </w:r>
      </w:del>
    </w:p>
    <w:p w14:paraId="0B0183A1" w14:textId="77777777" w:rsidR="003D0178" w:rsidDel="00D7658F" w:rsidRDefault="003D0178">
      <w:pPr>
        <w:pStyle w:val="Index2"/>
        <w:tabs>
          <w:tab w:val="right" w:pos="4735"/>
        </w:tabs>
        <w:rPr>
          <w:del w:id="1502" w:author="Joyce L Tokar" w:date="2018-03-12T12:11:00Z"/>
          <w:noProof/>
        </w:rPr>
      </w:pPr>
      <w:del w:id="1503" w:author="Joyce L Tokar" w:date="2018-03-12T12:11:00Z">
        <w:r w:rsidDel="00D7658F">
          <w:rPr>
            <w:noProof/>
          </w:rPr>
          <w:delText>Concurrent Data Access [CGX], 44</w:delText>
        </w:r>
      </w:del>
    </w:p>
    <w:p w14:paraId="54235B4E" w14:textId="77777777" w:rsidR="003D0178" w:rsidDel="00D7658F" w:rsidRDefault="003D0178">
      <w:pPr>
        <w:pStyle w:val="Index2"/>
        <w:tabs>
          <w:tab w:val="right" w:pos="4735"/>
        </w:tabs>
        <w:rPr>
          <w:del w:id="1504" w:author="Joyce L Tokar" w:date="2018-03-12T12:11:00Z"/>
          <w:noProof/>
        </w:rPr>
      </w:pPr>
      <w:del w:id="1505" w:author="Joyce L Tokar" w:date="2018-03-12T12:11:00Z">
        <w:r w:rsidDel="00D7658F">
          <w:rPr>
            <w:noProof/>
          </w:rPr>
          <w:delText>Dangling Reference to Heap [XYK], 23</w:delText>
        </w:r>
      </w:del>
    </w:p>
    <w:p w14:paraId="6B72926E" w14:textId="77777777" w:rsidR="003D0178" w:rsidDel="00D7658F" w:rsidRDefault="003D0178">
      <w:pPr>
        <w:pStyle w:val="Index2"/>
        <w:tabs>
          <w:tab w:val="right" w:pos="4735"/>
        </w:tabs>
        <w:rPr>
          <w:del w:id="1506" w:author="Joyce L Tokar" w:date="2018-03-12T12:11:00Z"/>
          <w:noProof/>
        </w:rPr>
      </w:pPr>
      <w:del w:id="1507" w:author="Joyce L Tokar" w:date="2018-03-12T12:11:00Z">
        <w:r w:rsidDel="00D7658F">
          <w:rPr>
            <w:noProof/>
          </w:rPr>
          <w:delText>Dangling References to Stack Frames [DCM], 31</w:delText>
        </w:r>
      </w:del>
    </w:p>
    <w:p w14:paraId="256870A9" w14:textId="77777777" w:rsidR="003D0178" w:rsidDel="00D7658F" w:rsidRDefault="003D0178">
      <w:pPr>
        <w:pStyle w:val="Index2"/>
        <w:tabs>
          <w:tab w:val="right" w:pos="4735"/>
        </w:tabs>
        <w:rPr>
          <w:del w:id="1508" w:author="Joyce L Tokar" w:date="2018-03-12T12:11:00Z"/>
          <w:noProof/>
        </w:rPr>
      </w:pPr>
      <w:del w:id="1509" w:author="Joyce L Tokar" w:date="2018-03-12T12:11:00Z">
        <w:r w:rsidDel="00D7658F">
          <w:rPr>
            <w:noProof/>
          </w:rPr>
          <w:delText>Dead and Deactivated Code [XYQ], 28</w:delText>
        </w:r>
      </w:del>
    </w:p>
    <w:p w14:paraId="32B6D00C" w14:textId="77777777" w:rsidR="003D0178" w:rsidDel="00D7658F" w:rsidRDefault="003D0178">
      <w:pPr>
        <w:pStyle w:val="Index2"/>
        <w:tabs>
          <w:tab w:val="right" w:pos="4735"/>
        </w:tabs>
        <w:rPr>
          <w:del w:id="1510" w:author="Joyce L Tokar" w:date="2018-03-12T12:11:00Z"/>
          <w:noProof/>
        </w:rPr>
      </w:pPr>
      <w:del w:id="1511" w:author="Joyce L Tokar" w:date="2018-03-12T12:11:00Z">
        <w:r w:rsidDel="00D7658F">
          <w:rPr>
            <w:noProof/>
          </w:rPr>
          <w:delText>Dead store [WXQ], 24</w:delText>
        </w:r>
      </w:del>
    </w:p>
    <w:p w14:paraId="2A582F3B" w14:textId="77777777" w:rsidR="003D0178" w:rsidDel="00D7658F" w:rsidRDefault="003D0178">
      <w:pPr>
        <w:pStyle w:val="Index2"/>
        <w:tabs>
          <w:tab w:val="right" w:pos="4735"/>
        </w:tabs>
        <w:rPr>
          <w:del w:id="1512" w:author="Joyce L Tokar" w:date="2018-03-12T12:11:00Z"/>
          <w:noProof/>
        </w:rPr>
      </w:pPr>
      <w:del w:id="1513" w:author="Joyce L Tokar" w:date="2018-03-12T12:11:00Z">
        <w:r w:rsidDel="00D7658F">
          <w:rPr>
            <w:noProof/>
          </w:rPr>
          <w:delText>Demarcation of Control Flow [EOJ], 29</w:delText>
        </w:r>
      </w:del>
    </w:p>
    <w:p w14:paraId="1418C03B" w14:textId="77777777" w:rsidR="003D0178" w:rsidDel="00D7658F" w:rsidRDefault="003D0178">
      <w:pPr>
        <w:pStyle w:val="Index2"/>
        <w:tabs>
          <w:tab w:val="right" w:pos="4735"/>
        </w:tabs>
        <w:rPr>
          <w:del w:id="1514" w:author="Joyce L Tokar" w:date="2018-03-12T12:11:00Z"/>
          <w:noProof/>
        </w:rPr>
      </w:pPr>
      <w:del w:id="1515" w:author="Joyce L Tokar" w:date="2018-03-12T12:11:00Z">
        <w:r w:rsidDel="00D7658F">
          <w:rPr>
            <w:noProof/>
          </w:rPr>
          <w:delText>Deprecated Language Features [MEM], 43</w:delText>
        </w:r>
      </w:del>
    </w:p>
    <w:p w14:paraId="14934A17" w14:textId="77777777" w:rsidR="003D0178" w:rsidDel="00D7658F" w:rsidRDefault="003D0178">
      <w:pPr>
        <w:pStyle w:val="Index2"/>
        <w:tabs>
          <w:tab w:val="right" w:pos="4735"/>
        </w:tabs>
        <w:rPr>
          <w:del w:id="1516" w:author="Joyce L Tokar" w:date="2018-03-12T12:11:00Z"/>
          <w:noProof/>
        </w:rPr>
      </w:pPr>
      <w:del w:id="1517" w:author="Joyce L Tokar" w:date="2018-03-12T12:11:00Z">
        <w:r w:rsidDel="00D7658F">
          <w:rPr>
            <w:noProof/>
          </w:rPr>
          <w:delText>Dynamically-linked Code and Self-modifying Code [NYY], 38</w:delText>
        </w:r>
      </w:del>
    </w:p>
    <w:p w14:paraId="718DFFBC" w14:textId="77777777" w:rsidR="003D0178" w:rsidDel="00D7658F" w:rsidRDefault="003D0178">
      <w:pPr>
        <w:pStyle w:val="Index2"/>
        <w:tabs>
          <w:tab w:val="right" w:pos="4735"/>
        </w:tabs>
        <w:rPr>
          <w:del w:id="1518" w:author="Joyce L Tokar" w:date="2018-03-12T12:11:00Z"/>
          <w:noProof/>
        </w:rPr>
      </w:pPr>
      <w:del w:id="1519" w:author="Joyce L Tokar" w:date="2018-03-12T12:11:00Z">
        <w:r w:rsidDel="00D7658F">
          <w:rPr>
            <w:noProof/>
          </w:rPr>
          <w:delText>Enumerator Issues [CCB], 20</w:delText>
        </w:r>
      </w:del>
    </w:p>
    <w:p w14:paraId="6F98D604" w14:textId="77777777" w:rsidR="003D0178" w:rsidDel="00D7658F" w:rsidRDefault="003D0178">
      <w:pPr>
        <w:pStyle w:val="Index2"/>
        <w:tabs>
          <w:tab w:val="right" w:pos="4735"/>
        </w:tabs>
        <w:rPr>
          <w:del w:id="1520" w:author="Joyce L Tokar" w:date="2018-03-12T12:11:00Z"/>
          <w:noProof/>
        </w:rPr>
      </w:pPr>
      <w:del w:id="1521" w:author="Joyce L Tokar" w:date="2018-03-12T12:11:00Z">
        <w:r w:rsidDel="00D7658F">
          <w:rPr>
            <w:noProof/>
          </w:rPr>
          <w:delText>Extra Intrinsics [LRM], 37</w:delText>
        </w:r>
      </w:del>
    </w:p>
    <w:p w14:paraId="55574812" w14:textId="77777777" w:rsidR="003D0178" w:rsidDel="00D7658F" w:rsidRDefault="003D0178">
      <w:pPr>
        <w:pStyle w:val="Index2"/>
        <w:tabs>
          <w:tab w:val="right" w:pos="4735"/>
        </w:tabs>
        <w:rPr>
          <w:del w:id="1522" w:author="Joyce L Tokar" w:date="2018-03-12T12:11:00Z"/>
          <w:noProof/>
        </w:rPr>
      </w:pPr>
      <w:del w:id="1523" w:author="Joyce L Tokar" w:date="2018-03-12T12:11:00Z">
        <w:r w:rsidDel="00D7658F">
          <w:rPr>
            <w:noProof/>
          </w:rPr>
          <w:delText>Floating-point Arithmetic [PLF], 19</w:delText>
        </w:r>
      </w:del>
    </w:p>
    <w:p w14:paraId="1074B4AE" w14:textId="77777777" w:rsidR="003D0178" w:rsidDel="00D7658F" w:rsidRDefault="003D0178">
      <w:pPr>
        <w:pStyle w:val="Index2"/>
        <w:tabs>
          <w:tab w:val="right" w:pos="4735"/>
        </w:tabs>
        <w:rPr>
          <w:del w:id="1524" w:author="Joyce L Tokar" w:date="2018-03-12T12:11:00Z"/>
          <w:noProof/>
        </w:rPr>
      </w:pPr>
      <w:del w:id="1525" w:author="Joyce L Tokar" w:date="2018-03-12T12:11:00Z">
        <w:r w:rsidDel="00D7658F">
          <w:rPr>
            <w:noProof/>
          </w:rPr>
          <w:delText>Identifier Name Reuse [YOW], 25</w:delText>
        </w:r>
      </w:del>
    </w:p>
    <w:p w14:paraId="68443E64" w14:textId="77777777" w:rsidR="003D0178" w:rsidDel="00D7658F" w:rsidRDefault="003D0178">
      <w:pPr>
        <w:pStyle w:val="Index2"/>
        <w:tabs>
          <w:tab w:val="right" w:pos="4735"/>
        </w:tabs>
        <w:rPr>
          <w:del w:id="1526" w:author="Joyce L Tokar" w:date="2018-03-12T12:11:00Z"/>
          <w:noProof/>
        </w:rPr>
      </w:pPr>
      <w:del w:id="1527" w:author="Joyce L Tokar" w:date="2018-03-12T12:11:00Z">
        <w:r w:rsidDel="00D7658F">
          <w:rPr>
            <w:noProof/>
          </w:rPr>
          <w:delText>Ignored Error Status and Unhandled Exceptions [OYB], 33</w:delText>
        </w:r>
      </w:del>
    </w:p>
    <w:p w14:paraId="1D1A7199" w14:textId="77777777" w:rsidR="003D0178" w:rsidDel="00D7658F" w:rsidRDefault="003D0178">
      <w:pPr>
        <w:pStyle w:val="Index2"/>
        <w:tabs>
          <w:tab w:val="right" w:pos="4735"/>
        </w:tabs>
        <w:rPr>
          <w:del w:id="1528" w:author="Joyce L Tokar" w:date="2018-03-12T12:11:00Z"/>
          <w:noProof/>
        </w:rPr>
      </w:pPr>
      <w:del w:id="1529" w:author="Joyce L Tokar" w:date="2018-03-12T12:11:00Z">
        <w:r w:rsidDel="00D7658F">
          <w:rPr>
            <w:noProof/>
          </w:rPr>
          <w:delText>Implementation-Defined Behaviour [FAB], 42</w:delText>
        </w:r>
      </w:del>
    </w:p>
    <w:p w14:paraId="1A84CA4F" w14:textId="77777777" w:rsidR="003D0178" w:rsidDel="00D7658F" w:rsidRDefault="003D0178">
      <w:pPr>
        <w:pStyle w:val="Index2"/>
        <w:tabs>
          <w:tab w:val="right" w:pos="4735"/>
        </w:tabs>
        <w:rPr>
          <w:del w:id="1530" w:author="Joyce L Tokar" w:date="2018-03-12T12:11:00Z"/>
          <w:noProof/>
        </w:rPr>
      </w:pPr>
      <w:del w:id="1531" w:author="Joyce L Tokar" w:date="2018-03-12T12:11:00Z">
        <w:r w:rsidDel="00D7658F">
          <w:rPr>
            <w:noProof/>
          </w:rPr>
          <w:delText>Inheritance [RIP], 35</w:delText>
        </w:r>
      </w:del>
    </w:p>
    <w:p w14:paraId="7351F65D" w14:textId="77777777" w:rsidR="003D0178" w:rsidDel="00D7658F" w:rsidRDefault="003D0178">
      <w:pPr>
        <w:pStyle w:val="Index2"/>
        <w:tabs>
          <w:tab w:val="right" w:pos="4735"/>
        </w:tabs>
        <w:rPr>
          <w:del w:id="1532" w:author="Joyce L Tokar" w:date="2018-03-12T12:11:00Z"/>
          <w:noProof/>
        </w:rPr>
      </w:pPr>
      <w:del w:id="1533" w:author="Joyce L Tokar" w:date="2018-03-12T12:11:00Z">
        <w:r w:rsidDel="00D7658F">
          <w:rPr>
            <w:noProof/>
          </w:rPr>
          <w:delText>Initialization of Variables [LAV], 25</w:delText>
        </w:r>
      </w:del>
    </w:p>
    <w:p w14:paraId="2A653A6F" w14:textId="77777777" w:rsidR="003D0178" w:rsidDel="00D7658F" w:rsidRDefault="003D0178">
      <w:pPr>
        <w:pStyle w:val="Index2"/>
        <w:tabs>
          <w:tab w:val="right" w:pos="4735"/>
        </w:tabs>
        <w:rPr>
          <w:del w:id="1534" w:author="Joyce L Tokar" w:date="2018-03-12T12:11:00Z"/>
          <w:noProof/>
        </w:rPr>
      </w:pPr>
      <w:del w:id="1535" w:author="Joyce L Tokar" w:date="2018-03-12T12:11:00Z">
        <w:r w:rsidDel="00D7658F">
          <w:rPr>
            <w:noProof/>
          </w:rPr>
          <w:delText>Inter-language Calling [DJS], 37</w:delText>
        </w:r>
      </w:del>
    </w:p>
    <w:p w14:paraId="087F767D" w14:textId="77777777" w:rsidR="003D0178" w:rsidDel="00D7658F" w:rsidRDefault="003D0178">
      <w:pPr>
        <w:pStyle w:val="Index2"/>
        <w:tabs>
          <w:tab w:val="right" w:pos="4735"/>
        </w:tabs>
        <w:rPr>
          <w:del w:id="1536" w:author="Joyce L Tokar" w:date="2018-03-12T12:11:00Z"/>
          <w:noProof/>
        </w:rPr>
      </w:pPr>
      <w:del w:id="1537" w:author="Joyce L Tokar" w:date="2018-03-12T12:11:00Z">
        <w:r w:rsidDel="00D7658F">
          <w:rPr>
            <w:noProof/>
          </w:rPr>
          <w:delText>Library Signature [NSQ], 38</w:delText>
        </w:r>
      </w:del>
    </w:p>
    <w:p w14:paraId="1CF15BCD" w14:textId="77777777" w:rsidR="003D0178" w:rsidDel="00D7658F" w:rsidRDefault="003D0178">
      <w:pPr>
        <w:pStyle w:val="Index2"/>
        <w:tabs>
          <w:tab w:val="right" w:pos="4735"/>
        </w:tabs>
        <w:rPr>
          <w:del w:id="1538" w:author="Joyce L Tokar" w:date="2018-03-12T12:11:00Z"/>
          <w:noProof/>
        </w:rPr>
      </w:pPr>
      <w:del w:id="1539" w:author="Joyce L Tokar" w:date="2018-03-12T12:11:00Z">
        <w:r w:rsidDel="00D7658F">
          <w:rPr>
            <w:noProof/>
          </w:rPr>
          <w:delText>Likely Incorrect Expression [KOA], 27</w:delText>
        </w:r>
      </w:del>
    </w:p>
    <w:p w14:paraId="725B7866" w14:textId="77777777" w:rsidR="003D0178" w:rsidDel="00D7658F" w:rsidRDefault="003D0178">
      <w:pPr>
        <w:pStyle w:val="Index2"/>
        <w:tabs>
          <w:tab w:val="right" w:pos="4735"/>
        </w:tabs>
        <w:rPr>
          <w:del w:id="1540" w:author="Joyce L Tokar" w:date="2018-03-12T12:11:00Z"/>
          <w:noProof/>
        </w:rPr>
      </w:pPr>
      <w:del w:id="1541" w:author="Joyce L Tokar" w:date="2018-03-12T12:11:00Z">
        <w:r w:rsidDel="00D7658F">
          <w:rPr>
            <w:noProof/>
          </w:rPr>
          <w:delText>Loop Control Variables [TEX], 29</w:delText>
        </w:r>
      </w:del>
    </w:p>
    <w:p w14:paraId="3A26D259" w14:textId="77777777" w:rsidR="003D0178" w:rsidDel="00D7658F" w:rsidRDefault="003D0178">
      <w:pPr>
        <w:pStyle w:val="Index2"/>
        <w:tabs>
          <w:tab w:val="right" w:pos="4735"/>
        </w:tabs>
        <w:rPr>
          <w:del w:id="1542" w:author="Joyce L Tokar" w:date="2018-03-12T12:11:00Z"/>
          <w:noProof/>
        </w:rPr>
      </w:pPr>
      <w:del w:id="1543" w:author="Joyce L Tokar" w:date="2018-03-12T12:11:00Z">
        <w:r w:rsidDel="00D7658F">
          <w:rPr>
            <w:noProof/>
          </w:rPr>
          <w:delText>Memory Leak [XYL], 34</w:delText>
        </w:r>
      </w:del>
    </w:p>
    <w:p w14:paraId="7E606C61" w14:textId="77777777" w:rsidR="003D0178" w:rsidDel="00D7658F" w:rsidRDefault="003D0178">
      <w:pPr>
        <w:pStyle w:val="Index2"/>
        <w:tabs>
          <w:tab w:val="right" w:pos="4735"/>
        </w:tabs>
        <w:rPr>
          <w:del w:id="1544" w:author="Joyce L Tokar" w:date="2018-03-12T12:11:00Z"/>
          <w:noProof/>
        </w:rPr>
      </w:pPr>
      <w:del w:id="1545" w:author="Joyce L Tokar" w:date="2018-03-12T12:11:00Z">
        <w:r w:rsidDel="00D7658F">
          <w:rPr>
            <w:noProof/>
          </w:rPr>
          <w:delText>Namespace Issues [BJL], 25</w:delText>
        </w:r>
      </w:del>
    </w:p>
    <w:p w14:paraId="542AD374" w14:textId="77777777" w:rsidR="003D0178" w:rsidDel="00D7658F" w:rsidRDefault="003D0178">
      <w:pPr>
        <w:pStyle w:val="Index2"/>
        <w:tabs>
          <w:tab w:val="right" w:pos="4735"/>
        </w:tabs>
        <w:rPr>
          <w:del w:id="1546" w:author="Joyce L Tokar" w:date="2018-03-12T12:11:00Z"/>
          <w:noProof/>
        </w:rPr>
      </w:pPr>
      <w:del w:id="1547" w:author="Joyce L Tokar" w:date="2018-03-12T12:11:00Z">
        <w:r w:rsidDel="00D7658F">
          <w:rPr>
            <w:noProof/>
          </w:rPr>
          <w:delText>Numeric Conversion Errors [FLC], 20</w:delText>
        </w:r>
      </w:del>
    </w:p>
    <w:p w14:paraId="09FED9B1" w14:textId="77777777" w:rsidR="003D0178" w:rsidDel="00D7658F" w:rsidRDefault="003D0178">
      <w:pPr>
        <w:pStyle w:val="Index2"/>
        <w:tabs>
          <w:tab w:val="right" w:pos="4735"/>
        </w:tabs>
        <w:rPr>
          <w:del w:id="1548" w:author="Joyce L Tokar" w:date="2018-03-12T12:11:00Z"/>
          <w:noProof/>
        </w:rPr>
      </w:pPr>
      <w:del w:id="1549" w:author="Joyce L Tokar" w:date="2018-03-12T12:11:00Z">
        <w:r w:rsidDel="00D7658F">
          <w:rPr>
            <w:noProof/>
          </w:rPr>
          <w:delText>Obscure Language Features [BRS], 40</w:delText>
        </w:r>
      </w:del>
    </w:p>
    <w:p w14:paraId="10F218E5" w14:textId="77777777" w:rsidR="003D0178" w:rsidDel="00D7658F" w:rsidRDefault="003D0178">
      <w:pPr>
        <w:pStyle w:val="Index2"/>
        <w:tabs>
          <w:tab w:val="right" w:pos="4735"/>
        </w:tabs>
        <w:rPr>
          <w:del w:id="1550" w:author="Joyce L Tokar" w:date="2018-03-12T12:11:00Z"/>
          <w:noProof/>
        </w:rPr>
      </w:pPr>
      <w:del w:id="1551" w:author="Joyce L Tokar" w:date="2018-03-12T12:11:00Z">
        <w:r w:rsidDel="00D7658F">
          <w:rPr>
            <w:noProof/>
          </w:rPr>
          <w:delText>Off-by-one Error [XZH], 30</w:delText>
        </w:r>
      </w:del>
    </w:p>
    <w:p w14:paraId="32B1C882" w14:textId="77777777" w:rsidR="003D0178" w:rsidDel="00D7658F" w:rsidRDefault="003D0178">
      <w:pPr>
        <w:pStyle w:val="Index2"/>
        <w:tabs>
          <w:tab w:val="right" w:pos="4735"/>
        </w:tabs>
        <w:rPr>
          <w:del w:id="1552" w:author="Joyce L Tokar" w:date="2018-03-12T12:11:00Z"/>
          <w:noProof/>
        </w:rPr>
      </w:pPr>
      <w:del w:id="1553" w:author="Joyce L Tokar" w:date="2018-03-12T12:11:00Z">
        <w:r w:rsidDel="00D7658F">
          <w:rPr>
            <w:noProof/>
          </w:rPr>
          <w:delText>Operator Precedence/Order of Evaluation [JCW], 26</w:delText>
        </w:r>
      </w:del>
    </w:p>
    <w:p w14:paraId="6965E95B" w14:textId="77777777" w:rsidR="003D0178" w:rsidDel="00D7658F" w:rsidRDefault="003D0178">
      <w:pPr>
        <w:pStyle w:val="Index2"/>
        <w:tabs>
          <w:tab w:val="right" w:pos="4735"/>
        </w:tabs>
        <w:rPr>
          <w:del w:id="1554" w:author="Joyce L Tokar" w:date="2018-03-12T12:11:00Z"/>
          <w:noProof/>
        </w:rPr>
      </w:pPr>
      <w:del w:id="1555" w:author="Joyce L Tokar" w:date="2018-03-12T12:11:00Z">
        <w:r w:rsidDel="00D7658F">
          <w:rPr>
            <w:noProof/>
          </w:rPr>
          <w:delText>Passing Parameters and Return Values [CSJ], 31</w:delText>
        </w:r>
      </w:del>
    </w:p>
    <w:p w14:paraId="05B648DD" w14:textId="77777777" w:rsidR="003D0178" w:rsidDel="00D7658F" w:rsidRDefault="003D0178">
      <w:pPr>
        <w:pStyle w:val="Index2"/>
        <w:tabs>
          <w:tab w:val="right" w:pos="4735"/>
        </w:tabs>
        <w:rPr>
          <w:del w:id="1556" w:author="Joyce L Tokar" w:date="2018-03-12T12:11:00Z"/>
          <w:noProof/>
        </w:rPr>
      </w:pPr>
      <w:del w:id="1557" w:author="Joyce L Tokar" w:date="2018-03-12T12:11:00Z">
        <w:r w:rsidDel="00D7658F">
          <w:rPr>
            <w:noProof/>
          </w:rPr>
          <w:delText>Pointer Arithmetic [RVG], 22</w:delText>
        </w:r>
      </w:del>
    </w:p>
    <w:p w14:paraId="3D1602FA" w14:textId="77777777" w:rsidR="003D0178" w:rsidDel="00D7658F" w:rsidRDefault="003D0178">
      <w:pPr>
        <w:pStyle w:val="Index2"/>
        <w:tabs>
          <w:tab w:val="right" w:pos="4735"/>
        </w:tabs>
        <w:rPr>
          <w:del w:id="1558" w:author="Joyce L Tokar" w:date="2018-03-12T12:11:00Z"/>
          <w:noProof/>
        </w:rPr>
      </w:pPr>
      <w:del w:id="1559" w:author="Joyce L Tokar" w:date="2018-03-12T12:11:00Z">
        <w:r w:rsidDel="00D7658F">
          <w:rPr>
            <w:noProof/>
          </w:rPr>
          <w:delText>Pointer Type Conversions [HFC], 22</w:delText>
        </w:r>
      </w:del>
    </w:p>
    <w:p w14:paraId="107D0F9C" w14:textId="77777777" w:rsidR="003D0178" w:rsidDel="00D7658F" w:rsidRDefault="003D0178">
      <w:pPr>
        <w:pStyle w:val="Index2"/>
        <w:tabs>
          <w:tab w:val="right" w:pos="4735"/>
        </w:tabs>
        <w:rPr>
          <w:del w:id="1560" w:author="Joyce L Tokar" w:date="2018-03-12T12:11:00Z"/>
          <w:noProof/>
        </w:rPr>
      </w:pPr>
      <w:del w:id="1561" w:author="Joyce L Tokar" w:date="2018-03-12T12:11:00Z">
        <w:r w:rsidDel="00D7658F">
          <w:rPr>
            <w:noProof/>
          </w:rPr>
          <w:delText>Protocol Lock Errors [CGM], 44</w:delText>
        </w:r>
      </w:del>
    </w:p>
    <w:p w14:paraId="28CC7E88" w14:textId="77777777" w:rsidR="003D0178" w:rsidDel="00D7658F" w:rsidRDefault="003D0178">
      <w:pPr>
        <w:pStyle w:val="Index2"/>
        <w:tabs>
          <w:tab w:val="right" w:pos="4735"/>
        </w:tabs>
        <w:rPr>
          <w:del w:id="1562" w:author="Joyce L Tokar" w:date="2018-03-12T12:11:00Z"/>
          <w:noProof/>
        </w:rPr>
      </w:pPr>
      <w:del w:id="1563" w:author="Joyce L Tokar" w:date="2018-03-12T12:11:00Z">
        <w:r w:rsidDel="00D7658F">
          <w:rPr>
            <w:noProof/>
          </w:rPr>
          <w:delText>Provision of Inherently Unsafe Operations [SKL], 39</w:delText>
        </w:r>
      </w:del>
    </w:p>
    <w:p w14:paraId="481EFD59" w14:textId="77777777" w:rsidR="003D0178" w:rsidDel="00D7658F" w:rsidRDefault="003D0178">
      <w:pPr>
        <w:pStyle w:val="Index2"/>
        <w:tabs>
          <w:tab w:val="right" w:pos="4735"/>
        </w:tabs>
        <w:rPr>
          <w:del w:id="1564" w:author="Joyce L Tokar" w:date="2018-03-12T12:11:00Z"/>
          <w:noProof/>
        </w:rPr>
      </w:pPr>
      <w:del w:id="1565" w:author="Joyce L Tokar" w:date="2018-03-12T12:11:00Z">
        <w:r w:rsidDel="00D7658F">
          <w:rPr>
            <w:noProof/>
          </w:rPr>
          <w:delText>Recursion [GDL], 32</w:delText>
        </w:r>
      </w:del>
    </w:p>
    <w:p w14:paraId="67EA2648" w14:textId="77777777" w:rsidR="003D0178" w:rsidDel="00D7658F" w:rsidRDefault="003D0178">
      <w:pPr>
        <w:pStyle w:val="Index2"/>
        <w:tabs>
          <w:tab w:val="right" w:pos="4735"/>
        </w:tabs>
        <w:rPr>
          <w:del w:id="1566" w:author="Joyce L Tokar" w:date="2018-03-12T12:11:00Z"/>
          <w:noProof/>
        </w:rPr>
      </w:pPr>
      <w:del w:id="1567" w:author="Joyce L Tokar" w:date="2018-03-12T12:11:00Z">
        <w:r w:rsidDel="00D7658F">
          <w:rPr>
            <w:noProof/>
          </w:rPr>
          <w:delText>Side-effects and Order of Evaluation [SAM], 27</w:delText>
        </w:r>
      </w:del>
    </w:p>
    <w:p w14:paraId="1CCB8807" w14:textId="77777777" w:rsidR="003D0178" w:rsidDel="00D7658F" w:rsidRDefault="003D0178">
      <w:pPr>
        <w:pStyle w:val="Index2"/>
        <w:tabs>
          <w:tab w:val="right" w:pos="4735"/>
        </w:tabs>
        <w:rPr>
          <w:del w:id="1568" w:author="Joyce L Tokar" w:date="2018-03-12T12:11:00Z"/>
          <w:noProof/>
        </w:rPr>
      </w:pPr>
      <w:del w:id="1569" w:author="Joyce L Tokar" w:date="2018-03-12T12:11:00Z">
        <w:r w:rsidDel="00D7658F">
          <w:rPr>
            <w:noProof/>
          </w:rPr>
          <w:delText>String Termination [CJM], 21</w:delText>
        </w:r>
      </w:del>
    </w:p>
    <w:p w14:paraId="472E2F49" w14:textId="77777777" w:rsidR="003D0178" w:rsidDel="00D7658F" w:rsidRDefault="003D0178">
      <w:pPr>
        <w:pStyle w:val="Index2"/>
        <w:tabs>
          <w:tab w:val="right" w:pos="4735"/>
        </w:tabs>
        <w:rPr>
          <w:del w:id="1570" w:author="Joyce L Tokar" w:date="2018-03-12T12:11:00Z"/>
          <w:noProof/>
        </w:rPr>
      </w:pPr>
      <w:del w:id="1571" w:author="Joyce L Tokar" w:date="2018-03-12T12:11:00Z">
        <w:r w:rsidDel="00D7658F">
          <w:rPr>
            <w:noProof/>
          </w:rPr>
          <w:delText>Structured Programming [EWD], 30</w:delText>
        </w:r>
      </w:del>
    </w:p>
    <w:p w14:paraId="51D8ECF1" w14:textId="77777777" w:rsidR="003D0178" w:rsidDel="00D7658F" w:rsidRDefault="003D0178">
      <w:pPr>
        <w:pStyle w:val="Index2"/>
        <w:tabs>
          <w:tab w:val="right" w:pos="4735"/>
        </w:tabs>
        <w:rPr>
          <w:del w:id="1572" w:author="Joyce L Tokar" w:date="2018-03-12T12:11:00Z"/>
          <w:noProof/>
        </w:rPr>
      </w:pPr>
      <w:del w:id="1573" w:author="Joyce L Tokar" w:date="2018-03-12T12:11:00Z">
        <w:r w:rsidDel="00D7658F">
          <w:rPr>
            <w:noProof/>
          </w:rPr>
          <w:delText>Subprogram Signature Mismatch [OTR], 32</w:delText>
        </w:r>
      </w:del>
    </w:p>
    <w:p w14:paraId="0A06C933" w14:textId="77777777" w:rsidR="003D0178" w:rsidDel="00D7658F" w:rsidRDefault="003D0178">
      <w:pPr>
        <w:pStyle w:val="Index2"/>
        <w:tabs>
          <w:tab w:val="right" w:pos="4735"/>
        </w:tabs>
        <w:rPr>
          <w:del w:id="1574" w:author="Joyce L Tokar" w:date="2018-03-12T12:11:00Z"/>
          <w:noProof/>
        </w:rPr>
      </w:pPr>
      <w:del w:id="1575" w:author="Joyce L Tokar" w:date="2018-03-12T12:11:00Z">
        <w:r w:rsidDel="00D7658F">
          <w:rPr>
            <w:noProof/>
          </w:rPr>
          <w:delText>Suppression of Language-defined Run-time Checking [MXB], 39</w:delText>
        </w:r>
      </w:del>
    </w:p>
    <w:p w14:paraId="41614F5E" w14:textId="77777777" w:rsidR="003D0178" w:rsidDel="00D7658F" w:rsidRDefault="003D0178">
      <w:pPr>
        <w:pStyle w:val="Index2"/>
        <w:tabs>
          <w:tab w:val="right" w:pos="4735"/>
        </w:tabs>
        <w:rPr>
          <w:del w:id="1576" w:author="Joyce L Tokar" w:date="2018-03-12T12:11:00Z"/>
          <w:noProof/>
        </w:rPr>
      </w:pPr>
      <w:del w:id="1577" w:author="Joyce L Tokar" w:date="2018-03-12T12:11:00Z">
        <w:r w:rsidDel="00D7658F">
          <w:rPr>
            <w:noProof/>
          </w:rPr>
          <w:delText>Switch Statements and Static Analysis [CLL], 29</w:delText>
        </w:r>
      </w:del>
    </w:p>
    <w:p w14:paraId="4D2E9892" w14:textId="77777777" w:rsidR="003D0178" w:rsidDel="00D7658F" w:rsidRDefault="003D0178">
      <w:pPr>
        <w:pStyle w:val="Index2"/>
        <w:tabs>
          <w:tab w:val="right" w:pos="4735"/>
        </w:tabs>
        <w:rPr>
          <w:del w:id="1578" w:author="Joyce L Tokar" w:date="2018-03-12T12:11:00Z"/>
          <w:noProof/>
        </w:rPr>
      </w:pPr>
      <w:del w:id="1579" w:author="Joyce L Tokar" w:date="2018-03-12T12:11:00Z">
        <w:r w:rsidDel="00D7658F">
          <w:rPr>
            <w:noProof/>
          </w:rPr>
          <w:delText>Templates and Generics [SYM], 34</w:delText>
        </w:r>
      </w:del>
    </w:p>
    <w:p w14:paraId="0FA00790" w14:textId="77777777" w:rsidR="003D0178" w:rsidDel="00D7658F" w:rsidRDefault="003D0178">
      <w:pPr>
        <w:pStyle w:val="Index2"/>
        <w:tabs>
          <w:tab w:val="right" w:pos="4735"/>
        </w:tabs>
        <w:rPr>
          <w:del w:id="1580" w:author="Joyce L Tokar" w:date="2018-03-12T12:11:00Z"/>
          <w:noProof/>
        </w:rPr>
      </w:pPr>
      <w:del w:id="1581" w:author="Joyce L Tokar" w:date="2018-03-12T12:11:00Z">
        <w:r w:rsidDel="00D7658F">
          <w:rPr>
            <w:noProof/>
          </w:rPr>
          <w:delText>Type System [IHN], 18</w:delText>
        </w:r>
      </w:del>
    </w:p>
    <w:p w14:paraId="094ECFB8" w14:textId="77777777" w:rsidR="003D0178" w:rsidDel="00D7658F" w:rsidRDefault="003D0178">
      <w:pPr>
        <w:pStyle w:val="Index2"/>
        <w:tabs>
          <w:tab w:val="right" w:pos="4735"/>
        </w:tabs>
        <w:rPr>
          <w:del w:id="1582" w:author="Joyce L Tokar" w:date="2018-03-12T12:11:00Z"/>
          <w:noProof/>
        </w:rPr>
      </w:pPr>
      <w:del w:id="1583" w:author="Joyce L Tokar" w:date="2018-03-12T12:11:00Z">
        <w:r w:rsidDel="00D7658F">
          <w:rPr>
            <w:noProof/>
          </w:rPr>
          <w:delText>Type-breaking Reinterpretation of Data [AMV], 33</w:delText>
        </w:r>
      </w:del>
    </w:p>
    <w:p w14:paraId="2F83865C" w14:textId="77777777" w:rsidR="003D0178" w:rsidDel="00D7658F" w:rsidRDefault="003D0178">
      <w:pPr>
        <w:pStyle w:val="Index2"/>
        <w:tabs>
          <w:tab w:val="right" w:pos="4735"/>
        </w:tabs>
        <w:rPr>
          <w:del w:id="1584" w:author="Joyce L Tokar" w:date="2018-03-12T12:11:00Z"/>
          <w:noProof/>
        </w:rPr>
      </w:pPr>
      <w:del w:id="1585" w:author="Joyce L Tokar" w:date="2018-03-12T12:11:00Z">
        <w:r w:rsidDel="00D7658F">
          <w:rPr>
            <w:noProof/>
          </w:rPr>
          <w:delText>Unanticipated Exceptions from Library Routines [HJW], 38</w:delText>
        </w:r>
      </w:del>
    </w:p>
    <w:p w14:paraId="63C639F5" w14:textId="77777777" w:rsidR="003D0178" w:rsidDel="00D7658F" w:rsidRDefault="003D0178">
      <w:pPr>
        <w:pStyle w:val="Index2"/>
        <w:tabs>
          <w:tab w:val="right" w:pos="4735"/>
        </w:tabs>
        <w:rPr>
          <w:del w:id="1586" w:author="Joyce L Tokar" w:date="2018-03-12T12:11:00Z"/>
          <w:noProof/>
        </w:rPr>
      </w:pPr>
      <w:del w:id="1587" w:author="Joyce L Tokar" w:date="2018-03-12T12:11:00Z">
        <w:r w:rsidDel="00D7658F">
          <w:rPr>
            <w:noProof/>
          </w:rPr>
          <w:delText>Unchecked Array Indexing [XYZ], 21</w:delText>
        </w:r>
      </w:del>
    </w:p>
    <w:p w14:paraId="46AA513B" w14:textId="77777777" w:rsidR="003D0178" w:rsidDel="00D7658F" w:rsidRDefault="003D0178">
      <w:pPr>
        <w:pStyle w:val="Index2"/>
        <w:tabs>
          <w:tab w:val="right" w:pos="4735"/>
        </w:tabs>
        <w:rPr>
          <w:del w:id="1588" w:author="Joyce L Tokar" w:date="2018-03-12T12:11:00Z"/>
          <w:noProof/>
        </w:rPr>
      </w:pPr>
      <w:del w:id="1589" w:author="Joyce L Tokar" w:date="2018-03-12T12:11:00Z">
        <w:r w:rsidDel="00D7658F">
          <w:rPr>
            <w:noProof/>
          </w:rPr>
          <w:delText>Uncontrolled Fromat String [SHL], 45</w:delText>
        </w:r>
      </w:del>
    </w:p>
    <w:p w14:paraId="0EFB2D7D" w14:textId="77777777" w:rsidR="003D0178" w:rsidDel="00D7658F" w:rsidRDefault="003D0178">
      <w:pPr>
        <w:pStyle w:val="Index2"/>
        <w:tabs>
          <w:tab w:val="right" w:pos="4735"/>
        </w:tabs>
        <w:rPr>
          <w:del w:id="1590" w:author="Joyce L Tokar" w:date="2018-03-12T12:11:00Z"/>
          <w:noProof/>
        </w:rPr>
      </w:pPr>
      <w:del w:id="1591" w:author="Joyce L Tokar" w:date="2018-03-12T12:11:00Z">
        <w:r w:rsidDel="00D7658F">
          <w:rPr>
            <w:noProof/>
          </w:rPr>
          <w:delText>Undefined Behaviour [EWF], 41</w:delText>
        </w:r>
      </w:del>
    </w:p>
    <w:p w14:paraId="550CBAD9" w14:textId="77777777" w:rsidR="003D0178" w:rsidDel="00D7658F" w:rsidRDefault="003D0178">
      <w:pPr>
        <w:pStyle w:val="Index2"/>
        <w:tabs>
          <w:tab w:val="right" w:pos="4735"/>
        </w:tabs>
        <w:rPr>
          <w:del w:id="1592" w:author="Joyce L Tokar" w:date="2018-03-12T12:11:00Z"/>
          <w:noProof/>
        </w:rPr>
      </w:pPr>
      <w:del w:id="1593" w:author="Joyce L Tokar" w:date="2018-03-12T12:11:00Z">
        <w:r w:rsidDel="00D7658F">
          <w:rPr>
            <w:noProof/>
          </w:rPr>
          <w:delText>Unspecified Behaviour [BQF], 40</w:delText>
        </w:r>
      </w:del>
    </w:p>
    <w:p w14:paraId="6468F7A3" w14:textId="77777777" w:rsidR="003D0178" w:rsidDel="00D7658F" w:rsidRDefault="003D0178">
      <w:pPr>
        <w:pStyle w:val="Index2"/>
        <w:tabs>
          <w:tab w:val="right" w:pos="4735"/>
        </w:tabs>
        <w:rPr>
          <w:del w:id="1594" w:author="Joyce L Tokar" w:date="2018-03-12T12:11:00Z"/>
          <w:noProof/>
        </w:rPr>
      </w:pPr>
      <w:del w:id="1595" w:author="Joyce L Tokar" w:date="2018-03-12T12:11:00Z">
        <w:r w:rsidDel="00D7658F">
          <w:rPr>
            <w:noProof/>
          </w:rPr>
          <w:delText>Unused Variable [YZS], 25</w:delText>
        </w:r>
      </w:del>
    </w:p>
    <w:p w14:paraId="29F11C21" w14:textId="77777777" w:rsidR="003D0178" w:rsidDel="00D7658F" w:rsidRDefault="003D0178">
      <w:pPr>
        <w:pStyle w:val="Index2"/>
        <w:tabs>
          <w:tab w:val="right" w:pos="4735"/>
        </w:tabs>
        <w:rPr>
          <w:del w:id="1596" w:author="Joyce L Tokar" w:date="2018-03-12T12:11:00Z"/>
          <w:noProof/>
        </w:rPr>
      </w:pPr>
      <w:del w:id="1597" w:author="Joyce L Tokar" w:date="2018-03-12T12:11:00Z">
        <w:r w:rsidDel="00D7658F">
          <w:rPr>
            <w:noProof/>
          </w:rPr>
          <w:delText>Using Shift Operations for Multiplication and Division [PIK], 23</w:delText>
        </w:r>
      </w:del>
    </w:p>
    <w:p w14:paraId="21D0F7C1" w14:textId="77777777" w:rsidR="003D0178" w:rsidDel="00D7658F" w:rsidRDefault="003D0178">
      <w:pPr>
        <w:pStyle w:val="Index1"/>
        <w:tabs>
          <w:tab w:val="right" w:pos="4735"/>
        </w:tabs>
        <w:rPr>
          <w:del w:id="1598" w:author="Joyce L Tokar" w:date="2018-03-12T12:11:00Z"/>
          <w:noProof/>
        </w:rPr>
      </w:pPr>
      <w:del w:id="1599" w:author="Joyce L Tokar" w:date="2018-03-12T12:11:00Z">
        <w:r w:rsidRPr="00706161" w:rsidDel="00D7658F">
          <w:rPr>
            <w:noProof/>
            <w:lang w:val="en-GB"/>
          </w:rPr>
          <w:delText>Language Vulnerability</w:delText>
        </w:r>
      </w:del>
    </w:p>
    <w:p w14:paraId="68BD71D1" w14:textId="77777777" w:rsidR="003D0178" w:rsidDel="00D7658F" w:rsidRDefault="003D0178">
      <w:pPr>
        <w:pStyle w:val="Index2"/>
        <w:tabs>
          <w:tab w:val="right" w:pos="4735"/>
        </w:tabs>
        <w:rPr>
          <w:del w:id="1600" w:author="Joyce L Tokar" w:date="2018-03-12T12:11:00Z"/>
          <w:noProof/>
        </w:rPr>
      </w:pPr>
      <w:del w:id="1601" w:author="Joyce L Tokar" w:date="2018-03-12T12:11:00Z">
        <w:r w:rsidDel="00D7658F">
          <w:rPr>
            <w:noProof/>
          </w:rPr>
          <w:delText>Unchecked Array Copying [XYW], 22</w:delText>
        </w:r>
      </w:del>
    </w:p>
    <w:p w14:paraId="46C43C70" w14:textId="77777777" w:rsidR="003D0178" w:rsidDel="00D7658F" w:rsidRDefault="003D0178">
      <w:pPr>
        <w:pStyle w:val="Index1"/>
        <w:tabs>
          <w:tab w:val="right" w:pos="4735"/>
        </w:tabs>
        <w:rPr>
          <w:del w:id="1602" w:author="Joyce L Tokar" w:date="2018-03-12T12:11:00Z"/>
          <w:noProof/>
        </w:rPr>
      </w:pPr>
      <w:del w:id="1603" w:author="Joyce L Tokar" w:date="2018-03-12T12:11:00Z">
        <w:r w:rsidDel="00D7658F">
          <w:rPr>
            <w:noProof/>
          </w:rPr>
          <w:delText>LAV – Initialization of Variables, 25</w:delText>
        </w:r>
      </w:del>
    </w:p>
    <w:p w14:paraId="714F6289" w14:textId="77777777" w:rsidR="003D0178" w:rsidDel="00D7658F" w:rsidRDefault="003D0178">
      <w:pPr>
        <w:pStyle w:val="Index1"/>
        <w:tabs>
          <w:tab w:val="right" w:pos="4735"/>
        </w:tabs>
        <w:rPr>
          <w:del w:id="1604" w:author="Joyce L Tokar" w:date="2018-03-12T12:11:00Z"/>
          <w:noProof/>
        </w:rPr>
      </w:pPr>
      <w:del w:id="1605" w:author="Joyce L Tokar" w:date="2018-03-12T12:11:00Z">
        <w:r w:rsidDel="00D7658F">
          <w:rPr>
            <w:noProof/>
          </w:rPr>
          <w:delText>LRM – Extra Intrinsics, 37</w:delText>
        </w:r>
      </w:del>
    </w:p>
    <w:p w14:paraId="0D841769" w14:textId="77777777" w:rsidR="003D0178" w:rsidDel="00D7658F" w:rsidRDefault="003D0178">
      <w:pPr>
        <w:pStyle w:val="IndexHeading"/>
        <w:keepNext/>
        <w:tabs>
          <w:tab w:val="right" w:pos="4735"/>
        </w:tabs>
        <w:rPr>
          <w:del w:id="1606" w:author="Joyce L Tokar" w:date="2018-03-12T12:11:00Z"/>
          <w:rFonts w:cstheme="minorBidi"/>
          <w:b/>
          <w:bCs/>
          <w:noProof/>
        </w:rPr>
      </w:pPr>
      <w:del w:id="1607" w:author="Joyce L Tokar" w:date="2018-03-12T12:11:00Z">
        <w:r w:rsidDel="00D7658F">
          <w:rPr>
            <w:noProof/>
          </w:rPr>
          <w:delText xml:space="preserve"> </w:delText>
        </w:r>
      </w:del>
    </w:p>
    <w:p w14:paraId="1F82D184" w14:textId="77777777" w:rsidR="003D0178" w:rsidDel="00D7658F" w:rsidRDefault="003D0178">
      <w:pPr>
        <w:pStyle w:val="Index1"/>
        <w:tabs>
          <w:tab w:val="right" w:pos="4735"/>
        </w:tabs>
        <w:rPr>
          <w:del w:id="1608" w:author="Joyce L Tokar" w:date="2018-03-12T12:11:00Z"/>
          <w:noProof/>
        </w:rPr>
      </w:pPr>
      <w:del w:id="1609" w:author="Joyce L Tokar" w:date="2018-03-12T12:11:00Z">
        <w:r w:rsidDel="00D7658F">
          <w:rPr>
            <w:noProof/>
          </w:rPr>
          <w:delText>MEM – Deprecated Language Features, 43</w:delText>
        </w:r>
      </w:del>
    </w:p>
    <w:p w14:paraId="78AC7B88" w14:textId="77777777" w:rsidR="003D0178" w:rsidDel="00D7658F" w:rsidRDefault="003D0178">
      <w:pPr>
        <w:pStyle w:val="Index1"/>
        <w:tabs>
          <w:tab w:val="right" w:pos="4735"/>
        </w:tabs>
        <w:rPr>
          <w:del w:id="1610" w:author="Joyce L Tokar" w:date="2018-03-12T12:11:00Z"/>
          <w:noProof/>
        </w:rPr>
      </w:pPr>
      <w:del w:id="1611" w:author="Joyce L Tokar" w:date="2018-03-12T12:11:00Z">
        <w:r w:rsidDel="00D7658F">
          <w:rPr>
            <w:noProof/>
          </w:rPr>
          <w:delText>Mixed casing, 24</w:delText>
        </w:r>
      </w:del>
    </w:p>
    <w:p w14:paraId="0C0C14A8" w14:textId="77777777" w:rsidR="003D0178" w:rsidDel="00D7658F" w:rsidRDefault="003D0178">
      <w:pPr>
        <w:pStyle w:val="Index1"/>
        <w:tabs>
          <w:tab w:val="right" w:pos="4735"/>
        </w:tabs>
        <w:rPr>
          <w:del w:id="1612" w:author="Joyce L Tokar" w:date="2018-03-12T12:11:00Z"/>
          <w:noProof/>
        </w:rPr>
      </w:pPr>
      <w:del w:id="1613" w:author="Joyce L Tokar" w:date="2018-03-12T12:11:00Z">
        <w:r w:rsidRPr="00706161" w:rsidDel="00D7658F">
          <w:rPr>
            <w:noProof/>
            <w:lang w:val="en-GB"/>
          </w:rPr>
          <w:delText>Modular type</w:delText>
        </w:r>
        <w:r w:rsidDel="00D7658F">
          <w:rPr>
            <w:noProof/>
          </w:rPr>
          <w:delText>, 12</w:delText>
        </w:r>
      </w:del>
    </w:p>
    <w:p w14:paraId="46813B6F" w14:textId="77777777" w:rsidR="003D0178" w:rsidDel="00D7658F" w:rsidRDefault="003D0178">
      <w:pPr>
        <w:pStyle w:val="Index1"/>
        <w:tabs>
          <w:tab w:val="right" w:pos="4735"/>
        </w:tabs>
        <w:rPr>
          <w:del w:id="1614" w:author="Joyce L Tokar" w:date="2018-03-12T12:11:00Z"/>
          <w:noProof/>
        </w:rPr>
      </w:pPr>
      <w:del w:id="1615" w:author="Joyce L Tokar" w:date="2018-03-12T12:11:00Z">
        <w:r w:rsidDel="00D7658F">
          <w:rPr>
            <w:noProof/>
          </w:rPr>
          <w:delText>MXB – Suppression of Language-defined Run-time Checking, 39</w:delText>
        </w:r>
      </w:del>
    </w:p>
    <w:p w14:paraId="66D1F953" w14:textId="77777777" w:rsidR="003D0178" w:rsidDel="00D7658F" w:rsidRDefault="003D0178">
      <w:pPr>
        <w:pStyle w:val="IndexHeading"/>
        <w:keepNext/>
        <w:tabs>
          <w:tab w:val="right" w:pos="4735"/>
        </w:tabs>
        <w:rPr>
          <w:del w:id="1616" w:author="Joyce L Tokar" w:date="2018-03-12T12:11:00Z"/>
          <w:rFonts w:cstheme="minorBidi"/>
          <w:b/>
          <w:bCs/>
          <w:noProof/>
        </w:rPr>
      </w:pPr>
      <w:del w:id="1617" w:author="Joyce L Tokar" w:date="2018-03-12T12:11:00Z">
        <w:r w:rsidDel="00D7658F">
          <w:rPr>
            <w:noProof/>
          </w:rPr>
          <w:delText xml:space="preserve"> </w:delText>
        </w:r>
      </w:del>
    </w:p>
    <w:p w14:paraId="2056C37D" w14:textId="77777777" w:rsidR="003D0178" w:rsidDel="00D7658F" w:rsidRDefault="003D0178">
      <w:pPr>
        <w:pStyle w:val="Index1"/>
        <w:tabs>
          <w:tab w:val="right" w:pos="4735"/>
        </w:tabs>
        <w:rPr>
          <w:del w:id="1618" w:author="Joyce L Tokar" w:date="2018-03-12T12:11:00Z"/>
          <w:noProof/>
        </w:rPr>
      </w:pPr>
      <w:del w:id="1619" w:author="Joyce L Tokar" w:date="2018-03-12T12:11:00Z">
        <w:r w:rsidDel="00D7658F">
          <w:rPr>
            <w:noProof/>
          </w:rPr>
          <w:delText>NAI – Choice of Clear Names, 23</w:delText>
        </w:r>
      </w:del>
    </w:p>
    <w:p w14:paraId="3B966030" w14:textId="77777777" w:rsidR="003D0178" w:rsidDel="00D7658F" w:rsidRDefault="003D0178">
      <w:pPr>
        <w:pStyle w:val="Index1"/>
        <w:tabs>
          <w:tab w:val="right" w:pos="4735"/>
        </w:tabs>
        <w:rPr>
          <w:del w:id="1620" w:author="Joyce L Tokar" w:date="2018-03-12T12:11:00Z"/>
          <w:noProof/>
        </w:rPr>
      </w:pPr>
      <w:del w:id="1621" w:author="Joyce L Tokar" w:date="2018-03-12T12:11:00Z">
        <w:r w:rsidDel="00D7658F">
          <w:rPr>
            <w:noProof/>
          </w:rPr>
          <w:delText>NSQ – Library Signature, 38</w:delText>
        </w:r>
      </w:del>
    </w:p>
    <w:p w14:paraId="12F4D9BF" w14:textId="77777777" w:rsidR="003D0178" w:rsidDel="00D7658F" w:rsidRDefault="003D0178">
      <w:pPr>
        <w:pStyle w:val="Index1"/>
        <w:tabs>
          <w:tab w:val="right" w:pos="4735"/>
        </w:tabs>
        <w:rPr>
          <w:del w:id="1622" w:author="Joyce L Tokar" w:date="2018-03-12T12:11:00Z"/>
          <w:noProof/>
        </w:rPr>
      </w:pPr>
      <w:del w:id="1623" w:author="Joyce L Tokar" w:date="2018-03-12T12:11:00Z">
        <w:r w:rsidDel="00D7658F">
          <w:rPr>
            <w:noProof/>
          </w:rPr>
          <w:delText>NYY – Dynamically-linked Code and Self-modifying Code, 38</w:delText>
        </w:r>
      </w:del>
    </w:p>
    <w:p w14:paraId="565232BA" w14:textId="77777777" w:rsidR="003D0178" w:rsidDel="00D7658F" w:rsidRDefault="003D0178">
      <w:pPr>
        <w:pStyle w:val="IndexHeading"/>
        <w:keepNext/>
        <w:tabs>
          <w:tab w:val="right" w:pos="4735"/>
        </w:tabs>
        <w:rPr>
          <w:del w:id="1624" w:author="Joyce L Tokar" w:date="2018-03-12T12:11:00Z"/>
          <w:rFonts w:cstheme="minorBidi"/>
          <w:b/>
          <w:bCs/>
          <w:noProof/>
        </w:rPr>
      </w:pPr>
      <w:del w:id="1625" w:author="Joyce L Tokar" w:date="2018-03-12T12:11:00Z">
        <w:r w:rsidDel="00D7658F">
          <w:rPr>
            <w:noProof/>
          </w:rPr>
          <w:delText xml:space="preserve"> </w:delText>
        </w:r>
      </w:del>
    </w:p>
    <w:p w14:paraId="2A70E835" w14:textId="77777777" w:rsidR="003D0178" w:rsidDel="00D7658F" w:rsidRDefault="003D0178">
      <w:pPr>
        <w:pStyle w:val="Index1"/>
        <w:tabs>
          <w:tab w:val="right" w:pos="4735"/>
        </w:tabs>
        <w:rPr>
          <w:del w:id="1626" w:author="Joyce L Tokar" w:date="2018-03-12T12:11:00Z"/>
          <w:noProof/>
        </w:rPr>
      </w:pPr>
      <w:del w:id="1627" w:author="Joyce L Tokar" w:date="2018-03-12T12:11:00Z">
        <w:r w:rsidDel="00D7658F">
          <w:rPr>
            <w:noProof/>
          </w:rPr>
          <w:delText>Obsolescent features, 12</w:delText>
        </w:r>
      </w:del>
    </w:p>
    <w:p w14:paraId="4888FC8A" w14:textId="77777777" w:rsidR="003D0178" w:rsidDel="00D7658F" w:rsidRDefault="003D0178">
      <w:pPr>
        <w:pStyle w:val="Index1"/>
        <w:tabs>
          <w:tab w:val="right" w:pos="4735"/>
        </w:tabs>
        <w:rPr>
          <w:del w:id="1628" w:author="Joyce L Tokar" w:date="2018-03-12T12:11:00Z"/>
          <w:noProof/>
        </w:rPr>
      </w:pPr>
      <w:del w:id="1629" w:author="Joyce L Tokar" w:date="2018-03-12T12:11:00Z">
        <w:r w:rsidDel="00D7658F">
          <w:rPr>
            <w:noProof/>
          </w:rPr>
          <w:delText>Operational and Representation Attributes, 12, 14</w:delText>
        </w:r>
      </w:del>
    </w:p>
    <w:p w14:paraId="4A4D1851" w14:textId="77777777" w:rsidR="003D0178" w:rsidDel="00D7658F" w:rsidRDefault="003D0178">
      <w:pPr>
        <w:pStyle w:val="Index1"/>
        <w:tabs>
          <w:tab w:val="right" w:pos="4735"/>
        </w:tabs>
        <w:rPr>
          <w:del w:id="1630" w:author="Joyce L Tokar" w:date="2018-03-12T12:11:00Z"/>
          <w:noProof/>
        </w:rPr>
      </w:pPr>
      <w:del w:id="1631" w:author="Joyce L Tokar" w:date="2018-03-12T12:11:00Z">
        <w:r w:rsidDel="00D7658F">
          <w:rPr>
            <w:noProof/>
          </w:rPr>
          <w:delText>OTR – Subprogram Signature Mismatch, 32</w:delText>
        </w:r>
      </w:del>
    </w:p>
    <w:p w14:paraId="0AAAC1A2" w14:textId="77777777" w:rsidR="003D0178" w:rsidDel="00D7658F" w:rsidRDefault="003D0178">
      <w:pPr>
        <w:pStyle w:val="Index1"/>
        <w:tabs>
          <w:tab w:val="right" w:pos="4735"/>
        </w:tabs>
        <w:rPr>
          <w:del w:id="1632" w:author="Joyce L Tokar" w:date="2018-03-12T12:11:00Z"/>
          <w:noProof/>
        </w:rPr>
      </w:pPr>
      <w:del w:id="1633" w:author="Joyce L Tokar" w:date="2018-03-12T12:11:00Z">
        <w:r w:rsidDel="00D7658F">
          <w:rPr>
            <w:noProof/>
          </w:rPr>
          <w:delText>Overriding indicators, 12</w:delText>
        </w:r>
      </w:del>
    </w:p>
    <w:p w14:paraId="53D30E09" w14:textId="77777777" w:rsidR="003D0178" w:rsidDel="00D7658F" w:rsidRDefault="003D0178">
      <w:pPr>
        <w:pStyle w:val="Index1"/>
        <w:tabs>
          <w:tab w:val="right" w:pos="4735"/>
        </w:tabs>
        <w:rPr>
          <w:del w:id="1634" w:author="Joyce L Tokar" w:date="2018-03-12T12:11:00Z"/>
          <w:noProof/>
        </w:rPr>
      </w:pPr>
      <w:del w:id="1635" w:author="Joyce L Tokar" w:date="2018-03-12T12:11:00Z">
        <w:r w:rsidDel="00D7658F">
          <w:rPr>
            <w:noProof/>
          </w:rPr>
          <w:delText>OYB – Ignored Error Status and Unhandled Exceptions, 33</w:delText>
        </w:r>
      </w:del>
    </w:p>
    <w:p w14:paraId="62CE5339" w14:textId="77777777" w:rsidR="003D0178" w:rsidDel="00D7658F" w:rsidRDefault="003D0178">
      <w:pPr>
        <w:pStyle w:val="IndexHeading"/>
        <w:keepNext/>
        <w:tabs>
          <w:tab w:val="right" w:pos="4735"/>
        </w:tabs>
        <w:rPr>
          <w:del w:id="1636" w:author="Joyce L Tokar" w:date="2018-03-12T12:11:00Z"/>
          <w:rFonts w:cstheme="minorBidi"/>
          <w:b/>
          <w:bCs/>
          <w:noProof/>
        </w:rPr>
      </w:pPr>
      <w:del w:id="1637" w:author="Joyce L Tokar" w:date="2018-03-12T12:11:00Z">
        <w:r w:rsidDel="00D7658F">
          <w:rPr>
            <w:noProof/>
          </w:rPr>
          <w:delText xml:space="preserve"> </w:delText>
        </w:r>
      </w:del>
    </w:p>
    <w:p w14:paraId="205B9763" w14:textId="77777777" w:rsidR="003D0178" w:rsidDel="00D7658F" w:rsidRDefault="003D0178">
      <w:pPr>
        <w:pStyle w:val="Index1"/>
        <w:tabs>
          <w:tab w:val="right" w:pos="4735"/>
        </w:tabs>
        <w:rPr>
          <w:del w:id="1638" w:author="Joyce L Tokar" w:date="2018-03-12T12:11:00Z"/>
          <w:noProof/>
        </w:rPr>
      </w:pPr>
      <w:del w:id="1639" w:author="Joyce L Tokar" w:date="2018-03-12T12:11:00Z">
        <w:r w:rsidDel="00D7658F">
          <w:rPr>
            <w:noProof/>
          </w:rPr>
          <w:delText>Partition, 12</w:delText>
        </w:r>
      </w:del>
    </w:p>
    <w:p w14:paraId="74CB7718" w14:textId="77777777" w:rsidR="003D0178" w:rsidDel="00D7658F" w:rsidRDefault="003D0178">
      <w:pPr>
        <w:pStyle w:val="Index1"/>
        <w:tabs>
          <w:tab w:val="right" w:pos="4735"/>
        </w:tabs>
        <w:rPr>
          <w:del w:id="1640" w:author="Joyce L Tokar" w:date="2018-03-12T12:11:00Z"/>
          <w:noProof/>
        </w:rPr>
      </w:pPr>
      <w:del w:id="1641" w:author="Joyce L Tokar" w:date="2018-03-12T12:11:00Z">
        <w:r w:rsidDel="00D7658F">
          <w:rPr>
            <w:noProof/>
          </w:rPr>
          <w:delText>PIK – Using Shift Operations for Multiplication and Division, 23</w:delText>
        </w:r>
      </w:del>
    </w:p>
    <w:p w14:paraId="3CA4D485" w14:textId="77777777" w:rsidR="003D0178" w:rsidDel="00D7658F" w:rsidRDefault="003D0178">
      <w:pPr>
        <w:pStyle w:val="Index1"/>
        <w:tabs>
          <w:tab w:val="right" w:pos="4735"/>
        </w:tabs>
        <w:rPr>
          <w:del w:id="1642" w:author="Joyce L Tokar" w:date="2018-03-12T12:11:00Z"/>
          <w:noProof/>
        </w:rPr>
      </w:pPr>
      <w:del w:id="1643" w:author="Joyce L Tokar" w:date="2018-03-12T12:11:00Z">
        <w:r w:rsidRPr="00706161" w:rsidDel="00D7658F">
          <w:rPr>
            <w:noProof/>
            <w:lang w:val="en-GB"/>
          </w:rPr>
          <w:delText xml:space="preserve">PLF </w:delText>
        </w:r>
        <w:r w:rsidDel="00D7658F">
          <w:rPr>
            <w:noProof/>
          </w:rPr>
          <w:delText>–</w:delText>
        </w:r>
        <w:r w:rsidRPr="00706161" w:rsidDel="00D7658F">
          <w:rPr>
            <w:noProof/>
            <w:lang w:val="en-GB"/>
          </w:rPr>
          <w:delText xml:space="preserve"> Floating-point Arithmetic</w:delText>
        </w:r>
        <w:r w:rsidDel="00D7658F">
          <w:rPr>
            <w:noProof/>
          </w:rPr>
          <w:delText>, 19</w:delText>
        </w:r>
      </w:del>
    </w:p>
    <w:p w14:paraId="1A79D573" w14:textId="77777777" w:rsidR="003D0178" w:rsidDel="00D7658F" w:rsidRDefault="003D0178">
      <w:pPr>
        <w:pStyle w:val="Index1"/>
        <w:tabs>
          <w:tab w:val="right" w:pos="4735"/>
        </w:tabs>
        <w:rPr>
          <w:del w:id="1644" w:author="Joyce L Tokar" w:date="2018-03-12T12:11:00Z"/>
          <w:noProof/>
        </w:rPr>
      </w:pPr>
      <w:del w:id="1645" w:author="Joyce L Tokar" w:date="2018-03-12T12:11:00Z">
        <w:r w:rsidRPr="00706161" w:rsidDel="00D7658F">
          <w:rPr>
            <w:rFonts w:cs="Arial"/>
            <w:noProof/>
            <w:kern w:val="32"/>
          </w:rPr>
          <w:delText>Pointer</w:delText>
        </w:r>
        <w:r w:rsidDel="00D7658F">
          <w:rPr>
            <w:noProof/>
          </w:rPr>
          <w:delText>, 12, 25</w:delText>
        </w:r>
      </w:del>
    </w:p>
    <w:p w14:paraId="4EFE5C2B" w14:textId="77777777" w:rsidR="003D0178" w:rsidDel="00D7658F" w:rsidRDefault="003D0178">
      <w:pPr>
        <w:pStyle w:val="Index1"/>
        <w:tabs>
          <w:tab w:val="right" w:pos="4735"/>
        </w:tabs>
        <w:rPr>
          <w:del w:id="1646" w:author="Joyce L Tokar" w:date="2018-03-12T12:11:00Z"/>
          <w:noProof/>
        </w:rPr>
      </w:pPr>
      <w:del w:id="1647" w:author="Joyce L Tokar" w:date="2018-03-12T12:11:00Z">
        <w:r w:rsidRPr="00706161" w:rsidDel="00D7658F">
          <w:rPr>
            <w:rFonts w:cs="Arial"/>
            <w:noProof/>
          </w:rPr>
          <w:delText>Polymorphic Variable</w:delText>
        </w:r>
        <w:r w:rsidDel="00D7658F">
          <w:rPr>
            <w:noProof/>
          </w:rPr>
          <w:delText>, 14</w:delText>
        </w:r>
      </w:del>
    </w:p>
    <w:p w14:paraId="0F22AABA" w14:textId="77777777" w:rsidR="003D0178" w:rsidDel="00D7658F" w:rsidRDefault="003D0178">
      <w:pPr>
        <w:pStyle w:val="Index1"/>
        <w:tabs>
          <w:tab w:val="right" w:pos="4735"/>
        </w:tabs>
        <w:rPr>
          <w:del w:id="1648" w:author="Joyce L Tokar" w:date="2018-03-12T12:11:00Z"/>
          <w:noProof/>
        </w:rPr>
      </w:pPr>
      <w:del w:id="1649" w:author="Joyce L Tokar" w:date="2018-03-12T12:11:00Z">
        <w:r w:rsidDel="00D7658F">
          <w:rPr>
            <w:noProof/>
          </w:rPr>
          <w:delText>Postconditions, 37</w:delText>
        </w:r>
      </w:del>
    </w:p>
    <w:p w14:paraId="3FFC5186" w14:textId="77777777" w:rsidR="003D0178" w:rsidDel="00D7658F" w:rsidRDefault="003D0178">
      <w:pPr>
        <w:pStyle w:val="Index1"/>
        <w:tabs>
          <w:tab w:val="right" w:pos="4735"/>
        </w:tabs>
        <w:rPr>
          <w:del w:id="1650" w:author="Joyce L Tokar" w:date="2018-03-12T12:11:00Z"/>
          <w:noProof/>
        </w:rPr>
      </w:pPr>
      <w:del w:id="1651" w:author="Joyce L Tokar" w:date="2018-03-12T12:11:00Z">
        <w:r w:rsidDel="00D7658F">
          <w:rPr>
            <w:noProof/>
          </w:rPr>
          <w:delText>Pragma, 12, 39</w:delText>
        </w:r>
      </w:del>
    </w:p>
    <w:p w14:paraId="4DD0651C" w14:textId="77777777" w:rsidR="003D0178" w:rsidDel="00D7658F" w:rsidRDefault="003D0178">
      <w:pPr>
        <w:pStyle w:val="Index2"/>
        <w:tabs>
          <w:tab w:val="right" w:pos="4735"/>
        </w:tabs>
        <w:rPr>
          <w:del w:id="1652" w:author="Joyce L Tokar" w:date="2018-03-12T12:11:00Z"/>
          <w:noProof/>
        </w:rPr>
      </w:pPr>
      <w:del w:id="1653" w:author="Joyce L Tokar" w:date="2018-03-12T12:11:00Z">
        <w:r w:rsidDel="00D7658F">
          <w:rPr>
            <w:noProof/>
          </w:rPr>
          <w:delText>Configuration pragma, 11</w:delText>
        </w:r>
      </w:del>
    </w:p>
    <w:p w14:paraId="4EC3BE6F" w14:textId="77777777" w:rsidR="003D0178" w:rsidDel="00D7658F" w:rsidRDefault="003D0178">
      <w:pPr>
        <w:pStyle w:val="Index2"/>
        <w:tabs>
          <w:tab w:val="right" w:pos="4735"/>
        </w:tabs>
        <w:rPr>
          <w:del w:id="1654" w:author="Joyce L Tokar" w:date="2018-03-12T12:11:00Z"/>
          <w:noProof/>
        </w:rPr>
      </w:pPr>
      <w:del w:id="1655" w:author="Joyce L Tokar" w:date="2018-03-12T12:11:00Z">
        <w:r w:rsidDel="00D7658F">
          <w:rPr>
            <w:noProof/>
          </w:rPr>
          <w:delText>pragma Atomic, 14, 19</w:delText>
        </w:r>
      </w:del>
    </w:p>
    <w:p w14:paraId="466D8B4E" w14:textId="77777777" w:rsidR="003D0178" w:rsidDel="00D7658F" w:rsidRDefault="003D0178">
      <w:pPr>
        <w:pStyle w:val="Index2"/>
        <w:tabs>
          <w:tab w:val="right" w:pos="4735"/>
        </w:tabs>
        <w:rPr>
          <w:del w:id="1656" w:author="Joyce L Tokar" w:date="2018-03-12T12:11:00Z"/>
          <w:noProof/>
        </w:rPr>
      </w:pPr>
      <w:del w:id="1657" w:author="Joyce L Tokar" w:date="2018-03-12T12:11:00Z">
        <w:r w:rsidDel="00D7658F">
          <w:rPr>
            <w:noProof/>
          </w:rPr>
          <w:delText>pragma Atomic_Components, 14, 19</w:delText>
        </w:r>
      </w:del>
    </w:p>
    <w:p w14:paraId="73860726" w14:textId="77777777" w:rsidR="003D0178" w:rsidDel="00D7658F" w:rsidRDefault="003D0178">
      <w:pPr>
        <w:pStyle w:val="Index2"/>
        <w:tabs>
          <w:tab w:val="right" w:pos="4735"/>
        </w:tabs>
        <w:rPr>
          <w:del w:id="1658" w:author="Joyce L Tokar" w:date="2018-03-12T12:11:00Z"/>
          <w:noProof/>
        </w:rPr>
      </w:pPr>
      <w:del w:id="1659" w:author="Joyce L Tokar" w:date="2018-03-12T12:11:00Z">
        <w:r w:rsidDel="00D7658F">
          <w:rPr>
            <w:noProof/>
          </w:rPr>
          <w:delText>pragma Convention, 14, 32, 38</w:delText>
        </w:r>
      </w:del>
    </w:p>
    <w:p w14:paraId="77CD3882" w14:textId="77777777" w:rsidR="003D0178" w:rsidDel="00D7658F" w:rsidRDefault="003D0178">
      <w:pPr>
        <w:pStyle w:val="Index2"/>
        <w:tabs>
          <w:tab w:val="right" w:pos="4735"/>
        </w:tabs>
        <w:rPr>
          <w:del w:id="1660" w:author="Joyce L Tokar" w:date="2018-03-12T12:11:00Z"/>
          <w:noProof/>
        </w:rPr>
      </w:pPr>
      <w:del w:id="1661" w:author="Joyce L Tokar" w:date="2018-03-12T12:11:00Z">
        <w:r w:rsidDel="00D7658F">
          <w:rPr>
            <w:noProof/>
          </w:rPr>
          <w:delText>pragma Default_Storage_Pool, 16</w:delText>
        </w:r>
      </w:del>
    </w:p>
    <w:p w14:paraId="16FDCF3C" w14:textId="77777777" w:rsidR="003D0178" w:rsidDel="00D7658F" w:rsidRDefault="003D0178">
      <w:pPr>
        <w:pStyle w:val="Index2"/>
        <w:tabs>
          <w:tab w:val="right" w:pos="4735"/>
        </w:tabs>
        <w:rPr>
          <w:del w:id="1662" w:author="Joyce L Tokar" w:date="2018-03-12T12:11:00Z"/>
          <w:noProof/>
        </w:rPr>
      </w:pPr>
      <w:del w:id="1663" w:author="Joyce L Tokar" w:date="2018-03-12T12:11:00Z">
        <w:r w:rsidDel="00D7658F">
          <w:rPr>
            <w:noProof/>
          </w:rPr>
          <w:delText>pragma Detect_Blocking, 14</w:delText>
        </w:r>
      </w:del>
    </w:p>
    <w:p w14:paraId="2203FBF4" w14:textId="77777777" w:rsidR="003D0178" w:rsidDel="00D7658F" w:rsidRDefault="003D0178">
      <w:pPr>
        <w:pStyle w:val="Index2"/>
        <w:tabs>
          <w:tab w:val="right" w:pos="4735"/>
        </w:tabs>
        <w:rPr>
          <w:del w:id="1664" w:author="Joyce L Tokar" w:date="2018-03-12T12:11:00Z"/>
          <w:noProof/>
        </w:rPr>
      </w:pPr>
      <w:del w:id="1665" w:author="Joyce L Tokar" w:date="2018-03-12T12:11:00Z">
        <w:r w:rsidDel="00D7658F">
          <w:rPr>
            <w:noProof/>
          </w:rPr>
          <w:delText>pragma Discard_Names, 14</w:delText>
        </w:r>
      </w:del>
    </w:p>
    <w:p w14:paraId="0DE57A3D" w14:textId="77777777" w:rsidR="003D0178" w:rsidDel="00D7658F" w:rsidRDefault="003D0178">
      <w:pPr>
        <w:pStyle w:val="Index2"/>
        <w:tabs>
          <w:tab w:val="right" w:pos="4735"/>
        </w:tabs>
        <w:rPr>
          <w:del w:id="1666" w:author="Joyce L Tokar" w:date="2018-03-12T12:11:00Z"/>
          <w:noProof/>
        </w:rPr>
      </w:pPr>
      <w:del w:id="1667" w:author="Joyce L Tokar" w:date="2018-03-12T12:11:00Z">
        <w:r w:rsidDel="00D7658F">
          <w:rPr>
            <w:noProof/>
          </w:rPr>
          <w:delText>pragma Export, 15, 32, 38</w:delText>
        </w:r>
      </w:del>
    </w:p>
    <w:p w14:paraId="378F2B49" w14:textId="77777777" w:rsidR="003D0178" w:rsidDel="00D7658F" w:rsidRDefault="003D0178">
      <w:pPr>
        <w:pStyle w:val="Index2"/>
        <w:tabs>
          <w:tab w:val="right" w:pos="4735"/>
        </w:tabs>
        <w:rPr>
          <w:del w:id="1668" w:author="Joyce L Tokar" w:date="2018-03-12T12:11:00Z"/>
          <w:noProof/>
        </w:rPr>
      </w:pPr>
      <w:del w:id="1669" w:author="Joyce L Tokar" w:date="2018-03-12T12:11:00Z">
        <w:r w:rsidDel="00D7658F">
          <w:rPr>
            <w:noProof/>
          </w:rPr>
          <w:delText>pragma Import, 15, 32, 33, 38</w:delText>
        </w:r>
      </w:del>
    </w:p>
    <w:p w14:paraId="0A7C610C" w14:textId="77777777" w:rsidR="003D0178" w:rsidDel="00D7658F" w:rsidRDefault="003D0178">
      <w:pPr>
        <w:pStyle w:val="Index2"/>
        <w:tabs>
          <w:tab w:val="right" w:pos="4735"/>
        </w:tabs>
        <w:rPr>
          <w:del w:id="1670" w:author="Joyce L Tokar" w:date="2018-03-12T12:11:00Z"/>
          <w:noProof/>
        </w:rPr>
      </w:pPr>
      <w:del w:id="1671" w:author="Joyce L Tokar" w:date="2018-03-12T12:11:00Z">
        <w:r w:rsidDel="00D7658F">
          <w:rPr>
            <w:noProof/>
          </w:rPr>
          <w:delText>pragma Normalize_Scalars, 15, 26</w:delText>
        </w:r>
      </w:del>
    </w:p>
    <w:p w14:paraId="60A3AE72" w14:textId="77777777" w:rsidR="003D0178" w:rsidDel="00D7658F" w:rsidRDefault="003D0178">
      <w:pPr>
        <w:pStyle w:val="Index2"/>
        <w:tabs>
          <w:tab w:val="right" w:pos="4735"/>
        </w:tabs>
        <w:rPr>
          <w:del w:id="1672" w:author="Joyce L Tokar" w:date="2018-03-12T12:11:00Z"/>
          <w:noProof/>
        </w:rPr>
      </w:pPr>
      <w:del w:id="1673" w:author="Joyce L Tokar" w:date="2018-03-12T12:11:00Z">
        <w:r w:rsidDel="00D7658F">
          <w:rPr>
            <w:noProof/>
          </w:rPr>
          <w:delText>pragma Pack, 15</w:delText>
        </w:r>
      </w:del>
    </w:p>
    <w:p w14:paraId="02684840" w14:textId="77777777" w:rsidR="003D0178" w:rsidDel="00D7658F" w:rsidRDefault="003D0178">
      <w:pPr>
        <w:pStyle w:val="Index2"/>
        <w:tabs>
          <w:tab w:val="right" w:pos="4735"/>
        </w:tabs>
        <w:rPr>
          <w:del w:id="1674" w:author="Joyce L Tokar" w:date="2018-03-12T12:11:00Z"/>
          <w:noProof/>
        </w:rPr>
      </w:pPr>
      <w:del w:id="1675" w:author="Joyce L Tokar" w:date="2018-03-12T12:11:00Z">
        <w:r w:rsidDel="00D7658F">
          <w:rPr>
            <w:noProof/>
          </w:rPr>
          <w:delText>pragma Restrictions, 15, 16, 40, 43, 45, 46</w:delText>
        </w:r>
      </w:del>
    </w:p>
    <w:p w14:paraId="75A863E3" w14:textId="77777777" w:rsidR="003D0178" w:rsidDel="00D7658F" w:rsidRDefault="003D0178">
      <w:pPr>
        <w:pStyle w:val="Index2"/>
        <w:tabs>
          <w:tab w:val="right" w:pos="4735"/>
        </w:tabs>
        <w:rPr>
          <w:del w:id="1676" w:author="Joyce L Tokar" w:date="2018-03-12T12:11:00Z"/>
          <w:noProof/>
        </w:rPr>
      </w:pPr>
      <w:del w:id="1677" w:author="Joyce L Tokar" w:date="2018-03-12T12:11:00Z">
        <w:r w:rsidDel="00D7658F">
          <w:rPr>
            <w:noProof/>
          </w:rPr>
          <w:delText>pragma Suppress, 15, 16, 21, 39, 41</w:delText>
        </w:r>
      </w:del>
    </w:p>
    <w:p w14:paraId="580CF4DA" w14:textId="77777777" w:rsidR="003D0178" w:rsidDel="00D7658F" w:rsidRDefault="003D0178">
      <w:pPr>
        <w:pStyle w:val="Index2"/>
        <w:tabs>
          <w:tab w:val="right" w:pos="4735"/>
        </w:tabs>
        <w:rPr>
          <w:del w:id="1678" w:author="Joyce L Tokar" w:date="2018-03-12T12:11:00Z"/>
          <w:noProof/>
        </w:rPr>
      </w:pPr>
      <w:del w:id="1679" w:author="Joyce L Tokar" w:date="2018-03-12T12:11:00Z">
        <w:r w:rsidDel="00D7658F">
          <w:rPr>
            <w:noProof/>
          </w:rPr>
          <w:delText>pragma Unchecked Union, 15</w:delText>
        </w:r>
      </w:del>
    </w:p>
    <w:p w14:paraId="041A23A5" w14:textId="77777777" w:rsidR="003D0178" w:rsidDel="00D7658F" w:rsidRDefault="003D0178">
      <w:pPr>
        <w:pStyle w:val="Index2"/>
        <w:tabs>
          <w:tab w:val="right" w:pos="4735"/>
        </w:tabs>
        <w:rPr>
          <w:del w:id="1680" w:author="Joyce L Tokar" w:date="2018-03-12T12:11:00Z"/>
          <w:noProof/>
        </w:rPr>
      </w:pPr>
      <w:del w:id="1681" w:author="Joyce L Tokar" w:date="2018-03-12T12:11:00Z">
        <w:r w:rsidDel="00D7658F">
          <w:rPr>
            <w:noProof/>
          </w:rPr>
          <w:delText>pragma Volatile, 15, 19</w:delText>
        </w:r>
      </w:del>
    </w:p>
    <w:p w14:paraId="79D61940" w14:textId="77777777" w:rsidR="003D0178" w:rsidDel="00D7658F" w:rsidRDefault="003D0178">
      <w:pPr>
        <w:pStyle w:val="Index2"/>
        <w:tabs>
          <w:tab w:val="right" w:pos="4735"/>
        </w:tabs>
        <w:rPr>
          <w:del w:id="1682" w:author="Joyce L Tokar" w:date="2018-03-12T12:11:00Z"/>
          <w:noProof/>
        </w:rPr>
      </w:pPr>
      <w:del w:id="1683" w:author="Joyce L Tokar" w:date="2018-03-12T12:11:00Z">
        <w:r w:rsidDel="00D7658F">
          <w:rPr>
            <w:noProof/>
          </w:rPr>
          <w:delText>pragma Volatile_Components, 15, 19</w:delText>
        </w:r>
      </w:del>
    </w:p>
    <w:p w14:paraId="2593A1D0" w14:textId="77777777" w:rsidR="003D0178" w:rsidDel="00D7658F" w:rsidRDefault="003D0178">
      <w:pPr>
        <w:pStyle w:val="Index1"/>
        <w:tabs>
          <w:tab w:val="right" w:pos="4735"/>
        </w:tabs>
        <w:rPr>
          <w:del w:id="1684" w:author="Joyce L Tokar" w:date="2018-03-12T12:11:00Z"/>
          <w:noProof/>
        </w:rPr>
      </w:pPr>
      <w:del w:id="1685" w:author="Joyce L Tokar" w:date="2018-03-12T12:11:00Z">
        <w:r w:rsidDel="00D7658F">
          <w:rPr>
            <w:noProof/>
          </w:rPr>
          <w:delText>Preconditions, 37</w:delText>
        </w:r>
      </w:del>
    </w:p>
    <w:p w14:paraId="2BB38241" w14:textId="77777777" w:rsidR="003D0178" w:rsidDel="00D7658F" w:rsidRDefault="003D0178">
      <w:pPr>
        <w:pStyle w:val="Index1"/>
        <w:tabs>
          <w:tab w:val="right" w:pos="4735"/>
        </w:tabs>
        <w:rPr>
          <w:del w:id="1686" w:author="Joyce L Tokar" w:date="2018-03-12T12:11:00Z"/>
          <w:noProof/>
        </w:rPr>
      </w:pPr>
      <w:del w:id="1687" w:author="Joyce L Tokar" w:date="2018-03-12T12:11:00Z">
        <w:r w:rsidDel="00D7658F">
          <w:rPr>
            <w:noProof/>
          </w:rPr>
          <w:delText>Program verification, 37</w:delText>
        </w:r>
      </w:del>
    </w:p>
    <w:p w14:paraId="2098BB5A" w14:textId="77777777" w:rsidR="003D0178" w:rsidDel="00D7658F" w:rsidRDefault="003D0178">
      <w:pPr>
        <w:pStyle w:val="IndexHeading"/>
        <w:keepNext/>
        <w:tabs>
          <w:tab w:val="right" w:pos="4735"/>
        </w:tabs>
        <w:rPr>
          <w:del w:id="1688" w:author="Joyce L Tokar" w:date="2018-03-12T12:11:00Z"/>
          <w:rFonts w:cstheme="minorBidi"/>
          <w:b/>
          <w:bCs/>
          <w:noProof/>
        </w:rPr>
      </w:pPr>
      <w:del w:id="1689" w:author="Joyce L Tokar" w:date="2018-03-12T12:11:00Z">
        <w:r w:rsidDel="00D7658F">
          <w:rPr>
            <w:noProof/>
          </w:rPr>
          <w:delText xml:space="preserve"> </w:delText>
        </w:r>
      </w:del>
    </w:p>
    <w:p w14:paraId="1E5826F7" w14:textId="77777777" w:rsidR="003D0178" w:rsidDel="00D7658F" w:rsidRDefault="003D0178">
      <w:pPr>
        <w:pStyle w:val="Index1"/>
        <w:tabs>
          <w:tab w:val="right" w:pos="4735"/>
        </w:tabs>
        <w:rPr>
          <w:del w:id="1690" w:author="Joyce L Tokar" w:date="2018-03-12T12:11:00Z"/>
          <w:noProof/>
        </w:rPr>
      </w:pPr>
      <w:del w:id="1691" w:author="Joyce L Tokar" w:date="2018-03-12T12:11:00Z">
        <w:r w:rsidRPr="00706161" w:rsidDel="00D7658F">
          <w:rPr>
            <w:noProof/>
            <w:lang w:val="en-GB"/>
          </w:rPr>
          <w:delText>Range check</w:delText>
        </w:r>
        <w:r w:rsidDel="00D7658F">
          <w:rPr>
            <w:noProof/>
          </w:rPr>
          <w:delText>, 13</w:delText>
        </w:r>
      </w:del>
    </w:p>
    <w:p w14:paraId="36DB9F35" w14:textId="77777777" w:rsidR="003D0178" w:rsidDel="00D7658F" w:rsidRDefault="003D0178">
      <w:pPr>
        <w:pStyle w:val="Index1"/>
        <w:tabs>
          <w:tab w:val="right" w:pos="4735"/>
        </w:tabs>
        <w:rPr>
          <w:del w:id="1692" w:author="Joyce L Tokar" w:date="2018-03-12T12:11:00Z"/>
          <w:noProof/>
        </w:rPr>
      </w:pPr>
      <w:del w:id="1693" w:author="Joyce L Tokar" w:date="2018-03-12T12:11:00Z">
        <w:r w:rsidDel="00D7658F">
          <w:rPr>
            <w:noProof/>
          </w:rPr>
          <w:delText>Record Representation Clauses, 13</w:delText>
        </w:r>
      </w:del>
    </w:p>
    <w:p w14:paraId="2277870D" w14:textId="77777777" w:rsidR="003D0178" w:rsidDel="00D7658F" w:rsidRDefault="003D0178">
      <w:pPr>
        <w:pStyle w:val="Index1"/>
        <w:tabs>
          <w:tab w:val="right" w:pos="4735"/>
        </w:tabs>
        <w:rPr>
          <w:del w:id="1694" w:author="Joyce L Tokar" w:date="2018-03-12T12:11:00Z"/>
          <w:noProof/>
        </w:rPr>
      </w:pPr>
      <w:del w:id="1695" w:author="Joyce L Tokar" w:date="2018-03-12T12:11:00Z">
        <w:r w:rsidDel="00D7658F">
          <w:rPr>
            <w:noProof/>
          </w:rPr>
          <w:delText>RIP – Inheritance, 35</w:delText>
        </w:r>
      </w:del>
    </w:p>
    <w:p w14:paraId="5E84CC8C" w14:textId="77777777" w:rsidR="003D0178" w:rsidDel="00D7658F" w:rsidRDefault="003D0178">
      <w:pPr>
        <w:pStyle w:val="Index1"/>
        <w:tabs>
          <w:tab w:val="right" w:pos="4735"/>
        </w:tabs>
        <w:rPr>
          <w:del w:id="1696" w:author="Joyce L Tokar" w:date="2018-03-12T12:11:00Z"/>
          <w:noProof/>
        </w:rPr>
      </w:pPr>
      <w:del w:id="1697" w:author="Joyce L Tokar" w:date="2018-03-12T12:11:00Z">
        <w:r w:rsidDel="00D7658F">
          <w:rPr>
            <w:noProof/>
          </w:rPr>
          <w:delText>RVG – Pointer Arithmetic, 22</w:delText>
        </w:r>
      </w:del>
    </w:p>
    <w:p w14:paraId="27A7F3FF" w14:textId="77777777" w:rsidR="003D0178" w:rsidDel="00D7658F" w:rsidRDefault="003D0178">
      <w:pPr>
        <w:pStyle w:val="IndexHeading"/>
        <w:keepNext/>
        <w:tabs>
          <w:tab w:val="right" w:pos="4735"/>
        </w:tabs>
        <w:rPr>
          <w:del w:id="1698" w:author="Joyce L Tokar" w:date="2018-03-12T12:11:00Z"/>
          <w:rFonts w:cstheme="minorBidi"/>
          <w:b/>
          <w:bCs/>
          <w:noProof/>
        </w:rPr>
      </w:pPr>
      <w:del w:id="1699" w:author="Joyce L Tokar" w:date="2018-03-12T12:11:00Z">
        <w:r w:rsidDel="00D7658F">
          <w:rPr>
            <w:noProof/>
          </w:rPr>
          <w:delText xml:space="preserve"> </w:delText>
        </w:r>
      </w:del>
    </w:p>
    <w:p w14:paraId="71484F02" w14:textId="77777777" w:rsidR="003D0178" w:rsidDel="00D7658F" w:rsidRDefault="003D0178">
      <w:pPr>
        <w:pStyle w:val="Index1"/>
        <w:tabs>
          <w:tab w:val="right" w:pos="4735"/>
        </w:tabs>
        <w:rPr>
          <w:del w:id="1700" w:author="Joyce L Tokar" w:date="2018-03-12T12:11:00Z"/>
          <w:noProof/>
        </w:rPr>
      </w:pPr>
      <w:del w:id="1701" w:author="Joyce L Tokar" w:date="2018-03-12T12:11:00Z">
        <w:r w:rsidDel="00D7658F">
          <w:rPr>
            <w:noProof/>
          </w:rPr>
          <w:delText>SAM – Side-effects and Order of Evaluation, 27</w:delText>
        </w:r>
      </w:del>
    </w:p>
    <w:p w14:paraId="7E0BE39A" w14:textId="77777777" w:rsidR="003D0178" w:rsidDel="00D7658F" w:rsidRDefault="003D0178">
      <w:pPr>
        <w:pStyle w:val="Index1"/>
        <w:tabs>
          <w:tab w:val="right" w:pos="4735"/>
        </w:tabs>
        <w:rPr>
          <w:del w:id="1702" w:author="Joyce L Tokar" w:date="2018-03-12T12:11:00Z"/>
          <w:noProof/>
        </w:rPr>
      </w:pPr>
      <w:del w:id="1703" w:author="Joyce L Tokar" w:date="2018-03-12T12:11:00Z">
        <w:r w:rsidDel="00D7658F">
          <w:rPr>
            <w:noProof/>
          </w:rPr>
          <w:delText>Scalar type, 13</w:delText>
        </w:r>
      </w:del>
    </w:p>
    <w:p w14:paraId="29279018" w14:textId="77777777" w:rsidR="003D0178" w:rsidDel="00D7658F" w:rsidRDefault="003D0178">
      <w:pPr>
        <w:pStyle w:val="Index1"/>
        <w:tabs>
          <w:tab w:val="right" w:pos="4735"/>
        </w:tabs>
        <w:rPr>
          <w:del w:id="1704" w:author="Joyce L Tokar" w:date="2018-03-12T12:11:00Z"/>
          <w:noProof/>
        </w:rPr>
      </w:pPr>
      <w:del w:id="1705" w:author="Joyce L Tokar" w:date="2018-03-12T12:11:00Z">
        <w:r w:rsidDel="00D7658F">
          <w:rPr>
            <w:noProof/>
          </w:rPr>
          <w:delText>Separate Compilation, 15</w:delText>
        </w:r>
      </w:del>
    </w:p>
    <w:p w14:paraId="6DCFBA03" w14:textId="77777777" w:rsidR="003D0178" w:rsidDel="00D7658F" w:rsidRDefault="003D0178">
      <w:pPr>
        <w:pStyle w:val="Index1"/>
        <w:tabs>
          <w:tab w:val="right" w:pos="4735"/>
        </w:tabs>
        <w:rPr>
          <w:del w:id="1706" w:author="Joyce L Tokar" w:date="2018-03-12T12:11:00Z"/>
          <w:noProof/>
        </w:rPr>
      </w:pPr>
      <w:del w:id="1707" w:author="Joyce L Tokar" w:date="2018-03-12T12:11:00Z">
        <w:r w:rsidDel="00D7658F">
          <w:rPr>
            <w:noProof/>
          </w:rPr>
          <w:delText>SHL – Uncontrolled Format String, 45</w:delText>
        </w:r>
      </w:del>
    </w:p>
    <w:p w14:paraId="5520085D" w14:textId="77777777" w:rsidR="003D0178" w:rsidDel="00D7658F" w:rsidRDefault="003D0178">
      <w:pPr>
        <w:pStyle w:val="Index1"/>
        <w:tabs>
          <w:tab w:val="right" w:pos="4735"/>
        </w:tabs>
        <w:rPr>
          <w:del w:id="1708" w:author="Joyce L Tokar" w:date="2018-03-12T12:11:00Z"/>
          <w:noProof/>
        </w:rPr>
      </w:pPr>
      <w:del w:id="1709" w:author="Joyce L Tokar" w:date="2018-03-12T12:11:00Z">
        <w:r w:rsidDel="00D7658F">
          <w:rPr>
            <w:noProof/>
          </w:rPr>
          <w:delText>Singular/plural forms, 24</w:delText>
        </w:r>
      </w:del>
    </w:p>
    <w:p w14:paraId="48EDBA9E" w14:textId="77777777" w:rsidR="003D0178" w:rsidDel="00D7658F" w:rsidRDefault="003D0178">
      <w:pPr>
        <w:pStyle w:val="Index1"/>
        <w:tabs>
          <w:tab w:val="right" w:pos="4735"/>
        </w:tabs>
        <w:rPr>
          <w:del w:id="1710" w:author="Joyce L Tokar" w:date="2018-03-12T12:11:00Z"/>
          <w:noProof/>
        </w:rPr>
      </w:pPr>
      <w:del w:id="1711" w:author="Joyce L Tokar" w:date="2018-03-12T12:11:00Z">
        <w:r w:rsidDel="00D7658F">
          <w:rPr>
            <w:noProof/>
          </w:rPr>
          <w:delText>SKL – Provision of Inherently Unsafe Operations, 39</w:delText>
        </w:r>
      </w:del>
    </w:p>
    <w:p w14:paraId="631D0947" w14:textId="77777777" w:rsidR="003D0178" w:rsidDel="00D7658F" w:rsidRDefault="003D0178">
      <w:pPr>
        <w:pStyle w:val="Index1"/>
        <w:tabs>
          <w:tab w:val="right" w:pos="4735"/>
        </w:tabs>
        <w:rPr>
          <w:del w:id="1712" w:author="Joyce L Tokar" w:date="2018-03-12T12:11:00Z"/>
          <w:noProof/>
        </w:rPr>
      </w:pPr>
      <w:del w:id="1713" w:author="Joyce L Tokar" w:date="2018-03-12T12:11:00Z">
        <w:r w:rsidRPr="00706161" w:rsidDel="00D7658F">
          <w:rPr>
            <w:noProof/>
            <w:lang w:val="en-GB"/>
          </w:rPr>
          <w:delText>Static expressions</w:delText>
        </w:r>
        <w:r w:rsidDel="00D7658F">
          <w:rPr>
            <w:noProof/>
          </w:rPr>
          <w:delText>, 13</w:delText>
        </w:r>
      </w:del>
    </w:p>
    <w:p w14:paraId="6BF9C660" w14:textId="77777777" w:rsidR="003D0178" w:rsidDel="00D7658F" w:rsidRDefault="003D0178">
      <w:pPr>
        <w:pStyle w:val="Index1"/>
        <w:tabs>
          <w:tab w:val="right" w:pos="4735"/>
        </w:tabs>
        <w:rPr>
          <w:del w:id="1714" w:author="Joyce L Tokar" w:date="2018-03-12T12:11:00Z"/>
          <w:noProof/>
        </w:rPr>
      </w:pPr>
      <w:del w:id="1715" w:author="Joyce L Tokar" w:date="2018-03-12T12:11:00Z">
        <w:r w:rsidDel="00D7658F">
          <w:rPr>
            <w:noProof/>
          </w:rPr>
          <w:delText>Storage Place Attributes, 13</w:delText>
        </w:r>
      </w:del>
    </w:p>
    <w:p w14:paraId="683C4C0E" w14:textId="77777777" w:rsidR="003D0178" w:rsidDel="00D7658F" w:rsidRDefault="003D0178">
      <w:pPr>
        <w:pStyle w:val="Index1"/>
        <w:tabs>
          <w:tab w:val="right" w:pos="4735"/>
        </w:tabs>
        <w:rPr>
          <w:del w:id="1716" w:author="Joyce L Tokar" w:date="2018-03-12T12:11:00Z"/>
          <w:noProof/>
        </w:rPr>
      </w:pPr>
      <w:del w:id="1717" w:author="Joyce L Tokar" w:date="2018-03-12T12:11:00Z">
        <w:r w:rsidDel="00D7658F">
          <w:rPr>
            <w:noProof/>
          </w:rPr>
          <w:delText>Storage pool, 11, 13, 15, 16, 34</w:delText>
        </w:r>
      </w:del>
    </w:p>
    <w:p w14:paraId="6C3EA69A" w14:textId="77777777" w:rsidR="003D0178" w:rsidDel="00D7658F" w:rsidRDefault="003D0178">
      <w:pPr>
        <w:pStyle w:val="Index1"/>
        <w:tabs>
          <w:tab w:val="right" w:pos="4735"/>
        </w:tabs>
        <w:rPr>
          <w:del w:id="1718" w:author="Joyce L Tokar" w:date="2018-03-12T12:11:00Z"/>
          <w:noProof/>
        </w:rPr>
      </w:pPr>
      <w:del w:id="1719" w:author="Joyce L Tokar" w:date="2018-03-12T12:11:00Z">
        <w:r w:rsidDel="00D7658F">
          <w:rPr>
            <w:noProof/>
          </w:rPr>
          <w:delText>Storage subpool, 13, 15, 34</w:delText>
        </w:r>
      </w:del>
    </w:p>
    <w:p w14:paraId="3A8A42E7" w14:textId="77777777" w:rsidR="003D0178" w:rsidDel="00D7658F" w:rsidRDefault="003D0178">
      <w:pPr>
        <w:pStyle w:val="Index1"/>
        <w:tabs>
          <w:tab w:val="right" w:pos="4735"/>
        </w:tabs>
        <w:rPr>
          <w:del w:id="1720" w:author="Joyce L Tokar" w:date="2018-03-12T12:11:00Z"/>
          <w:noProof/>
        </w:rPr>
      </w:pPr>
      <w:del w:id="1721" w:author="Joyce L Tokar" w:date="2018-03-12T12:11:00Z">
        <w:r w:rsidDel="00D7658F">
          <w:rPr>
            <w:noProof/>
          </w:rPr>
          <w:delText>STR – Bit Representation, 19</w:delText>
        </w:r>
      </w:del>
    </w:p>
    <w:p w14:paraId="6535738E" w14:textId="77777777" w:rsidR="003D0178" w:rsidDel="00D7658F" w:rsidRDefault="003D0178">
      <w:pPr>
        <w:pStyle w:val="Index1"/>
        <w:tabs>
          <w:tab w:val="right" w:pos="4735"/>
        </w:tabs>
        <w:rPr>
          <w:del w:id="1722" w:author="Joyce L Tokar" w:date="2018-03-12T12:11:00Z"/>
          <w:noProof/>
        </w:rPr>
      </w:pPr>
      <w:del w:id="1723" w:author="Joyce L Tokar" w:date="2018-03-12T12:11:00Z">
        <w:r w:rsidRPr="00706161" w:rsidDel="00D7658F">
          <w:rPr>
            <w:noProof/>
            <w:lang w:val="en-GB"/>
          </w:rPr>
          <w:delText>Subtype declaration</w:delText>
        </w:r>
        <w:r w:rsidDel="00D7658F">
          <w:rPr>
            <w:noProof/>
          </w:rPr>
          <w:delText>, 13</w:delText>
        </w:r>
      </w:del>
    </w:p>
    <w:p w14:paraId="4E9EEE0B" w14:textId="77777777" w:rsidR="003D0178" w:rsidDel="00D7658F" w:rsidRDefault="003D0178">
      <w:pPr>
        <w:pStyle w:val="Index1"/>
        <w:tabs>
          <w:tab w:val="right" w:pos="4735"/>
        </w:tabs>
        <w:rPr>
          <w:del w:id="1724" w:author="Joyce L Tokar" w:date="2018-03-12T12:11:00Z"/>
          <w:noProof/>
        </w:rPr>
      </w:pPr>
      <w:del w:id="1725" w:author="Joyce L Tokar" w:date="2018-03-12T12:11:00Z">
        <w:r w:rsidDel="00D7658F">
          <w:rPr>
            <w:noProof/>
          </w:rPr>
          <w:delText>SYM – Templates and Generics, 34</w:delText>
        </w:r>
      </w:del>
    </w:p>
    <w:p w14:paraId="421F0592" w14:textId="77777777" w:rsidR="003D0178" w:rsidDel="00D7658F" w:rsidRDefault="003D0178">
      <w:pPr>
        <w:pStyle w:val="Index1"/>
        <w:tabs>
          <w:tab w:val="right" w:pos="4735"/>
        </w:tabs>
        <w:rPr>
          <w:del w:id="1726" w:author="Joyce L Tokar" w:date="2018-03-12T12:11:00Z"/>
          <w:noProof/>
        </w:rPr>
      </w:pPr>
      <w:del w:id="1727" w:author="Joyce L Tokar" w:date="2018-03-12T12:11:00Z">
        <w:r w:rsidDel="00D7658F">
          <w:rPr>
            <w:noProof/>
          </w:rPr>
          <w:delText>Symbols and conventions, 10</w:delText>
        </w:r>
      </w:del>
    </w:p>
    <w:p w14:paraId="3B258942" w14:textId="77777777" w:rsidR="003D0178" w:rsidDel="00D7658F" w:rsidRDefault="003D0178">
      <w:pPr>
        <w:pStyle w:val="IndexHeading"/>
        <w:keepNext/>
        <w:tabs>
          <w:tab w:val="right" w:pos="4735"/>
        </w:tabs>
        <w:rPr>
          <w:del w:id="1728" w:author="Joyce L Tokar" w:date="2018-03-12T12:11:00Z"/>
          <w:rFonts w:cstheme="minorBidi"/>
          <w:b/>
          <w:bCs/>
          <w:noProof/>
        </w:rPr>
      </w:pPr>
      <w:del w:id="1729" w:author="Joyce L Tokar" w:date="2018-03-12T12:11:00Z">
        <w:r w:rsidDel="00D7658F">
          <w:rPr>
            <w:noProof/>
          </w:rPr>
          <w:delText xml:space="preserve"> </w:delText>
        </w:r>
      </w:del>
    </w:p>
    <w:p w14:paraId="2A0F6CF0" w14:textId="77777777" w:rsidR="003D0178" w:rsidDel="00D7658F" w:rsidRDefault="003D0178">
      <w:pPr>
        <w:pStyle w:val="Index1"/>
        <w:tabs>
          <w:tab w:val="right" w:pos="4735"/>
        </w:tabs>
        <w:rPr>
          <w:del w:id="1730" w:author="Joyce L Tokar" w:date="2018-03-12T12:11:00Z"/>
          <w:noProof/>
        </w:rPr>
      </w:pPr>
      <w:del w:id="1731" w:author="Joyce L Tokar" w:date="2018-03-12T12:11:00Z">
        <w:r w:rsidRPr="00706161" w:rsidDel="00D7658F">
          <w:rPr>
            <w:noProof/>
            <w:lang w:val="en-GB"/>
          </w:rPr>
          <w:delText>Task</w:delText>
        </w:r>
        <w:r w:rsidDel="00D7658F">
          <w:rPr>
            <w:noProof/>
          </w:rPr>
          <w:delText>, 13, 44</w:delText>
        </w:r>
      </w:del>
    </w:p>
    <w:p w14:paraId="2CD3035D" w14:textId="77777777" w:rsidR="003D0178" w:rsidDel="00D7658F" w:rsidRDefault="003D0178">
      <w:pPr>
        <w:pStyle w:val="Index1"/>
        <w:tabs>
          <w:tab w:val="right" w:pos="4735"/>
        </w:tabs>
        <w:rPr>
          <w:del w:id="1732" w:author="Joyce L Tokar" w:date="2018-03-12T12:11:00Z"/>
          <w:noProof/>
        </w:rPr>
      </w:pPr>
      <w:del w:id="1733" w:author="Joyce L Tokar" w:date="2018-03-12T12:11:00Z">
        <w:r w:rsidDel="00D7658F">
          <w:rPr>
            <w:noProof/>
          </w:rPr>
          <w:delText>Terms and definitions, 10</w:delText>
        </w:r>
      </w:del>
    </w:p>
    <w:p w14:paraId="3634C7E6" w14:textId="77777777" w:rsidR="003D0178" w:rsidDel="00D7658F" w:rsidRDefault="003D0178">
      <w:pPr>
        <w:pStyle w:val="Index1"/>
        <w:tabs>
          <w:tab w:val="right" w:pos="4735"/>
        </w:tabs>
        <w:rPr>
          <w:del w:id="1734" w:author="Joyce L Tokar" w:date="2018-03-12T12:11:00Z"/>
          <w:noProof/>
        </w:rPr>
      </w:pPr>
      <w:del w:id="1735" w:author="Joyce L Tokar" w:date="2018-03-12T12:11:00Z">
        <w:r w:rsidRPr="00706161" w:rsidDel="00D7658F">
          <w:rPr>
            <w:noProof/>
            <w:lang w:val="es-ES"/>
          </w:rPr>
          <w:delText xml:space="preserve">TEX </w:delText>
        </w:r>
        <w:r w:rsidDel="00D7658F">
          <w:rPr>
            <w:noProof/>
          </w:rPr>
          <w:delText>–</w:delText>
        </w:r>
        <w:r w:rsidRPr="00706161" w:rsidDel="00D7658F">
          <w:rPr>
            <w:noProof/>
            <w:lang w:val="es-ES"/>
          </w:rPr>
          <w:delText xml:space="preserve"> Loop Control Variables</w:delText>
        </w:r>
        <w:r w:rsidDel="00D7658F">
          <w:rPr>
            <w:noProof/>
          </w:rPr>
          <w:delText>, 29</w:delText>
        </w:r>
      </w:del>
    </w:p>
    <w:p w14:paraId="21E5967A" w14:textId="77777777" w:rsidR="003D0178" w:rsidDel="00D7658F" w:rsidRDefault="003D0178">
      <w:pPr>
        <w:pStyle w:val="Index1"/>
        <w:tabs>
          <w:tab w:val="right" w:pos="4735"/>
        </w:tabs>
        <w:rPr>
          <w:del w:id="1736" w:author="Joyce L Tokar" w:date="2018-03-12T12:11:00Z"/>
          <w:noProof/>
        </w:rPr>
      </w:pPr>
      <w:del w:id="1737" w:author="Joyce L Tokar" w:date="2018-03-12T12:11:00Z">
        <w:r w:rsidDel="00D7658F">
          <w:rPr>
            <w:noProof/>
          </w:rPr>
          <w:delText>TRJ – Argument Passing to Library Functions, 35, 36, 37</w:delText>
        </w:r>
      </w:del>
    </w:p>
    <w:p w14:paraId="7FCA8A94" w14:textId="77777777" w:rsidR="003D0178" w:rsidDel="00D7658F" w:rsidRDefault="003D0178">
      <w:pPr>
        <w:pStyle w:val="Index1"/>
        <w:tabs>
          <w:tab w:val="right" w:pos="4735"/>
        </w:tabs>
        <w:rPr>
          <w:del w:id="1738" w:author="Joyce L Tokar" w:date="2018-03-12T12:11:00Z"/>
          <w:noProof/>
        </w:rPr>
      </w:pPr>
      <w:del w:id="1739" w:author="Joyce L Tokar" w:date="2018-03-12T12:11:00Z">
        <w:r w:rsidRPr="00706161" w:rsidDel="00D7658F">
          <w:rPr>
            <w:rFonts w:cs="Arial"/>
            <w:noProof/>
          </w:rPr>
          <w:delText>Type conversion</w:delText>
        </w:r>
        <w:r w:rsidDel="00D7658F">
          <w:rPr>
            <w:noProof/>
          </w:rPr>
          <w:delText>, 13, 14, 22</w:delText>
        </w:r>
      </w:del>
    </w:p>
    <w:p w14:paraId="18333BD1" w14:textId="77777777" w:rsidR="003D0178" w:rsidDel="00D7658F" w:rsidRDefault="003D0178">
      <w:pPr>
        <w:pStyle w:val="Index1"/>
        <w:tabs>
          <w:tab w:val="right" w:pos="4735"/>
        </w:tabs>
        <w:rPr>
          <w:del w:id="1740" w:author="Joyce L Tokar" w:date="2018-03-12T12:11:00Z"/>
          <w:noProof/>
        </w:rPr>
      </w:pPr>
      <w:del w:id="1741" w:author="Joyce L Tokar" w:date="2018-03-12T12:11:00Z">
        <w:r w:rsidDel="00D7658F">
          <w:rPr>
            <w:noProof/>
          </w:rPr>
          <w:delText>Type invariants, 37</w:delText>
        </w:r>
      </w:del>
    </w:p>
    <w:p w14:paraId="008A71B5" w14:textId="77777777" w:rsidR="003D0178" w:rsidDel="00D7658F" w:rsidRDefault="003D0178">
      <w:pPr>
        <w:pStyle w:val="IndexHeading"/>
        <w:keepNext/>
        <w:tabs>
          <w:tab w:val="right" w:pos="4735"/>
        </w:tabs>
        <w:rPr>
          <w:del w:id="1742" w:author="Joyce L Tokar" w:date="2018-03-12T12:11:00Z"/>
          <w:rFonts w:cstheme="minorBidi"/>
          <w:b/>
          <w:bCs/>
          <w:noProof/>
        </w:rPr>
      </w:pPr>
      <w:del w:id="1743" w:author="Joyce L Tokar" w:date="2018-03-12T12:11:00Z">
        <w:r w:rsidDel="00D7658F">
          <w:rPr>
            <w:noProof/>
          </w:rPr>
          <w:delText xml:space="preserve"> </w:delText>
        </w:r>
      </w:del>
    </w:p>
    <w:p w14:paraId="5A38E9BF" w14:textId="77777777" w:rsidR="003D0178" w:rsidDel="00D7658F" w:rsidRDefault="003D0178">
      <w:pPr>
        <w:pStyle w:val="Index1"/>
        <w:tabs>
          <w:tab w:val="right" w:pos="4735"/>
        </w:tabs>
        <w:rPr>
          <w:del w:id="1744" w:author="Joyce L Tokar" w:date="2018-03-12T12:11:00Z"/>
          <w:noProof/>
        </w:rPr>
      </w:pPr>
      <w:del w:id="1745" w:author="Joyce L Tokar" w:date="2018-03-12T12:11:00Z">
        <w:r w:rsidRPr="00706161" w:rsidDel="00D7658F">
          <w:rPr>
            <w:rFonts w:cs="Arial"/>
            <w:noProof/>
          </w:rPr>
          <w:delText>Unchecked conversions</w:delText>
        </w:r>
        <w:r w:rsidDel="00D7658F">
          <w:rPr>
            <w:noProof/>
          </w:rPr>
          <w:delText>, 14, 18</w:delText>
        </w:r>
      </w:del>
    </w:p>
    <w:p w14:paraId="546C18AE" w14:textId="77777777" w:rsidR="003D0178" w:rsidDel="00D7658F" w:rsidRDefault="003D0178">
      <w:pPr>
        <w:pStyle w:val="Index1"/>
        <w:tabs>
          <w:tab w:val="right" w:pos="4735"/>
        </w:tabs>
        <w:rPr>
          <w:del w:id="1746" w:author="Joyce L Tokar" w:date="2018-03-12T12:11:00Z"/>
          <w:noProof/>
        </w:rPr>
      </w:pPr>
      <w:del w:id="1747" w:author="Joyce L Tokar" w:date="2018-03-12T12:11:00Z">
        <w:r w:rsidRPr="00706161" w:rsidDel="00D7658F">
          <w:rPr>
            <w:rFonts w:cstheme="minorHAnsi"/>
            <w:noProof/>
          </w:rPr>
          <w:delText>Unchecked_Conversion</w:delText>
        </w:r>
        <w:r w:rsidDel="00D7658F">
          <w:rPr>
            <w:noProof/>
          </w:rPr>
          <w:delText>, 14, 16, 18, 33, 39, 41, 42</w:delText>
        </w:r>
      </w:del>
    </w:p>
    <w:p w14:paraId="51FBBDC7" w14:textId="77777777" w:rsidR="003D0178" w:rsidDel="00D7658F" w:rsidRDefault="003D0178">
      <w:pPr>
        <w:pStyle w:val="Index1"/>
        <w:tabs>
          <w:tab w:val="right" w:pos="4735"/>
        </w:tabs>
        <w:rPr>
          <w:del w:id="1748" w:author="Joyce L Tokar" w:date="2018-03-12T12:11:00Z"/>
          <w:noProof/>
        </w:rPr>
      </w:pPr>
      <w:del w:id="1749" w:author="Joyce L Tokar" w:date="2018-03-12T12:11:00Z">
        <w:r w:rsidDel="00D7658F">
          <w:rPr>
            <w:noProof/>
          </w:rPr>
          <w:delText>Underscores and periods, 24</w:delText>
        </w:r>
      </w:del>
    </w:p>
    <w:p w14:paraId="41AC4AB8" w14:textId="77777777" w:rsidR="003D0178" w:rsidDel="00D7658F" w:rsidRDefault="003D0178">
      <w:pPr>
        <w:pStyle w:val="Index1"/>
        <w:tabs>
          <w:tab w:val="right" w:pos="4735"/>
        </w:tabs>
        <w:rPr>
          <w:del w:id="1750" w:author="Joyce L Tokar" w:date="2018-03-12T12:11:00Z"/>
          <w:noProof/>
        </w:rPr>
      </w:pPr>
      <w:del w:id="1751" w:author="Joyce L Tokar" w:date="2018-03-12T12:11:00Z">
        <w:r w:rsidRPr="00706161" w:rsidDel="00D7658F">
          <w:rPr>
            <w:rFonts w:cs="Arial"/>
            <w:noProof/>
          </w:rPr>
          <w:delText>Unsafe Programming</w:delText>
        </w:r>
        <w:r w:rsidDel="00D7658F">
          <w:rPr>
            <w:noProof/>
          </w:rPr>
          <w:delText>, 16, 20, 21, 22, 23, 29, 34, 36, 38, 39, 45</w:delText>
        </w:r>
      </w:del>
    </w:p>
    <w:p w14:paraId="09BB3D01" w14:textId="77777777" w:rsidR="003D0178" w:rsidDel="00D7658F" w:rsidRDefault="003D0178">
      <w:pPr>
        <w:pStyle w:val="Index1"/>
        <w:tabs>
          <w:tab w:val="right" w:pos="4735"/>
        </w:tabs>
        <w:rPr>
          <w:del w:id="1752" w:author="Joyce L Tokar" w:date="2018-03-12T12:11:00Z"/>
          <w:noProof/>
        </w:rPr>
      </w:pPr>
      <w:del w:id="1753" w:author="Joyce L Tokar" w:date="2018-03-12T12:11:00Z">
        <w:r w:rsidDel="00D7658F">
          <w:rPr>
            <w:noProof/>
          </w:rPr>
          <w:delText>Unused variable, 13</w:delText>
        </w:r>
      </w:del>
    </w:p>
    <w:p w14:paraId="6F1FFFC4" w14:textId="77777777" w:rsidR="003D0178" w:rsidDel="00D7658F" w:rsidRDefault="003D0178">
      <w:pPr>
        <w:pStyle w:val="Index1"/>
        <w:tabs>
          <w:tab w:val="right" w:pos="4735"/>
        </w:tabs>
        <w:rPr>
          <w:del w:id="1754" w:author="Joyce L Tokar" w:date="2018-03-12T12:11:00Z"/>
          <w:noProof/>
        </w:rPr>
      </w:pPr>
      <w:del w:id="1755" w:author="Joyce L Tokar" w:date="2018-03-12T12:11:00Z">
        <w:r w:rsidRPr="00706161" w:rsidDel="00D7658F">
          <w:rPr>
            <w:noProof/>
            <w:lang w:val="en-GB"/>
          </w:rPr>
          <w:delText>User-defined floating-point types</w:delText>
        </w:r>
        <w:r w:rsidDel="00D7658F">
          <w:rPr>
            <w:noProof/>
          </w:rPr>
          <w:delText>, 16</w:delText>
        </w:r>
      </w:del>
    </w:p>
    <w:p w14:paraId="39A3E915" w14:textId="77777777" w:rsidR="003D0178" w:rsidDel="00D7658F" w:rsidRDefault="003D0178">
      <w:pPr>
        <w:pStyle w:val="Index1"/>
        <w:tabs>
          <w:tab w:val="right" w:pos="4735"/>
        </w:tabs>
        <w:rPr>
          <w:del w:id="1756" w:author="Joyce L Tokar" w:date="2018-03-12T12:11:00Z"/>
          <w:noProof/>
        </w:rPr>
      </w:pPr>
      <w:del w:id="1757" w:author="Joyce L Tokar" w:date="2018-03-12T12:11:00Z">
        <w:r w:rsidRPr="00706161" w:rsidDel="00D7658F">
          <w:rPr>
            <w:noProof/>
            <w:lang w:val="en-GB"/>
          </w:rPr>
          <w:delText>User-defined scalar types</w:delText>
        </w:r>
        <w:r w:rsidDel="00D7658F">
          <w:rPr>
            <w:noProof/>
          </w:rPr>
          <w:delText>, 16</w:delText>
        </w:r>
      </w:del>
    </w:p>
    <w:p w14:paraId="60318D3D" w14:textId="77777777" w:rsidR="003D0178" w:rsidDel="00D7658F" w:rsidRDefault="003D0178">
      <w:pPr>
        <w:pStyle w:val="IndexHeading"/>
        <w:keepNext/>
        <w:tabs>
          <w:tab w:val="right" w:pos="4735"/>
        </w:tabs>
        <w:rPr>
          <w:del w:id="1758" w:author="Joyce L Tokar" w:date="2018-03-12T12:11:00Z"/>
          <w:rFonts w:cstheme="minorBidi"/>
          <w:b/>
          <w:bCs/>
          <w:noProof/>
        </w:rPr>
      </w:pPr>
      <w:del w:id="1759" w:author="Joyce L Tokar" w:date="2018-03-12T12:11:00Z">
        <w:r w:rsidDel="00D7658F">
          <w:rPr>
            <w:noProof/>
          </w:rPr>
          <w:delText xml:space="preserve"> </w:delText>
        </w:r>
      </w:del>
    </w:p>
    <w:p w14:paraId="6804495B" w14:textId="77777777" w:rsidR="003D0178" w:rsidDel="00D7658F" w:rsidRDefault="003D0178">
      <w:pPr>
        <w:pStyle w:val="Index1"/>
        <w:tabs>
          <w:tab w:val="right" w:pos="4735"/>
        </w:tabs>
        <w:rPr>
          <w:del w:id="1760" w:author="Joyce L Tokar" w:date="2018-03-12T12:11:00Z"/>
          <w:noProof/>
        </w:rPr>
      </w:pPr>
      <w:del w:id="1761" w:author="Joyce L Tokar" w:date="2018-03-12T12:11:00Z">
        <w:r w:rsidDel="00D7658F">
          <w:rPr>
            <w:noProof/>
          </w:rPr>
          <w:delText>Volatile, 13, 19, 24</w:delText>
        </w:r>
      </w:del>
    </w:p>
    <w:p w14:paraId="077F0CFE" w14:textId="77777777" w:rsidR="003D0178" w:rsidDel="00D7658F" w:rsidRDefault="003D0178">
      <w:pPr>
        <w:pStyle w:val="IndexHeading"/>
        <w:keepNext/>
        <w:tabs>
          <w:tab w:val="right" w:pos="4735"/>
        </w:tabs>
        <w:rPr>
          <w:del w:id="1762" w:author="Joyce L Tokar" w:date="2018-03-12T12:11:00Z"/>
          <w:rFonts w:cstheme="minorBidi"/>
          <w:b/>
          <w:bCs/>
          <w:noProof/>
        </w:rPr>
      </w:pPr>
      <w:del w:id="1763" w:author="Joyce L Tokar" w:date="2018-03-12T12:11:00Z">
        <w:r w:rsidDel="00D7658F">
          <w:rPr>
            <w:noProof/>
          </w:rPr>
          <w:delText xml:space="preserve"> </w:delText>
        </w:r>
      </w:del>
    </w:p>
    <w:p w14:paraId="30221316" w14:textId="77777777" w:rsidR="003D0178" w:rsidDel="00D7658F" w:rsidRDefault="003D0178">
      <w:pPr>
        <w:pStyle w:val="Index1"/>
        <w:tabs>
          <w:tab w:val="right" w:pos="4735"/>
        </w:tabs>
        <w:rPr>
          <w:del w:id="1764" w:author="Joyce L Tokar" w:date="2018-03-12T12:11:00Z"/>
          <w:noProof/>
        </w:rPr>
      </w:pPr>
      <w:del w:id="1765" w:author="Joyce L Tokar" w:date="2018-03-12T12:11:00Z">
        <w:r w:rsidDel="00D7658F">
          <w:rPr>
            <w:noProof/>
          </w:rPr>
          <w:delText>WXQ – Dead store, 24</w:delText>
        </w:r>
      </w:del>
    </w:p>
    <w:p w14:paraId="26431048" w14:textId="77777777" w:rsidR="003D0178" w:rsidDel="00D7658F" w:rsidRDefault="003D0178">
      <w:pPr>
        <w:pStyle w:val="IndexHeading"/>
        <w:keepNext/>
        <w:tabs>
          <w:tab w:val="right" w:pos="4735"/>
        </w:tabs>
        <w:rPr>
          <w:del w:id="1766" w:author="Joyce L Tokar" w:date="2018-03-12T12:11:00Z"/>
          <w:rFonts w:cstheme="minorBidi"/>
          <w:b/>
          <w:bCs/>
          <w:noProof/>
        </w:rPr>
      </w:pPr>
      <w:del w:id="1767" w:author="Joyce L Tokar" w:date="2018-03-12T12:11:00Z">
        <w:r w:rsidDel="00D7658F">
          <w:rPr>
            <w:noProof/>
          </w:rPr>
          <w:delText xml:space="preserve"> </w:delText>
        </w:r>
      </w:del>
    </w:p>
    <w:p w14:paraId="75D45319" w14:textId="77777777" w:rsidR="003D0178" w:rsidDel="00D7658F" w:rsidRDefault="003D0178">
      <w:pPr>
        <w:pStyle w:val="Index1"/>
        <w:tabs>
          <w:tab w:val="right" w:pos="4735"/>
        </w:tabs>
        <w:rPr>
          <w:del w:id="1768" w:author="Joyce L Tokar" w:date="2018-03-12T12:11:00Z"/>
          <w:noProof/>
        </w:rPr>
      </w:pPr>
      <w:del w:id="1769" w:author="Joyce L Tokar" w:date="2018-03-12T12:11:00Z">
        <w:r w:rsidDel="00D7658F">
          <w:rPr>
            <w:noProof/>
          </w:rPr>
          <w:delText>XYK – Dangling Reference to Heap, 23</w:delText>
        </w:r>
      </w:del>
    </w:p>
    <w:p w14:paraId="6D84E815" w14:textId="77777777" w:rsidR="003D0178" w:rsidDel="00D7658F" w:rsidRDefault="003D0178">
      <w:pPr>
        <w:pStyle w:val="Index1"/>
        <w:tabs>
          <w:tab w:val="right" w:pos="4735"/>
        </w:tabs>
        <w:rPr>
          <w:del w:id="1770" w:author="Joyce L Tokar" w:date="2018-03-12T12:11:00Z"/>
          <w:noProof/>
        </w:rPr>
      </w:pPr>
      <w:del w:id="1771" w:author="Joyce L Tokar" w:date="2018-03-12T12:11:00Z">
        <w:r w:rsidDel="00D7658F">
          <w:rPr>
            <w:noProof/>
          </w:rPr>
          <w:delText>XYL – Memory Leak, 34</w:delText>
        </w:r>
      </w:del>
    </w:p>
    <w:p w14:paraId="1EC84D2A" w14:textId="77777777" w:rsidR="003D0178" w:rsidDel="00D7658F" w:rsidRDefault="003D0178">
      <w:pPr>
        <w:pStyle w:val="Index1"/>
        <w:tabs>
          <w:tab w:val="right" w:pos="4735"/>
        </w:tabs>
        <w:rPr>
          <w:del w:id="1772" w:author="Joyce L Tokar" w:date="2018-03-12T12:11:00Z"/>
          <w:noProof/>
        </w:rPr>
      </w:pPr>
      <w:del w:id="1773" w:author="Joyce L Tokar" w:date="2018-03-12T12:11:00Z">
        <w:r w:rsidDel="00D7658F">
          <w:rPr>
            <w:noProof/>
          </w:rPr>
          <w:delText>XYQ – Dead and Deactivated Code, 28</w:delText>
        </w:r>
      </w:del>
    </w:p>
    <w:p w14:paraId="05450E84" w14:textId="77777777" w:rsidR="003D0178" w:rsidDel="00D7658F" w:rsidRDefault="003D0178">
      <w:pPr>
        <w:pStyle w:val="Index1"/>
        <w:tabs>
          <w:tab w:val="right" w:pos="4735"/>
        </w:tabs>
        <w:rPr>
          <w:del w:id="1774" w:author="Joyce L Tokar" w:date="2018-03-12T12:11:00Z"/>
          <w:noProof/>
        </w:rPr>
      </w:pPr>
      <w:del w:id="1775" w:author="Joyce L Tokar" w:date="2018-03-12T12:11:00Z">
        <w:r w:rsidRPr="00706161" w:rsidDel="00D7658F">
          <w:rPr>
            <w:noProof/>
            <w:lang w:val="en-GB"/>
          </w:rPr>
          <w:delText xml:space="preserve">XYW </w:delText>
        </w:r>
        <w:r w:rsidDel="00D7658F">
          <w:rPr>
            <w:noProof/>
          </w:rPr>
          <w:delText>–</w:delText>
        </w:r>
        <w:r w:rsidRPr="00706161" w:rsidDel="00D7658F">
          <w:rPr>
            <w:noProof/>
            <w:lang w:val="en-GB"/>
          </w:rPr>
          <w:delText xml:space="preserve"> Unchecked Array Copying</w:delText>
        </w:r>
        <w:r w:rsidDel="00D7658F">
          <w:rPr>
            <w:noProof/>
          </w:rPr>
          <w:delText>, 22</w:delText>
        </w:r>
      </w:del>
    </w:p>
    <w:p w14:paraId="454A91A7" w14:textId="77777777" w:rsidR="003D0178" w:rsidDel="00D7658F" w:rsidRDefault="003D0178">
      <w:pPr>
        <w:pStyle w:val="Index1"/>
        <w:tabs>
          <w:tab w:val="right" w:pos="4735"/>
        </w:tabs>
        <w:rPr>
          <w:del w:id="1776" w:author="Joyce L Tokar" w:date="2018-03-12T12:11:00Z"/>
          <w:noProof/>
        </w:rPr>
      </w:pPr>
      <w:del w:id="1777" w:author="Joyce L Tokar" w:date="2018-03-12T12:11:00Z">
        <w:r w:rsidRPr="00706161" w:rsidDel="00D7658F">
          <w:rPr>
            <w:noProof/>
            <w:lang w:val="en-GB"/>
          </w:rPr>
          <w:delText xml:space="preserve">XYZ </w:delText>
        </w:r>
        <w:r w:rsidDel="00D7658F">
          <w:rPr>
            <w:noProof/>
          </w:rPr>
          <w:delText>–</w:delText>
        </w:r>
        <w:r w:rsidRPr="00706161" w:rsidDel="00D7658F">
          <w:rPr>
            <w:noProof/>
            <w:lang w:val="en-GB"/>
          </w:rPr>
          <w:delText xml:space="preserve"> Unchecked Array Indexing</w:delText>
        </w:r>
        <w:r w:rsidDel="00D7658F">
          <w:rPr>
            <w:noProof/>
          </w:rPr>
          <w:delText>, 21</w:delText>
        </w:r>
      </w:del>
    </w:p>
    <w:p w14:paraId="58C29A3E" w14:textId="77777777" w:rsidR="003D0178" w:rsidDel="00D7658F" w:rsidRDefault="003D0178">
      <w:pPr>
        <w:pStyle w:val="Index1"/>
        <w:tabs>
          <w:tab w:val="right" w:pos="4735"/>
        </w:tabs>
        <w:rPr>
          <w:del w:id="1778" w:author="Joyce L Tokar" w:date="2018-03-12T12:11:00Z"/>
          <w:noProof/>
        </w:rPr>
      </w:pPr>
      <w:del w:id="1779" w:author="Joyce L Tokar" w:date="2018-03-12T12:11:00Z">
        <w:r w:rsidDel="00D7658F">
          <w:rPr>
            <w:noProof/>
          </w:rPr>
          <w:delText>XZH – Off-by-one Error, 30</w:delText>
        </w:r>
      </w:del>
    </w:p>
    <w:p w14:paraId="3CA42FEA" w14:textId="77777777" w:rsidR="003D0178" w:rsidDel="00D7658F" w:rsidRDefault="003D0178">
      <w:pPr>
        <w:pStyle w:val="IndexHeading"/>
        <w:keepNext/>
        <w:tabs>
          <w:tab w:val="right" w:pos="4735"/>
        </w:tabs>
        <w:rPr>
          <w:del w:id="1780" w:author="Joyce L Tokar" w:date="2018-03-12T12:11:00Z"/>
          <w:rFonts w:cstheme="minorBidi"/>
          <w:b/>
          <w:bCs/>
          <w:noProof/>
        </w:rPr>
      </w:pPr>
      <w:del w:id="1781" w:author="Joyce L Tokar" w:date="2018-03-12T12:11:00Z">
        <w:r w:rsidDel="00D7658F">
          <w:rPr>
            <w:noProof/>
          </w:rPr>
          <w:delText xml:space="preserve"> </w:delText>
        </w:r>
      </w:del>
    </w:p>
    <w:p w14:paraId="01CEF35C" w14:textId="77777777" w:rsidR="003D0178" w:rsidDel="00D7658F" w:rsidRDefault="003D0178">
      <w:pPr>
        <w:pStyle w:val="Index1"/>
        <w:tabs>
          <w:tab w:val="right" w:pos="4735"/>
        </w:tabs>
        <w:rPr>
          <w:del w:id="1782" w:author="Joyce L Tokar" w:date="2018-03-12T12:11:00Z"/>
          <w:noProof/>
        </w:rPr>
      </w:pPr>
      <w:del w:id="1783" w:author="Joyce L Tokar" w:date="2018-03-12T12:11:00Z">
        <w:r w:rsidDel="00D7658F">
          <w:rPr>
            <w:noProof/>
          </w:rPr>
          <w:delText>YOW – Identifier Name Reuse, 25</w:delText>
        </w:r>
      </w:del>
    </w:p>
    <w:p w14:paraId="7B5AD19B" w14:textId="77777777" w:rsidR="003D0178" w:rsidDel="00D7658F" w:rsidRDefault="003D0178">
      <w:pPr>
        <w:pStyle w:val="Index1"/>
        <w:tabs>
          <w:tab w:val="right" w:pos="4735"/>
        </w:tabs>
        <w:rPr>
          <w:del w:id="1784" w:author="Joyce L Tokar" w:date="2018-03-12T12:11:00Z"/>
          <w:noProof/>
        </w:rPr>
      </w:pPr>
      <w:del w:id="1785" w:author="Joyce L Tokar" w:date="2018-03-12T12:11:00Z">
        <w:r w:rsidDel="00D7658F">
          <w:rPr>
            <w:noProof/>
          </w:rPr>
          <w:delText>YZS  – Unused Variable, 25</w:delText>
        </w:r>
      </w:del>
    </w:p>
    <w:p w14:paraId="6628288F" w14:textId="77777777" w:rsidR="003D0178" w:rsidDel="00D7658F" w:rsidRDefault="003D0178" w:rsidP="008216A8">
      <w:pPr>
        <w:pStyle w:val="Bibliography1"/>
        <w:rPr>
          <w:del w:id="1786" w:author="Joyce L Tokar" w:date="2018-03-12T12:11:00Z"/>
          <w:noProof/>
        </w:rPr>
        <w:sectPr w:rsidR="003D0178" w:rsidDel="00D7658F" w:rsidSect="003D0178">
          <w:type w:val="continuous"/>
          <w:pgSz w:w="11909" w:h="16834" w:code="9"/>
          <w:pgMar w:top="792" w:right="734" w:bottom="821" w:left="821" w:header="706" w:footer="576" w:gutter="144"/>
          <w:cols w:num="2" w:space="720"/>
          <w:titlePg/>
          <w:docGrid w:linePitch="272"/>
        </w:sectPr>
      </w:pPr>
    </w:p>
    <w:p w14:paraId="2DA8F375" w14:textId="77777777" w:rsidR="0028662E" w:rsidDel="00384B96" w:rsidRDefault="0028662E" w:rsidP="008216A8">
      <w:pPr>
        <w:pStyle w:val="Bibliography1"/>
        <w:rPr>
          <w:del w:id="1787" w:author="Joyce L Tokar" w:date="2017-09-13T11:49:00Z"/>
          <w:noProof/>
        </w:rPr>
        <w:sectPr w:rsidR="0028662E" w:rsidDel="00384B96" w:rsidSect="003D0178">
          <w:type w:val="continuous"/>
          <w:pgSz w:w="11909" w:h="16834" w:code="9"/>
          <w:pgMar w:top="792" w:right="734" w:bottom="821" w:left="821" w:header="706" w:footer="576" w:gutter="144"/>
          <w:cols w:space="720"/>
          <w:titlePg/>
          <w:docGrid w:linePitch="272"/>
        </w:sectPr>
      </w:pPr>
    </w:p>
    <w:p w14:paraId="45908C7F" w14:textId="77777777" w:rsidR="0028662E" w:rsidDel="00384B96" w:rsidRDefault="0028662E">
      <w:pPr>
        <w:pStyle w:val="IndexHeading"/>
        <w:keepNext/>
        <w:tabs>
          <w:tab w:val="right" w:pos="4735"/>
        </w:tabs>
        <w:rPr>
          <w:del w:id="1788" w:author="Joyce L Tokar" w:date="2017-09-13T11:49:00Z"/>
          <w:rFonts w:cstheme="minorBidi"/>
          <w:b/>
          <w:bCs/>
          <w:noProof/>
        </w:rPr>
      </w:pPr>
      <w:del w:id="1789" w:author="Joyce L Tokar" w:date="2017-09-13T11:49:00Z">
        <w:r w:rsidDel="00384B96">
          <w:rPr>
            <w:noProof/>
          </w:rPr>
          <w:delText xml:space="preserve"> </w:delText>
        </w:r>
      </w:del>
    </w:p>
    <w:p w14:paraId="556AB86E" w14:textId="77777777" w:rsidR="0028662E" w:rsidDel="00384B96" w:rsidRDefault="0028662E">
      <w:pPr>
        <w:pStyle w:val="Index1"/>
        <w:tabs>
          <w:tab w:val="right" w:pos="4735"/>
        </w:tabs>
        <w:rPr>
          <w:del w:id="1790" w:author="Joyce L Tokar" w:date="2017-09-13T11:49:00Z"/>
          <w:noProof/>
        </w:rPr>
      </w:pPr>
      <w:del w:id="1791" w:author="Joyce L Tokar" w:date="2017-09-13T11:49:00Z">
        <w:r w:rsidDel="00384B96">
          <w:rPr>
            <w:noProof/>
          </w:rPr>
          <w:delText>Abnormal representation, 9</w:delText>
        </w:r>
      </w:del>
    </w:p>
    <w:p w14:paraId="7A323B0F" w14:textId="77777777" w:rsidR="0028662E" w:rsidDel="00384B96" w:rsidRDefault="0028662E">
      <w:pPr>
        <w:pStyle w:val="Index1"/>
        <w:tabs>
          <w:tab w:val="right" w:pos="4735"/>
        </w:tabs>
        <w:rPr>
          <w:del w:id="1792" w:author="Joyce L Tokar" w:date="2017-09-13T11:49:00Z"/>
          <w:noProof/>
        </w:rPr>
      </w:pPr>
      <w:del w:id="1793" w:author="Joyce L Tokar" w:date="2017-09-13T11:49:00Z">
        <w:r w:rsidRPr="00895530" w:rsidDel="00384B96">
          <w:rPr>
            <w:rFonts w:ascii="Times New Roman" w:hAnsi="Times New Roman" w:cs="Times New Roman"/>
            <w:b/>
            <w:noProof/>
          </w:rPr>
          <w:delText>abort</w:delText>
        </w:r>
        <w:r w:rsidDel="00384B96">
          <w:rPr>
            <w:noProof/>
          </w:rPr>
          <w:delText>, 25, 31, 37, 38, 39, 40</w:delText>
        </w:r>
      </w:del>
    </w:p>
    <w:p w14:paraId="7410AC40" w14:textId="77777777" w:rsidR="0028662E" w:rsidDel="00384B96" w:rsidRDefault="0028662E">
      <w:pPr>
        <w:pStyle w:val="Index1"/>
        <w:tabs>
          <w:tab w:val="right" w:pos="4735"/>
        </w:tabs>
        <w:rPr>
          <w:del w:id="1794" w:author="Joyce L Tokar" w:date="2017-09-13T11:49:00Z"/>
          <w:noProof/>
        </w:rPr>
      </w:pPr>
      <w:del w:id="1795" w:author="Joyce L Tokar" w:date="2017-09-13T11:49:00Z">
        <w:r w:rsidRPr="00895530" w:rsidDel="00384B96">
          <w:rPr>
            <w:noProof/>
            <w:kern w:val="32"/>
          </w:rPr>
          <w:delText>Access object</w:delText>
        </w:r>
        <w:r w:rsidDel="00384B96">
          <w:rPr>
            <w:noProof/>
          </w:rPr>
          <w:delText>, 9</w:delText>
        </w:r>
      </w:del>
    </w:p>
    <w:p w14:paraId="3EAD128E" w14:textId="77777777" w:rsidR="0028662E" w:rsidDel="00384B96" w:rsidRDefault="0028662E">
      <w:pPr>
        <w:pStyle w:val="Index1"/>
        <w:tabs>
          <w:tab w:val="right" w:pos="4735"/>
        </w:tabs>
        <w:rPr>
          <w:del w:id="1796" w:author="Joyce L Tokar" w:date="2017-09-13T11:49:00Z"/>
          <w:noProof/>
        </w:rPr>
      </w:pPr>
      <w:del w:id="1797" w:author="Joyce L Tokar" w:date="2017-09-13T11:49:00Z">
        <w:r w:rsidRPr="00895530" w:rsidDel="00384B96">
          <w:rPr>
            <w:noProof/>
            <w:kern w:val="32"/>
          </w:rPr>
          <w:delText>Access type</w:delText>
        </w:r>
        <w:r w:rsidDel="00384B96">
          <w:rPr>
            <w:noProof/>
          </w:rPr>
          <w:delText>, 9</w:delText>
        </w:r>
      </w:del>
    </w:p>
    <w:p w14:paraId="10AD9C71" w14:textId="77777777" w:rsidR="0028662E" w:rsidDel="00384B96" w:rsidRDefault="0028662E">
      <w:pPr>
        <w:pStyle w:val="Index1"/>
        <w:tabs>
          <w:tab w:val="right" w:pos="4735"/>
        </w:tabs>
        <w:rPr>
          <w:del w:id="1798" w:author="Joyce L Tokar" w:date="2017-09-13T11:49:00Z"/>
          <w:noProof/>
        </w:rPr>
      </w:pPr>
      <w:del w:id="1799" w:author="Joyce L Tokar" w:date="2017-09-13T11:49:00Z">
        <w:r w:rsidRPr="00895530" w:rsidDel="00384B96">
          <w:rPr>
            <w:noProof/>
            <w:kern w:val="32"/>
          </w:rPr>
          <w:delText>Access value</w:delText>
        </w:r>
        <w:r w:rsidDel="00384B96">
          <w:rPr>
            <w:noProof/>
          </w:rPr>
          <w:delText>, 10</w:delText>
        </w:r>
      </w:del>
    </w:p>
    <w:p w14:paraId="6F576022" w14:textId="77777777" w:rsidR="0028662E" w:rsidDel="00384B96" w:rsidRDefault="0028662E">
      <w:pPr>
        <w:pStyle w:val="Index1"/>
        <w:tabs>
          <w:tab w:val="right" w:pos="4735"/>
        </w:tabs>
        <w:rPr>
          <w:del w:id="1800" w:author="Joyce L Tokar" w:date="2017-09-13T11:49:00Z"/>
          <w:noProof/>
        </w:rPr>
      </w:pPr>
      <w:del w:id="1801" w:author="Joyce L Tokar" w:date="2017-09-13T11:49:00Z">
        <w:r w:rsidRPr="00895530" w:rsidDel="00384B96">
          <w:rPr>
            <w:noProof/>
            <w:kern w:val="32"/>
          </w:rPr>
          <w:delText>Access-to-subprogram</w:delText>
        </w:r>
        <w:r w:rsidDel="00384B96">
          <w:rPr>
            <w:noProof/>
          </w:rPr>
          <w:delText>, 9</w:delText>
        </w:r>
      </w:del>
    </w:p>
    <w:p w14:paraId="060FE454" w14:textId="77777777" w:rsidR="0028662E" w:rsidDel="00384B96" w:rsidRDefault="0028662E">
      <w:pPr>
        <w:pStyle w:val="Index1"/>
        <w:tabs>
          <w:tab w:val="right" w:pos="4735"/>
        </w:tabs>
        <w:rPr>
          <w:del w:id="1802" w:author="Joyce L Tokar" w:date="2017-09-13T11:49:00Z"/>
          <w:noProof/>
        </w:rPr>
      </w:pPr>
      <w:del w:id="1803" w:author="Joyce L Tokar" w:date="2017-09-13T11:49:00Z">
        <w:r w:rsidDel="00384B96">
          <w:rPr>
            <w:noProof/>
          </w:rPr>
          <w:delText>Allocator, 10</w:delText>
        </w:r>
      </w:del>
    </w:p>
    <w:p w14:paraId="2AB71441" w14:textId="77777777" w:rsidR="0028662E" w:rsidDel="00384B96" w:rsidRDefault="0028662E">
      <w:pPr>
        <w:pStyle w:val="Index1"/>
        <w:tabs>
          <w:tab w:val="right" w:pos="4735"/>
        </w:tabs>
        <w:rPr>
          <w:del w:id="1804" w:author="Joyce L Tokar" w:date="2017-09-13T11:49:00Z"/>
          <w:noProof/>
        </w:rPr>
      </w:pPr>
      <w:del w:id="1805" w:author="Joyce L Tokar" w:date="2017-09-13T11:49:00Z">
        <w:r w:rsidDel="00384B96">
          <w:rPr>
            <w:noProof/>
          </w:rPr>
          <w:delText>AMV – Type-breaking Reinterpretation of Data, 31</w:delText>
        </w:r>
      </w:del>
    </w:p>
    <w:p w14:paraId="4C90BBC2" w14:textId="77777777" w:rsidR="0028662E" w:rsidDel="00384B96" w:rsidRDefault="0028662E">
      <w:pPr>
        <w:pStyle w:val="Index1"/>
        <w:tabs>
          <w:tab w:val="right" w:pos="4735"/>
        </w:tabs>
        <w:rPr>
          <w:del w:id="1806" w:author="Joyce L Tokar" w:date="2017-09-13T11:49:00Z"/>
          <w:noProof/>
        </w:rPr>
      </w:pPr>
      <w:del w:id="1807" w:author="Joyce L Tokar" w:date="2017-09-13T11:49:00Z">
        <w:r w:rsidDel="00384B96">
          <w:rPr>
            <w:noProof/>
          </w:rPr>
          <w:delText>Aspect specification, 10</w:delText>
        </w:r>
      </w:del>
    </w:p>
    <w:p w14:paraId="677FD984" w14:textId="77777777" w:rsidR="0028662E" w:rsidDel="00384B96" w:rsidRDefault="0028662E">
      <w:pPr>
        <w:pStyle w:val="Index1"/>
        <w:tabs>
          <w:tab w:val="right" w:pos="4735"/>
        </w:tabs>
        <w:rPr>
          <w:del w:id="1808" w:author="Joyce L Tokar" w:date="2017-09-13T11:49:00Z"/>
          <w:noProof/>
        </w:rPr>
      </w:pPr>
      <w:del w:id="1809" w:author="Joyce L Tokar" w:date="2017-09-13T11:49:00Z">
        <w:r w:rsidDel="00384B96">
          <w:rPr>
            <w:noProof/>
          </w:rPr>
          <w:delText>Atomic, 10, 12, 17, 38, 40</w:delText>
        </w:r>
      </w:del>
    </w:p>
    <w:p w14:paraId="2EC88734" w14:textId="77777777" w:rsidR="0028662E" w:rsidDel="00384B96" w:rsidRDefault="0028662E">
      <w:pPr>
        <w:pStyle w:val="Index1"/>
        <w:tabs>
          <w:tab w:val="right" w:pos="4735"/>
        </w:tabs>
        <w:rPr>
          <w:del w:id="1810" w:author="Joyce L Tokar" w:date="2017-09-13T11:49:00Z"/>
          <w:noProof/>
        </w:rPr>
      </w:pPr>
      <w:del w:id="1811" w:author="Joyce L Tokar" w:date="2017-09-13T11:49:00Z">
        <w:r w:rsidDel="00384B96">
          <w:rPr>
            <w:noProof/>
          </w:rPr>
          <w:delText>Attribute, 10</w:delText>
        </w:r>
      </w:del>
    </w:p>
    <w:p w14:paraId="5DF79F18" w14:textId="77777777" w:rsidR="0028662E" w:rsidDel="00384B96" w:rsidRDefault="0028662E">
      <w:pPr>
        <w:pStyle w:val="Index2"/>
        <w:tabs>
          <w:tab w:val="right" w:pos="4735"/>
        </w:tabs>
        <w:rPr>
          <w:del w:id="1812" w:author="Joyce L Tokar" w:date="2017-09-13T11:49:00Z"/>
          <w:noProof/>
        </w:rPr>
      </w:pPr>
      <w:del w:id="1813" w:author="Joyce L Tokar" w:date="2017-09-13T11:49:00Z">
        <w:r w:rsidDel="00384B96">
          <w:rPr>
            <w:noProof/>
          </w:rPr>
          <w:delText>‘Access, 20, 29</w:delText>
        </w:r>
      </w:del>
    </w:p>
    <w:p w14:paraId="7F9F4750" w14:textId="77777777" w:rsidR="0028662E" w:rsidDel="00384B96" w:rsidRDefault="0028662E">
      <w:pPr>
        <w:pStyle w:val="Index2"/>
        <w:tabs>
          <w:tab w:val="right" w:pos="4735"/>
        </w:tabs>
        <w:rPr>
          <w:del w:id="1814" w:author="Joyce L Tokar" w:date="2017-09-13T11:49:00Z"/>
          <w:noProof/>
        </w:rPr>
      </w:pPr>
      <w:del w:id="1815" w:author="Joyce L Tokar" w:date="2017-09-13T11:49:00Z">
        <w:r w:rsidDel="00384B96">
          <w:rPr>
            <w:noProof/>
          </w:rPr>
          <w:delText>‘Callable, 40</w:delText>
        </w:r>
      </w:del>
    </w:p>
    <w:p w14:paraId="1C7FC1F9" w14:textId="77777777" w:rsidR="0028662E" w:rsidDel="00384B96" w:rsidRDefault="0028662E">
      <w:pPr>
        <w:pStyle w:val="Index2"/>
        <w:tabs>
          <w:tab w:val="right" w:pos="4735"/>
        </w:tabs>
        <w:rPr>
          <w:del w:id="1816" w:author="Joyce L Tokar" w:date="2017-09-13T11:49:00Z"/>
          <w:noProof/>
        </w:rPr>
      </w:pPr>
      <w:del w:id="1817" w:author="Joyce L Tokar" w:date="2017-09-13T11:49:00Z">
        <w:r w:rsidDel="00384B96">
          <w:rPr>
            <w:noProof/>
          </w:rPr>
          <w:delText>‘Terminated, 40</w:delText>
        </w:r>
      </w:del>
    </w:p>
    <w:p w14:paraId="6C413550" w14:textId="77777777" w:rsidR="0028662E" w:rsidDel="00384B96" w:rsidRDefault="0028662E">
      <w:pPr>
        <w:pStyle w:val="Index2"/>
        <w:tabs>
          <w:tab w:val="right" w:pos="4735"/>
        </w:tabs>
        <w:rPr>
          <w:del w:id="1818" w:author="Joyce L Tokar" w:date="2017-09-13T11:49:00Z"/>
          <w:noProof/>
        </w:rPr>
      </w:pPr>
      <w:del w:id="1819" w:author="Joyce L Tokar" w:date="2017-09-13T11:49:00Z">
        <w:r w:rsidDel="00384B96">
          <w:rPr>
            <w:noProof/>
          </w:rPr>
          <w:delText>‘Valid, 16, 24</w:delText>
        </w:r>
      </w:del>
    </w:p>
    <w:p w14:paraId="1CA71F52" w14:textId="77777777" w:rsidR="0028662E" w:rsidDel="00384B96" w:rsidRDefault="0028662E">
      <w:pPr>
        <w:pStyle w:val="Index2"/>
        <w:tabs>
          <w:tab w:val="right" w:pos="4735"/>
        </w:tabs>
        <w:rPr>
          <w:del w:id="1820" w:author="Joyce L Tokar" w:date="2017-09-13T11:49:00Z"/>
          <w:noProof/>
        </w:rPr>
      </w:pPr>
      <w:del w:id="1821" w:author="Joyce L Tokar" w:date="2017-09-13T11:49:00Z">
        <w:r w:rsidDel="00384B96">
          <w:rPr>
            <w:noProof/>
          </w:rPr>
          <w:delText>’Valid, 24</w:delText>
        </w:r>
      </w:del>
    </w:p>
    <w:p w14:paraId="52695DF0" w14:textId="77777777" w:rsidR="0028662E" w:rsidDel="00384B96" w:rsidRDefault="0028662E">
      <w:pPr>
        <w:pStyle w:val="Index2"/>
        <w:tabs>
          <w:tab w:val="right" w:pos="4735"/>
        </w:tabs>
        <w:rPr>
          <w:del w:id="1822" w:author="Joyce L Tokar" w:date="2017-09-13T11:49:00Z"/>
          <w:noProof/>
        </w:rPr>
      </w:pPr>
      <w:del w:id="1823" w:author="Joyce L Tokar" w:date="2017-09-13T11:49:00Z">
        <w:r w:rsidDel="00384B96">
          <w:rPr>
            <w:noProof/>
          </w:rPr>
          <w:delText>'Access, 29</w:delText>
        </w:r>
      </w:del>
    </w:p>
    <w:p w14:paraId="2F458F2A" w14:textId="77777777" w:rsidR="0028662E" w:rsidDel="00384B96" w:rsidRDefault="0028662E">
      <w:pPr>
        <w:pStyle w:val="Index2"/>
        <w:tabs>
          <w:tab w:val="right" w:pos="4735"/>
        </w:tabs>
        <w:rPr>
          <w:del w:id="1824" w:author="Joyce L Tokar" w:date="2017-09-13T11:49:00Z"/>
          <w:noProof/>
        </w:rPr>
      </w:pPr>
      <w:del w:id="1825" w:author="Joyce L Tokar" w:date="2017-09-13T11:49:00Z">
        <w:r w:rsidDel="00384B96">
          <w:rPr>
            <w:noProof/>
          </w:rPr>
          <w:delText>'Address, 29, 42</w:delText>
        </w:r>
      </w:del>
    </w:p>
    <w:p w14:paraId="1A9202F8" w14:textId="77777777" w:rsidR="0028662E" w:rsidDel="00384B96" w:rsidRDefault="0028662E">
      <w:pPr>
        <w:pStyle w:val="Index2"/>
        <w:tabs>
          <w:tab w:val="right" w:pos="4735"/>
        </w:tabs>
        <w:rPr>
          <w:del w:id="1826" w:author="Joyce L Tokar" w:date="2017-09-13T11:49:00Z"/>
          <w:noProof/>
        </w:rPr>
      </w:pPr>
      <w:del w:id="1827" w:author="Joyce L Tokar" w:date="2017-09-13T11:49:00Z">
        <w:r w:rsidDel="00384B96">
          <w:rPr>
            <w:noProof/>
          </w:rPr>
          <w:delText>'Alignment, 13</w:delText>
        </w:r>
      </w:del>
    </w:p>
    <w:p w14:paraId="6E88AD39" w14:textId="77777777" w:rsidR="0028662E" w:rsidDel="00384B96" w:rsidRDefault="0028662E">
      <w:pPr>
        <w:pStyle w:val="Index2"/>
        <w:tabs>
          <w:tab w:val="right" w:pos="4735"/>
        </w:tabs>
        <w:rPr>
          <w:del w:id="1828" w:author="Joyce L Tokar" w:date="2017-09-13T11:49:00Z"/>
          <w:noProof/>
        </w:rPr>
      </w:pPr>
      <w:del w:id="1829" w:author="Joyce L Tokar" w:date="2017-09-13T11:49:00Z">
        <w:r w:rsidDel="00384B96">
          <w:rPr>
            <w:noProof/>
          </w:rPr>
          <w:delText>'Component_Size, 13</w:delText>
        </w:r>
      </w:del>
    </w:p>
    <w:p w14:paraId="0C6A4857" w14:textId="77777777" w:rsidR="0028662E" w:rsidDel="00384B96" w:rsidRDefault="0028662E">
      <w:pPr>
        <w:pStyle w:val="Index2"/>
        <w:tabs>
          <w:tab w:val="right" w:pos="4735"/>
        </w:tabs>
        <w:rPr>
          <w:del w:id="1830" w:author="Joyce L Tokar" w:date="2017-09-13T11:49:00Z"/>
          <w:noProof/>
        </w:rPr>
      </w:pPr>
      <w:del w:id="1831" w:author="Joyce L Tokar" w:date="2017-09-13T11:49:00Z">
        <w:r w:rsidDel="00384B96">
          <w:rPr>
            <w:noProof/>
          </w:rPr>
          <w:delText>'Exponent, 17</w:delText>
        </w:r>
      </w:del>
    </w:p>
    <w:p w14:paraId="6465E2FB" w14:textId="77777777" w:rsidR="0028662E" w:rsidDel="00384B96" w:rsidRDefault="0028662E">
      <w:pPr>
        <w:pStyle w:val="Index2"/>
        <w:tabs>
          <w:tab w:val="right" w:pos="4735"/>
        </w:tabs>
        <w:rPr>
          <w:del w:id="1832" w:author="Joyce L Tokar" w:date="2017-09-13T11:49:00Z"/>
          <w:noProof/>
        </w:rPr>
      </w:pPr>
      <w:del w:id="1833" w:author="Joyce L Tokar" w:date="2017-09-13T11:49:00Z">
        <w:r w:rsidDel="00384B96">
          <w:rPr>
            <w:noProof/>
          </w:rPr>
          <w:delText>'First, 28, 39</w:delText>
        </w:r>
      </w:del>
    </w:p>
    <w:p w14:paraId="33C1ABEC" w14:textId="77777777" w:rsidR="0028662E" w:rsidDel="00384B96" w:rsidRDefault="0028662E">
      <w:pPr>
        <w:pStyle w:val="Index2"/>
        <w:tabs>
          <w:tab w:val="right" w:pos="4735"/>
        </w:tabs>
        <w:rPr>
          <w:del w:id="1834" w:author="Joyce L Tokar" w:date="2017-09-13T11:49:00Z"/>
          <w:noProof/>
        </w:rPr>
      </w:pPr>
      <w:del w:id="1835" w:author="Joyce L Tokar" w:date="2017-09-13T11:49:00Z">
        <w:r w:rsidDel="00384B96">
          <w:rPr>
            <w:noProof/>
          </w:rPr>
          <w:delText>'Image, 26</w:delText>
        </w:r>
      </w:del>
    </w:p>
    <w:p w14:paraId="27ED566D" w14:textId="77777777" w:rsidR="0028662E" w:rsidDel="00384B96" w:rsidRDefault="0028662E">
      <w:pPr>
        <w:pStyle w:val="Index2"/>
        <w:tabs>
          <w:tab w:val="right" w:pos="4735"/>
        </w:tabs>
        <w:rPr>
          <w:del w:id="1836" w:author="Joyce L Tokar" w:date="2017-09-13T11:49:00Z"/>
          <w:noProof/>
        </w:rPr>
      </w:pPr>
      <w:del w:id="1837" w:author="Joyce L Tokar" w:date="2017-09-13T11:49:00Z">
        <w:r w:rsidDel="00384B96">
          <w:rPr>
            <w:noProof/>
          </w:rPr>
          <w:delText>'Last, 28, 39</w:delText>
        </w:r>
      </w:del>
    </w:p>
    <w:p w14:paraId="57195755" w14:textId="77777777" w:rsidR="0028662E" w:rsidDel="00384B96" w:rsidRDefault="0028662E">
      <w:pPr>
        <w:pStyle w:val="Index2"/>
        <w:tabs>
          <w:tab w:val="right" w:pos="4735"/>
        </w:tabs>
        <w:rPr>
          <w:del w:id="1838" w:author="Joyce L Tokar" w:date="2017-09-13T11:49:00Z"/>
          <w:noProof/>
        </w:rPr>
      </w:pPr>
      <w:del w:id="1839" w:author="Joyce L Tokar" w:date="2017-09-13T11:49:00Z">
        <w:r w:rsidDel="00384B96">
          <w:rPr>
            <w:noProof/>
          </w:rPr>
          <w:delText>'Length, 28</w:delText>
        </w:r>
      </w:del>
    </w:p>
    <w:p w14:paraId="02383984" w14:textId="77777777" w:rsidR="0028662E" w:rsidDel="00384B96" w:rsidRDefault="0028662E">
      <w:pPr>
        <w:pStyle w:val="Index2"/>
        <w:tabs>
          <w:tab w:val="right" w:pos="4735"/>
        </w:tabs>
        <w:rPr>
          <w:del w:id="1840" w:author="Joyce L Tokar" w:date="2017-09-13T11:49:00Z"/>
          <w:noProof/>
        </w:rPr>
      </w:pPr>
      <w:del w:id="1841" w:author="Joyce L Tokar" w:date="2017-09-13T11:49:00Z">
        <w:r w:rsidDel="00384B96">
          <w:rPr>
            <w:noProof/>
          </w:rPr>
          <w:delText>'Range, 28</w:delText>
        </w:r>
      </w:del>
    </w:p>
    <w:p w14:paraId="42032411" w14:textId="77777777" w:rsidR="0028662E" w:rsidDel="00384B96" w:rsidRDefault="0028662E">
      <w:pPr>
        <w:pStyle w:val="Index2"/>
        <w:tabs>
          <w:tab w:val="right" w:pos="4735"/>
        </w:tabs>
        <w:rPr>
          <w:del w:id="1842" w:author="Joyce L Tokar" w:date="2017-09-13T11:49:00Z"/>
          <w:noProof/>
        </w:rPr>
      </w:pPr>
      <w:del w:id="1843" w:author="Joyce L Tokar" w:date="2017-09-13T11:49:00Z">
        <w:r w:rsidDel="00384B96">
          <w:rPr>
            <w:noProof/>
          </w:rPr>
          <w:delText>'Size, 13</w:delText>
        </w:r>
      </w:del>
    </w:p>
    <w:p w14:paraId="0D8B72FA" w14:textId="77777777" w:rsidR="0028662E" w:rsidDel="00384B96" w:rsidRDefault="0028662E">
      <w:pPr>
        <w:pStyle w:val="Index2"/>
        <w:tabs>
          <w:tab w:val="right" w:pos="4735"/>
        </w:tabs>
        <w:rPr>
          <w:del w:id="1844" w:author="Joyce L Tokar" w:date="2017-09-13T11:49:00Z"/>
          <w:noProof/>
        </w:rPr>
      </w:pPr>
      <w:del w:id="1845" w:author="Joyce L Tokar" w:date="2017-09-13T11:49:00Z">
        <w:r w:rsidDel="00384B96">
          <w:rPr>
            <w:noProof/>
          </w:rPr>
          <w:delText>'Unchecked_Access, 15, 29, 36</w:delText>
        </w:r>
      </w:del>
    </w:p>
    <w:p w14:paraId="39C6A049" w14:textId="77777777" w:rsidR="0028662E" w:rsidDel="00384B96" w:rsidRDefault="0028662E">
      <w:pPr>
        <w:pStyle w:val="Index2"/>
        <w:tabs>
          <w:tab w:val="right" w:pos="4735"/>
        </w:tabs>
        <w:rPr>
          <w:del w:id="1846" w:author="Joyce L Tokar" w:date="2017-09-13T11:49:00Z"/>
          <w:noProof/>
        </w:rPr>
      </w:pPr>
      <w:del w:id="1847" w:author="Joyce L Tokar" w:date="2017-09-13T11:49:00Z">
        <w:r w:rsidDel="00384B96">
          <w:rPr>
            <w:noProof/>
          </w:rPr>
          <w:delText>'Valid, 34</w:delText>
        </w:r>
      </w:del>
    </w:p>
    <w:p w14:paraId="13FFE498" w14:textId="77777777" w:rsidR="0028662E" w:rsidDel="00384B96" w:rsidRDefault="0028662E">
      <w:pPr>
        <w:pStyle w:val="IndexHeading"/>
        <w:keepNext/>
        <w:tabs>
          <w:tab w:val="right" w:pos="4735"/>
        </w:tabs>
        <w:rPr>
          <w:del w:id="1848" w:author="Joyce L Tokar" w:date="2017-09-13T11:49:00Z"/>
          <w:rFonts w:cstheme="minorBidi"/>
          <w:b/>
          <w:bCs/>
          <w:noProof/>
        </w:rPr>
      </w:pPr>
      <w:del w:id="1849" w:author="Joyce L Tokar" w:date="2017-09-13T11:49:00Z">
        <w:r w:rsidDel="00384B96">
          <w:rPr>
            <w:noProof/>
          </w:rPr>
          <w:delText xml:space="preserve"> </w:delText>
        </w:r>
      </w:del>
    </w:p>
    <w:p w14:paraId="5AF1470D" w14:textId="77777777" w:rsidR="0028662E" w:rsidDel="00384B96" w:rsidRDefault="0028662E">
      <w:pPr>
        <w:pStyle w:val="Index1"/>
        <w:tabs>
          <w:tab w:val="right" w:pos="4735"/>
        </w:tabs>
        <w:rPr>
          <w:del w:id="1850" w:author="Joyce L Tokar" w:date="2017-09-13T11:49:00Z"/>
          <w:noProof/>
        </w:rPr>
      </w:pPr>
      <w:del w:id="1851" w:author="Joyce L Tokar" w:date="2017-09-13T11:49:00Z">
        <w:r w:rsidDel="00384B96">
          <w:rPr>
            <w:noProof/>
          </w:rPr>
          <w:delText>Bit ordering, 10</w:delText>
        </w:r>
      </w:del>
    </w:p>
    <w:p w14:paraId="753FA186" w14:textId="77777777" w:rsidR="0028662E" w:rsidDel="00384B96" w:rsidRDefault="0028662E">
      <w:pPr>
        <w:pStyle w:val="Index1"/>
        <w:tabs>
          <w:tab w:val="right" w:pos="4735"/>
        </w:tabs>
        <w:rPr>
          <w:del w:id="1852" w:author="Joyce L Tokar" w:date="2017-09-13T11:49:00Z"/>
          <w:noProof/>
        </w:rPr>
      </w:pPr>
      <w:del w:id="1853" w:author="Joyce L Tokar" w:date="2017-09-13T11:49:00Z">
        <w:r w:rsidDel="00384B96">
          <w:rPr>
            <w:noProof/>
          </w:rPr>
          <w:delText>BJL – Namespace Issues, 23</w:delText>
        </w:r>
      </w:del>
    </w:p>
    <w:p w14:paraId="25248FC9" w14:textId="77777777" w:rsidR="0028662E" w:rsidDel="00384B96" w:rsidRDefault="0028662E">
      <w:pPr>
        <w:pStyle w:val="Index1"/>
        <w:tabs>
          <w:tab w:val="right" w:pos="4735"/>
        </w:tabs>
        <w:rPr>
          <w:del w:id="1854" w:author="Joyce L Tokar" w:date="2017-09-13T11:49:00Z"/>
          <w:noProof/>
        </w:rPr>
      </w:pPr>
      <w:del w:id="1855" w:author="Joyce L Tokar" w:date="2017-09-13T11:49:00Z">
        <w:r w:rsidRPr="00895530" w:rsidDel="00384B96">
          <w:rPr>
            <w:noProof/>
            <w:kern w:val="32"/>
          </w:rPr>
          <w:delText>Bounded Error</w:delText>
        </w:r>
        <w:r w:rsidDel="00384B96">
          <w:rPr>
            <w:noProof/>
          </w:rPr>
          <w:delText>, 10</w:delText>
        </w:r>
      </w:del>
    </w:p>
    <w:p w14:paraId="06ACE079" w14:textId="77777777" w:rsidR="0028662E" w:rsidDel="00384B96" w:rsidRDefault="0028662E">
      <w:pPr>
        <w:pStyle w:val="Index1"/>
        <w:tabs>
          <w:tab w:val="right" w:pos="4735"/>
        </w:tabs>
        <w:rPr>
          <w:del w:id="1856" w:author="Joyce L Tokar" w:date="2017-09-13T11:49:00Z"/>
          <w:noProof/>
        </w:rPr>
      </w:pPr>
      <w:del w:id="1857" w:author="Joyce L Tokar" w:date="2017-09-13T11:49:00Z">
        <w:r w:rsidDel="00384B96">
          <w:rPr>
            <w:noProof/>
          </w:rPr>
          <w:delText>BQF – Unspecified Behaviour, 36</w:delText>
        </w:r>
      </w:del>
    </w:p>
    <w:p w14:paraId="312C3C41" w14:textId="77777777" w:rsidR="0028662E" w:rsidDel="00384B96" w:rsidRDefault="0028662E">
      <w:pPr>
        <w:pStyle w:val="Index1"/>
        <w:tabs>
          <w:tab w:val="right" w:pos="4735"/>
        </w:tabs>
        <w:rPr>
          <w:del w:id="1858" w:author="Joyce L Tokar" w:date="2017-09-13T11:49:00Z"/>
          <w:noProof/>
        </w:rPr>
      </w:pPr>
      <w:del w:id="1859" w:author="Joyce L Tokar" w:date="2017-09-13T11:49:00Z">
        <w:r w:rsidDel="00384B96">
          <w:rPr>
            <w:noProof/>
          </w:rPr>
          <w:delText>BRS – Obscure Language Features, 36</w:delText>
        </w:r>
      </w:del>
    </w:p>
    <w:p w14:paraId="0910493B" w14:textId="77777777" w:rsidR="0028662E" w:rsidDel="00384B96" w:rsidRDefault="0028662E">
      <w:pPr>
        <w:pStyle w:val="IndexHeading"/>
        <w:keepNext/>
        <w:tabs>
          <w:tab w:val="right" w:pos="4735"/>
        </w:tabs>
        <w:rPr>
          <w:del w:id="1860" w:author="Joyce L Tokar" w:date="2017-09-13T11:49:00Z"/>
          <w:rFonts w:cstheme="minorBidi"/>
          <w:b/>
          <w:bCs/>
          <w:noProof/>
        </w:rPr>
      </w:pPr>
      <w:del w:id="1861" w:author="Joyce L Tokar" w:date="2017-09-13T11:49:00Z">
        <w:r w:rsidDel="00384B96">
          <w:rPr>
            <w:noProof/>
          </w:rPr>
          <w:delText xml:space="preserve"> </w:delText>
        </w:r>
      </w:del>
    </w:p>
    <w:p w14:paraId="50D61813" w14:textId="77777777" w:rsidR="0028662E" w:rsidDel="00384B96" w:rsidRDefault="0028662E">
      <w:pPr>
        <w:pStyle w:val="Index1"/>
        <w:tabs>
          <w:tab w:val="right" w:pos="4735"/>
        </w:tabs>
        <w:rPr>
          <w:del w:id="1862" w:author="Joyce L Tokar" w:date="2017-09-13T11:49:00Z"/>
          <w:noProof/>
        </w:rPr>
      </w:pPr>
      <w:del w:id="1863" w:author="Joyce L Tokar" w:date="2017-09-13T11:49:00Z">
        <w:r w:rsidDel="00384B96">
          <w:rPr>
            <w:noProof/>
          </w:rPr>
          <w:delText>Case choices, 10</w:delText>
        </w:r>
      </w:del>
    </w:p>
    <w:p w14:paraId="40668138" w14:textId="77777777" w:rsidR="0028662E" w:rsidDel="00384B96" w:rsidRDefault="0028662E">
      <w:pPr>
        <w:pStyle w:val="Index1"/>
        <w:tabs>
          <w:tab w:val="right" w:pos="4735"/>
        </w:tabs>
        <w:rPr>
          <w:del w:id="1864" w:author="Joyce L Tokar" w:date="2017-09-13T11:49:00Z"/>
          <w:noProof/>
        </w:rPr>
      </w:pPr>
      <w:del w:id="1865" w:author="Joyce L Tokar" w:date="2017-09-13T11:49:00Z">
        <w:r w:rsidDel="00384B96">
          <w:rPr>
            <w:noProof/>
          </w:rPr>
          <w:delText>Case expression, 10</w:delText>
        </w:r>
      </w:del>
    </w:p>
    <w:p w14:paraId="377825E6" w14:textId="77777777" w:rsidR="0028662E" w:rsidDel="00384B96" w:rsidRDefault="0028662E">
      <w:pPr>
        <w:pStyle w:val="Index1"/>
        <w:tabs>
          <w:tab w:val="right" w:pos="4735"/>
        </w:tabs>
        <w:rPr>
          <w:del w:id="1866" w:author="Joyce L Tokar" w:date="2017-09-13T11:49:00Z"/>
          <w:noProof/>
        </w:rPr>
      </w:pPr>
      <w:del w:id="1867" w:author="Joyce L Tokar" w:date="2017-09-13T11:49:00Z">
        <w:r w:rsidDel="00384B96">
          <w:rPr>
            <w:noProof/>
          </w:rPr>
          <w:delText>Case statement, 10, 18, 27</w:delText>
        </w:r>
      </w:del>
    </w:p>
    <w:p w14:paraId="1752B941" w14:textId="77777777" w:rsidR="0028662E" w:rsidDel="00384B96" w:rsidRDefault="0028662E">
      <w:pPr>
        <w:pStyle w:val="Index1"/>
        <w:tabs>
          <w:tab w:val="right" w:pos="4735"/>
        </w:tabs>
        <w:rPr>
          <w:del w:id="1868" w:author="Joyce L Tokar" w:date="2017-09-13T11:49:00Z"/>
          <w:noProof/>
        </w:rPr>
      </w:pPr>
      <w:del w:id="1869" w:author="Joyce L Tokar" w:date="2017-09-13T11:49:00Z">
        <w:r w:rsidRPr="00895530" w:rsidDel="00384B96">
          <w:rPr>
            <w:noProof/>
            <w:lang w:val="en-GB"/>
          </w:rPr>
          <w:delText>CCB</w:delText>
        </w:r>
        <w:r w:rsidDel="00384B96">
          <w:rPr>
            <w:noProof/>
          </w:rPr>
          <w:delText xml:space="preserve"> – </w:delText>
        </w:r>
        <w:r w:rsidRPr="00895530" w:rsidDel="00384B96">
          <w:rPr>
            <w:noProof/>
            <w:lang w:val="en-GB"/>
          </w:rPr>
          <w:delText>Enumerator Issues</w:delText>
        </w:r>
        <w:r w:rsidDel="00384B96">
          <w:rPr>
            <w:noProof/>
          </w:rPr>
          <w:delText>, 17</w:delText>
        </w:r>
      </w:del>
    </w:p>
    <w:p w14:paraId="5B99BE24" w14:textId="77777777" w:rsidR="0028662E" w:rsidDel="00384B96" w:rsidRDefault="0028662E">
      <w:pPr>
        <w:pStyle w:val="Index1"/>
        <w:tabs>
          <w:tab w:val="right" w:pos="4735"/>
        </w:tabs>
        <w:rPr>
          <w:del w:id="1870" w:author="Joyce L Tokar" w:date="2017-09-13T11:49:00Z"/>
          <w:noProof/>
        </w:rPr>
      </w:pPr>
      <w:del w:id="1871" w:author="Joyce L Tokar" w:date="2017-09-13T11:49:00Z">
        <w:r w:rsidDel="00384B96">
          <w:rPr>
            <w:noProof/>
          </w:rPr>
          <w:delText>CGA – Concurrency – Activation, 39</w:delText>
        </w:r>
      </w:del>
    </w:p>
    <w:p w14:paraId="34204884" w14:textId="77777777" w:rsidR="0028662E" w:rsidDel="00384B96" w:rsidRDefault="0028662E">
      <w:pPr>
        <w:pStyle w:val="Index1"/>
        <w:tabs>
          <w:tab w:val="right" w:pos="4735"/>
        </w:tabs>
        <w:rPr>
          <w:del w:id="1872" w:author="Joyce L Tokar" w:date="2017-09-13T11:49:00Z"/>
          <w:noProof/>
        </w:rPr>
      </w:pPr>
      <w:del w:id="1873" w:author="Joyce L Tokar" w:date="2017-09-13T11:49:00Z">
        <w:r w:rsidRPr="00895530" w:rsidDel="00384B96">
          <w:rPr>
            <w:noProof/>
            <w:lang w:val="en-CA"/>
          </w:rPr>
          <w:delText xml:space="preserve">CGM </w:delText>
        </w:r>
        <w:r w:rsidDel="00384B96">
          <w:rPr>
            <w:noProof/>
          </w:rPr>
          <w:delText>–</w:delText>
        </w:r>
        <w:r w:rsidRPr="00895530" w:rsidDel="00384B96">
          <w:rPr>
            <w:noProof/>
            <w:lang w:val="en-CA"/>
          </w:rPr>
          <w:delText xml:space="preserve"> Protocol Lock Errors</w:delText>
        </w:r>
        <w:r w:rsidDel="00384B96">
          <w:rPr>
            <w:noProof/>
          </w:rPr>
          <w:delText>, 41</w:delText>
        </w:r>
      </w:del>
    </w:p>
    <w:p w14:paraId="558AB6D6" w14:textId="77777777" w:rsidR="0028662E" w:rsidDel="00384B96" w:rsidRDefault="0028662E">
      <w:pPr>
        <w:pStyle w:val="Index1"/>
        <w:tabs>
          <w:tab w:val="right" w:pos="4735"/>
        </w:tabs>
        <w:rPr>
          <w:del w:id="1874" w:author="Joyce L Tokar" w:date="2017-09-13T11:49:00Z"/>
          <w:noProof/>
        </w:rPr>
      </w:pPr>
      <w:del w:id="1875" w:author="Joyce L Tokar" w:date="2017-09-13T11:49:00Z">
        <w:r w:rsidRPr="00895530" w:rsidDel="00384B96">
          <w:rPr>
            <w:noProof/>
            <w:lang w:val="en-CA"/>
          </w:rPr>
          <w:delText xml:space="preserve">CGS </w:delText>
        </w:r>
        <w:r w:rsidDel="00384B96">
          <w:rPr>
            <w:noProof/>
          </w:rPr>
          <w:delText>–</w:delText>
        </w:r>
        <w:r w:rsidRPr="00895530" w:rsidDel="00384B96">
          <w:rPr>
            <w:noProof/>
            <w:lang w:val="en-CA"/>
          </w:rPr>
          <w:delText xml:space="preserve"> Concurrency – Premature Termination</w:delText>
        </w:r>
        <w:r w:rsidDel="00384B96">
          <w:rPr>
            <w:noProof/>
          </w:rPr>
          <w:delText>, 40</w:delText>
        </w:r>
      </w:del>
    </w:p>
    <w:p w14:paraId="45950323" w14:textId="77777777" w:rsidR="0028662E" w:rsidDel="00384B96" w:rsidRDefault="0028662E">
      <w:pPr>
        <w:pStyle w:val="Index1"/>
        <w:tabs>
          <w:tab w:val="right" w:pos="4735"/>
        </w:tabs>
        <w:rPr>
          <w:del w:id="1876" w:author="Joyce L Tokar" w:date="2017-09-13T11:49:00Z"/>
          <w:noProof/>
        </w:rPr>
      </w:pPr>
      <w:del w:id="1877" w:author="Joyce L Tokar" w:date="2017-09-13T11:49:00Z">
        <w:r w:rsidRPr="00895530" w:rsidDel="00384B96">
          <w:rPr>
            <w:noProof/>
            <w:lang w:val="en-CA"/>
          </w:rPr>
          <w:delText xml:space="preserve">CGT </w:delText>
        </w:r>
        <w:r w:rsidDel="00384B96">
          <w:rPr>
            <w:noProof/>
          </w:rPr>
          <w:delText>–</w:delText>
        </w:r>
        <w:r w:rsidRPr="00895530" w:rsidDel="00384B96">
          <w:rPr>
            <w:noProof/>
            <w:lang w:val="en-CA"/>
          </w:rPr>
          <w:delText xml:space="preserve"> Concurrency – Directed termination</w:delText>
        </w:r>
        <w:r w:rsidDel="00384B96">
          <w:rPr>
            <w:noProof/>
          </w:rPr>
          <w:delText>, 39</w:delText>
        </w:r>
      </w:del>
    </w:p>
    <w:p w14:paraId="00A635ED" w14:textId="77777777" w:rsidR="0028662E" w:rsidDel="00384B96" w:rsidRDefault="0028662E">
      <w:pPr>
        <w:pStyle w:val="Index1"/>
        <w:tabs>
          <w:tab w:val="right" w:pos="4735"/>
        </w:tabs>
        <w:rPr>
          <w:del w:id="1878" w:author="Joyce L Tokar" w:date="2017-09-13T11:49:00Z"/>
          <w:noProof/>
        </w:rPr>
      </w:pPr>
      <w:del w:id="1879" w:author="Joyce L Tokar" w:date="2017-09-13T11:49:00Z">
        <w:r w:rsidDel="00384B96">
          <w:rPr>
            <w:noProof/>
          </w:rPr>
          <w:delText>CGX – Concurrent Data Access, 40</w:delText>
        </w:r>
      </w:del>
    </w:p>
    <w:p w14:paraId="036F8145" w14:textId="77777777" w:rsidR="0028662E" w:rsidDel="00384B96" w:rsidRDefault="0028662E">
      <w:pPr>
        <w:pStyle w:val="Index1"/>
        <w:tabs>
          <w:tab w:val="right" w:pos="4735"/>
        </w:tabs>
        <w:rPr>
          <w:del w:id="1880" w:author="Joyce L Tokar" w:date="2017-09-13T11:49:00Z"/>
          <w:noProof/>
        </w:rPr>
      </w:pPr>
      <w:del w:id="1881" w:author="Joyce L Tokar" w:date="2017-09-13T11:49:00Z">
        <w:r w:rsidRPr="00895530" w:rsidDel="00384B96">
          <w:rPr>
            <w:noProof/>
            <w:lang w:val="en-GB"/>
          </w:rPr>
          <w:delText xml:space="preserve">CJM </w:delText>
        </w:r>
        <w:r w:rsidDel="00384B96">
          <w:rPr>
            <w:noProof/>
          </w:rPr>
          <w:delText>–</w:delText>
        </w:r>
        <w:r w:rsidRPr="00895530" w:rsidDel="00384B96">
          <w:rPr>
            <w:noProof/>
            <w:lang w:val="en-GB"/>
          </w:rPr>
          <w:delText xml:space="preserve"> String Termination</w:delText>
        </w:r>
        <w:r w:rsidDel="00384B96">
          <w:rPr>
            <w:noProof/>
          </w:rPr>
          <w:delText>, 19</w:delText>
        </w:r>
      </w:del>
    </w:p>
    <w:p w14:paraId="67BEE212" w14:textId="77777777" w:rsidR="0028662E" w:rsidDel="00384B96" w:rsidRDefault="0028662E">
      <w:pPr>
        <w:pStyle w:val="Index1"/>
        <w:tabs>
          <w:tab w:val="right" w:pos="4735"/>
        </w:tabs>
        <w:rPr>
          <w:del w:id="1882" w:author="Joyce L Tokar" w:date="2017-09-13T11:49:00Z"/>
          <w:noProof/>
        </w:rPr>
      </w:pPr>
      <w:del w:id="1883" w:author="Joyce L Tokar" w:date="2017-09-13T11:49:00Z">
        <w:r w:rsidDel="00384B96">
          <w:rPr>
            <w:noProof/>
          </w:rPr>
          <w:delText>CLL – Switch Statements and Static Analysis, 26</w:delText>
        </w:r>
      </w:del>
    </w:p>
    <w:p w14:paraId="20F3C61C" w14:textId="77777777" w:rsidR="0028662E" w:rsidDel="00384B96" w:rsidRDefault="0028662E">
      <w:pPr>
        <w:pStyle w:val="Index1"/>
        <w:tabs>
          <w:tab w:val="right" w:pos="4735"/>
        </w:tabs>
        <w:rPr>
          <w:del w:id="1884" w:author="Joyce L Tokar" w:date="2017-09-13T11:49:00Z"/>
          <w:noProof/>
        </w:rPr>
      </w:pPr>
      <w:del w:id="1885" w:author="Joyce L Tokar" w:date="2017-09-13T11:49:00Z">
        <w:r w:rsidDel="00384B96">
          <w:rPr>
            <w:noProof/>
          </w:rPr>
          <w:delText>Compilation unit, 10</w:delText>
        </w:r>
      </w:del>
    </w:p>
    <w:p w14:paraId="4303D42C" w14:textId="77777777" w:rsidR="0028662E" w:rsidDel="00384B96" w:rsidRDefault="0028662E">
      <w:pPr>
        <w:pStyle w:val="Index1"/>
        <w:tabs>
          <w:tab w:val="right" w:pos="4735"/>
        </w:tabs>
        <w:rPr>
          <w:del w:id="1886" w:author="Joyce L Tokar" w:date="2017-09-13T11:49:00Z"/>
          <w:noProof/>
        </w:rPr>
      </w:pPr>
      <w:del w:id="1887" w:author="Joyce L Tokar" w:date="2017-09-13T11:49:00Z">
        <w:r w:rsidDel="00384B96">
          <w:rPr>
            <w:noProof/>
          </w:rPr>
          <w:delText>Configuration pragma, 10, 14</w:delText>
        </w:r>
      </w:del>
    </w:p>
    <w:p w14:paraId="04EF7813" w14:textId="77777777" w:rsidR="0028662E" w:rsidDel="00384B96" w:rsidRDefault="0028662E">
      <w:pPr>
        <w:pStyle w:val="Index1"/>
        <w:tabs>
          <w:tab w:val="right" w:pos="4735"/>
        </w:tabs>
        <w:rPr>
          <w:del w:id="1888" w:author="Joyce L Tokar" w:date="2017-09-13T11:49:00Z"/>
          <w:noProof/>
        </w:rPr>
      </w:pPr>
      <w:del w:id="1889" w:author="Joyce L Tokar" w:date="2017-09-13T11:49:00Z">
        <w:r w:rsidRPr="00895530" w:rsidDel="00384B96">
          <w:rPr>
            <w:rFonts w:cs="Arial"/>
            <w:noProof/>
            <w:kern w:val="32"/>
          </w:rPr>
          <w:delText>Controlled type</w:delText>
        </w:r>
        <w:r w:rsidDel="00384B96">
          <w:rPr>
            <w:noProof/>
          </w:rPr>
          <w:delText>, 10</w:delText>
        </w:r>
      </w:del>
    </w:p>
    <w:p w14:paraId="71DE2D71" w14:textId="77777777" w:rsidR="0028662E" w:rsidDel="00384B96" w:rsidRDefault="0028662E">
      <w:pPr>
        <w:pStyle w:val="Index1"/>
        <w:tabs>
          <w:tab w:val="right" w:pos="4735"/>
        </w:tabs>
        <w:rPr>
          <w:del w:id="1890" w:author="Joyce L Tokar" w:date="2017-09-13T11:49:00Z"/>
          <w:noProof/>
        </w:rPr>
      </w:pPr>
      <w:del w:id="1891" w:author="Joyce L Tokar" w:date="2017-09-13T11:49:00Z">
        <w:r w:rsidDel="00384B96">
          <w:rPr>
            <w:noProof/>
          </w:rPr>
          <w:delText>CSJ – Passing Parameters and Return Values, 28</w:delText>
        </w:r>
      </w:del>
    </w:p>
    <w:p w14:paraId="73823F42" w14:textId="77777777" w:rsidR="0028662E" w:rsidDel="00384B96" w:rsidRDefault="0028662E">
      <w:pPr>
        <w:pStyle w:val="IndexHeading"/>
        <w:keepNext/>
        <w:tabs>
          <w:tab w:val="right" w:pos="4735"/>
        </w:tabs>
        <w:rPr>
          <w:del w:id="1892" w:author="Joyce L Tokar" w:date="2017-09-13T11:49:00Z"/>
          <w:rFonts w:cstheme="minorBidi"/>
          <w:b/>
          <w:bCs/>
          <w:noProof/>
        </w:rPr>
      </w:pPr>
      <w:del w:id="1893" w:author="Joyce L Tokar" w:date="2017-09-13T11:49:00Z">
        <w:r w:rsidDel="00384B96">
          <w:rPr>
            <w:noProof/>
          </w:rPr>
          <w:delText xml:space="preserve"> </w:delText>
        </w:r>
      </w:del>
    </w:p>
    <w:p w14:paraId="66C1C6E1" w14:textId="77777777" w:rsidR="0028662E" w:rsidDel="00384B96" w:rsidRDefault="0028662E">
      <w:pPr>
        <w:pStyle w:val="Index1"/>
        <w:tabs>
          <w:tab w:val="right" w:pos="4735"/>
        </w:tabs>
        <w:rPr>
          <w:del w:id="1894" w:author="Joyce L Tokar" w:date="2017-09-13T11:49:00Z"/>
          <w:noProof/>
        </w:rPr>
      </w:pPr>
      <w:del w:id="1895" w:author="Joyce L Tokar" w:date="2017-09-13T11:49:00Z">
        <w:r w:rsidDel="00384B96">
          <w:rPr>
            <w:noProof/>
          </w:rPr>
          <w:delText>DCM – Dangling References to Stack Frames, 29</w:delText>
        </w:r>
      </w:del>
    </w:p>
    <w:p w14:paraId="32F781FA" w14:textId="77777777" w:rsidR="0028662E" w:rsidDel="00384B96" w:rsidRDefault="0028662E">
      <w:pPr>
        <w:pStyle w:val="Index1"/>
        <w:tabs>
          <w:tab w:val="right" w:pos="4735"/>
        </w:tabs>
        <w:rPr>
          <w:del w:id="1896" w:author="Joyce L Tokar" w:date="2017-09-13T11:49:00Z"/>
          <w:noProof/>
        </w:rPr>
      </w:pPr>
      <w:del w:id="1897" w:author="Joyce L Tokar" w:date="2017-09-13T11:49:00Z">
        <w:r w:rsidDel="00384B96">
          <w:rPr>
            <w:noProof/>
          </w:rPr>
          <w:delText>Dead store, 10</w:delText>
        </w:r>
      </w:del>
    </w:p>
    <w:p w14:paraId="5C421E4C" w14:textId="77777777" w:rsidR="0028662E" w:rsidDel="00384B96" w:rsidRDefault="0028662E">
      <w:pPr>
        <w:pStyle w:val="Index1"/>
        <w:tabs>
          <w:tab w:val="right" w:pos="4735"/>
        </w:tabs>
        <w:rPr>
          <w:del w:id="1898" w:author="Joyce L Tokar" w:date="2017-09-13T11:49:00Z"/>
          <w:noProof/>
        </w:rPr>
      </w:pPr>
      <w:del w:id="1899" w:author="Joyce L Tokar" w:date="2017-09-13T11:49:00Z">
        <w:r w:rsidDel="00384B96">
          <w:rPr>
            <w:noProof/>
          </w:rPr>
          <w:delText>Default expression, 10</w:delText>
        </w:r>
      </w:del>
    </w:p>
    <w:p w14:paraId="6F913893" w14:textId="77777777" w:rsidR="0028662E" w:rsidDel="00384B96" w:rsidRDefault="0028662E">
      <w:pPr>
        <w:pStyle w:val="Index1"/>
        <w:tabs>
          <w:tab w:val="right" w:pos="4735"/>
        </w:tabs>
        <w:rPr>
          <w:del w:id="1900" w:author="Joyce L Tokar" w:date="2017-09-13T11:49:00Z"/>
          <w:noProof/>
        </w:rPr>
      </w:pPr>
      <w:del w:id="1901" w:author="Joyce L Tokar" w:date="2017-09-13T11:49:00Z">
        <w:r w:rsidDel="00384B96">
          <w:rPr>
            <w:noProof/>
          </w:rPr>
          <w:delText>Discrete type, 10</w:delText>
        </w:r>
      </w:del>
    </w:p>
    <w:p w14:paraId="31345FFB" w14:textId="77777777" w:rsidR="0028662E" w:rsidDel="00384B96" w:rsidRDefault="0028662E">
      <w:pPr>
        <w:pStyle w:val="Index1"/>
        <w:tabs>
          <w:tab w:val="right" w:pos="4735"/>
        </w:tabs>
        <w:rPr>
          <w:del w:id="1902" w:author="Joyce L Tokar" w:date="2017-09-13T11:49:00Z"/>
          <w:noProof/>
        </w:rPr>
      </w:pPr>
      <w:del w:id="1903" w:author="Joyce L Tokar" w:date="2017-09-13T11:49:00Z">
        <w:r w:rsidDel="00384B96">
          <w:rPr>
            <w:noProof/>
          </w:rPr>
          <w:delText>Discriminant, 10, 38</w:delText>
        </w:r>
      </w:del>
    </w:p>
    <w:p w14:paraId="4152EE56" w14:textId="77777777" w:rsidR="0028662E" w:rsidDel="00384B96" w:rsidRDefault="0028662E">
      <w:pPr>
        <w:pStyle w:val="Index1"/>
        <w:tabs>
          <w:tab w:val="right" w:pos="4735"/>
        </w:tabs>
        <w:rPr>
          <w:del w:id="1904" w:author="Joyce L Tokar" w:date="2017-09-13T11:49:00Z"/>
          <w:noProof/>
        </w:rPr>
      </w:pPr>
      <w:del w:id="1905" w:author="Joyce L Tokar" w:date="2017-09-13T11:49:00Z">
        <w:r w:rsidDel="00384B96">
          <w:rPr>
            <w:noProof/>
          </w:rPr>
          <w:delText>DJS – Inter-language Calling, 34</w:delText>
        </w:r>
      </w:del>
    </w:p>
    <w:p w14:paraId="258E1E07" w14:textId="77777777" w:rsidR="0028662E" w:rsidDel="00384B96" w:rsidRDefault="0028662E">
      <w:pPr>
        <w:pStyle w:val="IndexHeading"/>
        <w:keepNext/>
        <w:tabs>
          <w:tab w:val="right" w:pos="4735"/>
        </w:tabs>
        <w:rPr>
          <w:del w:id="1906" w:author="Joyce L Tokar" w:date="2017-09-13T11:49:00Z"/>
          <w:rFonts w:cstheme="minorBidi"/>
          <w:b/>
          <w:bCs/>
          <w:noProof/>
        </w:rPr>
      </w:pPr>
      <w:del w:id="1907" w:author="Joyce L Tokar" w:date="2017-09-13T11:49:00Z">
        <w:r w:rsidDel="00384B96">
          <w:rPr>
            <w:noProof/>
          </w:rPr>
          <w:delText xml:space="preserve"> </w:delText>
        </w:r>
      </w:del>
    </w:p>
    <w:p w14:paraId="5822C2A4" w14:textId="77777777" w:rsidR="0028662E" w:rsidDel="00384B96" w:rsidRDefault="0028662E">
      <w:pPr>
        <w:pStyle w:val="Index1"/>
        <w:tabs>
          <w:tab w:val="right" w:pos="4735"/>
        </w:tabs>
        <w:rPr>
          <w:del w:id="1908" w:author="Joyce L Tokar" w:date="2017-09-13T11:49:00Z"/>
          <w:noProof/>
        </w:rPr>
      </w:pPr>
      <w:del w:id="1909" w:author="Joyce L Tokar" w:date="2017-09-13T11:49:00Z">
        <w:r w:rsidDel="00384B96">
          <w:rPr>
            <w:noProof/>
          </w:rPr>
          <w:delText>Endianness, 10</w:delText>
        </w:r>
      </w:del>
    </w:p>
    <w:p w14:paraId="4891EE16" w14:textId="77777777" w:rsidR="0028662E" w:rsidDel="00384B96" w:rsidRDefault="0028662E">
      <w:pPr>
        <w:pStyle w:val="Index1"/>
        <w:tabs>
          <w:tab w:val="right" w:pos="4735"/>
        </w:tabs>
        <w:rPr>
          <w:del w:id="1910" w:author="Joyce L Tokar" w:date="2017-09-13T11:49:00Z"/>
          <w:noProof/>
        </w:rPr>
      </w:pPr>
      <w:del w:id="1911" w:author="Joyce L Tokar" w:date="2017-09-13T11:49:00Z">
        <w:r w:rsidDel="00384B96">
          <w:rPr>
            <w:noProof/>
          </w:rPr>
          <w:delText>Enumeration Representation Clause, 10</w:delText>
        </w:r>
      </w:del>
    </w:p>
    <w:p w14:paraId="21679A09" w14:textId="77777777" w:rsidR="0028662E" w:rsidDel="00384B96" w:rsidRDefault="0028662E">
      <w:pPr>
        <w:pStyle w:val="Index1"/>
        <w:tabs>
          <w:tab w:val="right" w:pos="4735"/>
        </w:tabs>
        <w:rPr>
          <w:del w:id="1912" w:author="Joyce L Tokar" w:date="2017-09-13T11:49:00Z"/>
          <w:noProof/>
        </w:rPr>
      </w:pPr>
      <w:del w:id="1913" w:author="Joyce L Tokar" w:date="2017-09-13T11:49:00Z">
        <w:r w:rsidRPr="00895530" w:rsidDel="00384B96">
          <w:rPr>
            <w:rFonts w:cs="Arial"/>
            <w:noProof/>
          </w:rPr>
          <w:delText>Enumeration type</w:delText>
        </w:r>
        <w:r w:rsidDel="00384B96">
          <w:rPr>
            <w:noProof/>
          </w:rPr>
          <w:delText>, 11, 12</w:delText>
        </w:r>
      </w:del>
    </w:p>
    <w:p w14:paraId="1E8D0F28" w14:textId="77777777" w:rsidR="0028662E" w:rsidDel="00384B96" w:rsidRDefault="0028662E">
      <w:pPr>
        <w:pStyle w:val="Index1"/>
        <w:tabs>
          <w:tab w:val="right" w:pos="4735"/>
        </w:tabs>
        <w:rPr>
          <w:del w:id="1914" w:author="Joyce L Tokar" w:date="2017-09-13T11:49:00Z"/>
          <w:noProof/>
        </w:rPr>
      </w:pPr>
      <w:del w:id="1915" w:author="Joyce L Tokar" w:date="2017-09-13T11:49:00Z">
        <w:r w:rsidDel="00384B96">
          <w:rPr>
            <w:noProof/>
          </w:rPr>
          <w:delText>EOJ – Demarcation of Control Flow, 27</w:delText>
        </w:r>
      </w:del>
    </w:p>
    <w:p w14:paraId="248B3ABD" w14:textId="77777777" w:rsidR="0028662E" w:rsidDel="00384B96" w:rsidRDefault="0028662E">
      <w:pPr>
        <w:pStyle w:val="Index1"/>
        <w:tabs>
          <w:tab w:val="right" w:pos="4735"/>
        </w:tabs>
        <w:rPr>
          <w:del w:id="1916" w:author="Joyce L Tokar" w:date="2017-09-13T11:49:00Z"/>
          <w:noProof/>
        </w:rPr>
      </w:pPr>
      <w:del w:id="1917" w:author="Joyce L Tokar" w:date="2017-09-13T11:49:00Z">
        <w:r w:rsidRPr="00895530" w:rsidDel="00384B96">
          <w:rPr>
            <w:noProof/>
            <w:kern w:val="32"/>
          </w:rPr>
          <w:delText>Erroneous execution</w:delText>
        </w:r>
        <w:r w:rsidDel="00384B96">
          <w:rPr>
            <w:noProof/>
          </w:rPr>
          <w:delText>, 11</w:delText>
        </w:r>
      </w:del>
    </w:p>
    <w:p w14:paraId="0C5929E6" w14:textId="77777777" w:rsidR="0028662E" w:rsidDel="00384B96" w:rsidRDefault="0028662E">
      <w:pPr>
        <w:pStyle w:val="Index1"/>
        <w:tabs>
          <w:tab w:val="right" w:pos="4735"/>
        </w:tabs>
        <w:rPr>
          <w:del w:id="1918" w:author="Joyce L Tokar" w:date="2017-09-13T11:49:00Z"/>
          <w:noProof/>
        </w:rPr>
      </w:pPr>
      <w:del w:id="1919" w:author="Joyce L Tokar" w:date="2017-09-13T11:49:00Z">
        <w:r w:rsidDel="00384B96">
          <w:rPr>
            <w:noProof/>
          </w:rPr>
          <w:delText>EWD – Structured Programming, 28</w:delText>
        </w:r>
      </w:del>
    </w:p>
    <w:p w14:paraId="53A909BC" w14:textId="77777777" w:rsidR="0028662E" w:rsidDel="00384B96" w:rsidRDefault="0028662E">
      <w:pPr>
        <w:pStyle w:val="Index1"/>
        <w:tabs>
          <w:tab w:val="right" w:pos="4735"/>
        </w:tabs>
        <w:rPr>
          <w:del w:id="1920" w:author="Joyce L Tokar" w:date="2017-09-13T11:49:00Z"/>
          <w:noProof/>
        </w:rPr>
      </w:pPr>
      <w:del w:id="1921" w:author="Joyce L Tokar" w:date="2017-09-13T11:49:00Z">
        <w:r w:rsidDel="00384B96">
          <w:rPr>
            <w:noProof/>
          </w:rPr>
          <w:delText>EWF – Undefined Behaviour, 37</w:delText>
        </w:r>
      </w:del>
    </w:p>
    <w:p w14:paraId="16E75F72" w14:textId="77777777" w:rsidR="0028662E" w:rsidDel="00384B96" w:rsidRDefault="0028662E">
      <w:pPr>
        <w:pStyle w:val="Index1"/>
        <w:tabs>
          <w:tab w:val="right" w:pos="4735"/>
        </w:tabs>
        <w:rPr>
          <w:del w:id="1922" w:author="Joyce L Tokar" w:date="2017-09-13T11:49:00Z"/>
          <w:noProof/>
        </w:rPr>
      </w:pPr>
      <w:del w:id="1923" w:author="Joyce L Tokar" w:date="2017-09-13T11:49:00Z">
        <w:r w:rsidDel="00384B96">
          <w:rPr>
            <w:noProof/>
          </w:rPr>
          <w:delText>Exception, 11, 12, 13, 14, 16, 18, 19, 23, 24, 28, 30, 31, 33, 34, 35, 36, 38, 39, 40, 41</w:delText>
        </w:r>
      </w:del>
    </w:p>
    <w:p w14:paraId="45454C57" w14:textId="77777777" w:rsidR="0028662E" w:rsidDel="00384B96" w:rsidRDefault="0028662E">
      <w:pPr>
        <w:pStyle w:val="Index2"/>
        <w:tabs>
          <w:tab w:val="right" w:pos="4735"/>
        </w:tabs>
        <w:rPr>
          <w:del w:id="1924" w:author="Joyce L Tokar" w:date="2017-09-13T11:49:00Z"/>
          <w:noProof/>
        </w:rPr>
      </w:pPr>
      <w:del w:id="1925" w:author="Joyce L Tokar" w:date="2017-09-13T11:49:00Z">
        <w:r w:rsidDel="00384B96">
          <w:rPr>
            <w:noProof/>
          </w:rPr>
          <w:delText>Constraint_Error, 12, 13, 19, 21, 26, 38</w:delText>
        </w:r>
      </w:del>
    </w:p>
    <w:p w14:paraId="0E8E7ABA" w14:textId="77777777" w:rsidR="0028662E" w:rsidDel="00384B96" w:rsidRDefault="0028662E">
      <w:pPr>
        <w:pStyle w:val="Index2"/>
        <w:tabs>
          <w:tab w:val="right" w:pos="4735"/>
        </w:tabs>
        <w:rPr>
          <w:del w:id="1926" w:author="Joyce L Tokar" w:date="2017-09-13T11:49:00Z"/>
          <w:noProof/>
        </w:rPr>
      </w:pPr>
      <w:del w:id="1927" w:author="Joyce L Tokar" w:date="2017-09-13T11:49:00Z">
        <w:r w:rsidDel="00384B96">
          <w:rPr>
            <w:noProof/>
          </w:rPr>
          <w:delText>Program_Error, 12, 13, 36</w:delText>
        </w:r>
      </w:del>
    </w:p>
    <w:p w14:paraId="0B06F23D" w14:textId="77777777" w:rsidR="0028662E" w:rsidDel="00384B96" w:rsidRDefault="0028662E">
      <w:pPr>
        <w:pStyle w:val="Index2"/>
        <w:tabs>
          <w:tab w:val="right" w:pos="4735"/>
        </w:tabs>
        <w:rPr>
          <w:del w:id="1928" w:author="Joyce L Tokar" w:date="2017-09-13T11:49:00Z"/>
          <w:noProof/>
        </w:rPr>
      </w:pPr>
      <w:del w:id="1929" w:author="Joyce L Tokar" w:date="2017-09-13T11:49:00Z">
        <w:r w:rsidDel="00384B96">
          <w:rPr>
            <w:noProof/>
          </w:rPr>
          <w:delText>Storage_Error, 12, 30</w:delText>
        </w:r>
      </w:del>
    </w:p>
    <w:p w14:paraId="2487B846" w14:textId="77777777" w:rsidR="0028662E" w:rsidDel="00384B96" w:rsidRDefault="0028662E">
      <w:pPr>
        <w:pStyle w:val="Index2"/>
        <w:tabs>
          <w:tab w:val="right" w:pos="4735"/>
        </w:tabs>
        <w:rPr>
          <w:del w:id="1930" w:author="Joyce L Tokar" w:date="2017-09-13T11:49:00Z"/>
          <w:noProof/>
        </w:rPr>
      </w:pPr>
      <w:del w:id="1931" w:author="Joyce L Tokar" w:date="2017-09-13T11:49:00Z">
        <w:r w:rsidDel="00384B96">
          <w:rPr>
            <w:noProof/>
          </w:rPr>
          <w:delText>Tasking_Error, 12, 31, 39</w:delText>
        </w:r>
      </w:del>
    </w:p>
    <w:p w14:paraId="05B50C0E" w14:textId="77777777" w:rsidR="0028662E" w:rsidDel="00384B96" w:rsidRDefault="0028662E">
      <w:pPr>
        <w:pStyle w:val="Index1"/>
        <w:tabs>
          <w:tab w:val="right" w:pos="4735"/>
        </w:tabs>
        <w:rPr>
          <w:del w:id="1932" w:author="Joyce L Tokar" w:date="2017-09-13T11:49:00Z"/>
          <w:noProof/>
        </w:rPr>
      </w:pPr>
      <w:del w:id="1933" w:author="Joyce L Tokar" w:date="2017-09-13T11:49:00Z">
        <w:r w:rsidDel="00384B96">
          <w:rPr>
            <w:noProof/>
          </w:rPr>
          <w:delText>Exception Information, 38</w:delText>
        </w:r>
      </w:del>
    </w:p>
    <w:p w14:paraId="0D9C3886" w14:textId="77777777" w:rsidR="0028662E" w:rsidDel="00384B96" w:rsidRDefault="0028662E">
      <w:pPr>
        <w:pStyle w:val="Index1"/>
        <w:tabs>
          <w:tab w:val="right" w:pos="4735"/>
        </w:tabs>
        <w:rPr>
          <w:del w:id="1934" w:author="Joyce L Tokar" w:date="2017-09-13T11:49:00Z"/>
          <w:noProof/>
        </w:rPr>
      </w:pPr>
      <w:del w:id="1935" w:author="Joyce L Tokar" w:date="2017-09-13T11:49:00Z">
        <w:r w:rsidDel="00384B96">
          <w:rPr>
            <w:noProof/>
          </w:rPr>
          <w:delText>Expanded name, 11</w:delText>
        </w:r>
      </w:del>
    </w:p>
    <w:p w14:paraId="3D313270" w14:textId="77777777" w:rsidR="0028662E" w:rsidDel="00384B96" w:rsidRDefault="0028662E">
      <w:pPr>
        <w:pStyle w:val="Index1"/>
        <w:tabs>
          <w:tab w:val="right" w:pos="4735"/>
        </w:tabs>
        <w:rPr>
          <w:del w:id="1936" w:author="Joyce L Tokar" w:date="2017-09-13T11:49:00Z"/>
          <w:noProof/>
        </w:rPr>
      </w:pPr>
      <w:del w:id="1937" w:author="Joyce L Tokar" w:date="2017-09-13T11:49:00Z">
        <w:r w:rsidRPr="00895530" w:rsidDel="00384B96">
          <w:rPr>
            <w:rFonts w:cs="Arial"/>
            <w:noProof/>
          </w:rPr>
          <w:delText>Explicit conversions</w:delText>
        </w:r>
        <w:r w:rsidDel="00384B96">
          <w:rPr>
            <w:noProof/>
          </w:rPr>
          <w:delText>, 13, 16</w:delText>
        </w:r>
      </w:del>
    </w:p>
    <w:p w14:paraId="2368D0A6" w14:textId="77777777" w:rsidR="0028662E" w:rsidDel="00384B96" w:rsidRDefault="0028662E">
      <w:pPr>
        <w:pStyle w:val="IndexHeading"/>
        <w:keepNext/>
        <w:tabs>
          <w:tab w:val="right" w:pos="4735"/>
        </w:tabs>
        <w:rPr>
          <w:del w:id="1938" w:author="Joyce L Tokar" w:date="2017-09-13T11:49:00Z"/>
          <w:rFonts w:cstheme="minorBidi"/>
          <w:b/>
          <w:bCs/>
          <w:noProof/>
        </w:rPr>
      </w:pPr>
      <w:del w:id="1939" w:author="Joyce L Tokar" w:date="2017-09-13T11:49:00Z">
        <w:r w:rsidDel="00384B96">
          <w:rPr>
            <w:noProof/>
          </w:rPr>
          <w:delText xml:space="preserve"> </w:delText>
        </w:r>
      </w:del>
    </w:p>
    <w:p w14:paraId="0719419B" w14:textId="77777777" w:rsidR="0028662E" w:rsidDel="00384B96" w:rsidRDefault="0028662E">
      <w:pPr>
        <w:pStyle w:val="Index1"/>
        <w:tabs>
          <w:tab w:val="right" w:pos="4735"/>
        </w:tabs>
        <w:rPr>
          <w:del w:id="1940" w:author="Joyce L Tokar" w:date="2017-09-13T11:49:00Z"/>
          <w:noProof/>
        </w:rPr>
      </w:pPr>
      <w:del w:id="1941" w:author="Joyce L Tokar" w:date="2017-09-13T11:49:00Z">
        <w:r w:rsidDel="00384B96">
          <w:rPr>
            <w:noProof/>
          </w:rPr>
          <w:delText>FAB – Implementation-Defined Behaviour, 38</w:delText>
        </w:r>
      </w:del>
    </w:p>
    <w:p w14:paraId="6EF68DDB" w14:textId="77777777" w:rsidR="0028662E" w:rsidDel="00384B96" w:rsidRDefault="0028662E">
      <w:pPr>
        <w:pStyle w:val="Index1"/>
        <w:tabs>
          <w:tab w:val="right" w:pos="4735"/>
        </w:tabs>
        <w:rPr>
          <w:del w:id="1942" w:author="Joyce L Tokar" w:date="2017-09-13T11:49:00Z"/>
          <w:noProof/>
        </w:rPr>
      </w:pPr>
      <w:del w:id="1943" w:author="Joyce L Tokar" w:date="2017-09-13T11:49:00Z">
        <w:r w:rsidDel="00384B96">
          <w:rPr>
            <w:noProof/>
          </w:rPr>
          <w:delText>FIF – Arithmetic Wrap-around Error, 21</w:delText>
        </w:r>
      </w:del>
    </w:p>
    <w:p w14:paraId="03ACED65" w14:textId="77777777" w:rsidR="0028662E" w:rsidDel="00384B96" w:rsidRDefault="0028662E">
      <w:pPr>
        <w:pStyle w:val="Index1"/>
        <w:tabs>
          <w:tab w:val="right" w:pos="4735"/>
        </w:tabs>
        <w:rPr>
          <w:del w:id="1944" w:author="Joyce L Tokar" w:date="2017-09-13T11:49:00Z"/>
          <w:noProof/>
        </w:rPr>
      </w:pPr>
      <w:del w:id="1945" w:author="Joyce L Tokar" w:date="2017-09-13T11:49:00Z">
        <w:r w:rsidRPr="00895530" w:rsidDel="00384B96">
          <w:rPr>
            <w:noProof/>
            <w:lang w:val="en-GB"/>
          </w:rPr>
          <w:delText>Fixed-point types</w:delText>
        </w:r>
        <w:r w:rsidDel="00384B96">
          <w:rPr>
            <w:noProof/>
          </w:rPr>
          <w:delText>, 11</w:delText>
        </w:r>
      </w:del>
    </w:p>
    <w:p w14:paraId="1C1BDF49" w14:textId="77777777" w:rsidR="0028662E" w:rsidDel="00384B96" w:rsidRDefault="0028662E">
      <w:pPr>
        <w:pStyle w:val="Index1"/>
        <w:tabs>
          <w:tab w:val="right" w:pos="4735"/>
        </w:tabs>
        <w:rPr>
          <w:del w:id="1946" w:author="Joyce L Tokar" w:date="2017-09-13T11:49:00Z"/>
          <w:noProof/>
        </w:rPr>
      </w:pPr>
      <w:del w:id="1947" w:author="Joyce L Tokar" w:date="2017-09-13T11:49:00Z">
        <w:r w:rsidRPr="00895530" w:rsidDel="00384B96">
          <w:rPr>
            <w:noProof/>
            <w:lang w:val="en-GB"/>
          </w:rPr>
          <w:delText xml:space="preserve">FLC </w:delText>
        </w:r>
        <w:r w:rsidDel="00384B96">
          <w:rPr>
            <w:noProof/>
          </w:rPr>
          <w:delText>–</w:delText>
        </w:r>
        <w:r w:rsidRPr="00895530" w:rsidDel="00384B96">
          <w:rPr>
            <w:noProof/>
            <w:lang w:val="en-GB"/>
          </w:rPr>
          <w:delText xml:space="preserve"> Numeric Conversion Errors</w:delText>
        </w:r>
        <w:r w:rsidDel="00384B96">
          <w:rPr>
            <w:noProof/>
          </w:rPr>
          <w:delText>, 18</w:delText>
        </w:r>
      </w:del>
    </w:p>
    <w:p w14:paraId="7451B1B5" w14:textId="77777777" w:rsidR="0028662E" w:rsidDel="00384B96" w:rsidRDefault="0028662E">
      <w:pPr>
        <w:pStyle w:val="IndexHeading"/>
        <w:keepNext/>
        <w:tabs>
          <w:tab w:val="right" w:pos="4735"/>
        </w:tabs>
        <w:rPr>
          <w:del w:id="1948" w:author="Joyce L Tokar" w:date="2017-09-13T11:49:00Z"/>
          <w:rFonts w:cstheme="minorBidi"/>
          <w:b/>
          <w:bCs/>
          <w:noProof/>
        </w:rPr>
      </w:pPr>
      <w:del w:id="1949" w:author="Joyce L Tokar" w:date="2017-09-13T11:49:00Z">
        <w:r w:rsidDel="00384B96">
          <w:rPr>
            <w:noProof/>
          </w:rPr>
          <w:delText xml:space="preserve"> </w:delText>
        </w:r>
      </w:del>
    </w:p>
    <w:p w14:paraId="7D1B63D0" w14:textId="77777777" w:rsidR="0028662E" w:rsidDel="00384B96" w:rsidRDefault="0028662E">
      <w:pPr>
        <w:pStyle w:val="Index1"/>
        <w:tabs>
          <w:tab w:val="right" w:pos="4735"/>
        </w:tabs>
        <w:rPr>
          <w:del w:id="1950" w:author="Joyce L Tokar" w:date="2017-09-13T11:49:00Z"/>
          <w:noProof/>
        </w:rPr>
      </w:pPr>
      <w:del w:id="1951" w:author="Joyce L Tokar" w:date="2017-09-13T11:49:00Z">
        <w:r w:rsidDel="00384B96">
          <w:rPr>
            <w:noProof/>
          </w:rPr>
          <w:delText>GDL – Recursion, 30</w:delText>
        </w:r>
      </w:del>
    </w:p>
    <w:p w14:paraId="1ED11488" w14:textId="77777777" w:rsidR="0028662E" w:rsidDel="00384B96" w:rsidRDefault="0028662E">
      <w:pPr>
        <w:pStyle w:val="Index1"/>
        <w:tabs>
          <w:tab w:val="right" w:pos="4735"/>
        </w:tabs>
        <w:rPr>
          <w:del w:id="1952" w:author="Joyce L Tokar" w:date="2017-09-13T11:49:00Z"/>
          <w:noProof/>
        </w:rPr>
      </w:pPr>
      <w:del w:id="1953" w:author="Joyce L Tokar" w:date="2017-09-13T11:49:00Z">
        <w:r w:rsidRPr="00895530" w:rsidDel="00384B96">
          <w:rPr>
            <w:rFonts w:cs="Arial"/>
            <w:noProof/>
            <w:kern w:val="32"/>
          </w:rPr>
          <w:delText>Generic formal subprogram</w:delText>
        </w:r>
        <w:r w:rsidDel="00384B96">
          <w:rPr>
            <w:noProof/>
          </w:rPr>
          <w:delText>, 11</w:delText>
        </w:r>
      </w:del>
    </w:p>
    <w:p w14:paraId="560D6385" w14:textId="77777777" w:rsidR="0028662E" w:rsidDel="00384B96" w:rsidRDefault="0028662E">
      <w:pPr>
        <w:pStyle w:val="IndexHeading"/>
        <w:keepNext/>
        <w:tabs>
          <w:tab w:val="right" w:pos="4735"/>
        </w:tabs>
        <w:rPr>
          <w:del w:id="1954" w:author="Joyce L Tokar" w:date="2017-09-13T11:49:00Z"/>
          <w:rFonts w:cstheme="minorBidi"/>
          <w:b/>
          <w:bCs/>
          <w:noProof/>
        </w:rPr>
      </w:pPr>
      <w:del w:id="1955" w:author="Joyce L Tokar" w:date="2017-09-13T11:49:00Z">
        <w:r w:rsidDel="00384B96">
          <w:rPr>
            <w:noProof/>
          </w:rPr>
          <w:delText xml:space="preserve"> </w:delText>
        </w:r>
      </w:del>
    </w:p>
    <w:p w14:paraId="5AAFD568" w14:textId="77777777" w:rsidR="0028662E" w:rsidDel="00384B96" w:rsidRDefault="0028662E">
      <w:pPr>
        <w:pStyle w:val="Index1"/>
        <w:tabs>
          <w:tab w:val="right" w:pos="4735"/>
        </w:tabs>
        <w:rPr>
          <w:del w:id="1956" w:author="Joyce L Tokar" w:date="2017-09-13T11:49:00Z"/>
          <w:noProof/>
        </w:rPr>
      </w:pPr>
      <w:del w:id="1957" w:author="Joyce L Tokar" w:date="2017-09-13T11:49:00Z">
        <w:r w:rsidRPr="00895530" w:rsidDel="00384B96">
          <w:rPr>
            <w:noProof/>
            <w:lang w:val="en-GB"/>
          </w:rPr>
          <w:delText xml:space="preserve">HCB </w:delText>
        </w:r>
        <w:r w:rsidDel="00384B96">
          <w:rPr>
            <w:noProof/>
          </w:rPr>
          <w:delText>–</w:delText>
        </w:r>
        <w:r w:rsidRPr="00895530" w:rsidDel="00384B96">
          <w:rPr>
            <w:noProof/>
            <w:lang w:val="en-GB"/>
          </w:rPr>
          <w:delText xml:space="preserve"> Buffer Boundary Violation (Buffer Overflow)</w:delText>
        </w:r>
        <w:r w:rsidDel="00384B96">
          <w:rPr>
            <w:noProof/>
          </w:rPr>
          <w:delText>, 19</w:delText>
        </w:r>
      </w:del>
    </w:p>
    <w:p w14:paraId="269AECCC" w14:textId="77777777" w:rsidR="0028662E" w:rsidDel="00384B96" w:rsidRDefault="0028662E">
      <w:pPr>
        <w:pStyle w:val="Index1"/>
        <w:tabs>
          <w:tab w:val="right" w:pos="4735"/>
        </w:tabs>
        <w:rPr>
          <w:del w:id="1958" w:author="Joyce L Tokar" w:date="2017-09-13T11:49:00Z"/>
          <w:noProof/>
        </w:rPr>
      </w:pPr>
      <w:del w:id="1959" w:author="Joyce L Tokar" w:date="2017-09-13T11:49:00Z">
        <w:r w:rsidDel="00384B96">
          <w:rPr>
            <w:noProof/>
          </w:rPr>
          <w:delText>HFC – Pointer Type Conversions, 19</w:delText>
        </w:r>
      </w:del>
    </w:p>
    <w:p w14:paraId="207B04CF" w14:textId="77777777" w:rsidR="0028662E" w:rsidDel="00384B96" w:rsidRDefault="0028662E">
      <w:pPr>
        <w:pStyle w:val="Index1"/>
        <w:tabs>
          <w:tab w:val="right" w:pos="4735"/>
        </w:tabs>
        <w:rPr>
          <w:del w:id="1960" w:author="Joyce L Tokar" w:date="2017-09-13T11:49:00Z"/>
          <w:noProof/>
        </w:rPr>
      </w:pPr>
      <w:del w:id="1961" w:author="Joyce L Tokar" w:date="2017-09-13T11:49:00Z">
        <w:r w:rsidDel="00384B96">
          <w:rPr>
            <w:noProof/>
          </w:rPr>
          <w:delText>Hiding, 11, 12, 42</w:delText>
        </w:r>
      </w:del>
    </w:p>
    <w:p w14:paraId="2A74439B" w14:textId="77777777" w:rsidR="0028662E" w:rsidDel="00384B96" w:rsidRDefault="0028662E">
      <w:pPr>
        <w:pStyle w:val="Index2"/>
        <w:tabs>
          <w:tab w:val="right" w:pos="4735"/>
        </w:tabs>
        <w:rPr>
          <w:del w:id="1962" w:author="Joyce L Tokar" w:date="2017-09-13T11:49:00Z"/>
          <w:noProof/>
        </w:rPr>
      </w:pPr>
      <w:del w:id="1963" w:author="Joyce L Tokar" w:date="2017-09-13T11:49:00Z">
        <w:r w:rsidDel="00384B96">
          <w:rPr>
            <w:noProof/>
          </w:rPr>
          <w:delText>hidden from all visibility, 12</w:delText>
        </w:r>
      </w:del>
    </w:p>
    <w:p w14:paraId="495252F2" w14:textId="77777777" w:rsidR="0028662E" w:rsidDel="00384B96" w:rsidRDefault="0028662E">
      <w:pPr>
        <w:pStyle w:val="Index2"/>
        <w:tabs>
          <w:tab w:val="right" w:pos="4735"/>
        </w:tabs>
        <w:rPr>
          <w:del w:id="1964" w:author="Joyce L Tokar" w:date="2017-09-13T11:49:00Z"/>
          <w:noProof/>
        </w:rPr>
      </w:pPr>
      <w:del w:id="1965" w:author="Joyce L Tokar" w:date="2017-09-13T11:49:00Z">
        <w:r w:rsidDel="00384B96">
          <w:rPr>
            <w:noProof/>
          </w:rPr>
          <w:delText>hidden from direct visibility, 12</w:delText>
        </w:r>
      </w:del>
    </w:p>
    <w:p w14:paraId="7644EC3F" w14:textId="77777777" w:rsidR="0028662E" w:rsidDel="00384B96" w:rsidRDefault="0028662E">
      <w:pPr>
        <w:pStyle w:val="Index1"/>
        <w:tabs>
          <w:tab w:val="right" w:pos="4735"/>
        </w:tabs>
        <w:rPr>
          <w:del w:id="1966" w:author="Joyce L Tokar" w:date="2017-09-13T11:49:00Z"/>
          <w:noProof/>
        </w:rPr>
      </w:pPr>
      <w:del w:id="1967" w:author="Joyce L Tokar" w:date="2017-09-13T11:49:00Z">
        <w:r w:rsidDel="00384B96">
          <w:rPr>
            <w:noProof/>
          </w:rPr>
          <w:delText>HJW – Unanticipated Exceptions from Library Routines, 34</w:delText>
        </w:r>
      </w:del>
    </w:p>
    <w:p w14:paraId="4D282106" w14:textId="77777777" w:rsidR="0028662E" w:rsidDel="00384B96" w:rsidRDefault="0028662E">
      <w:pPr>
        <w:pStyle w:val="Index1"/>
        <w:tabs>
          <w:tab w:val="right" w:pos="4735"/>
        </w:tabs>
        <w:rPr>
          <w:del w:id="1968" w:author="Joyce L Tokar" w:date="2017-09-13T11:49:00Z"/>
          <w:noProof/>
        </w:rPr>
      </w:pPr>
      <w:del w:id="1969" w:author="Joyce L Tokar" w:date="2017-09-13T11:49:00Z">
        <w:r w:rsidDel="00384B96">
          <w:rPr>
            <w:noProof/>
          </w:rPr>
          <w:delText>Homograph, 11</w:delText>
        </w:r>
      </w:del>
    </w:p>
    <w:p w14:paraId="1787D200" w14:textId="77777777" w:rsidR="0028662E" w:rsidDel="00384B96" w:rsidRDefault="0028662E">
      <w:pPr>
        <w:pStyle w:val="IndexHeading"/>
        <w:keepNext/>
        <w:tabs>
          <w:tab w:val="right" w:pos="4735"/>
        </w:tabs>
        <w:rPr>
          <w:del w:id="1970" w:author="Joyce L Tokar" w:date="2017-09-13T11:49:00Z"/>
          <w:rFonts w:cstheme="minorBidi"/>
          <w:b/>
          <w:bCs/>
          <w:noProof/>
        </w:rPr>
      </w:pPr>
      <w:del w:id="1971" w:author="Joyce L Tokar" w:date="2017-09-13T11:49:00Z">
        <w:r w:rsidDel="00384B96">
          <w:rPr>
            <w:noProof/>
          </w:rPr>
          <w:delText xml:space="preserve"> </w:delText>
        </w:r>
      </w:del>
    </w:p>
    <w:p w14:paraId="50901647" w14:textId="77777777" w:rsidR="0028662E" w:rsidDel="00384B96" w:rsidRDefault="0028662E">
      <w:pPr>
        <w:pStyle w:val="Index1"/>
        <w:tabs>
          <w:tab w:val="right" w:pos="4735"/>
        </w:tabs>
        <w:rPr>
          <w:del w:id="1972" w:author="Joyce L Tokar" w:date="2017-09-13T11:49:00Z"/>
          <w:noProof/>
        </w:rPr>
      </w:pPr>
      <w:del w:id="1973" w:author="Joyce L Tokar" w:date="2017-09-13T11:49:00Z">
        <w:r w:rsidRPr="00895530" w:rsidDel="00384B96">
          <w:rPr>
            <w:rFonts w:cs="Arial"/>
            <w:noProof/>
          </w:rPr>
          <w:delText>Idempotent behaviour</w:delText>
        </w:r>
        <w:r w:rsidDel="00384B96">
          <w:rPr>
            <w:noProof/>
          </w:rPr>
          <w:delText>, 11</w:delText>
        </w:r>
      </w:del>
    </w:p>
    <w:p w14:paraId="42B3782F" w14:textId="77777777" w:rsidR="0028662E" w:rsidDel="00384B96" w:rsidRDefault="0028662E">
      <w:pPr>
        <w:pStyle w:val="Index1"/>
        <w:tabs>
          <w:tab w:val="right" w:pos="4735"/>
        </w:tabs>
        <w:rPr>
          <w:del w:id="1974" w:author="Joyce L Tokar" w:date="2017-09-13T11:49:00Z"/>
          <w:noProof/>
        </w:rPr>
      </w:pPr>
      <w:del w:id="1975" w:author="Joyce L Tokar" w:date="2017-09-13T11:49:00Z">
        <w:r w:rsidRPr="00895530" w:rsidDel="00384B96">
          <w:rPr>
            <w:rFonts w:cs="Arial"/>
            <w:noProof/>
          </w:rPr>
          <w:delText>Identifier</w:delText>
        </w:r>
        <w:r w:rsidDel="00384B96">
          <w:rPr>
            <w:noProof/>
          </w:rPr>
          <w:delText>, 11</w:delText>
        </w:r>
      </w:del>
    </w:p>
    <w:p w14:paraId="7A168D78" w14:textId="77777777" w:rsidR="0028662E" w:rsidDel="00384B96" w:rsidRDefault="0028662E">
      <w:pPr>
        <w:pStyle w:val="Index1"/>
        <w:tabs>
          <w:tab w:val="right" w:pos="4735"/>
        </w:tabs>
        <w:rPr>
          <w:del w:id="1976" w:author="Joyce L Tokar" w:date="2017-09-13T11:49:00Z"/>
          <w:noProof/>
        </w:rPr>
      </w:pPr>
      <w:del w:id="1977" w:author="Joyce L Tokar" w:date="2017-09-13T11:49:00Z">
        <w:r w:rsidDel="00384B96">
          <w:rPr>
            <w:noProof/>
          </w:rPr>
          <w:delText>Identifier length, 21</w:delText>
        </w:r>
      </w:del>
    </w:p>
    <w:p w14:paraId="4E3E3219" w14:textId="77777777" w:rsidR="0028662E" w:rsidDel="00384B96" w:rsidRDefault="0028662E">
      <w:pPr>
        <w:pStyle w:val="Index1"/>
        <w:tabs>
          <w:tab w:val="right" w:pos="4735"/>
        </w:tabs>
        <w:rPr>
          <w:del w:id="1978" w:author="Joyce L Tokar" w:date="2017-09-13T11:49:00Z"/>
          <w:noProof/>
        </w:rPr>
      </w:pPr>
      <w:del w:id="1979" w:author="Joyce L Tokar" w:date="2017-09-13T11:49:00Z">
        <w:r w:rsidDel="00384B96">
          <w:rPr>
            <w:noProof/>
          </w:rPr>
          <w:delText>IHN–Type System, 16</w:delText>
        </w:r>
      </w:del>
    </w:p>
    <w:p w14:paraId="4314CC83" w14:textId="77777777" w:rsidR="0028662E" w:rsidDel="00384B96" w:rsidRDefault="0028662E">
      <w:pPr>
        <w:pStyle w:val="Index1"/>
        <w:tabs>
          <w:tab w:val="right" w:pos="4735"/>
        </w:tabs>
        <w:rPr>
          <w:del w:id="1980" w:author="Joyce L Tokar" w:date="2017-09-13T11:49:00Z"/>
          <w:noProof/>
        </w:rPr>
      </w:pPr>
      <w:del w:id="1981" w:author="Joyce L Tokar" w:date="2017-09-13T11:49:00Z">
        <w:r w:rsidRPr="00895530" w:rsidDel="00384B96">
          <w:rPr>
            <w:rFonts w:cs="Arial"/>
            <w:noProof/>
            <w:kern w:val="32"/>
          </w:rPr>
          <w:delText>Implementation defined</w:delText>
        </w:r>
        <w:r w:rsidDel="00384B96">
          <w:rPr>
            <w:noProof/>
          </w:rPr>
          <w:delText>, 11, 12</w:delText>
        </w:r>
      </w:del>
    </w:p>
    <w:p w14:paraId="0FF698DB" w14:textId="77777777" w:rsidR="0028662E" w:rsidDel="00384B96" w:rsidRDefault="0028662E">
      <w:pPr>
        <w:pStyle w:val="Index1"/>
        <w:tabs>
          <w:tab w:val="right" w:pos="4735"/>
        </w:tabs>
        <w:rPr>
          <w:del w:id="1982" w:author="Joyce L Tokar" w:date="2017-09-13T11:49:00Z"/>
          <w:noProof/>
        </w:rPr>
      </w:pPr>
      <w:del w:id="1983" w:author="Joyce L Tokar" w:date="2017-09-13T11:49:00Z">
        <w:r w:rsidRPr="00895530" w:rsidDel="00384B96">
          <w:rPr>
            <w:rFonts w:cs="Arial"/>
            <w:noProof/>
          </w:rPr>
          <w:delText>Implicit conversions</w:delText>
        </w:r>
        <w:r w:rsidDel="00384B96">
          <w:rPr>
            <w:noProof/>
          </w:rPr>
          <w:delText>, 13, 16</w:delText>
        </w:r>
      </w:del>
    </w:p>
    <w:p w14:paraId="0252C62E" w14:textId="77777777" w:rsidR="0028662E" w:rsidDel="00384B96" w:rsidRDefault="0028662E">
      <w:pPr>
        <w:pStyle w:val="Index1"/>
        <w:tabs>
          <w:tab w:val="right" w:pos="4735"/>
        </w:tabs>
        <w:rPr>
          <w:del w:id="1984" w:author="Joyce L Tokar" w:date="2017-09-13T11:49:00Z"/>
          <w:noProof/>
        </w:rPr>
      </w:pPr>
      <w:del w:id="1985" w:author="Joyce L Tokar" w:date="2017-09-13T11:49:00Z">
        <w:r w:rsidDel="00384B96">
          <w:rPr>
            <w:noProof/>
          </w:rPr>
          <w:delText>International character sets, 21</w:delText>
        </w:r>
      </w:del>
    </w:p>
    <w:p w14:paraId="3C89842A" w14:textId="77777777" w:rsidR="0028662E" w:rsidDel="00384B96" w:rsidRDefault="0028662E">
      <w:pPr>
        <w:pStyle w:val="IndexHeading"/>
        <w:keepNext/>
        <w:tabs>
          <w:tab w:val="right" w:pos="4735"/>
        </w:tabs>
        <w:rPr>
          <w:del w:id="1986" w:author="Joyce L Tokar" w:date="2017-09-13T11:49:00Z"/>
          <w:rFonts w:cstheme="minorBidi"/>
          <w:b/>
          <w:bCs/>
          <w:noProof/>
        </w:rPr>
      </w:pPr>
      <w:del w:id="1987" w:author="Joyce L Tokar" w:date="2017-09-13T11:49:00Z">
        <w:r w:rsidDel="00384B96">
          <w:rPr>
            <w:noProof/>
          </w:rPr>
          <w:delText xml:space="preserve"> </w:delText>
        </w:r>
      </w:del>
    </w:p>
    <w:p w14:paraId="02A0149C" w14:textId="77777777" w:rsidR="0028662E" w:rsidDel="00384B96" w:rsidRDefault="0028662E">
      <w:pPr>
        <w:pStyle w:val="Index1"/>
        <w:tabs>
          <w:tab w:val="right" w:pos="4735"/>
        </w:tabs>
        <w:rPr>
          <w:del w:id="1988" w:author="Joyce L Tokar" w:date="2017-09-13T11:49:00Z"/>
          <w:noProof/>
        </w:rPr>
      </w:pPr>
      <w:del w:id="1989" w:author="Joyce L Tokar" w:date="2017-09-13T11:49:00Z">
        <w:r w:rsidDel="00384B96">
          <w:rPr>
            <w:noProof/>
          </w:rPr>
          <w:delText>JCW – Operator Precedence/Order of Evaluation, 24</w:delText>
        </w:r>
      </w:del>
    </w:p>
    <w:p w14:paraId="52434484" w14:textId="77777777" w:rsidR="0028662E" w:rsidDel="00384B96" w:rsidRDefault="0028662E">
      <w:pPr>
        <w:pStyle w:val="Index1"/>
        <w:tabs>
          <w:tab w:val="right" w:pos="4735"/>
        </w:tabs>
        <w:rPr>
          <w:del w:id="1990" w:author="Joyce L Tokar" w:date="2017-09-13T11:49:00Z"/>
          <w:noProof/>
        </w:rPr>
      </w:pPr>
      <w:del w:id="1991" w:author="Joyce L Tokar" w:date="2017-09-13T11:49:00Z">
        <w:r w:rsidRPr="00895530" w:rsidDel="00384B96">
          <w:rPr>
            <w:noProof/>
            <w:kern w:val="32"/>
            <w:lang w:val="en-GB"/>
          </w:rPr>
          <w:delText>Junk initialization</w:delText>
        </w:r>
        <w:r w:rsidDel="00384B96">
          <w:rPr>
            <w:noProof/>
          </w:rPr>
          <w:delText>, 24</w:delText>
        </w:r>
      </w:del>
    </w:p>
    <w:p w14:paraId="79A85D5C" w14:textId="77777777" w:rsidR="0028662E" w:rsidDel="00384B96" w:rsidRDefault="0028662E">
      <w:pPr>
        <w:pStyle w:val="IndexHeading"/>
        <w:keepNext/>
        <w:tabs>
          <w:tab w:val="right" w:pos="4735"/>
        </w:tabs>
        <w:rPr>
          <w:del w:id="1992" w:author="Joyce L Tokar" w:date="2017-09-13T11:49:00Z"/>
          <w:rFonts w:cstheme="minorBidi"/>
          <w:b/>
          <w:bCs/>
          <w:noProof/>
        </w:rPr>
      </w:pPr>
      <w:del w:id="1993" w:author="Joyce L Tokar" w:date="2017-09-13T11:49:00Z">
        <w:r w:rsidDel="00384B96">
          <w:rPr>
            <w:noProof/>
          </w:rPr>
          <w:delText xml:space="preserve"> </w:delText>
        </w:r>
      </w:del>
    </w:p>
    <w:p w14:paraId="4B12885C" w14:textId="77777777" w:rsidR="0028662E" w:rsidDel="00384B96" w:rsidRDefault="0028662E">
      <w:pPr>
        <w:pStyle w:val="Index1"/>
        <w:tabs>
          <w:tab w:val="right" w:pos="4735"/>
        </w:tabs>
        <w:rPr>
          <w:del w:id="1994" w:author="Joyce L Tokar" w:date="2017-09-13T11:49:00Z"/>
          <w:noProof/>
        </w:rPr>
      </w:pPr>
      <w:del w:id="1995" w:author="Joyce L Tokar" w:date="2017-09-13T11:49:00Z">
        <w:r w:rsidDel="00384B96">
          <w:rPr>
            <w:noProof/>
          </w:rPr>
          <w:delText>KOA – Likely Incorrect Expression, 25</w:delText>
        </w:r>
      </w:del>
    </w:p>
    <w:p w14:paraId="210607AB" w14:textId="77777777" w:rsidR="0028662E" w:rsidDel="00384B96" w:rsidRDefault="0028662E">
      <w:pPr>
        <w:pStyle w:val="IndexHeading"/>
        <w:keepNext/>
        <w:tabs>
          <w:tab w:val="right" w:pos="4735"/>
        </w:tabs>
        <w:rPr>
          <w:del w:id="1996" w:author="Joyce L Tokar" w:date="2017-09-13T11:49:00Z"/>
          <w:rFonts w:cstheme="minorBidi"/>
          <w:b/>
          <w:bCs/>
          <w:noProof/>
        </w:rPr>
      </w:pPr>
      <w:del w:id="1997" w:author="Joyce L Tokar" w:date="2017-09-13T11:49:00Z">
        <w:r w:rsidDel="00384B96">
          <w:rPr>
            <w:noProof/>
          </w:rPr>
          <w:delText xml:space="preserve"> </w:delText>
        </w:r>
      </w:del>
    </w:p>
    <w:p w14:paraId="7F60E137" w14:textId="77777777" w:rsidR="0028662E" w:rsidDel="00384B96" w:rsidRDefault="0028662E">
      <w:pPr>
        <w:pStyle w:val="Index1"/>
        <w:tabs>
          <w:tab w:val="right" w:pos="4735"/>
        </w:tabs>
        <w:rPr>
          <w:del w:id="1998" w:author="Joyce L Tokar" w:date="2017-09-13T11:49:00Z"/>
          <w:noProof/>
        </w:rPr>
      </w:pPr>
      <w:del w:id="1999" w:author="Joyce L Tokar" w:date="2017-09-13T11:49:00Z">
        <w:r w:rsidDel="00384B96">
          <w:rPr>
            <w:noProof/>
          </w:rPr>
          <w:delText>Language concepts, 12, 19, 20, 21, 26, 27, 32, 34, 41</w:delText>
        </w:r>
      </w:del>
    </w:p>
    <w:p w14:paraId="42AD00BA" w14:textId="77777777" w:rsidR="0028662E" w:rsidDel="00384B96" w:rsidRDefault="0028662E">
      <w:pPr>
        <w:pStyle w:val="Index1"/>
        <w:tabs>
          <w:tab w:val="right" w:pos="4735"/>
        </w:tabs>
        <w:rPr>
          <w:del w:id="2000" w:author="Joyce L Tokar" w:date="2017-09-13T11:49:00Z"/>
          <w:noProof/>
        </w:rPr>
      </w:pPr>
      <w:del w:id="2001" w:author="Joyce L Tokar" w:date="2017-09-13T11:49:00Z">
        <w:r w:rsidDel="00384B96">
          <w:rPr>
            <w:noProof/>
          </w:rPr>
          <w:delText>Language Vulnerabilities</w:delText>
        </w:r>
      </w:del>
    </w:p>
    <w:p w14:paraId="0201C241" w14:textId="77777777" w:rsidR="0028662E" w:rsidDel="00384B96" w:rsidRDefault="0028662E">
      <w:pPr>
        <w:pStyle w:val="Index2"/>
        <w:tabs>
          <w:tab w:val="right" w:pos="4735"/>
        </w:tabs>
        <w:rPr>
          <w:del w:id="2002" w:author="Joyce L Tokar" w:date="2017-09-13T11:49:00Z"/>
          <w:noProof/>
        </w:rPr>
      </w:pPr>
      <w:del w:id="2003" w:author="Joyce L Tokar" w:date="2017-09-13T11:49:00Z">
        <w:r w:rsidDel="00384B96">
          <w:rPr>
            <w:noProof/>
          </w:rPr>
          <w:delText>Argument Passing to Library Functions [TRJ], 33</w:delText>
        </w:r>
      </w:del>
    </w:p>
    <w:p w14:paraId="1885F38F" w14:textId="77777777" w:rsidR="0028662E" w:rsidDel="00384B96" w:rsidRDefault="0028662E">
      <w:pPr>
        <w:pStyle w:val="Index2"/>
        <w:tabs>
          <w:tab w:val="right" w:pos="4735"/>
        </w:tabs>
        <w:rPr>
          <w:del w:id="2004" w:author="Joyce L Tokar" w:date="2017-09-13T11:49:00Z"/>
          <w:noProof/>
        </w:rPr>
      </w:pPr>
      <w:del w:id="2005" w:author="Joyce L Tokar" w:date="2017-09-13T11:49:00Z">
        <w:r w:rsidDel="00384B96">
          <w:rPr>
            <w:noProof/>
          </w:rPr>
          <w:delText>Arithmetic Wrap-around Error [FIF], 21</w:delText>
        </w:r>
      </w:del>
    </w:p>
    <w:p w14:paraId="65DD746A" w14:textId="77777777" w:rsidR="0028662E" w:rsidDel="00384B96" w:rsidRDefault="0028662E">
      <w:pPr>
        <w:pStyle w:val="Index2"/>
        <w:tabs>
          <w:tab w:val="right" w:pos="4735"/>
        </w:tabs>
        <w:rPr>
          <w:del w:id="2006" w:author="Joyce L Tokar" w:date="2017-09-13T11:49:00Z"/>
          <w:noProof/>
        </w:rPr>
      </w:pPr>
      <w:del w:id="2007" w:author="Joyce L Tokar" w:date="2017-09-13T11:49:00Z">
        <w:r w:rsidDel="00384B96">
          <w:rPr>
            <w:noProof/>
          </w:rPr>
          <w:delText>Bit Representation [STR], 16</w:delText>
        </w:r>
      </w:del>
    </w:p>
    <w:p w14:paraId="7BC7F194" w14:textId="77777777" w:rsidR="0028662E" w:rsidDel="00384B96" w:rsidRDefault="0028662E">
      <w:pPr>
        <w:pStyle w:val="Index2"/>
        <w:tabs>
          <w:tab w:val="right" w:pos="4735"/>
        </w:tabs>
        <w:rPr>
          <w:del w:id="2008" w:author="Joyce L Tokar" w:date="2017-09-13T11:49:00Z"/>
          <w:noProof/>
        </w:rPr>
      </w:pPr>
      <w:del w:id="2009" w:author="Joyce L Tokar" w:date="2017-09-13T11:49:00Z">
        <w:r w:rsidDel="00384B96">
          <w:rPr>
            <w:noProof/>
          </w:rPr>
          <w:delText>Buffer Boundary Violation (Buffer Overflow) [HCB], 19</w:delText>
        </w:r>
      </w:del>
    </w:p>
    <w:p w14:paraId="408BAA42" w14:textId="77777777" w:rsidR="0028662E" w:rsidDel="00384B96" w:rsidRDefault="0028662E">
      <w:pPr>
        <w:pStyle w:val="Index2"/>
        <w:tabs>
          <w:tab w:val="right" w:pos="4735"/>
        </w:tabs>
        <w:rPr>
          <w:del w:id="2010" w:author="Joyce L Tokar" w:date="2017-09-13T11:49:00Z"/>
          <w:noProof/>
        </w:rPr>
      </w:pPr>
      <w:del w:id="2011" w:author="Joyce L Tokar" w:date="2017-09-13T11:49:00Z">
        <w:r w:rsidDel="00384B96">
          <w:rPr>
            <w:noProof/>
          </w:rPr>
          <w:delText>Choice of Clear Names [NAI], 21</w:delText>
        </w:r>
      </w:del>
    </w:p>
    <w:p w14:paraId="490F8A9B" w14:textId="77777777" w:rsidR="0028662E" w:rsidDel="00384B96" w:rsidRDefault="0028662E">
      <w:pPr>
        <w:pStyle w:val="Index2"/>
        <w:tabs>
          <w:tab w:val="right" w:pos="4735"/>
        </w:tabs>
        <w:rPr>
          <w:del w:id="2012" w:author="Joyce L Tokar" w:date="2017-09-13T11:49:00Z"/>
          <w:noProof/>
        </w:rPr>
      </w:pPr>
      <w:del w:id="2013" w:author="Joyce L Tokar" w:date="2017-09-13T11:49:00Z">
        <w:r w:rsidDel="00384B96">
          <w:rPr>
            <w:noProof/>
          </w:rPr>
          <w:delText>Concurrency – Activation [CGA], 39</w:delText>
        </w:r>
      </w:del>
    </w:p>
    <w:p w14:paraId="744533F9" w14:textId="77777777" w:rsidR="0028662E" w:rsidDel="00384B96" w:rsidRDefault="0028662E">
      <w:pPr>
        <w:pStyle w:val="Index2"/>
        <w:tabs>
          <w:tab w:val="right" w:pos="4735"/>
        </w:tabs>
        <w:rPr>
          <w:del w:id="2014" w:author="Joyce L Tokar" w:date="2017-09-13T11:49:00Z"/>
          <w:noProof/>
        </w:rPr>
      </w:pPr>
      <w:del w:id="2015" w:author="Joyce L Tokar" w:date="2017-09-13T11:49:00Z">
        <w:r w:rsidDel="00384B96">
          <w:rPr>
            <w:noProof/>
          </w:rPr>
          <w:delText>Concurrency – Directed termination [CGT], 39</w:delText>
        </w:r>
      </w:del>
    </w:p>
    <w:p w14:paraId="1DE7C53B" w14:textId="77777777" w:rsidR="0028662E" w:rsidDel="00384B96" w:rsidRDefault="0028662E">
      <w:pPr>
        <w:pStyle w:val="Index2"/>
        <w:tabs>
          <w:tab w:val="right" w:pos="4735"/>
        </w:tabs>
        <w:rPr>
          <w:del w:id="2016" w:author="Joyce L Tokar" w:date="2017-09-13T11:49:00Z"/>
          <w:noProof/>
        </w:rPr>
      </w:pPr>
      <w:del w:id="2017" w:author="Joyce L Tokar" w:date="2017-09-13T11:49:00Z">
        <w:r w:rsidRPr="00895530" w:rsidDel="00384B96">
          <w:rPr>
            <w:noProof/>
            <w:lang w:val="en-CA"/>
          </w:rPr>
          <w:delText>Concurrency – Premature Termination [CGS]</w:delText>
        </w:r>
        <w:r w:rsidDel="00384B96">
          <w:rPr>
            <w:noProof/>
          </w:rPr>
          <w:delText>, 40</w:delText>
        </w:r>
      </w:del>
    </w:p>
    <w:p w14:paraId="5F861FF4" w14:textId="77777777" w:rsidR="0028662E" w:rsidDel="00384B96" w:rsidRDefault="0028662E">
      <w:pPr>
        <w:pStyle w:val="Index2"/>
        <w:tabs>
          <w:tab w:val="right" w:pos="4735"/>
        </w:tabs>
        <w:rPr>
          <w:del w:id="2018" w:author="Joyce L Tokar" w:date="2017-09-13T11:49:00Z"/>
          <w:noProof/>
        </w:rPr>
      </w:pPr>
      <w:del w:id="2019" w:author="Joyce L Tokar" w:date="2017-09-13T11:49:00Z">
        <w:r w:rsidDel="00384B96">
          <w:rPr>
            <w:noProof/>
          </w:rPr>
          <w:delText>Concurrent Data Access [CGX], 40</w:delText>
        </w:r>
      </w:del>
    </w:p>
    <w:p w14:paraId="3784C455" w14:textId="77777777" w:rsidR="0028662E" w:rsidDel="00384B96" w:rsidRDefault="0028662E">
      <w:pPr>
        <w:pStyle w:val="Index2"/>
        <w:tabs>
          <w:tab w:val="right" w:pos="4735"/>
        </w:tabs>
        <w:rPr>
          <w:del w:id="2020" w:author="Joyce L Tokar" w:date="2017-09-13T11:49:00Z"/>
          <w:noProof/>
        </w:rPr>
      </w:pPr>
      <w:del w:id="2021" w:author="Joyce L Tokar" w:date="2017-09-13T11:49:00Z">
        <w:r w:rsidDel="00384B96">
          <w:rPr>
            <w:noProof/>
          </w:rPr>
          <w:delText>Dangling Reference to Heap [XYK], 20</w:delText>
        </w:r>
      </w:del>
    </w:p>
    <w:p w14:paraId="7B6CD1E8" w14:textId="77777777" w:rsidR="0028662E" w:rsidDel="00384B96" w:rsidRDefault="0028662E">
      <w:pPr>
        <w:pStyle w:val="Index2"/>
        <w:tabs>
          <w:tab w:val="right" w:pos="4735"/>
        </w:tabs>
        <w:rPr>
          <w:del w:id="2022" w:author="Joyce L Tokar" w:date="2017-09-13T11:49:00Z"/>
          <w:noProof/>
        </w:rPr>
      </w:pPr>
      <w:del w:id="2023" w:author="Joyce L Tokar" w:date="2017-09-13T11:49:00Z">
        <w:r w:rsidDel="00384B96">
          <w:rPr>
            <w:noProof/>
          </w:rPr>
          <w:delText>Dangling References to Stack Frames [DCM], 29</w:delText>
        </w:r>
      </w:del>
    </w:p>
    <w:p w14:paraId="18BDBA1A" w14:textId="77777777" w:rsidR="0028662E" w:rsidDel="00384B96" w:rsidRDefault="0028662E">
      <w:pPr>
        <w:pStyle w:val="Index2"/>
        <w:tabs>
          <w:tab w:val="right" w:pos="4735"/>
        </w:tabs>
        <w:rPr>
          <w:del w:id="2024" w:author="Joyce L Tokar" w:date="2017-09-13T11:49:00Z"/>
          <w:noProof/>
        </w:rPr>
      </w:pPr>
      <w:del w:id="2025" w:author="Joyce L Tokar" w:date="2017-09-13T11:49:00Z">
        <w:r w:rsidDel="00384B96">
          <w:rPr>
            <w:noProof/>
          </w:rPr>
          <w:delText>Dead and Deactivated Code [XYQ], 26</w:delText>
        </w:r>
      </w:del>
    </w:p>
    <w:p w14:paraId="419944FF" w14:textId="77777777" w:rsidR="0028662E" w:rsidDel="00384B96" w:rsidRDefault="0028662E">
      <w:pPr>
        <w:pStyle w:val="Index2"/>
        <w:tabs>
          <w:tab w:val="right" w:pos="4735"/>
        </w:tabs>
        <w:rPr>
          <w:del w:id="2026" w:author="Joyce L Tokar" w:date="2017-09-13T11:49:00Z"/>
          <w:noProof/>
        </w:rPr>
      </w:pPr>
      <w:del w:id="2027" w:author="Joyce L Tokar" w:date="2017-09-13T11:49:00Z">
        <w:r w:rsidDel="00384B96">
          <w:rPr>
            <w:noProof/>
          </w:rPr>
          <w:delText>Dead store [WXQ], 22</w:delText>
        </w:r>
      </w:del>
    </w:p>
    <w:p w14:paraId="2FF8C467" w14:textId="77777777" w:rsidR="0028662E" w:rsidDel="00384B96" w:rsidRDefault="0028662E">
      <w:pPr>
        <w:pStyle w:val="Index2"/>
        <w:tabs>
          <w:tab w:val="right" w:pos="4735"/>
        </w:tabs>
        <w:rPr>
          <w:del w:id="2028" w:author="Joyce L Tokar" w:date="2017-09-13T11:49:00Z"/>
          <w:noProof/>
        </w:rPr>
      </w:pPr>
      <w:del w:id="2029" w:author="Joyce L Tokar" w:date="2017-09-13T11:49:00Z">
        <w:r w:rsidDel="00384B96">
          <w:rPr>
            <w:noProof/>
          </w:rPr>
          <w:delText>Demarcation of Control Flow [EOJ], 27</w:delText>
        </w:r>
      </w:del>
    </w:p>
    <w:p w14:paraId="75936E1E" w14:textId="77777777" w:rsidR="0028662E" w:rsidDel="00384B96" w:rsidRDefault="0028662E">
      <w:pPr>
        <w:pStyle w:val="Index2"/>
        <w:tabs>
          <w:tab w:val="right" w:pos="4735"/>
        </w:tabs>
        <w:rPr>
          <w:del w:id="2030" w:author="Joyce L Tokar" w:date="2017-09-13T11:49:00Z"/>
          <w:noProof/>
        </w:rPr>
      </w:pPr>
      <w:del w:id="2031" w:author="Joyce L Tokar" w:date="2017-09-13T11:49:00Z">
        <w:r w:rsidDel="00384B96">
          <w:rPr>
            <w:noProof/>
          </w:rPr>
          <w:delText>Deprecated Language Features [MEM], 39</w:delText>
        </w:r>
      </w:del>
    </w:p>
    <w:p w14:paraId="33F478C6" w14:textId="77777777" w:rsidR="0028662E" w:rsidDel="00384B96" w:rsidRDefault="0028662E">
      <w:pPr>
        <w:pStyle w:val="Index2"/>
        <w:tabs>
          <w:tab w:val="right" w:pos="4735"/>
        </w:tabs>
        <w:rPr>
          <w:del w:id="2032" w:author="Joyce L Tokar" w:date="2017-09-13T11:49:00Z"/>
          <w:noProof/>
        </w:rPr>
      </w:pPr>
      <w:del w:id="2033" w:author="Joyce L Tokar" w:date="2017-09-13T11:49:00Z">
        <w:r w:rsidDel="00384B96">
          <w:rPr>
            <w:noProof/>
          </w:rPr>
          <w:delText>Dynamically-linked Code and Self-modifying Code [NYY], 34</w:delText>
        </w:r>
      </w:del>
    </w:p>
    <w:p w14:paraId="44CA11C8" w14:textId="77777777" w:rsidR="0028662E" w:rsidDel="00384B96" w:rsidRDefault="0028662E">
      <w:pPr>
        <w:pStyle w:val="Index2"/>
        <w:tabs>
          <w:tab w:val="right" w:pos="4735"/>
        </w:tabs>
        <w:rPr>
          <w:del w:id="2034" w:author="Joyce L Tokar" w:date="2017-09-13T11:49:00Z"/>
          <w:noProof/>
        </w:rPr>
      </w:pPr>
      <w:del w:id="2035" w:author="Joyce L Tokar" w:date="2017-09-13T11:49:00Z">
        <w:r w:rsidDel="00384B96">
          <w:rPr>
            <w:noProof/>
          </w:rPr>
          <w:delText>Enumerator Issues [CCB], 17</w:delText>
        </w:r>
      </w:del>
    </w:p>
    <w:p w14:paraId="1718F4EF" w14:textId="77777777" w:rsidR="0028662E" w:rsidDel="00384B96" w:rsidRDefault="0028662E">
      <w:pPr>
        <w:pStyle w:val="Index2"/>
        <w:tabs>
          <w:tab w:val="right" w:pos="4735"/>
        </w:tabs>
        <w:rPr>
          <w:del w:id="2036" w:author="Joyce L Tokar" w:date="2017-09-13T11:49:00Z"/>
          <w:noProof/>
        </w:rPr>
      </w:pPr>
      <w:del w:id="2037" w:author="Joyce L Tokar" w:date="2017-09-13T11:49:00Z">
        <w:r w:rsidDel="00384B96">
          <w:rPr>
            <w:noProof/>
          </w:rPr>
          <w:delText>Extra Intrinsics [LRM], 33</w:delText>
        </w:r>
      </w:del>
    </w:p>
    <w:p w14:paraId="33792F0B" w14:textId="77777777" w:rsidR="0028662E" w:rsidDel="00384B96" w:rsidRDefault="0028662E">
      <w:pPr>
        <w:pStyle w:val="Index2"/>
        <w:tabs>
          <w:tab w:val="right" w:pos="4735"/>
        </w:tabs>
        <w:rPr>
          <w:del w:id="2038" w:author="Joyce L Tokar" w:date="2017-09-13T11:49:00Z"/>
          <w:noProof/>
        </w:rPr>
      </w:pPr>
      <w:del w:id="2039" w:author="Joyce L Tokar" w:date="2017-09-13T11:49:00Z">
        <w:r w:rsidDel="00384B96">
          <w:rPr>
            <w:noProof/>
          </w:rPr>
          <w:delText>Fault Tolerance and Failure Strategies [RE</w:delText>
        </w:r>
      </w:del>
      <w:del w:id="2040" w:author="Joyce L Tokar" w:date="2017-06-07T13:32:00Z">
        <w:r w:rsidDel="00C6764B">
          <w:rPr>
            <w:noProof/>
          </w:rPr>
          <w:delText>W</w:delText>
        </w:r>
      </w:del>
      <w:del w:id="2041" w:author="Joyce L Tokar" w:date="2017-09-13T11:49:00Z">
        <w:r w:rsidDel="00384B96">
          <w:rPr>
            <w:noProof/>
          </w:rPr>
          <w:delText>], 31</w:delText>
        </w:r>
      </w:del>
    </w:p>
    <w:p w14:paraId="4B0E9801" w14:textId="77777777" w:rsidR="0028662E" w:rsidDel="00384B96" w:rsidRDefault="0028662E">
      <w:pPr>
        <w:pStyle w:val="Index2"/>
        <w:tabs>
          <w:tab w:val="right" w:pos="4735"/>
        </w:tabs>
        <w:rPr>
          <w:del w:id="2042" w:author="Joyce L Tokar" w:date="2017-09-13T11:49:00Z"/>
          <w:noProof/>
        </w:rPr>
      </w:pPr>
      <w:del w:id="2043" w:author="Joyce L Tokar" w:date="2017-09-13T11:49:00Z">
        <w:r w:rsidDel="00384B96">
          <w:rPr>
            <w:noProof/>
          </w:rPr>
          <w:delText>Floating-point Arithmetic [PLF], 17</w:delText>
        </w:r>
      </w:del>
    </w:p>
    <w:p w14:paraId="09EA447F" w14:textId="77777777" w:rsidR="0028662E" w:rsidDel="00384B96" w:rsidRDefault="0028662E">
      <w:pPr>
        <w:pStyle w:val="Index2"/>
        <w:tabs>
          <w:tab w:val="right" w:pos="4735"/>
        </w:tabs>
        <w:rPr>
          <w:del w:id="2044" w:author="Joyce L Tokar" w:date="2017-09-13T11:49:00Z"/>
          <w:noProof/>
        </w:rPr>
      </w:pPr>
      <w:del w:id="2045" w:author="Joyce L Tokar" w:date="2017-09-13T11:49:00Z">
        <w:r w:rsidDel="00384B96">
          <w:rPr>
            <w:noProof/>
          </w:rPr>
          <w:delText>Identifier Name Reuse [YOW], 23</w:delText>
        </w:r>
      </w:del>
    </w:p>
    <w:p w14:paraId="7B525F5A" w14:textId="77777777" w:rsidR="0028662E" w:rsidDel="00384B96" w:rsidRDefault="0028662E">
      <w:pPr>
        <w:pStyle w:val="Index2"/>
        <w:tabs>
          <w:tab w:val="right" w:pos="4735"/>
        </w:tabs>
        <w:rPr>
          <w:del w:id="2046" w:author="Joyce L Tokar" w:date="2017-09-13T11:49:00Z"/>
          <w:noProof/>
        </w:rPr>
      </w:pPr>
      <w:del w:id="2047" w:author="Joyce L Tokar" w:date="2017-09-13T11:49:00Z">
        <w:r w:rsidDel="00384B96">
          <w:rPr>
            <w:noProof/>
          </w:rPr>
          <w:delText>Ignored Error Status and Unhandled Exceptions [OYB], 30</w:delText>
        </w:r>
      </w:del>
    </w:p>
    <w:p w14:paraId="2220E7C6" w14:textId="77777777" w:rsidR="0028662E" w:rsidDel="00384B96" w:rsidRDefault="0028662E">
      <w:pPr>
        <w:pStyle w:val="Index2"/>
        <w:tabs>
          <w:tab w:val="right" w:pos="4735"/>
        </w:tabs>
        <w:rPr>
          <w:del w:id="2048" w:author="Joyce L Tokar" w:date="2017-09-13T11:49:00Z"/>
          <w:noProof/>
        </w:rPr>
      </w:pPr>
      <w:del w:id="2049" w:author="Joyce L Tokar" w:date="2017-09-13T11:49:00Z">
        <w:r w:rsidDel="00384B96">
          <w:rPr>
            <w:noProof/>
          </w:rPr>
          <w:delText>Implementation-Defined Behaviour [FAB], 38</w:delText>
        </w:r>
      </w:del>
    </w:p>
    <w:p w14:paraId="636855F1" w14:textId="77777777" w:rsidR="0028662E" w:rsidDel="00384B96" w:rsidRDefault="0028662E">
      <w:pPr>
        <w:pStyle w:val="Index2"/>
        <w:tabs>
          <w:tab w:val="right" w:pos="4735"/>
        </w:tabs>
        <w:rPr>
          <w:del w:id="2050" w:author="Joyce L Tokar" w:date="2017-09-13T11:49:00Z"/>
          <w:noProof/>
        </w:rPr>
      </w:pPr>
      <w:del w:id="2051" w:author="Joyce L Tokar" w:date="2017-09-13T11:49:00Z">
        <w:r w:rsidDel="00384B96">
          <w:rPr>
            <w:noProof/>
          </w:rPr>
          <w:delText>Inheritance [RIP], 33</w:delText>
        </w:r>
      </w:del>
    </w:p>
    <w:p w14:paraId="34B5F58A" w14:textId="77777777" w:rsidR="0028662E" w:rsidDel="00384B96" w:rsidRDefault="0028662E">
      <w:pPr>
        <w:pStyle w:val="Index2"/>
        <w:tabs>
          <w:tab w:val="right" w:pos="4735"/>
        </w:tabs>
        <w:rPr>
          <w:del w:id="2052" w:author="Joyce L Tokar" w:date="2017-09-13T11:49:00Z"/>
          <w:noProof/>
        </w:rPr>
      </w:pPr>
      <w:del w:id="2053" w:author="Joyce L Tokar" w:date="2017-09-13T11:49:00Z">
        <w:r w:rsidDel="00384B96">
          <w:rPr>
            <w:noProof/>
          </w:rPr>
          <w:delText>Initialization of Variables [LAV], 23</w:delText>
        </w:r>
      </w:del>
    </w:p>
    <w:p w14:paraId="439973B1" w14:textId="77777777" w:rsidR="0028662E" w:rsidDel="00384B96" w:rsidRDefault="0028662E">
      <w:pPr>
        <w:pStyle w:val="Index2"/>
        <w:tabs>
          <w:tab w:val="right" w:pos="4735"/>
        </w:tabs>
        <w:rPr>
          <w:del w:id="2054" w:author="Joyce L Tokar" w:date="2017-09-13T11:49:00Z"/>
          <w:noProof/>
        </w:rPr>
      </w:pPr>
      <w:del w:id="2055" w:author="Joyce L Tokar" w:date="2017-09-13T11:49:00Z">
        <w:r w:rsidDel="00384B96">
          <w:rPr>
            <w:noProof/>
          </w:rPr>
          <w:delText>Inter-language Calling [DJS], 34</w:delText>
        </w:r>
      </w:del>
    </w:p>
    <w:p w14:paraId="70F82EDB" w14:textId="77777777" w:rsidR="0028662E" w:rsidDel="00384B96" w:rsidRDefault="0028662E">
      <w:pPr>
        <w:pStyle w:val="Index2"/>
        <w:tabs>
          <w:tab w:val="right" w:pos="4735"/>
        </w:tabs>
        <w:rPr>
          <w:del w:id="2056" w:author="Joyce L Tokar" w:date="2017-09-13T11:49:00Z"/>
          <w:noProof/>
        </w:rPr>
      </w:pPr>
      <w:del w:id="2057" w:author="Joyce L Tokar" w:date="2017-09-13T11:49:00Z">
        <w:r w:rsidDel="00384B96">
          <w:rPr>
            <w:noProof/>
          </w:rPr>
          <w:delText>Library Signature [NSQ], 34</w:delText>
        </w:r>
      </w:del>
    </w:p>
    <w:p w14:paraId="7C2A746D" w14:textId="77777777" w:rsidR="0028662E" w:rsidDel="00384B96" w:rsidRDefault="0028662E">
      <w:pPr>
        <w:pStyle w:val="Index2"/>
        <w:tabs>
          <w:tab w:val="right" w:pos="4735"/>
        </w:tabs>
        <w:rPr>
          <w:del w:id="2058" w:author="Joyce L Tokar" w:date="2017-09-13T11:49:00Z"/>
          <w:noProof/>
        </w:rPr>
      </w:pPr>
      <w:del w:id="2059" w:author="Joyce L Tokar" w:date="2017-09-13T11:49:00Z">
        <w:r w:rsidDel="00384B96">
          <w:rPr>
            <w:noProof/>
          </w:rPr>
          <w:delText>Likely Incorrect Expression [KOA], 25</w:delText>
        </w:r>
      </w:del>
    </w:p>
    <w:p w14:paraId="03C176F5" w14:textId="77777777" w:rsidR="0028662E" w:rsidDel="00384B96" w:rsidRDefault="0028662E">
      <w:pPr>
        <w:pStyle w:val="Index2"/>
        <w:tabs>
          <w:tab w:val="right" w:pos="4735"/>
        </w:tabs>
        <w:rPr>
          <w:del w:id="2060" w:author="Joyce L Tokar" w:date="2017-09-13T11:49:00Z"/>
          <w:noProof/>
        </w:rPr>
      </w:pPr>
      <w:del w:id="2061" w:author="Joyce L Tokar" w:date="2017-09-13T11:49:00Z">
        <w:r w:rsidDel="00384B96">
          <w:rPr>
            <w:noProof/>
          </w:rPr>
          <w:delText>Loop Control Variables [TEX], 27</w:delText>
        </w:r>
      </w:del>
    </w:p>
    <w:p w14:paraId="2FFD4423" w14:textId="77777777" w:rsidR="0028662E" w:rsidDel="00384B96" w:rsidRDefault="0028662E">
      <w:pPr>
        <w:pStyle w:val="Index2"/>
        <w:tabs>
          <w:tab w:val="right" w:pos="4735"/>
        </w:tabs>
        <w:rPr>
          <w:del w:id="2062" w:author="Joyce L Tokar" w:date="2017-09-13T11:49:00Z"/>
          <w:noProof/>
        </w:rPr>
      </w:pPr>
      <w:del w:id="2063" w:author="Joyce L Tokar" w:date="2017-09-13T11:49:00Z">
        <w:r w:rsidDel="00384B96">
          <w:rPr>
            <w:noProof/>
          </w:rPr>
          <w:delText>Memory Leak [XYL], 32</w:delText>
        </w:r>
      </w:del>
    </w:p>
    <w:p w14:paraId="222BAFDC" w14:textId="77777777" w:rsidR="0028662E" w:rsidDel="00384B96" w:rsidRDefault="0028662E">
      <w:pPr>
        <w:pStyle w:val="Index2"/>
        <w:tabs>
          <w:tab w:val="right" w:pos="4735"/>
        </w:tabs>
        <w:rPr>
          <w:del w:id="2064" w:author="Joyce L Tokar" w:date="2017-09-13T11:49:00Z"/>
          <w:noProof/>
        </w:rPr>
      </w:pPr>
      <w:del w:id="2065" w:author="Joyce L Tokar" w:date="2017-09-13T11:49:00Z">
        <w:r w:rsidDel="00384B96">
          <w:rPr>
            <w:noProof/>
          </w:rPr>
          <w:delText>Namespace Issues [BJL], 23</w:delText>
        </w:r>
      </w:del>
    </w:p>
    <w:p w14:paraId="010646CB" w14:textId="77777777" w:rsidR="0028662E" w:rsidDel="00384B96" w:rsidRDefault="0028662E">
      <w:pPr>
        <w:pStyle w:val="Index2"/>
        <w:tabs>
          <w:tab w:val="right" w:pos="4735"/>
        </w:tabs>
        <w:rPr>
          <w:del w:id="2066" w:author="Joyce L Tokar" w:date="2017-09-13T11:49:00Z"/>
          <w:noProof/>
        </w:rPr>
      </w:pPr>
      <w:del w:id="2067" w:author="Joyce L Tokar" w:date="2017-09-13T11:49:00Z">
        <w:r w:rsidDel="00384B96">
          <w:rPr>
            <w:noProof/>
          </w:rPr>
          <w:delText>Numeric Conversion Errors [FLC], 18</w:delText>
        </w:r>
      </w:del>
    </w:p>
    <w:p w14:paraId="68D6923D" w14:textId="77777777" w:rsidR="0028662E" w:rsidDel="00384B96" w:rsidRDefault="0028662E">
      <w:pPr>
        <w:pStyle w:val="Index2"/>
        <w:tabs>
          <w:tab w:val="right" w:pos="4735"/>
        </w:tabs>
        <w:rPr>
          <w:del w:id="2068" w:author="Joyce L Tokar" w:date="2017-09-13T11:49:00Z"/>
          <w:noProof/>
        </w:rPr>
      </w:pPr>
      <w:del w:id="2069" w:author="Joyce L Tokar" w:date="2017-09-13T11:49:00Z">
        <w:r w:rsidDel="00384B96">
          <w:rPr>
            <w:noProof/>
          </w:rPr>
          <w:delText>Obscure Language Features [BRS], 36</w:delText>
        </w:r>
      </w:del>
    </w:p>
    <w:p w14:paraId="0AB52CB8" w14:textId="77777777" w:rsidR="0028662E" w:rsidDel="00384B96" w:rsidRDefault="0028662E">
      <w:pPr>
        <w:pStyle w:val="Index2"/>
        <w:tabs>
          <w:tab w:val="right" w:pos="4735"/>
        </w:tabs>
        <w:rPr>
          <w:del w:id="2070" w:author="Joyce L Tokar" w:date="2017-09-13T11:49:00Z"/>
          <w:noProof/>
        </w:rPr>
      </w:pPr>
      <w:del w:id="2071" w:author="Joyce L Tokar" w:date="2017-09-13T11:49:00Z">
        <w:r w:rsidDel="00384B96">
          <w:rPr>
            <w:noProof/>
          </w:rPr>
          <w:delText>Off-by-one Error [XZH], 27</w:delText>
        </w:r>
      </w:del>
    </w:p>
    <w:p w14:paraId="638145C4" w14:textId="77777777" w:rsidR="0028662E" w:rsidDel="00384B96" w:rsidRDefault="0028662E">
      <w:pPr>
        <w:pStyle w:val="Index2"/>
        <w:tabs>
          <w:tab w:val="right" w:pos="4735"/>
        </w:tabs>
        <w:rPr>
          <w:del w:id="2072" w:author="Joyce L Tokar" w:date="2017-09-13T11:49:00Z"/>
          <w:noProof/>
        </w:rPr>
      </w:pPr>
      <w:del w:id="2073" w:author="Joyce L Tokar" w:date="2017-09-13T11:49:00Z">
        <w:r w:rsidDel="00384B96">
          <w:rPr>
            <w:noProof/>
          </w:rPr>
          <w:delText>Operator Precedence/Order of Evaluation [JCW], 24</w:delText>
        </w:r>
      </w:del>
    </w:p>
    <w:p w14:paraId="715E4F82" w14:textId="77777777" w:rsidR="0028662E" w:rsidDel="00384B96" w:rsidRDefault="0028662E">
      <w:pPr>
        <w:pStyle w:val="Index2"/>
        <w:tabs>
          <w:tab w:val="right" w:pos="4735"/>
        </w:tabs>
        <w:rPr>
          <w:del w:id="2074" w:author="Joyce L Tokar" w:date="2017-09-13T11:49:00Z"/>
          <w:noProof/>
        </w:rPr>
      </w:pPr>
      <w:del w:id="2075" w:author="Joyce L Tokar" w:date="2017-09-13T11:49:00Z">
        <w:r w:rsidDel="00384B96">
          <w:rPr>
            <w:noProof/>
          </w:rPr>
          <w:delText>Passing Parameters and Return Values [CSJ], 28</w:delText>
        </w:r>
      </w:del>
    </w:p>
    <w:p w14:paraId="4A1D303A" w14:textId="77777777" w:rsidR="0028662E" w:rsidDel="00384B96" w:rsidRDefault="0028662E">
      <w:pPr>
        <w:pStyle w:val="Index2"/>
        <w:tabs>
          <w:tab w:val="right" w:pos="4735"/>
        </w:tabs>
        <w:rPr>
          <w:del w:id="2076" w:author="Joyce L Tokar" w:date="2017-09-13T11:49:00Z"/>
          <w:noProof/>
        </w:rPr>
      </w:pPr>
      <w:del w:id="2077" w:author="Joyce L Tokar" w:date="2017-09-13T11:49:00Z">
        <w:r w:rsidDel="00384B96">
          <w:rPr>
            <w:noProof/>
          </w:rPr>
          <w:delText>Pointer Arithmetic [RVG], 20</w:delText>
        </w:r>
      </w:del>
    </w:p>
    <w:p w14:paraId="5CD0009A" w14:textId="77777777" w:rsidR="0028662E" w:rsidDel="00384B96" w:rsidRDefault="0028662E">
      <w:pPr>
        <w:pStyle w:val="Index2"/>
        <w:tabs>
          <w:tab w:val="right" w:pos="4735"/>
        </w:tabs>
        <w:rPr>
          <w:del w:id="2078" w:author="Joyce L Tokar" w:date="2017-09-13T11:49:00Z"/>
          <w:noProof/>
        </w:rPr>
      </w:pPr>
      <w:del w:id="2079" w:author="Joyce L Tokar" w:date="2017-09-13T11:49:00Z">
        <w:r w:rsidDel="00384B96">
          <w:rPr>
            <w:noProof/>
          </w:rPr>
          <w:delText>Pointer Type Conversions [HFC], 19</w:delText>
        </w:r>
      </w:del>
    </w:p>
    <w:p w14:paraId="32B4047D" w14:textId="77777777" w:rsidR="0028662E" w:rsidDel="00384B96" w:rsidRDefault="0028662E">
      <w:pPr>
        <w:pStyle w:val="Index2"/>
        <w:tabs>
          <w:tab w:val="right" w:pos="4735"/>
        </w:tabs>
        <w:rPr>
          <w:del w:id="2080" w:author="Joyce L Tokar" w:date="2017-09-13T11:49:00Z"/>
          <w:noProof/>
        </w:rPr>
      </w:pPr>
      <w:del w:id="2081" w:author="Joyce L Tokar" w:date="2017-09-13T11:49:00Z">
        <w:r w:rsidDel="00384B96">
          <w:rPr>
            <w:noProof/>
          </w:rPr>
          <w:delText>Protocol Lock Errors [CGM], 41</w:delText>
        </w:r>
      </w:del>
    </w:p>
    <w:p w14:paraId="3F1D0282" w14:textId="77777777" w:rsidR="0028662E" w:rsidDel="00384B96" w:rsidRDefault="0028662E">
      <w:pPr>
        <w:pStyle w:val="Index2"/>
        <w:tabs>
          <w:tab w:val="right" w:pos="4735"/>
        </w:tabs>
        <w:rPr>
          <w:del w:id="2082" w:author="Joyce L Tokar" w:date="2017-09-13T11:49:00Z"/>
          <w:noProof/>
        </w:rPr>
      </w:pPr>
      <w:del w:id="2083" w:author="Joyce L Tokar" w:date="2017-09-13T11:49:00Z">
        <w:r w:rsidDel="00384B96">
          <w:rPr>
            <w:noProof/>
          </w:rPr>
          <w:delText>Provision of Inherently Unsafe Operations [SKL], 35</w:delText>
        </w:r>
      </w:del>
    </w:p>
    <w:p w14:paraId="56F5F98F" w14:textId="77777777" w:rsidR="0028662E" w:rsidDel="00384B96" w:rsidRDefault="0028662E">
      <w:pPr>
        <w:pStyle w:val="Index2"/>
        <w:tabs>
          <w:tab w:val="right" w:pos="4735"/>
        </w:tabs>
        <w:rPr>
          <w:del w:id="2084" w:author="Joyce L Tokar" w:date="2017-09-13T11:49:00Z"/>
          <w:noProof/>
        </w:rPr>
      </w:pPr>
      <w:del w:id="2085" w:author="Joyce L Tokar" w:date="2017-09-13T11:49:00Z">
        <w:r w:rsidDel="00384B96">
          <w:rPr>
            <w:noProof/>
          </w:rPr>
          <w:delText>Recursion [GDL], 30</w:delText>
        </w:r>
      </w:del>
    </w:p>
    <w:p w14:paraId="3573D5F7" w14:textId="77777777" w:rsidR="0028662E" w:rsidDel="00384B96" w:rsidRDefault="0028662E">
      <w:pPr>
        <w:pStyle w:val="Index2"/>
        <w:tabs>
          <w:tab w:val="right" w:pos="4735"/>
        </w:tabs>
        <w:rPr>
          <w:del w:id="2086" w:author="Joyce L Tokar" w:date="2017-09-13T11:49:00Z"/>
          <w:noProof/>
        </w:rPr>
      </w:pPr>
      <w:del w:id="2087" w:author="Joyce L Tokar" w:date="2017-09-13T11:49:00Z">
        <w:r w:rsidDel="00384B96">
          <w:rPr>
            <w:noProof/>
          </w:rPr>
          <w:delText>Side-effects and Order of Evaluation [SAM], 24</w:delText>
        </w:r>
      </w:del>
    </w:p>
    <w:p w14:paraId="37E4379A" w14:textId="77777777" w:rsidR="0028662E" w:rsidDel="00384B96" w:rsidRDefault="0028662E">
      <w:pPr>
        <w:pStyle w:val="Index2"/>
        <w:tabs>
          <w:tab w:val="right" w:pos="4735"/>
        </w:tabs>
        <w:rPr>
          <w:del w:id="2088" w:author="Joyce L Tokar" w:date="2017-09-13T11:49:00Z"/>
          <w:noProof/>
        </w:rPr>
      </w:pPr>
      <w:del w:id="2089" w:author="Joyce L Tokar" w:date="2017-09-13T11:49:00Z">
        <w:r w:rsidDel="00384B96">
          <w:rPr>
            <w:noProof/>
          </w:rPr>
          <w:delText>String Termination [CJM], 19</w:delText>
        </w:r>
      </w:del>
    </w:p>
    <w:p w14:paraId="4935E4BD" w14:textId="77777777" w:rsidR="0028662E" w:rsidDel="00384B96" w:rsidRDefault="0028662E">
      <w:pPr>
        <w:pStyle w:val="Index2"/>
        <w:tabs>
          <w:tab w:val="right" w:pos="4735"/>
        </w:tabs>
        <w:rPr>
          <w:del w:id="2090" w:author="Joyce L Tokar" w:date="2017-09-13T11:49:00Z"/>
          <w:noProof/>
        </w:rPr>
      </w:pPr>
      <w:del w:id="2091" w:author="Joyce L Tokar" w:date="2017-09-13T11:49:00Z">
        <w:r w:rsidDel="00384B96">
          <w:rPr>
            <w:noProof/>
          </w:rPr>
          <w:delText>Structured Programming [EWD], 28</w:delText>
        </w:r>
      </w:del>
    </w:p>
    <w:p w14:paraId="3394FFAD" w14:textId="77777777" w:rsidR="0028662E" w:rsidDel="00384B96" w:rsidRDefault="0028662E">
      <w:pPr>
        <w:pStyle w:val="Index2"/>
        <w:tabs>
          <w:tab w:val="right" w:pos="4735"/>
        </w:tabs>
        <w:rPr>
          <w:del w:id="2092" w:author="Joyce L Tokar" w:date="2017-09-13T11:49:00Z"/>
          <w:noProof/>
        </w:rPr>
      </w:pPr>
      <w:del w:id="2093" w:author="Joyce L Tokar" w:date="2017-09-13T11:49:00Z">
        <w:r w:rsidDel="00384B96">
          <w:rPr>
            <w:noProof/>
          </w:rPr>
          <w:delText>Subprogram Signature Mismatch [OTR], 29</w:delText>
        </w:r>
      </w:del>
    </w:p>
    <w:p w14:paraId="76216197" w14:textId="77777777" w:rsidR="0028662E" w:rsidDel="00384B96" w:rsidRDefault="0028662E">
      <w:pPr>
        <w:pStyle w:val="Index2"/>
        <w:tabs>
          <w:tab w:val="right" w:pos="4735"/>
        </w:tabs>
        <w:rPr>
          <w:del w:id="2094" w:author="Joyce L Tokar" w:date="2017-09-13T11:49:00Z"/>
          <w:noProof/>
        </w:rPr>
      </w:pPr>
      <w:del w:id="2095" w:author="Joyce L Tokar" w:date="2017-09-13T11:49:00Z">
        <w:r w:rsidDel="00384B96">
          <w:rPr>
            <w:noProof/>
          </w:rPr>
          <w:delText>Suppression of Language-defined Run-time Checking [MXB], 35</w:delText>
        </w:r>
      </w:del>
    </w:p>
    <w:p w14:paraId="79A9E493" w14:textId="77777777" w:rsidR="0028662E" w:rsidDel="00384B96" w:rsidRDefault="0028662E">
      <w:pPr>
        <w:pStyle w:val="Index2"/>
        <w:tabs>
          <w:tab w:val="right" w:pos="4735"/>
        </w:tabs>
        <w:rPr>
          <w:del w:id="2096" w:author="Joyce L Tokar" w:date="2017-09-13T11:49:00Z"/>
          <w:noProof/>
        </w:rPr>
      </w:pPr>
      <w:del w:id="2097" w:author="Joyce L Tokar" w:date="2017-09-13T11:49:00Z">
        <w:r w:rsidDel="00384B96">
          <w:rPr>
            <w:noProof/>
          </w:rPr>
          <w:delText>Switch Statements and Static Analysis [CLL], 26</w:delText>
        </w:r>
      </w:del>
    </w:p>
    <w:p w14:paraId="05B2CC06" w14:textId="77777777" w:rsidR="0028662E" w:rsidDel="00384B96" w:rsidRDefault="0028662E">
      <w:pPr>
        <w:pStyle w:val="Index2"/>
        <w:tabs>
          <w:tab w:val="right" w:pos="4735"/>
        </w:tabs>
        <w:rPr>
          <w:del w:id="2098" w:author="Joyce L Tokar" w:date="2017-09-13T11:49:00Z"/>
          <w:noProof/>
        </w:rPr>
      </w:pPr>
      <w:del w:id="2099" w:author="Joyce L Tokar" w:date="2017-09-13T11:49:00Z">
        <w:r w:rsidDel="00384B96">
          <w:rPr>
            <w:noProof/>
          </w:rPr>
          <w:delText>Templates and Generics [SYM], 32</w:delText>
        </w:r>
      </w:del>
    </w:p>
    <w:p w14:paraId="3749B5F5" w14:textId="77777777" w:rsidR="0028662E" w:rsidDel="00384B96" w:rsidRDefault="0028662E">
      <w:pPr>
        <w:pStyle w:val="Index2"/>
        <w:tabs>
          <w:tab w:val="right" w:pos="4735"/>
        </w:tabs>
        <w:rPr>
          <w:del w:id="2100" w:author="Joyce L Tokar" w:date="2017-09-13T11:49:00Z"/>
          <w:noProof/>
        </w:rPr>
      </w:pPr>
      <w:del w:id="2101" w:author="Joyce L Tokar" w:date="2017-09-13T11:49:00Z">
        <w:r w:rsidDel="00384B96">
          <w:rPr>
            <w:noProof/>
          </w:rPr>
          <w:delText>Type System [IHN], 16</w:delText>
        </w:r>
      </w:del>
    </w:p>
    <w:p w14:paraId="21D63F30" w14:textId="77777777" w:rsidR="0028662E" w:rsidDel="00384B96" w:rsidRDefault="0028662E">
      <w:pPr>
        <w:pStyle w:val="Index2"/>
        <w:tabs>
          <w:tab w:val="right" w:pos="4735"/>
        </w:tabs>
        <w:rPr>
          <w:del w:id="2102" w:author="Joyce L Tokar" w:date="2017-09-13T11:49:00Z"/>
          <w:noProof/>
        </w:rPr>
      </w:pPr>
      <w:del w:id="2103" w:author="Joyce L Tokar" w:date="2017-09-13T11:49:00Z">
        <w:r w:rsidDel="00384B96">
          <w:rPr>
            <w:noProof/>
          </w:rPr>
          <w:delText>Type-breaking Reinterpretation of Data [AMV], 31</w:delText>
        </w:r>
      </w:del>
    </w:p>
    <w:p w14:paraId="3342DD58" w14:textId="77777777" w:rsidR="0028662E" w:rsidDel="00384B96" w:rsidRDefault="0028662E">
      <w:pPr>
        <w:pStyle w:val="Index2"/>
        <w:tabs>
          <w:tab w:val="right" w:pos="4735"/>
        </w:tabs>
        <w:rPr>
          <w:del w:id="2104" w:author="Joyce L Tokar" w:date="2017-09-13T11:49:00Z"/>
          <w:noProof/>
        </w:rPr>
      </w:pPr>
      <w:del w:id="2105" w:author="Joyce L Tokar" w:date="2017-09-13T11:49:00Z">
        <w:r w:rsidDel="00384B96">
          <w:rPr>
            <w:noProof/>
          </w:rPr>
          <w:delText>Unanticipated Exceptions from Library Routines [HJW], 34</w:delText>
        </w:r>
      </w:del>
    </w:p>
    <w:p w14:paraId="273248B2" w14:textId="77777777" w:rsidR="0028662E" w:rsidDel="00384B96" w:rsidRDefault="0028662E">
      <w:pPr>
        <w:pStyle w:val="Index2"/>
        <w:tabs>
          <w:tab w:val="right" w:pos="4735"/>
        </w:tabs>
        <w:rPr>
          <w:del w:id="2106" w:author="Joyce L Tokar" w:date="2017-09-13T11:49:00Z"/>
          <w:noProof/>
        </w:rPr>
      </w:pPr>
      <w:del w:id="2107" w:author="Joyce L Tokar" w:date="2017-09-13T11:49:00Z">
        <w:r w:rsidDel="00384B96">
          <w:rPr>
            <w:noProof/>
          </w:rPr>
          <w:delText>Unchecked Array Indexing [XYZ], 19</w:delText>
        </w:r>
      </w:del>
    </w:p>
    <w:p w14:paraId="4F1B9254" w14:textId="77777777" w:rsidR="0028662E" w:rsidDel="00384B96" w:rsidRDefault="0028662E">
      <w:pPr>
        <w:pStyle w:val="Index2"/>
        <w:tabs>
          <w:tab w:val="right" w:pos="4735"/>
        </w:tabs>
        <w:rPr>
          <w:del w:id="2108" w:author="Joyce L Tokar" w:date="2017-09-13T11:49:00Z"/>
          <w:noProof/>
        </w:rPr>
      </w:pPr>
      <w:del w:id="2109" w:author="Joyce L Tokar" w:date="2017-09-13T11:49:00Z">
        <w:r w:rsidDel="00384B96">
          <w:rPr>
            <w:noProof/>
          </w:rPr>
          <w:delText>Uncontrolled Fromat String [SHL], 41</w:delText>
        </w:r>
      </w:del>
    </w:p>
    <w:p w14:paraId="6FC98D29" w14:textId="77777777" w:rsidR="0028662E" w:rsidDel="00384B96" w:rsidRDefault="0028662E">
      <w:pPr>
        <w:pStyle w:val="Index2"/>
        <w:tabs>
          <w:tab w:val="right" w:pos="4735"/>
        </w:tabs>
        <w:rPr>
          <w:del w:id="2110" w:author="Joyce L Tokar" w:date="2017-09-13T11:49:00Z"/>
          <w:noProof/>
        </w:rPr>
      </w:pPr>
      <w:del w:id="2111" w:author="Joyce L Tokar" w:date="2017-09-13T11:49:00Z">
        <w:r w:rsidDel="00384B96">
          <w:rPr>
            <w:noProof/>
          </w:rPr>
          <w:delText>Undefined Behaviour [EWF], 37</w:delText>
        </w:r>
      </w:del>
    </w:p>
    <w:p w14:paraId="22394646" w14:textId="77777777" w:rsidR="0028662E" w:rsidDel="00384B96" w:rsidRDefault="0028662E">
      <w:pPr>
        <w:pStyle w:val="Index2"/>
        <w:tabs>
          <w:tab w:val="right" w:pos="4735"/>
        </w:tabs>
        <w:rPr>
          <w:del w:id="2112" w:author="Joyce L Tokar" w:date="2017-09-13T11:49:00Z"/>
          <w:noProof/>
        </w:rPr>
      </w:pPr>
      <w:del w:id="2113" w:author="Joyce L Tokar" w:date="2017-09-13T11:49:00Z">
        <w:r w:rsidDel="00384B96">
          <w:rPr>
            <w:noProof/>
          </w:rPr>
          <w:delText>Unspecified Behaviour [BQF], 36</w:delText>
        </w:r>
      </w:del>
    </w:p>
    <w:p w14:paraId="0A499FF5" w14:textId="77777777" w:rsidR="0028662E" w:rsidDel="00384B96" w:rsidRDefault="0028662E">
      <w:pPr>
        <w:pStyle w:val="Index2"/>
        <w:tabs>
          <w:tab w:val="right" w:pos="4735"/>
        </w:tabs>
        <w:rPr>
          <w:del w:id="2114" w:author="Joyce L Tokar" w:date="2017-09-13T11:49:00Z"/>
          <w:noProof/>
        </w:rPr>
      </w:pPr>
      <w:del w:id="2115" w:author="Joyce L Tokar" w:date="2017-09-13T11:49:00Z">
        <w:r w:rsidDel="00384B96">
          <w:rPr>
            <w:noProof/>
          </w:rPr>
          <w:delText>Unused Variable [YZS], 22</w:delText>
        </w:r>
      </w:del>
    </w:p>
    <w:p w14:paraId="458A3A24" w14:textId="77777777" w:rsidR="0028662E" w:rsidDel="00384B96" w:rsidRDefault="0028662E">
      <w:pPr>
        <w:pStyle w:val="Index2"/>
        <w:tabs>
          <w:tab w:val="right" w:pos="4735"/>
        </w:tabs>
        <w:rPr>
          <w:del w:id="2116" w:author="Joyce L Tokar" w:date="2017-09-13T11:49:00Z"/>
          <w:noProof/>
        </w:rPr>
      </w:pPr>
      <w:del w:id="2117" w:author="Joyce L Tokar" w:date="2017-09-13T11:49:00Z">
        <w:r w:rsidDel="00384B96">
          <w:rPr>
            <w:noProof/>
          </w:rPr>
          <w:delText>Using Shift Operations for Multiplication and Division [PIK], 21</w:delText>
        </w:r>
      </w:del>
    </w:p>
    <w:p w14:paraId="62E5637F" w14:textId="77777777" w:rsidR="0028662E" w:rsidDel="00384B96" w:rsidRDefault="0028662E">
      <w:pPr>
        <w:pStyle w:val="Index1"/>
        <w:tabs>
          <w:tab w:val="right" w:pos="4735"/>
        </w:tabs>
        <w:rPr>
          <w:del w:id="2118" w:author="Joyce L Tokar" w:date="2017-09-13T11:49:00Z"/>
          <w:noProof/>
        </w:rPr>
      </w:pPr>
      <w:del w:id="2119" w:author="Joyce L Tokar" w:date="2017-09-13T11:49:00Z">
        <w:r w:rsidRPr="00895530" w:rsidDel="00384B96">
          <w:rPr>
            <w:noProof/>
            <w:lang w:val="en-GB"/>
          </w:rPr>
          <w:delText>Language Vulnerability</w:delText>
        </w:r>
      </w:del>
    </w:p>
    <w:p w14:paraId="1526F8F9" w14:textId="77777777" w:rsidR="0028662E" w:rsidDel="00384B96" w:rsidRDefault="0028662E">
      <w:pPr>
        <w:pStyle w:val="Index2"/>
        <w:tabs>
          <w:tab w:val="right" w:pos="4735"/>
        </w:tabs>
        <w:rPr>
          <w:del w:id="2120" w:author="Joyce L Tokar" w:date="2017-09-13T11:49:00Z"/>
          <w:noProof/>
        </w:rPr>
      </w:pPr>
      <w:del w:id="2121" w:author="Joyce L Tokar" w:date="2017-09-13T11:49:00Z">
        <w:r w:rsidDel="00384B96">
          <w:rPr>
            <w:noProof/>
          </w:rPr>
          <w:delText>Unchecked Array Copying [XYW], 19</w:delText>
        </w:r>
      </w:del>
    </w:p>
    <w:p w14:paraId="132A2946" w14:textId="77777777" w:rsidR="0028662E" w:rsidDel="00384B96" w:rsidRDefault="0028662E">
      <w:pPr>
        <w:pStyle w:val="Index1"/>
        <w:tabs>
          <w:tab w:val="right" w:pos="4735"/>
        </w:tabs>
        <w:rPr>
          <w:del w:id="2122" w:author="Joyce L Tokar" w:date="2017-09-13T11:49:00Z"/>
          <w:noProof/>
        </w:rPr>
      </w:pPr>
      <w:del w:id="2123" w:author="Joyce L Tokar" w:date="2017-09-13T11:49:00Z">
        <w:r w:rsidDel="00384B96">
          <w:rPr>
            <w:noProof/>
          </w:rPr>
          <w:delText>LAV – Initialization of Variables, 23</w:delText>
        </w:r>
      </w:del>
    </w:p>
    <w:p w14:paraId="537E1A7A" w14:textId="77777777" w:rsidR="0028662E" w:rsidDel="00384B96" w:rsidRDefault="0028662E">
      <w:pPr>
        <w:pStyle w:val="Index1"/>
        <w:tabs>
          <w:tab w:val="right" w:pos="4735"/>
        </w:tabs>
        <w:rPr>
          <w:del w:id="2124" w:author="Joyce L Tokar" w:date="2017-09-13T11:49:00Z"/>
          <w:noProof/>
        </w:rPr>
      </w:pPr>
      <w:del w:id="2125" w:author="Joyce L Tokar" w:date="2017-09-13T11:49:00Z">
        <w:r w:rsidDel="00384B96">
          <w:rPr>
            <w:noProof/>
          </w:rPr>
          <w:delText>LRM – Extra Intrinsics, 33</w:delText>
        </w:r>
      </w:del>
    </w:p>
    <w:p w14:paraId="27CA8F11" w14:textId="77777777" w:rsidR="0028662E" w:rsidDel="00384B96" w:rsidRDefault="0028662E">
      <w:pPr>
        <w:pStyle w:val="IndexHeading"/>
        <w:keepNext/>
        <w:tabs>
          <w:tab w:val="right" w:pos="4735"/>
        </w:tabs>
        <w:rPr>
          <w:del w:id="2126" w:author="Joyce L Tokar" w:date="2017-09-13T11:49:00Z"/>
          <w:rFonts w:cstheme="minorBidi"/>
          <w:b/>
          <w:bCs/>
          <w:noProof/>
        </w:rPr>
      </w:pPr>
      <w:del w:id="2127" w:author="Joyce L Tokar" w:date="2017-09-13T11:49:00Z">
        <w:r w:rsidDel="00384B96">
          <w:rPr>
            <w:noProof/>
          </w:rPr>
          <w:delText xml:space="preserve"> </w:delText>
        </w:r>
      </w:del>
    </w:p>
    <w:p w14:paraId="20DF435D" w14:textId="77777777" w:rsidR="0028662E" w:rsidDel="00384B96" w:rsidRDefault="0028662E">
      <w:pPr>
        <w:pStyle w:val="Index1"/>
        <w:tabs>
          <w:tab w:val="right" w:pos="4735"/>
        </w:tabs>
        <w:rPr>
          <w:del w:id="2128" w:author="Joyce L Tokar" w:date="2017-09-13T11:49:00Z"/>
          <w:noProof/>
        </w:rPr>
      </w:pPr>
      <w:del w:id="2129" w:author="Joyce L Tokar" w:date="2017-09-13T11:49:00Z">
        <w:r w:rsidDel="00384B96">
          <w:rPr>
            <w:noProof/>
          </w:rPr>
          <w:delText>MEM – Deprecated Language Features, 39</w:delText>
        </w:r>
      </w:del>
    </w:p>
    <w:p w14:paraId="30280580" w14:textId="77777777" w:rsidR="0028662E" w:rsidDel="00384B96" w:rsidRDefault="0028662E">
      <w:pPr>
        <w:pStyle w:val="Index1"/>
        <w:tabs>
          <w:tab w:val="right" w:pos="4735"/>
        </w:tabs>
        <w:rPr>
          <w:del w:id="2130" w:author="Joyce L Tokar" w:date="2017-09-13T11:49:00Z"/>
          <w:noProof/>
        </w:rPr>
      </w:pPr>
      <w:del w:id="2131" w:author="Joyce L Tokar" w:date="2017-09-13T11:49:00Z">
        <w:r w:rsidDel="00384B96">
          <w:rPr>
            <w:noProof/>
          </w:rPr>
          <w:delText>Mixed casing, 21</w:delText>
        </w:r>
      </w:del>
    </w:p>
    <w:p w14:paraId="0A67DA9E" w14:textId="77777777" w:rsidR="0028662E" w:rsidDel="00384B96" w:rsidRDefault="0028662E">
      <w:pPr>
        <w:pStyle w:val="Index1"/>
        <w:tabs>
          <w:tab w:val="right" w:pos="4735"/>
        </w:tabs>
        <w:rPr>
          <w:del w:id="2132" w:author="Joyce L Tokar" w:date="2017-09-13T11:49:00Z"/>
          <w:noProof/>
        </w:rPr>
      </w:pPr>
      <w:del w:id="2133" w:author="Joyce L Tokar" w:date="2017-09-13T11:49:00Z">
        <w:r w:rsidRPr="00895530" w:rsidDel="00384B96">
          <w:rPr>
            <w:noProof/>
            <w:lang w:val="en-GB"/>
          </w:rPr>
          <w:delText>Modular type</w:delText>
        </w:r>
        <w:r w:rsidDel="00384B96">
          <w:rPr>
            <w:noProof/>
          </w:rPr>
          <w:delText>, 11</w:delText>
        </w:r>
      </w:del>
    </w:p>
    <w:p w14:paraId="4D3A8E14" w14:textId="77777777" w:rsidR="0028662E" w:rsidDel="00384B96" w:rsidRDefault="0028662E">
      <w:pPr>
        <w:pStyle w:val="Index1"/>
        <w:tabs>
          <w:tab w:val="right" w:pos="4735"/>
        </w:tabs>
        <w:rPr>
          <w:del w:id="2134" w:author="Joyce L Tokar" w:date="2017-09-13T11:49:00Z"/>
          <w:noProof/>
        </w:rPr>
      </w:pPr>
      <w:del w:id="2135" w:author="Joyce L Tokar" w:date="2017-09-13T11:49:00Z">
        <w:r w:rsidDel="00384B96">
          <w:rPr>
            <w:noProof/>
          </w:rPr>
          <w:delText>MXB – Suppression of Language-defined Run-time Checking, 35</w:delText>
        </w:r>
      </w:del>
    </w:p>
    <w:p w14:paraId="5A697553" w14:textId="77777777" w:rsidR="0028662E" w:rsidDel="00384B96" w:rsidRDefault="0028662E">
      <w:pPr>
        <w:pStyle w:val="IndexHeading"/>
        <w:keepNext/>
        <w:tabs>
          <w:tab w:val="right" w:pos="4735"/>
        </w:tabs>
        <w:rPr>
          <w:del w:id="2136" w:author="Joyce L Tokar" w:date="2017-09-13T11:49:00Z"/>
          <w:rFonts w:cstheme="minorBidi"/>
          <w:b/>
          <w:bCs/>
          <w:noProof/>
        </w:rPr>
      </w:pPr>
      <w:del w:id="2137" w:author="Joyce L Tokar" w:date="2017-09-13T11:49:00Z">
        <w:r w:rsidDel="00384B96">
          <w:rPr>
            <w:noProof/>
          </w:rPr>
          <w:delText xml:space="preserve"> </w:delText>
        </w:r>
      </w:del>
    </w:p>
    <w:p w14:paraId="1AC6C5C0" w14:textId="77777777" w:rsidR="0028662E" w:rsidDel="00384B96" w:rsidRDefault="0028662E">
      <w:pPr>
        <w:pStyle w:val="Index1"/>
        <w:tabs>
          <w:tab w:val="right" w:pos="4735"/>
        </w:tabs>
        <w:rPr>
          <w:del w:id="2138" w:author="Joyce L Tokar" w:date="2017-09-13T11:49:00Z"/>
          <w:noProof/>
        </w:rPr>
      </w:pPr>
      <w:del w:id="2139" w:author="Joyce L Tokar" w:date="2017-09-13T11:49:00Z">
        <w:r w:rsidDel="00384B96">
          <w:rPr>
            <w:noProof/>
          </w:rPr>
          <w:delText>NAI – Choice of Clear Names, 21</w:delText>
        </w:r>
      </w:del>
    </w:p>
    <w:p w14:paraId="569D0CFF" w14:textId="77777777" w:rsidR="0028662E" w:rsidDel="00384B96" w:rsidRDefault="0028662E">
      <w:pPr>
        <w:pStyle w:val="Index1"/>
        <w:tabs>
          <w:tab w:val="right" w:pos="4735"/>
        </w:tabs>
        <w:rPr>
          <w:del w:id="2140" w:author="Joyce L Tokar" w:date="2017-09-13T11:49:00Z"/>
          <w:noProof/>
        </w:rPr>
      </w:pPr>
      <w:del w:id="2141" w:author="Joyce L Tokar" w:date="2017-09-13T11:49:00Z">
        <w:r w:rsidDel="00384B96">
          <w:rPr>
            <w:noProof/>
          </w:rPr>
          <w:delText>NSQ – Library Signature, 34</w:delText>
        </w:r>
      </w:del>
    </w:p>
    <w:p w14:paraId="62087FF5" w14:textId="77777777" w:rsidR="0028662E" w:rsidDel="00384B96" w:rsidRDefault="0028662E">
      <w:pPr>
        <w:pStyle w:val="Index1"/>
        <w:tabs>
          <w:tab w:val="right" w:pos="4735"/>
        </w:tabs>
        <w:rPr>
          <w:del w:id="2142" w:author="Joyce L Tokar" w:date="2017-09-13T11:49:00Z"/>
          <w:noProof/>
        </w:rPr>
      </w:pPr>
      <w:del w:id="2143" w:author="Joyce L Tokar" w:date="2017-09-13T11:49:00Z">
        <w:r w:rsidDel="00384B96">
          <w:rPr>
            <w:noProof/>
          </w:rPr>
          <w:delText>NYY – Dynamically-linked Code and Self-modifying Code, 34</w:delText>
        </w:r>
      </w:del>
    </w:p>
    <w:p w14:paraId="7B21B45D" w14:textId="77777777" w:rsidR="0028662E" w:rsidDel="00384B96" w:rsidRDefault="0028662E">
      <w:pPr>
        <w:pStyle w:val="IndexHeading"/>
        <w:keepNext/>
        <w:tabs>
          <w:tab w:val="right" w:pos="4735"/>
        </w:tabs>
        <w:rPr>
          <w:del w:id="2144" w:author="Joyce L Tokar" w:date="2017-09-13T11:49:00Z"/>
          <w:rFonts w:cstheme="minorBidi"/>
          <w:b/>
          <w:bCs/>
          <w:noProof/>
        </w:rPr>
      </w:pPr>
      <w:del w:id="2145" w:author="Joyce L Tokar" w:date="2017-09-13T11:49:00Z">
        <w:r w:rsidDel="00384B96">
          <w:rPr>
            <w:noProof/>
          </w:rPr>
          <w:delText xml:space="preserve"> </w:delText>
        </w:r>
      </w:del>
    </w:p>
    <w:p w14:paraId="5711563C" w14:textId="77777777" w:rsidR="0028662E" w:rsidDel="00384B96" w:rsidRDefault="0028662E">
      <w:pPr>
        <w:pStyle w:val="Index1"/>
        <w:tabs>
          <w:tab w:val="right" w:pos="4735"/>
        </w:tabs>
        <w:rPr>
          <w:del w:id="2146" w:author="Joyce L Tokar" w:date="2017-09-13T11:49:00Z"/>
          <w:noProof/>
        </w:rPr>
      </w:pPr>
      <w:del w:id="2147" w:author="Joyce L Tokar" w:date="2017-09-13T11:49:00Z">
        <w:r w:rsidDel="00384B96">
          <w:rPr>
            <w:noProof/>
          </w:rPr>
          <w:delText>Obsolescent features, 11</w:delText>
        </w:r>
      </w:del>
    </w:p>
    <w:p w14:paraId="4F261EC7" w14:textId="77777777" w:rsidR="0028662E" w:rsidDel="00384B96" w:rsidRDefault="0028662E">
      <w:pPr>
        <w:pStyle w:val="Index1"/>
        <w:tabs>
          <w:tab w:val="right" w:pos="4735"/>
        </w:tabs>
        <w:rPr>
          <w:del w:id="2148" w:author="Joyce L Tokar" w:date="2017-09-13T11:49:00Z"/>
          <w:noProof/>
        </w:rPr>
      </w:pPr>
      <w:del w:id="2149" w:author="Joyce L Tokar" w:date="2017-09-13T11:49:00Z">
        <w:r w:rsidDel="00384B96">
          <w:rPr>
            <w:noProof/>
          </w:rPr>
          <w:delText>Operational and Representation Attributes, 11, 13</w:delText>
        </w:r>
      </w:del>
    </w:p>
    <w:p w14:paraId="0477901D" w14:textId="77777777" w:rsidR="0028662E" w:rsidDel="00384B96" w:rsidRDefault="0028662E">
      <w:pPr>
        <w:pStyle w:val="Index1"/>
        <w:tabs>
          <w:tab w:val="right" w:pos="4735"/>
        </w:tabs>
        <w:rPr>
          <w:del w:id="2150" w:author="Joyce L Tokar" w:date="2017-09-13T11:49:00Z"/>
          <w:noProof/>
        </w:rPr>
      </w:pPr>
      <w:del w:id="2151" w:author="Joyce L Tokar" w:date="2017-09-13T11:49:00Z">
        <w:r w:rsidDel="00384B96">
          <w:rPr>
            <w:noProof/>
          </w:rPr>
          <w:delText>OTR – Subprogram Signature Mismatch, 29</w:delText>
        </w:r>
      </w:del>
    </w:p>
    <w:p w14:paraId="79E05783" w14:textId="77777777" w:rsidR="0028662E" w:rsidDel="00384B96" w:rsidRDefault="0028662E">
      <w:pPr>
        <w:pStyle w:val="Index1"/>
        <w:tabs>
          <w:tab w:val="right" w:pos="4735"/>
        </w:tabs>
        <w:rPr>
          <w:del w:id="2152" w:author="Joyce L Tokar" w:date="2017-09-13T11:49:00Z"/>
          <w:noProof/>
        </w:rPr>
      </w:pPr>
      <w:del w:id="2153" w:author="Joyce L Tokar" w:date="2017-09-13T11:49:00Z">
        <w:r w:rsidDel="00384B96">
          <w:rPr>
            <w:noProof/>
          </w:rPr>
          <w:delText>Overriding indicators, 11</w:delText>
        </w:r>
      </w:del>
    </w:p>
    <w:p w14:paraId="2E8A3886" w14:textId="77777777" w:rsidR="0028662E" w:rsidDel="00384B96" w:rsidRDefault="0028662E">
      <w:pPr>
        <w:pStyle w:val="Index1"/>
        <w:tabs>
          <w:tab w:val="right" w:pos="4735"/>
        </w:tabs>
        <w:rPr>
          <w:del w:id="2154" w:author="Joyce L Tokar" w:date="2017-09-13T11:49:00Z"/>
          <w:noProof/>
        </w:rPr>
      </w:pPr>
      <w:del w:id="2155" w:author="Joyce L Tokar" w:date="2017-09-13T11:49:00Z">
        <w:r w:rsidDel="00384B96">
          <w:rPr>
            <w:noProof/>
          </w:rPr>
          <w:delText>OYB – Ignored Error Status and Unhandled Exceptions, 30</w:delText>
        </w:r>
      </w:del>
    </w:p>
    <w:p w14:paraId="07A730F1" w14:textId="77777777" w:rsidR="0028662E" w:rsidDel="00384B96" w:rsidRDefault="0028662E">
      <w:pPr>
        <w:pStyle w:val="IndexHeading"/>
        <w:keepNext/>
        <w:tabs>
          <w:tab w:val="right" w:pos="4735"/>
        </w:tabs>
        <w:rPr>
          <w:del w:id="2156" w:author="Joyce L Tokar" w:date="2017-09-13T11:49:00Z"/>
          <w:rFonts w:cstheme="minorBidi"/>
          <w:b/>
          <w:bCs/>
          <w:noProof/>
        </w:rPr>
      </w:pPr>
      <w:del w:id="2157" w:author="Joyce L Tokar" w:date="2017-09-13T11:49:00Z">
        <w:r w:rsidDel="00384B96">
          <w:rPr>
            <w:noProof/>
          </w:rPr>
          <w:delText xml:space="preserve"> </w:delText>
        </w:r>
      </w:del>
    </w:p>
    <w:p w14:paraId="340D533C" w14:textId="77777777" w:rsidR="0028662E" w:rsidDel="00384B96" w:rsidRDefault="0028662E">
      <w:pPr>
        <w:pStyle w:val="Index1"/>
        <w:tabs>
          <w:tab w:val="right" w:pos="4735"/>
        </w:tabs>
        <w:rPr>
          <w:del w:id="2158" w:author="Joyce L Tokar" w:date="2017-09-13T11:49:00Z"/>
          <w:noProof/>
        </w:rPr>
      </w:pPr>
      <w:del w:id="2159" w:author="Joyce L Tokar" w:date="2017-09-13T11:49:00Z">
        <w:r w:rsidDel="00384B96">
          <w:rPr>
            <w:noProof/>
          </w:rPr>
          <w:delText>Partition, 11</w:delText>
        </w:r>
      </w:del>
    </w:p>
    <w:p w14:paraId="7E3EFBC9" w14:textId="77777777" w:rsidR="0028662E" w:rsidDel="00384B96" w:rsidRDefault="0028662E">
      <w:pPr>
        <w:pStyle w:val="Index1"/>
        <w:tabs>
          <w:tab w:val="right" w:pos="4735"/>
        </w:tabs>
        <w:rPr>
          <w:del w:id="2160" w:author="Joyce L Tokar" w:date="2017-09-13T11:49:00Z"/>
          <w:noProof/>
        </w:rPr>
      </w:pPr>
      <w:del w:id="2161" w:author="Joyce L Tokar" w:date="2017-09-13T11:49:00Z">
        <w:r w:rsidDel="00384B96">
          <w:rPr>
            <w:noProof/>
          </w:rPr>
          <w:delText>PIK – Using Shift Operations for Multiplication and Division, 21</w:delText>
        </w:r>
      </w:del>
    </w:p>
    <w:p w14:paraId="514E49CD" w14:textId="77777777" w:rsidR="0028662E" w:rsidDel="00384B96" w:rsidRDefault="0028662E">
      <w:pPr>
        <w:pStyle w:val="Index1"/>
        <w:tabs>
          <w:tab w:val="right" w:pos="4735"/>
        </w:tabs>
        <w:rPr>
          <w:del w:id="2162" w:author="Joyce L Tokar" w:date="2017-09-13T11:49:00Z"/>
          <w:noProof/>
        </w:rPr>
      </w:pPr>
      <w:del w:id="2163" w:author="Joyce L Tokar" w:date="2017-09-13T11:49:00Z">
        <w:r w:rsidRPr="00895530" w:rsidDel="00384B96">
          <w:rPr>
            <w:noProof/>
            <w:lang w:val="en-GB"/>
          </w:rPr>
          <w:delText xml:space="preserve">PLF </w:delText>
        </w:r>
        <w:r w:rsidDel="00384B96">
          <w:rPr>
            <w:noProof/>
          </w:rPr>
          <w:delText>–</w:delText>
        </w:r>
        <w:r w:rsidRPr="00895530" w:rsidDel="00384B96">
          <w:rPr>
            <w:noProof/>
            <w:lang w:val="en-GB"/>
          </w:rPr>
          <w:delText xml:space="preserve"> Floating-point Arithmetic</w:delText>
        </w:r>
        <w:r w:rsidDel="00384B96">
          <w:rPr>
            <w:noProof/>
          </w:rPr>
          <w:delText>, 17</w:delText>
        </w:r>
      </w:del>
    </w:p>
    <w:p w14:paraId="43721A02" w14:textId="77777777" w:rsidR="0028662E" w:rsidDel="00384B96" w:rsidRDefault="0028662E">
      <w:pPr>
        <w:pStyle w:val="Index1"/>
        <w:tabs>
          <w:tab w:val="right" w:pos="4735"/>
        </w:tabs>
        <w:rPr>
          <w:del w:id="2164" w:author="Joyce L Tokar" w:date="2017-09-13T11:49:00Z"/>
          <w:noProof/>
        </w:rPr>
      </w:pPr>
      <w:del w:id="2165" w:author="Joyce L Tokar" w:date="2017-09-13T11:49:00Z">
        <w:r w:rsidRPr="00895530" w:rsidDel="00384B96">
          <w:rPr>
            <w:rFonts w:cs="Arial"/>
            <w:noProof/>
            <w:kern w:val="32"/>
          </w:rPr>
          <w:delText>Pointer</w:delText>
        </w:r>
        <w:r w:rsidDel="00384B96">
          <w:rPr>
            <w:noProof/>
          </w:rPr>
          <w:delText>, 11, 23</w:delText>
        </w:r>
      </w:del>
    </w:p>
    <w:p w14:paraId="0B5CA515" w14:textId="77777777" w:rsidR="0028662E" w:rsidDel="00384B96" w:rsidRDefault="0028662E">
      <w:pPr>
        <w:pStyle w:val="Index1"/>
        <w:tabs>
          <w:tab w:val="right" w:pos="4735"/>
        </w:tabs>
        <w:rPr>
          <w:del w:id="2166" w:author="Joyce L Tokar" w:date="2017-09-13T11:49:00Z"/>
          <w:noProof/>
        </w:rPr>
      </w:pPr>
      <w:del w:id="2167" w:author="Joyce L Tokar" w:date="2017-09-13T11:49:00Z">
        <w:r w:rsidRPr="00895530" w:rsidDel="00384B96">
          <w:rPr>
            <w:rFonts w:cs="Arial"/>
            <w:noProof/>
          </w:rPr>
          <w:delText>Polymorphic Variable</w:delText>
        </w:r>
        <w:r w:rsidDel="00384B96">
          <w:rPr>
            <w:noProof/>
          </w:rPr>
          <w:delText>, 13</w:delText>
        </w:r>
      </w:del>
    </w:p>
    <w:p w14:paraId="7C35CEBF" w14:textId="77777777" w:rsidR="0028662E" w:rsidDel="00384B96" w:rsidRDefault="0028662E">
      <w:pPr>
        <w:pStyle w:val="Index1"/>
        <w:tabs>
          <w:tab w:val="right" w:pos="4735"/>
        </w:tabs>
        <w:rPr>
          <w:del w:id="2168" w:author="Joyce L Tokar" w:date="2017-09-13T11:49:00Z"/>
          <w:noProof/>
        </w:rPr>
      </w:pPr>
      <w:del w:id="2169" w:author="Joyce L Tokar" w:date="2017-09-13T11:49:00Z">
        <w:r w:rsidDel="00384B96">
          <w:rPr>
            <w:noProof/>
          </w:rPr>
          <w:delText>Postconditions, 33, 42</w:delText>
        </w:r>
      </w:del>
    </w:p>
    <w:p w14:paraId="37497777" w14:textId="77777777" w:rsidR="0028662E" w:rsidDel="00384B96" w:rsidRDefault="0028662E">
      <w:pPr>
        <w:pStyle w:val="Index1"/>
        <w:tabs>
          <w:tab w:val="right" w:pos="4735"/>
        </w:tabs>
        <w:rPr>
          <w:del w:id="2170" w:author="Joyce L Tokar" w:date="2017-09-13T11:49:00Z"/>
          <w:noProof/>
        </w:rPr>
      </w:pPr>
      <w:del w:id="2171" w:author="Joyce L Tokar" w:date="2017-09-13T11:49:00Z">
        <w:r w:rsidDel="00384B96">
          <w:rPr>
            <w:noProof/>
          </w:rPr>
          <w:delText>Pragma, 11, 35</w:delText>
        </w:r>
      </w:del>
    </w:p>
    <w:p w14:paraId="1878D04C" w14:textId="77777777" w:rsidR="0028662E" w:rsidDel="00384B96" w:rsidRDefault="0028662E">
      <w:pPr>
        <w:pStyle w:val="Index2"/>
        <w:tabs>
          <w:tab w:val="right" w:pos="4735"/>
        </w:tabs>
        <w:rPr>
          <w:del w:id="2172" w:author="Joyce L Tokar" w:date="2017-09-13T11:49:00Z"/>
          <w:noProof/>
        </w:rPr>
      </w:pPr>
      <w:del w:id="2173" w:author="Joyce L Tokar" w:date="2017-09-13T11:49:00Z">
        <w:r w:rsidDel="00384B96">
          <w:rPr>
            <w:noProof/>
          </w:rPr>
          <w:delText>Configuration pragma, 10</w:delText>
        </w:r>
      </w:del>
    </w:p>
    <w:p w14:paraId="6DDBB2B2" w14:textId="77777777" w:rsidR="0028662E" w:rsidDel="00384B96" w:rsidRDefault="0028662E">
      <w:pPr>
        <w:pStyle w:val="Index2"/>
        <w:tabs>
          <w:tab w:val="right" w:pos="4735"/>
        </w:tabs>
        <w:rPr>
          <w:del w:id="2174" w:author="Joyce L Tokar" w:date="2017-09-13T11:49:00Z"/>
          <w:noProof/>
        </w:rPr>
      </w:pPr>
      <w:del w:id="2175" w:author="Joyce L Tokar" w:date="2017-09-13T11:49:00Z">
        <w:r w:rsidDel="00384B96">
          <w:rPr>
            <w:noProof/>
          </w:rPr>
          <w:delText>pragma Atomic, 13, 17</w:delText>
        </w:r>
      </w:del>
    </w:p>
    <w:p w14:paraId="2063549F" w14:textId="77777777" w:rsidR="0028662E" w:rsidDel="00384B96" w:rsidRDefault="0028662E">
      <w:pPr>
        <w:pStyle w:val="Index2"/>
        <w:tabs>
          <w:tab w:val="right" w:pos="4735"/>
        </w:tabs>
        <w:rPr>
          <w:del w:id="2176" w:author="Joyce L Tokar" w:date="2017-09-13T11:49:00Z"/>
          <w:noProof/>
        </w:rPr>
      </w:pPr>
      <w:del w:id="2177" w:author="Joyce L Tokar" w:date="2017-09-13T11:49:00Z">
        <w:r w:rsidDel="00384B96">
          <w:rPr>
            <w:noProof/>
          </w:rPr>
          <w:delText>pragma Atomic_Components, 13, 17</w:delText>
        </w:r>
      </w:del>
    </w:p>
    <w:p w14:paraId="1DB21847" w14:textId="77777777" w:rsidR="0028662E" w:rsidDel="00384B96" w:rsidRDefault="0028662E">
      <w:pPr>
        <w:pStyle w:val="Index2"/>
        <w:tabs>
          <w:tab w:val="right" w:pos="4735"/>
        </w:tabs>
        <w:rPr>
          <w:del w:id="2178" w:author="Joyce L Tokar" w:date="2017-09-13T11:49:00Z"/>
          <w:noProof/>
        </w:rPr>
      </w:pPr>
      <w:del w:id="2179" w:author="Joyce L Tokar" w:date="2017-09-13T11:49:00Z">
        <w:r w:rsidDel="00384B96">
          <w:rPr>
            <w:noProof/>
          </w:rPr>
          <w:delText>pragma Convention, 13, 30, 34</w:delText>
        </w:r>
      </w:del>
    </w:p>
    <w:p w14:paraId="545A1E54" w14:textId="77777777" w:rsidR="0028662E" w:rsidDel="00384B96" w:rsidRDefault="0028662E">
      <w:pPr>
        <w:pStyle w:val="Index2"/>
        <w:tabs>
          <w:tab w:val="right" w:pos="4735"/>
        </w:tabs>
        <w:rPr>
          <w:del w:id="2180" w:author="Joyce L Tokar" w:date="2017-09-13T11:49:00Z"/>
          <w:noProof/>
        </w:rPr>
      </w:pPr>
      <w:del w:id="2181" w:author="Joyce L Tokar" w:date="2017-09-13T11:49:00Z">
        <w:r w:rsidDel="00384B96">
          <w:rPr>
            <w:noProof/>
          </w:rPr>
          <w:delText>pragma Default_Storage_Pool, 15</w:delText>
        </w:r>
      </w:del>
    </w:p>
    <w:p w14:paraId="204A61BF" w14:textId="77777777" w:rsidR="0028662E" w:rsidDel="00384B96" w:rsidRDefault="0028662E">
      <w:pPr>
        <w:pStyle w:val="Index2"/>
        <w:tabs>
          <w:tab w:val="right" w:pos="4735"/>
        </w:tabs>
        <w:rPr>
          <w:del w:id="2182" w:author="Joyce L Tokar" w:date="2017-09-13T11:49:00Z"/>
          <w:noProof/>
        </w:rPr>
      </w:pPr>
      <w:del w:id="2183" w:author="Joyce L Tokar" w:date="2017-09-13T11:49:00Z">
        <w:r w:rsidDel="00384B96">
          <w:rPr>
            <w:noProof/>
          </w:rPr>
          <w:delText>pragma Detect_Blocking, 13</w:delText>
        </w:r>
      </w:del>
    </w:p>
    <w:p w14:paraId="60949F12" w14:textId="77777777" w:rsidR="0028662E" w:rsidDel="00384B96" w:rsidRDefault="0028662E">
      <w:pPr>
        <w:pStyle w:val="Index2"/>
        <w:tabs>
          <w:tab w:val="right" w:pos="4735"/>
        </w:tabs>
        <w:rPr>
          <w:del w:id="2184" w:author="Joyce L Tokar" w:date="2017-09-13T11:49:00Z"/>
          <w:noProof/>
        </w:rPr>
      </w:pPr>
      <w:del w:id="2185" w:author="Joyce L Tokar" w:date="2017-09-13T11:49:00Z">
        <w:r w:rsidDel="00384B96">
          <w:rPr>
            <w:noProof/>
          </w:rPr>
          <w:delText>pragma Discard_Names, 13</w:delText>
        </w:r>
      </w:del>
    </w:p>
    <w:p w14:paraId="40A768B4" w14:textId="77777777" w:rsidR="0028662E" w:rsidDel="00384B96" w:rsidRDefault="0028662E">
      <w:pPr>
        <w:pStyle w:val="Index2"/>
        <w:tabs>
          <w:tab w:val="right" w:pos="4735"/>
        </w:tabs>
        <w:rPr>
          <w:del w:id="2186" w:author="Joyce L Tokar" w:date="2017-09-13T11:49:00Z"/>
          <w:noProof/>
        </w:rPr>
      </w:pPr>
      <w:del w:id="2187" w:author="Joyce L Tokar" w:date="2017-09-13T11:49:00Z">
        <w:r w:rsidDel="00384B96">
          <w:rPr>
            <w:noProof/>
          </w:rPr>
          <w:delText>pragma Export, 14, 30, 34</w:delText>
        </w:r>
      </w:del>
    </w:p>
    <w:p w14:paraId="7168A232" w14:textId="77777777" w:rsidR="0028662E" w:rsidDel="00384B96" w:rsidRDefault="0028662E">
      <w:pPr>
        <w:pStyle w:val="Index2"/>
        <w:tabs>
          <w:tab w:val="right" w:pos="4735"/>
        </w:tabs>
        <w:rPr>
          <w:del w:id="2188" w:author="Joyce L Tokar" w:date="2017-09-13T11:49:00Z"/>
          <w:noProof/>
        </w:rPr>
      </w:pPr>
      <w:del w:id="2189" w:author="Joyce L Tokar" w:date="2017-09-13T11:49:00Z">
        <w:r w:rsidDel="00384B96">
          <w:rPr>
            <w:noProof/>
          </w:rPr>
          <w:delText>pragma Import, 14, 30, 32, 34</w:delText>
        </w:r>
      </w:del>
    </w:p>
    <w:p w14:paraId="56234C14" w14:textId="77777777" w:rsidR="0028662E" w:rsidDel="00384B96" w:rsidRDefault="0028662E">
      <w:pPr>
        <w:pStyle w:val="Index2"/>
        <w:tabs>
          <w:tab w:val="right" w:pos="4735"/>
        </w:tabs>
        <w:rPr>
          <w:del w:id="2190" w:author="Joyce L Tokar" w:date="2017-09-13T11:49:00Z"/>
          <w:noProof/>
        </w:rPr>
      </w:pPr>
      <w:del w:id="2191" w:author="Joyce L Tokar" w:date="2017-09-13T11:49:00Z">
        <w:r w:rsidDel="00384B96">
          <w:rPr>
            <w:noProof/>
          </w:rPr>
          <w:delText>pragma Normalize_Scalars, 14, 24</w:delText>
        </w:r>
      </w:del>
    </w:p>
    <w:p w14:paraId="232A751B" w14:textId="77777777" w:rsidR="0028662E" w:rsidDel="00384B96" w:rsidRDefault="0028662E">
      <w:pPr>
        <w:pStyle w:val="Index2"/>
        <w:tabs>
          <w:tab w:val="right" w:pos="4735"/>
        </w:tabs>
        <w:rPr>
          <w:del w:id="2192" w:author="Joyce L Tokar" w:date="2017-09-13T11:49:00Z"/>
          <w:noProof/>
        </w:rPr>
      </w:pPr>
      <w:del w:id="2193" w:author="Joyce L Tokar" w:date="2017-09-13T11:49:00Z">
        <w:r w:rsidDel="00384B96">
          <w:rPr>
            <w:noProof/>
          </w:rPr>
          <w:delText>pragma Pack, 14</w:delText>
        </w:r>
      </w:del>
    </w:p>
    <w:p w14:paraId="2EDB5E7B" w14:textId="77777777" w:rsidR="0028662E" w:rsidDel="00384B96" w:rsidRDefault="0028662E">
      <w:pPr>
        <w:pStyle w:val="Index2"/>
        <w:tabs>
          <w:tab w:val="right" w:pos="4735"/>
        </w:tabs>
        <w:rPr>
          <w:del w:id="2194" w:author="Joyce L Tokar" w:date="2017-09-13T11:49:00Z"/>
          <w:noProof/>
        </w:rPr>
      </w:pPr>
      <w:del w:id="2195" w:author="Joyce L Tokar" w:date="2017-09-13T11:49:00Z">
        <w:r w:rsidDel="00384B96">
          <w:rPr>
            <w:noProof/>
          </w:rPr>
          <w:delText>pragma Restrictions, 14, 15, 36, 39, 41, 42</w:delText>
        </w:r>
      </w:del>
    </w:p>
    <w:p w14:paraId="30C46E13" w14:textId="77777777" w:rsidR="0028662E" w:rsidDel="00384B96" w:rsidRDefault="0028662E">
      <w:pPr>
        <w:pStyle w:val="Index2"/>
        <w:tabs>
          <w:tab w:val="right" w:pos="4735"/>
        </w:tabs>
        <w:rPr>
          <w:del w:id="2196" w:author="Joyce L Tokar" w:date="2017-09-13T11:49:00Z"/>
          <w:noProof/>
        </w:rPr>
      </w:pPr>
      <w:del w:id="2197" w:author="Joyce L Tokar" w:date="2017-09-13T11:49:00Z">
        <w:r w:rsidDel="00384B96">
          <w:rPr>
            <w:noProof/>
          </w:rPr>
          <w:delText>pragma Suppress, 14, 15, 19, 35, 38</w:delText>
        </w:r>
      </w:del>
    </w:p>
    <w:p w14:paraId="7ABF9D20" w14:textId="77777777" w:rsidR="0028662E" w:rsidDel="00384B96" w:rsidRDefault="0028662E">
      <w:pPr>
        <w:pStyle w:val="Index2"/>
        <w:tabs>
          <w:tab w:val="right" w:pos="4735"/>
        </w:tabs>
        <w:rPr>
          <w:del w:id="2198" w:author="Joyce L Tokar" w:date="2017-09-13T11:49:00Z"/>
          <w:noProof/>
        </w:rPr>
      </w:pPr>
      <w:del w:id="2199" w:author="Joyce L Tokar" w:date="2017-09-13T11:49:00Z">
        <w:r w:rsidDel="00384B96">
          <w:rPr>
            <w:noProof/>
          </w:rPr>
          <w:delText>pragma Unchecked Union, 14</w:delText>
        </w:r>
      </w:del>
    </w:p>
    <w:p w14:paraId="23FBC6BE" w14:textId="77777777" w:rsidR="0028662E" w:rsidDel="00384B96" w:rsidRDefault="0028662E">
      <w:pPr>
        <w:pStyle w:val="Index2"/>
        <w:tabs>
          <w:tab w:val="right" w:pos="4735"/>
        </w:tabs>
        <w:rPr>
          <w:del w:id="2200" w:author="Joyce L Tokar" w:date="2017-09-13T11:49:00Z"/>
          <w:noProof/>
        </w:rPr>
      </w:pPr>
      <w:del w:id="2201" w:author="Joyce L Tokar" w:date="2017-09-13T11:49:00Z">
        <w:r w:rsidDel="00384B96">
          <w:rPr>
            <w:noProof/>
          </w:rPr>
          <w:delText>pragma Volatile, 14, 17</w:delText>
        </w:r>
      </w:del>
    </w:p>
    <w:p w14:paraId="0D043314" w14:textId="77777777" w:rsidR="0028662E" w:rsidDel="00384B96" w:rsidRDefault="0028662E">
      <w:pPr>
        <w:pStyle w:val="Index2"/>
        <w:tabs>
          <w:tab w:val="right" w:pos="4735"/>
        </w:tabs>
        <w:rPr>
          <w:del w:id="2202" w:author="Joyce L Tokar" w:date="2017-09-13T11:49:00Z"/>
          <w:noProof/>
        </w:rPr>
      </w:pPr>
      <w:del w:id="2203" w:author="Joyce L Tokar" w:date="2017-09-13T11:49:00Z">
        <w:r w:rsidDel="00384B96">
          <w:rPr>
            <w:noProof/>
          </w:rPr>
          <w:delText>pragma Volatile_Components, 14, 17</w:delText>
        </w:r>
      </w:del>
    </w:p>
    <w:p w14:paraId="752847C0" w14:textId="77777777" w:rsidR="0028662E" w:rsidDel="00384B96" w:rsidRDefault="0028662E">
      <w:pPr>
        <w:pStyle w:val="Index1"/>
        <w:tabs>
          <w:tab w:val="right" w:pos="4735"/>
        </w:tabs>
        <w:rPr>
          <w:del w:id="2204" w:author="Joyce L Tokar" w:date="2017-09-13T11:49:00Z"/>
          <w:noProof/>
        </w:rPr>
      </w:pPr>
      <w:del w:id="2205" w:author="Joyce L Tokar" w:date="2017-09-13T11:49:00Z">
        <w:r w:rsidDel="00384B96">
          <w:rPr>
            <w:noProof/>
          </w:rPr>
          <w:delText>Preconditions, 33, 42</w:delText>
        </w:r>
      </w:del>
    </w:p>
    <w:p w14:paraId="25558783" w14:textId="77777777" w:rsidR="0028662E" w:rsidDel="00384B96" w:rsidRDefault="0028662E">
      <w:pPr>
        <w:pStyle w:val="Index1"/>
        <w:tabs>
          <w:tab w:val="right" w:pos="4735"/>
        </w:tabs>
        <w:rPr>
          <w:del w:id="2206" w:author="Joyce L Tokar" w:date="2017-09-13T11:49:00Z"/>
          <w:noProof/>
        </w:rPr>
      </w:pPr>
      <w:del w:id="2207" w:author="Joyce L Tokar" w:date="2017-09-13T11:49:00Z">
        <w:r w:rsidDel="00384B96">
          <w:rPr>
            <w:noProof/>
          </w:rPr>
          <w:delText>Program verification, 33</w:delText>
        </w:r>
      </w:del>
    </w:p>
    <w:p w14:paraId="5D3C82AE" w14:textId="77777777" w:rsidR="0028662E" w:rsidDel="00384B96" w:rsidRDefault="0028662E">
      <w:pPr>
        <w:pStyle w:val="IndexHeading"/>
        <w:keepNext/>
        <w:tabs>
          <w:tab w:val="right" w:pos="4735"/>
        </w:tabs>
        <w:rPr>
          <w:del w:id="2208" w:author="Joyce L Tokar" w:date="2017-09-13T11:49:00Z"/>
          <w:rFonts w:cstheme="minorBidi"/>
          <w:b/>
          <w:bCs/>
          <w:noProof/>
        </w:rPr>
      </w:pPr>
      <w:del w:id="2209" w:author="Joyce L Tokar" w:date="2017-09-13T11:49:00Z">
        <w:r w:rsidDel="00384B96">
          <w:rPr>
            <w:noProof/>
          </w:rPr>
          <w:delText xml:space="preserve"> </w:delText>
        </w:r>
      </w:del>
    </w:p>
    <w:p w14:paraId="756E4219" w14:textId="77777777" w:rsidR="0028662E" w:rsidDel="00384B96" w:rsidRDefault="0028662E">
      <w:pPr>
        <w:pStyle w:val="Index1"/>
        <w:tabs>
          <w:tab w:val="right" w:pos="4735"/>
        </w:tabs>
        <w:rPr>
          <w:del w:id="2210" w:author="Joyce L Tokar" w:date="2017-09-13T11:49:00Z"/>
          <w:noProof/>
        </w:rPr>
      </w:pPr>
      <w:del w:id="2211" w:author="Joyce L Tokar" w:date="2017-09-13T11:49:00Z">
        <w:r w:rsidRPr="00895530" w:rsidDel="00384B96">
          <w:rPr>
            <w:noProof/>
            <w:lang w:val="en-GB"/>
          </w:rPr>
          <w:delText>Range check</w:delText>
        </w:r>
        <w:r w:rsidDel="00384B96">
          <w:rPr>
            <w:noProof/>
          </w:rPr>
          <w:delText>, 12</w:delText>
        </w:r>
      </w:del>
    </w:p>
    <w:p w14:paraId="21EAA0B6" w14:textId="77777777" w:rsidR="0028662E" w:rsidDel="00384B96" w:rsidRDefault="0028662E">
      <w:pPr>
        <w:pStyle w:val="Index1"/>
        <w:tabs>
          <w:tab w:val="right" w:pos="4735"/>
        </w:tabs>
        <w:rPr>
          <w:del w:id="2212" w:author="Joyce L Tokar" w:date="2017-09-13T11:49:00Z"/>
          <w:noProof/>
        </w:rPr>
      </w:pPr>
      <w:del w:id="2213" w:author="Joyce L Tokar" w:date="2017-09-13T11:49:00Z">
        <w:r w:rsidDel="00384B96">
          <w:rPr>
            <w:noProof/>
          </w:rPr>
          <w:delText>Record Representation Clauses, 12</w:delText>
        </w:r>
      </w:del>
    </w:p>
    <w:p w14:paraId="412421AF" w14:textId="77777777" w:rsidR="0028662E" w:rsidDel="00384B96" w:rsidRDefault="0028662E">
      <w:pPr>
        <w:pStyle w:val="Index1"/>
        <w:tabs>
          <w:tab w:val="right" w:pos="4735"/>
        </w:tabs>
        <w:rPr>
          <w:del w:id="2214" w:author="Joyce L Tokar" w:date="2017-09-13T11:49:00Z"/>
          <w:noProof/>
        </w:rPr>
      </w:pPr>
      <w:del w:id="2215" w:author="Joyce L Tokar" w:date="2017-09-13T11:49:00Z">
        <w:r w:rsidDel="00384B96">
          <w:rPr>
            <w:noProof/>
          </w:rPr>
          <w:delText>REU – Termination Strategy, 31</w:delText>
        </w:r>
      </w:del>
    </w:p>
    <w:p w14:paraId="222D1FED" w14:textId="77777777" w:rsidR="0028662E" w:rsidDel="00384B96" w:rsidRDefault="0028662E">
      <w:pPr>
        <w:pStyle w:val="Index1"/>
        <w:tabs>
          <w:tab w:val="right" w:pos="4735"/>
        </w:tabs>
        <w:rPr>
          <w:del w:id="2216" w:author="Joyce L Tokar" w:date="2017-09-13T11:49:00Z"/>
          <w:noProof/>
        </w:rPr>
      </w:pPr>
      <w:del w:id="2217" w:author="Joyce L Tokar" w:date="2017-09-13T11:49:00Z">
        <w:r w:rsidDel="00384B96">
          <w:rPr>
            <w:noProof/>
          </w:rPr>
          <w:delText>RE</w:delText>
        </w:r>
      </w:del>
      <w:del w:id="2218" w:author="Joyce L Tokar" w:date="2017-06-07T13:32:00Z">
        <w:r w:rsidDel="00C6764B">
          <w:rPr>
            <w:noProof/>
          </w:rPr>
          <w:delText>W</w:delText>
        </w:r>
      </w:del>
      <w:del w:id="2219" w:author="Joyce L Tokar" w:date="2017-09-13T11:49:00Z">
        <w:r w:rsidDel="00384B96">
          <w:rPr>
            <w:noProof/>
          </w:rPr>
          <w:delText xml:space="preserve"> – Fault Tolerance and Failure Strategies, 31</w:delText>
        </w:r>
      </w:del>
    </w:p>
    <w:p w14:paraId="382E8969" w14:textId="77777777" w:rsidR="0028662E" w:rsidDel="00384B96" w:rsidRDefault="0028662E">
      <w:pPr>
        <w:pStyle w:val="Index1"/>
        <w:tabs>
          <w:tab w:val="right" w:pos="4735"/>
        </w:tabs>
        <w:rPr>
          <w:del w:id="2220" w:author="Joyce L Tokar" w:date="2017-09-13T11:49:00Z"/>
          <w:noProof/>
        </w:rPr>
      </w:pPr>
      <w:del w:id="2221" w:author="Joyce L Tokar" w:date="2017-09-13T11:49:00Z">
        <w:r w:rsidDel="00384B96">
          <w:rPr>
            <w:noProof/>
          </w:rPr>
          <w:delText>RIP – Inheritance, 33</w:delText>
        </w:r>
      </w:del>
    </w:p>
    <w:p w14:paraId="6C5A5177" w14:textId="77777777" w:rsidR="0028662E" w:rsidDel="00384B96" w:rsidRDefault="0028662E">
      <w:pPr>
        <w:pStyle w:val="Index1"/>
        <w:tabs>
          <w:tab w:val="right" w:pos="4735"/>
        </w:tabs>
        <w:rPr>
          <w:del w:id="2222" w:author="Joyce L Tokar" w:date="2017-09-13T11:49:00Z"/>
          <w:noProof/>
        </w:rPr>
      </w:pPr>
      <w:del w:id="2223" w:author="Joyce L Tokar" w:date="2017-09-13T11:49:00Z">
        <w:r w:rsidDel="00384B96">
          <w:rPr>
            <w:noProof/>
          </w:rPr>
          <w:delText>RVG – Pointer Arithmetic, 20</w:delText>
        </w:r>
      </w:del>
    </w:p>
    <w:p w14:paraId="5FF437A4" w14:textId="77777777" w:rsidR="0028662E" w:rsidDel="00384B96" w:rsidRDefault="0028662E">
      <w:pPr>
        <w:pStyle w:val="IndexHeading"/>
        <w:keepNext/>
        <w:tabs>
          <w:tab w:val="right" w:pos="4735"/>
        </w:tabs>
        <w:rPr>
          <w:del w:id="2224" w:author="Joyce L Tokar" w:date="2017-09-13T11:49:00Z"/>
          <w:rFonts w:cstheme="minorBidi"/>
          <w:b/>
          <w:bCs/>
          <w:noProof/>
        </w:rPr>
      </w:pPr>
      <w:del w:id="2225" w:author="Joyce L Tokar" w:date="2017-09-13T11:49:00Z">
        <w:r w:rsidDel="00384B96">
          <w:rPr>
            <w:noProof/>
          </w:rPr>
          <w:delText xml:space="preserve"> </w:delText>
        </w:r>
      </w:del>
    </w:p>
    <w:p w14:paraId="370780B2" w14:textId="77777777" w:rsidR="0028662E" w:rsidDel="00384B96" w:rsidRDefault="0028662E">
      <w:pPr>
        <w:pStyle w:val="Index1"/>
        <w:tabs>
          <w:tab w:val="right" w:pos="4735"/>
        </w:tabs>
        <w:rPr>
          <w:del w:id="2226" w:author="Joyce L Tokar" w:date="2017-09-13T11:49:00Z"/>
          <w:noProof/>
        </w:rPr>
      </w:pPr>
      <w:del w:id="2227" w:author="Joyce L Tokar" w:date="2017-09-13T11:49:00Z">
        <w:r w:rsidDel="00384B96">
          <w:rPr>
            <w:noProof/>
          </w:rPr>
          <w:delText>SAM – Side-effects and Order of Evaluation, 24</w:delText>
        </w:r>
      </w:del>
    </w:p>
    <w:p w14:paraId="35E0F8A4" w14:textId="77777777" w:rsidR="0028662E" w:rsidDel="00384B96" w:rsidRDefault="0028662E">
      <w:pPr>
        <w:pStyle w:val="Index1"/>
        <w:tabs>
          <w:tab w:val="right" w:pos="4735"/>
        </w:tabs>
        <w:rPr>
          <w:del w:id="2228" w:author="Joyce L Tokar" w:date="2017-09-13T11:49:00Z"/>
          <w:noProof/>
        </w:rPr>
      </w:pPr>
      <w:del w:id="2229" w:author="Joyce L Tokar" w:date="2017-09-13T11:49:00Z">
        <w:r w:rsidDel="00384B96">
          <w:rPr>
            <w:noProof/>
          </w:rPr>
          <w:delText>Scalar type, 12</w:delText>
        </w:r>
      </w:del>
    </w:p>
    <w:p w14:paraId="12AF8C77" w14:textId="77777777" w:rsidR="0028662E" w:rsidDel="00384B96" w:rsidRDefault="0028662E">
      <w:pPr>
        <w:pStyle w:val="Index1"/>
        <w:tabs>
          <w:tab w:val="right" w:pos="4735"/>
        </w:tabs>
        <w:rPr>
          <w:del w:id="2230" w:author="Joyce L Tokar" w:date="2017-09-13T11:49:00Z"/>
          <w:noProof/>
        </w:rPr>
      </w:pPr>
      <w:del w:id="2231" w:author="Joyce L Tokar" w:date="2017-09-13T11:49:00Z">
        <w:r w:rsidDel="00384B96">
          <w:rPr>
            <w:noProof/>
          </w:rPr>
          <w:delText>Separate Compilation, 14</w:delText>
        </w:r>
      </w:del>
    </w:p>
    <w:p w14:paraId="73AC5F62" w14:textId="77777777" w:rsidR="0028662E" w:rsidDel="00384B96" w:rsidRDefault="0028662E">
      <w:pPr>
        <w:pStyle w:val="Index1"/>
        <w:tabs>
          <w:tab w:val="right" w:pos="4735"/>
        </w:tabs>
        <w:rPr>
          <w:del w:id="2232" w:author="Joyce L Tokar" w:date="2017-09-13T11:49:00Z"/>
          <w:noProof/>
        </w:rPr>
      </w:pPr>
      <w:del w:id="2233" w:author="Joyce L Tokar" w:date="2017-09-13T11:49:00Z">
        <w:r w:rsidDel="00384B96">
          <w:rPr>
            <w:noProof/>
          </w:rPr>
          <w:delText>SHL – Uncontrolled Format String, 41</w:delText>
        </w:r>
      </w:del>
    </w:p>
    <w:p w14:paraId="36D42E9C" w14:textId="77777777" w:rsidR="0028662E" w:rsidDel="00384B96" w:rsidRDefault="0028662E">
      <w:pPr>
        <w:pStyle w:val="Index1"/>
        <w:tabs>
          <w:tab w:val="right" w:pos="4735"/>
        </w:tabs>
        <w:rPr>
          <w:del w:id="2234" w:author="Joyce L Tokar" w:date="2017-09-13T11:49:00Z"/>
          <w:noProof/>
        </w:rPr>
      </w:pPr>
      <w:del w:id="2235" w:author="Joyce L Tokar" w:date="2017-09-13T11:49:00Z">
        <w:r w:rsidDel="00384B96">
          <w:rPr>
            <w:noProof/>
          </w:rPr>
          <w:delText>Singular/plural forms, 21</w:delText>
        </w:r>
      </w:del>
    </w:p>
    <w:p w14:paraId="050CE1D4" w14:textId="77777777" w:rsidR="0028662E" w:rsidDel="00384B96" w:rsidRDefault="0028662E">
      <w:pPr>
        <w:pStyle w:val="Index1"/>
        <w:tabs>
          <w:tab w:val="right" w:pos="4735"/>
        </w:tabs>
        <w:rPr>
          <w:del w:id="2236" w:author="Joyce L Tokar" w:date="2017-09-13T11:49:00Z"/>
          <w:noProof/>
        </w:rPr>
      </w:pPr>
      <w:del w:id="2237" w:author="Joyce L Tokar" w:date="2017-09-13T11:49:00Z">
        <w:r w:rsidDel="00384B96">
          <w:rPr>
            <w:noProof/>
          </w:rPr>
          <w:delText>SKL – Provision of Inherently Unsafe Operations, 35</w:delText>
        </w:r>
      </w:del>
    </w:p>
    <w:p w14:paraId="5A403C9C" w14:textId="77777777" w:rsidR="0028662E" w:rsidDel="00384B96" w:rsidRDefault="0028662E">
      <w:pPr>
        <w:pStyle w:val="Index1"/>
        <w:tabs>
          <w:tab w:val="right" w:pos="4735"/>
        </w:tabs>
        <w:rPr>
          <w:del w:id="2238" w:author="Joyce L Tokar" w:date="2017-09-13T11:49:00Z"/>
          <w:noProof/>
        </w:rPr>
      </w:pPr>
      <w:del w:id="2239" w:author="Joyce L Tokar" w:date="2017-09-13T11:49:00Z">
        <w:r w:rsidRPr="00895530" w:rsidDel="00384B96">
          <w:rPr>
            <w:noProof/>
            <w:lang w:val="en-GB"/>
          </w:rPr>
          <w:delText>Static expressions</w:delText>
        </w:r>
        <w:r w:rsidDel="00384B96">
          <w:rPr>
            <w:noProof/>
          </w:rPr>
          <w:delText>, 12</w:delText>
        </w:r>
      </w:del>
    </w:p>
    <w:p w14:paraId="6D620828" w14:textId="77777777" w:rsidR="0028662E" w:rsidDel="00384B96" w:rsidRDefault="0028662E">
      <w:pPr>
        <w:pStyle w:val="Index1"/>
        <w:tabs>
          <w:tab w:val="right" w:pos="4735"/>
        </w:tabs>
        <w:rPr>
          <w:del w:id="2240" w:author="Joyce L Tokar" w:date="2017-09-13T11:49:00Z"/>
          <w:noProof/>
        </w:rPr>
      </w:pPr>
      <w:del w:id="2241" w:author="Joyce L Tokar" w:date="2017-09-13T11:49:00Z">
        <w:r w:rsidDel="00384B96">
          <w:rPr>
            <w:noProof/>
          </w:rPr>
          <w:delText>Storage Place Attributes, 12</w:delText>
        </w:r>
      </w:del>
    </w:p>
    <w:p w14:paraId="64DFDE6A" w14:textId="77777777" w:rsidR="0028662E" w:rsidDel="00384B96" w:rsidRDefault="0028662E">
      <w:pPr>
        <w:pStyle w:val="Index1"/>
        <w:tabs>
          <w:tab w:val="right" w:pos="4735"/>
        </w:tabs>
        <w:rPr>
          <w:del w:id="2242" w:author="Joyce L Tokar" w:date="2017-09-13T11:49:00Z"/>
          <w:noProof/>
        </w:rPr>
      </w:pPr>
      <w:del w:id="2243" w:author="Joyce L Tokar" w:date="2017-09-13T11:49:00Z">
        <w:r w:rsidDel="00384B96">
          <w:rPr>
            <w:noProof/>
          </w:rPr>
          <w:delText>Storage pool, 10, 12, 14, 15, 32</w:delText>
        </w:r>
      </w:del>
    </w:p>
    <w:p w14:paraId="7B647A52" w14:textId="77777777" w:rsidR="0028662E" w:rsidDel="00384B96" w:rsidRDefault="0028662E">
      <w:pPr>
        <w:pStyle w:val="Index1"/>
        <w:tabs>
          <w:tab w:val="right" w:pos="4735"/>
        </w:tabs>
        <w:rPr>
          <w:del w:id="2244" w:author="Joyce L Tokar" w:date="2017-09-13T11:49:00Z"/>
          <w:noProof/>
        </w:rPr>
      </w:pPr>
      <w:del w:id="2245" w:author="Joyce L Tokar" w:date="2017-09-13T11:49:00Z">
        <w:r w:rsidDel="00384B96">
          <w:rPr>
            <w:noProof/>
          </w:rPr>
          <w:delText>Storage subpool, 12, 14, 32</w:delText>
        </w:r>
      </w:del>
    </w:p>
    <w:p w14:paraId="58B5989E" w14:textId="77777777" w:rsidR="0028662E" w:rsidDel="00384B96" w:rsidRDefault="0028662E">
      <w:pPr>
        <w:pStyle w:val="Index1"/>
        <w:tabs>
          <w:tab w:val="right" w:pos="4735"/>
        </w:tabs>
        <w:rPr>
          <w:del w:id="2246" w:author="Joyce L Tokar" w:date="2017-09-13T11:49:00Z"/>
          <w:noProof/>
        </w:rPr>
      </w:pPr>
      <w:del w:id="2247" w:author="Joyce L Tokar" w:date="2017-09-13T11:49:00Z">
        <w:r w:rsidDel="00384B96">
          <w:rPr>
            <w:noProof/>
          </w:rPr>
          <w:delText>STR – Bit Representation, 16</w:delText>
        </w:r>
      </w:del>
    </w:p>
    <w:p w14:paraId="49ACD6EA" w14:textId="77777777" w:rsidR="0028662E" w:rsidDel="00384B96" w:rsidRDefault="0028662E">
      <w:pPr>
        <w:pStyle w:val="Index1"/>
        <w:tabs>
          <w:tab w:val="right" w:pos="4735"/>
        </w:tabs>
        <w:rPr>
          <w:del w:id="2248" w:author="Joyce L Tokar" w:date="2017-09-13T11:49:00Z"/>
          <w:noProof/>
        </w:rPr>
      </w:pPr>
      <w:del w:id="2249" w:author="Joyce L Tokar" w:date="2017-09-13T11:49:00Z">
        <w:r w:rsidRPr="00895530" w:rsidDel="00384B96">
          <w:rPr>
            <w:noProof/>
            <w:lang w:val="en-GB"/>
          </w:rPr>
          <w:delText>Subtype declaration</w:delText>
        </w:r>
        <w:r w:rsidDel="00384B96">
          <w:rPr>
            <w:noProof/>
          </w:rPr>
          <w:delText>, 12</w:delText>
        </w:r>
      </w:del>
    </w:p>
    <w:p w14:paraId="06BDAFF8" w14:textId="77777777" w:rsidR="0028662E" w:rsidDel="00384B96" w:rsidRDefault="0028662E">
      <w:pPr>
        <w:pStyle w:val="Index1"/>
        <w:tabs>
          <w:tab w:val="right" w:pos="4735"/>
        </w:tabs>
        <w:rPr>
          <w:del w:id="2250" w:author="Joyce L Tokar" w:date="2017-09-13T11:49:00Z"/>
          <w:noProof/>
        </w:rPr>
      </w:pPr>
      <w:del w:id="2251" w:author="Joyce L Tokar" w:date="2017-09-13T11:49:00Z">
        <w:r w:rsidDel="00384B96">
          <w:rPr>
            <w:noProof/>
          </w:rPr>
          <w:delText>SYM – Templates and Generics, 32</w:delText>
        </w:r>
      </w:del>
    </w:p>
    <w:p w14:paraId="36147238" w14:textId="77777777" w:rsidR="0028662E" w:rsidDel="00384B96" w:rsidRDefault="0028662E">
      <w:pPr>
        <w:pStyle w:val="Index1"/>
        <w:tabs>
          <w:tab w:val="right" w:pos="4735"/>
        </w:tabs>
        <w:rPr>
          <w:del w:id="2252" w:author="Joyce L Tokar" w:date="2017-09-13T11:49:00Z"/>
          <w:noProof/>
        </w:rPr>
      </w:pPr>
      <w:del w:id="2253" w:author="Joyce L Tokar" w:date="2017-09-13T11:49:00Z">
        <w:r w:rsidDel="00384B96">
          <w:rPr>
            <w:noProof/>
          </w:rPr>
          <w:delText>Symbols and conventions, 9</w:delText>
        </w:r>
      </w:del>
    </w:p>
    <w:p w14:paraId="496E9FDE" w14:textId="77777777" w:rsidR="0028662E" w:rsidDel="00384B96" w:rsidRDefault="0028662E">
      <w:pPr>
        <w:pStyle w:val="IndexHeading"/>
        <w:keepNext/>
        <w:tabs>
          <w:tab w:val="right" w:pos="4735"/>
        </w:tabs>
        <w:rPr>
          <w:del w:id="2254" w:author="Joyce L Tokar" w:date="2017-09-13T11:49:00Z"/>
          <w:rFonts w:cstheme="minorBidi"/>
          <w:b/>
          <w:bCs/>
          <w:noProof/>
        </w:rPr>
      </w:pPr>
      <w:del w:id="2255" w:author="Joyce L Tokar" w:date="2017-09-13T11:49:00Z">
        <w:r w:rsidDel="00384B96">
          <w:rPr>
            <w:noProof/>
          </w:rPr>
          <w:delText xml:space="preserve"> </w:delText>
        </w:r>
      </w:del>
    </w:p>
    <w:p w14:paraId="33F7D31A" w14:textId="77777777" w:rsidR="0028662E" w:rsidDel="00384B96" w:rsidRDefault="0028662E">
      <w:pPr>
        <w:pStyle w:val="Index1"/>
        <w:tabs>
          <w:tab w:val="right" w:pos="4735"/>
        </w:tabs>
        <w:rPr>
          <w:del w:id="2256" w:author="Joyce L Tokar" w:date="2017-09-13T11:49:00Z"/>
          <w:noProof/>
        </w:rPr>
      </w:pPr>
      <w:del w:id="2257" w:author="Joyce L Tokar" w:date="2017-09-13T11:49:00Z">
        <w:r w:rsidRPr="00895530" w:rsidDel="00384B96">
          <w:rPr>
            <w:noProof/>
            <w:lang w:val="en-GB"/>
          </w:rPr>
          <w:delText>Task</w:delText>
        </w:r>
        <w:r w:rsidDel="00384B96">
          <w:rPr>
            <w:noProof/>
          </w:rPr>
          <w:delText>, 12, 31, 40</w:delText>
        </w:r>
      </w:del>
    </w:p>
    <w:p w14:paraId="456A62EA" w14:textId="77777777" w:rsidR="0028662E" w:rsidDel="00384B96" w:rsidRDefault="0028662E">
      <w:pPr>
        <w:pStyle w:val="Index1"/>
        <w:tabs>
          <w:tab w:val="right" w:pos="4735"/>
        </w:tabs>
        <w:rPr>
          <w:del w:id="2258" w:author="Joyce L Tokar" w:date="2017-09-13T11:49:00Z"/>
          <w:noProof/>
        </w:rPr>
      </w:pPr>
      <w:del w:id="2259" w:author="Joyce L Tokar" w:date="2017-09-13T11:49:00Z">
        <w:r w:rsidDel="00384B96">
          <w:rPr>
            <w:noProof/>
          </w:rPr>
          <w:delText>Terms and definitions, 9</w:delText>
        </w:r>
      </w:del>
    </w:p>
    <w:p w14:paraId="1D617603" w14:textId="77777777" w:rsidR="0028662E" w:rsidDel="00384B96" w:rsidRDefault="0028662E">
      <w:pPr>
        <w:pStyle w:val="Index1"/>
        <w:tabs>
          <w:tab w:val="right" w:pos="4735"/>
        </w:tabs>
        <w:rPr>
          <w:del w:id="2260" w:author="Joyce L Tokar" w:date="2017-09-13T11:49:00Z"/>
          <w:noProof/>
        </w:rPr>
      </w:pPr>
      <w:del w:id="2261" w:author="Joyce L Tokar" w:date="2017-09-13T11:49:00Z">
        <w:r w:rsidRPr="00895530" w:rsidDel="00384B96">
          <w:rPr>
            <w:noProof/>
            <w:lang w:val="es-ES"/>
          </w:rPr>
          <w:delText xml:space="preserve">TEX </w:delText>
        </w:r>
        <w:r w:rsidDel="00384B96">
          <w:rPr>
            <w:noProof/>
          </w:rPr>
          <w:delText>–</w:delText>
        </w:r>
        <w:r w:rsidRPr="00895530" w:rsidDel="00384B96">
          <w:rPr>
            <w:noProof/>
            <w:lang w:val="es-ES"/>
          </w:rPr>
          <w:delText xml:space="preserve"> Loop Control Variables</w:delText>
        </w:r>
        <w:r w:rsidDel="00384B96">
          <w:rPr>
            <w:noProof/>
          </w:rPr>
          <w:delText>, 27</w:delText>
        </w:r>
      </w:del>
    </w:p>
    <w:p w14:paraId="3EF9241C" w14:textId="77777777" w:rsidR="0028662E" w:rsidDel="00384B96" w:rsidRDefault="0028662E">
      <w:pPr>
        <w:pStyle w:val="Index1"/>
        <w:tabs>
          <w:tab w:val="right" w:pos="4735"/>
        </w:tabs>
        <w:rPr>
          <w:del w:id="2262" w:author="Joyce L Tokar" w:date="2017-09-13T11:49:00Z"/>
          <w:noProof/>
        </w:rPr>
      </w:pPr>
      <w:del w:id="2263" w:author="Joyce L Tokar" w:date="2017-09-13T11:49:00Z">
        <w:r w:rsidDel="00384B96">
          <w:rPr>
            <w:noProof/>
          </w:rPr>
          <w:delText>TRJ – Argument Passing to Library Functions, 33</w:delText>
        </w:r>
      </w:del>
    </w:p>
    <w:p w14:paraId="76EB29E6" w14:textId="77777777" w:rsidR="0028662E" w:rsidDel="00384B96" w:rsidRDefault="0028662E">
      <w:pPr>
        <w:pStyle w:val="Index1"/>
        <w:tabs>
          <w:tab w:val="right" w:pos="4735"/>
        </w:tabs>
        <w:rPr>
          <w:del w:id="2264" w:author="Joyce L Tokar" w:date="2017-09-13T11:49:00Z"/>
          <w:noProof/>
        </w:rPr>
      </w:pPr>
      <w:del w:id="2265" w:author="Joyce L Tokar" w:date="2017-09-13T11:49:00Z">
        <w:r w:rsidRPr="00895530" w:rsidDel="00384B96">
          <w:rPr>
            <w:rFonts w:cs="Arial"/>
            <w:noProof/>
          </w:rPr>
          <w:delText>Type conversion</w:delText>
        </w:r>
        <w:r w:rsidDel="00384B96">
          <w:rPr>
            <w:noProof/>
          </w:rPr>
          <w:delText>, 12, 13, 20</w:delText>
        </w:r>
      </w:del>
    </w:p>
    <w:p w14:paraId="36B353B1" w14:textId="77777777" w:rsidR="0028662E" w:rsidDel="00384B96" w:rsidRDefault="0028662E">
      <w:pPr>
        <w:pStyle w:val="Index1"/>
        <w:tabs>
          <w:tab w:val="right" w:pos="4735"/>
        </w:tabs>
        <w:rPr>
          <w:del w:id="2266" w:author="Joyce L Tokar" w:date="2017-09-13T11:49:00Z"/>
          <w:noProof/>
        </w:rPr>
      </w:pPr>
      <w:del w:id="2267" w:author="Joyce L Tokar" w:date="2017-09-13T11:49:00Z">
        <w:r w:rsidDel="00384B96">
          <w:rPr>
            <w:noProof/>
          </w:rPr>
          <w:delText>Type invariants, 33, 42</w:delText>
        </w:r>
      </w:del>
    </w:p>
    <w:p w14:paraId="189E7FF3" w14:textId="77777777" w:rsidR="0028662E" w:rsidDel="00384B96" w:rsidRDefault="0028662E">
      <w:pPr>
        <w:pStyle w:val="IndexHeading"/>
        <w:keepNext/>
        <w:tabs>
          <w:tab w:val="right" w:pos="4735"/>
        </w:tabs>
        <w:rPr>
          <w:del w:id="2268" w:author="Joyce L Tokar" w:date="2017-09-13T11:49:00Z"/>
          <w:rFonts w:cstheme="minorBidi"/>
          <w:b/>
          <w:bCs/>
          <w:noProof/>
        </w:rPr>
      </w:pPr>
      <w:del w:id="2269" w:author="Joyce L Tokar" w:date="2017-09-13T11:49:00Z">
        <w:r w:rsidDel="00384B96">
          <w:rPr>
            <w:noProof/>
          </w:rPr>
          <w:delText xml:space="preserve"> </w:delText>
        </w:r>
      </w:del>
    </w:p>
    <w:p w14:paraId="139F4E2B" w14:textId="77777777" w:rsidR="0028662E" w:rsidDel="00384B96" w:rsidRDefault="0028662E">
      <w:pPr>
        <w:pStyle w:val="Index1"/>
        <w:tabs>
          <w:tab w:val="right" w:pos="4735"/>
        </w:tabs>
        <w:rPr>
          <w:del w:id="2270" w:author="Joyce L Tokar" w:date="2017-09-13T11:49:00Z"/>
          <w:noProof/>
        </w:rPr>
      </w:pPr>
      <w:del w:id="2271" w:author="Joyce L Tokar" w:date="2017-09-13T11:49:00Z">
        <w:r w:rsidRPr="00895530" w:rsidDel="00384B96">
          <w:rPr>
            <w:rFonts w:cs="Arial"/>
            <w:noProof/>
          </w:rPr>
          <w:delText>Unchecked conversions</w:delText>
        </w:r>
        <w:r w:rsidDel="00384B96">
          <w:rPr>
            <w:noProof/>
          </w:rPr>
          <w:delText>, 13, 16</w:delText>
        </w:r>
      </w:del>
    </w:p>
    <w:p w14:paraId="618686A2" w14:textId="77777777" w:rsidR="0028662E" w:rsidDel="00384B96" w:rsidRDefault="0028662E">
      <w:pPr>
        <w:pStyle w:val="Index1"/>
        <w:tabs>
          <w:tab w:val="right" w:pos="4735"/>
        </w:tabs>
        <w:rPr>
          <w:del w:id="2272" w:author="Joyce L Tokar" w:date="2017-09-13T11:49:00Z"/>
          <w:noProof/>
        </w:rPr>
      </w:pPr>
      <w:del w:id="2273" w:author="Joyce L Tokar" w:date="2017-09-13T11:49:00Z">
        <w:r w:rsidRPr="00895530" w:rsidDel="00384B96">
          <w:rPr>
            <w:rFonts w:cstheme="minorHAnsi"/>
            <w:noProof/>
          </w:rPr>
          <w:delText>Unchecked_Conversion</w:delText>
        </w:r>
        <w:r w:rsidDel="00384B96">
          <w:rPr>
            <w:noProof/>
          </w:rPr>
          <w:delText>, 13, 15, 16, 31, 35, 37, 38</w:delText>
        </w:r>
      </w:del>
    </w:p>
    <w:p w14:paraId="00E7EBD8" w14:textId="77777777" w:rsidR="0028662E" w:rsidDel="00384B96" w:rsidRDefault="0028662E">
      <w:pPr>
        <w:pStyle w:val="Index1"/>
        <w:tabs>
          <w:tab w:val="right" w:pos="4735"/>
        </w:tabs>
        <w:rPr>
          <w:del w:id="2274" w:author="Joyce L Tokar" w:date="2017-09-13T11:49:00Z"/>
          <w:noProof/>
        </w:rPr>
      </w:pPr>
      <w:del w:id="2275" w:author="Joyce L Tokar" w:date="2017-09-13T11:49:00Z">
        <w:r w:rsidDel="00384B96">
          <w:rPr>
            <w:noProof/>
          </w:rPr>
          <w:delText>Underscores and periods, 21</w:delText>
        </w:r>
      </w:del>
    </w:p>
    <w:p w14:paraId="5C4F5BAA" w14:textId="77777777" w:rsidR="0028662E" w:rsidDel="00384B96" w:rsidRDefault="0028662E">
      <w:pPr>
        <w:pStyle w:val="Index1"/>
        <w:tabs>
          <w:tab w:val="right" w:pos="4735"/>
        </w:tabs>
        <w:rPr>
          <w:del w:id="2276" w:author="Joyce L Tokar" w:date="2017-09-13T11:49:00Z"/>
          <w:noProof/>
        </w:rPr>
      </w:pPr>
      <w:del w:id="2277" w:author="Joyce L Tokar" w:date="2017-09-13T11:49:00Z">
        <w:r w:rsidRPr="00895530" w:rsidDel="00384B96">
          <w:rPr>
            <w:rFonts w:cs="Arial"/>
            <w:noProof/>
          </w:rPr>
          <w:delText>Unsafe Programming</w:delText>
        </w:r>
        <w:r w:rsidDel="00384B96">
          <w:rPr>
            <w:noProof/>
          </w:rPr>
          <w:delText>, 15, 18, 19, 20, 21, 26, 27, 32, 34, 36, 41</w:delText>
        </w:r>
      </w:del>
    </w:p>
    <w:p w14:paraId="6B7C6A50" w14:textId="77777777" w:rsidR="0028662E" w:rsidDel="00384B96" w:rsidRDefault="0028662E">
      <w:pPr>
        <w:pStyle w:val="Index1"/>
        <w:tabs>
          <w:tab w:val="right" w:pos="4735"/>
        </w:tabs>
        <w:rPr>
          <w:del w:id="2278" w:author="Joyce L Tokar" w:date="2017-09-13T11:49:00Z"/>
          <w:noProof/>
        </w:rPr>
      </w:pPr>
      <w:del w:id="2279" w:author="Joyce L Tokar" w:date="2017-09-13T11:49:00Z">
        <w:r w:rsidDel="00384B96">
          <w:rPr>
            <w:noProof/>
          </w:rPr>
          <w:delText>Unused variable, 12</w:delText>
        </w:r>
      </w:del>
    </w:p>
    <w:p w14:paraId="1F077766" w14:textId="77777777" w:rsidR="0028662E" w:rsidDel="00384B96" w:rsidRDefault="0028662E">
      <w:pPr>
        <w:pStyle w:val="Index1"/>
        <w:tabs>
          <w:tab w:val="right" w:pos="4735"/>
        </w:tabs>
        <w:rPr>
          <w:del w:id="2280" w:author="Joyce L Tokar" w:date="2017-09-13T11:49:00Z"/>
          <w:noProof/>
        </w:rPr>
      </w:pPr>
      <w:del w:id="2281" w:author="Joyce L Tokar" w:date="2017-09-13T11:49:00Z">
        <w:r w:rsidRPr="00895530" w:rsidDel="00384B96">
          <w:rPr>
            <w:noProof/>
            <w:lang w:val="en-GB"/>
          </w:rPr>
          <w:delText>User-defined floating-point types</w:delText>
        </w:r>
        <w:r w:rsidDel="00384B96">
          <w:rPr>
            <w:noProof/>
          </w:rPr>
          <w:delText>, 15</w:delText>
        </w:r>
      </w:del>
    </w:p>
    <w:p w14:paraId="7C7C531A" w14:textId="77777777" w:rsidR="0028662E" w:rsidDel="00384B96" w:rsidRDefault="0028662E">
      <w:pPr>
        <w:pStyle w:val="Index1"/>
        <w:tabs>
          <w:tab w:val="right" w:pos="4735"/>
        </w:tabs>
        <w:rPr>
          <w:del w:id="2282" w:author="Joyce L Tokar" w:date="2017-09-13T11:49:00Z"/>
          <w:noProof/>
        </w:rPr>
      </w:pPr>
      <w:del w:id="2283" w:author="Joyce L Tokar" w:date="2017-09-13T11:49:00Z">
        <w:r w:rsidRPr="00895530" w:rsidDel="00384B96">
          <w:rPr>
            <w:noProof/>
            <w:lang w:val="en-GB"/>
          </w:rPr>
          <w:delText>User-defined scalar types</w:delText>
        </w:r>
        <w:r w:rsidDel="00384B96">
          <w:rPr>
            <w:noProof/>
          </w:rPr>
          <w:delText>, 15</w:delText>
        </w:r>
      </w:del>
    </w:p>
    <w:p w14:paraId="488CFE7C" w14:textId="77777777" w:rsidR="0028662E" w:rsidDel="00384B96" w:rsidRDefault="0028662E">
      <w:pPr>
        <w:pStyle w:val="IndexHeading"/>
        <w:keepNext/>
        <w:tabs>
          <w:tab w:val="right" w:pos="4735"/>
        </w:tabs>
        <w:rPr>
          <w:del w:id="2284" w:author="Joyce L Tokar" w:date="2017-09-13T11:49:00Z"/>
          <w:rFonts w:cstheme="minorBidi"/>
          <w:b/>
          <w:bCs/>
          <w:noProof/>
        </w:rPr>
      </w:pPr>
      <w:del w:id="2285" w:author="Joyce L Tokar" w:date="2017-09-13T11:49:00Z">
        <w:r w:rsidDel="00384B96">
          <w:rPr>
            <w:noProof/>
          </w:rPr>
          <w:delText xml:space="preserve"> </w:delText>
        </w:r>
      </w:del>
    </w:p>
    <w:p w14:paraId="640BC691" w14:textId="77777777" w:rsidR="0028662E" w:rsidDel="00384B96" w:rsidRDefault="0028662E">
      <w:pPr>
        <w:pStyle w:val="Index1"/>
        <w:tabs>
          <w:tab w:val="right" w:pos="4735"/>
        </w:tabs>
        <w:rPr>
          <w:del w:id="2286" w:author="Joyce L Tokar" w:date="2017-09-13T11:49:00Z"/>
          <w:noProof/>
        </w:rPr>
      </w:pPr>
      <w:del w:id="2287" w:author="Joyce L Tokar" w:date="2017-09-13T11:49:00Z">
        <w:r w:rsidDel="00384B96">
          <w:rPr>
            <w:noProof/>
          </w:rPr>
          <w:delText>Volatile, 12, 17, 22</w:delText>
        </w:r>
      </w:del>
    </w:p>
    <w:p w14:paraId="32CD9B9E" w14:textId="77777777" w:rsidR="0028662E" w:rsidDel="00384B96" w:rsidRDefault="0028662E">
      <w:pPr>
        <w:pStyle w:val="IndexHeading"/>
        <w:keepNext/>
        <w:tabs>
          <w:tab w:val="right" w:pos="4735"/>
        </w:tabs>
        <w:rPr>
          <w:del w:id="2288" w:author="Joyce L Tokar" w:date="2017-09-13T11:49:00Z"/>
          <w:rFonts w:cstheme="minorBidi"/>
          <w:b/>
          <w:bCs/>
          <w:noProof/>
        </w:rPr>
      </w:pPr>
      <w:del w:id="2289" w:author="Joyce L Tokar" w:date="2017-09-13T11:49:00Z">
        <w:r w:rsidDel="00384B96">
          <w:rPr>
            <w:noProof/>
          </w:rPr>
          <w:delText xml:space="preserve"> </w:delText>
        </w:r>
      </w:del>
    </w:p>
    <w:p w14:paraId="14D7C84E" w14:textId="77777777" w:rsidR="0028662E" w:rsidDel="00384B96" w:rsidRDefault="0028662E">
      <w:pPr>
        <w:pStyle w:val="Index1"/>
        <w:tabs>
          <w:tab w:val="right" w:pos="4735"/>
        </w:tabs>
        <w:rPr>
          <w:del w:id="2290" w:author="Joyce L Tokar" w:date="2017-09-13T11:49:00Z"/>
          <w:noProof/>
        </w:rPr>
      </w:pPr>
      <w:del w:id="2291" w:author="Joyce L Tokar" w:date="2017-09-13T11:49:00Z">
        <w:r w:rsidDel="00384B96">
          <w:rPr>
            <w:noProof/>
          </w:rPr>
          <w:delText>WXQ – Dead store, 22</w:delText>
        </w:r>
      </w:del>
    </w:p>
    <w:p w14:paraId="352C0BE3" w14:textId="77777777" w:rsidR="0028662E" w:rsidDel="00384B96" w:rsidRDefault="0028662E">
      <w:pPr>
        <w:pStyle w:val="IndexHeading"/>
        <w:keepNext/>
        <w:tabs>
          <w:tab w:val="right" w:pos="4735"/>
        </w:tabs>
        <w:rPr>
          <w:del w:id="2292" w:author="Joyce L Tokar" w:date="2017-09-13T11:49:00Z"/>
          <w:rFonts w:cstheme="minorBidi"/>
          <w:b/>
          <w:bCs/>
          <w:noProof/>
        </w:rPr>
      </w:pPr>
      <w:del w:id="2293" w:author="Joyce L Tokar" w:date="2017-09-13T11:49:00Z">
        <w:r w:rsidDel="00384B96">
          <w:rPr>
            <w:noProof/>
          </w:rPr>
          <w:delText xml:space="preserve"> </w:delText>
        </w:r>
      </w:del>
    </w:p>
    <w:p w14:paraId="75D0DC1A" w14:textId="77777777" w:rsidR="0028662E" w:rsidDel="00384B96" w:rsidRDefault="0028662E">
      <w:pPr>
        <w:pStyle w:val="Index1"/>
        <w:tabs>
          <w:tab w:val="right" w:pos="4735"/>
        </w:tabs>
        <w:rPr>
          <w:del w:id="2294" w:author="Joyce L Tokar" w:date="2017-09-13T11:49:00Z"/>
          <w:noProof/>
        </w:rPr>
      </w:pPr>
      <w:del w:id="2295" w:author="Joyce L Tokar" w:date="2017-09-13T11:49:00Z">
        <w:r w:rsidDel="00384B96">
          <w:rPr>
            <w:noProof/>
          </w:rPr>
          <w:delText>XYK – Dangling Reference to Heap, 20</w:delText>
        </w:r>
      </w:del>
    </w:p>
    <w:p w14:paraId="6898CD13" w14:textId="77777777" w:rsidR="0028662E" w:rsidDel="00384B96" w:rsidRDefault="0028662E">
      <w:pPr>
        <w:pStyle w:val="Index1"/>
        <w:tabs>
          <w:tab w:val="right" w:pos="4735"/>
        </w:tabs>
        <w:rPr>
          <w:del w:id="2296" w:author="Joyce L Tokar" w:date="2017-09-13T11:49:00Z"/>
          <w:noProof/>
        </w:rPr>
      </w:pPr>
      <w:del w:id="2297" w:author="Joyce L Tokar" w:date="2017-09-13T11:49:00Z">
        <w:r w:rsidDel="00384B96">
          <w:rPr>
            <w:noProof/>
          </w:rPr>
          <w:delText>XYL – Memory Leak, 32</w:delText>
        </w:r>
      </w:del>
    </w:p>
    <w:p w14:paraId="49004704" w14:textId="77777777" w:rsidR="0028662E" w:rsidDel="00384B96" w:rsidRDefault="0028662E">
      <w:pPr>
        <w:pStyle w:val="Index1"/>
        <w:tabs>
          <w:tab w:val="right" w:pos="4735"/>
        </w:tabs>
        <w:rPr>
          <w:del w:id="2298" w:author="Joyce L Tokar" w:date="2017-09-13T11:49:00Z"/>
          <w:noProof/>
        </w:rPr>
      </w:pPr>
      <w:del w:id="2299" w:author="Joyce L Tokar" w:date="2017-09-13T11:49:00Z">
        <w:r w:rsidDel="00384B96">
          <w:rPr>
            <w:noProof/>
          </w:rPr>
          <w:delText>XYQ – Dead and Deactivated Code, 26</w:delText>
        </w:r>
      </w:del>
    </w:p>
    <w:p w14:paraId="2AB13A9F" w14:textId="77777777" w:rsidR="0028662E" w:rsidDel="00384B96" w:rsidRDefault="0028662E">
      <w:pPr>
        <w:pStyle w:val="Index1"/>
        <w:tabs>
          <w:tab w:val="right" w:pos="4735"/>
        </w:tabs>
        <w:rPr>
          <w:del w:id="2300" w:author="Joyce L Tokar" w:date="2017-09-13T11:49:00Z"/>
          <w:noProof/>
        </w:rPr>
      </w:pPr>
      <w:del w:id="2301" w:author="Joyce L Tokar" w:date="2017-09-13T11:49:00Z">
        <w:r w:rsidRPr="00895530" w:rsidDel="00384B96">
          <w:rPr>
            <w:noProof/>
            <w:lang w:val="en-GB"/>
          </w:rPr>
          <w:delText xml:space="preserve">XYW </w:delText>
        </w:r>
        <w:r w:rsidDel="00384B96">
          <w:rPr>
            <w:noProof/>
          </w:rPr>
          <w:delText>–</w:delText>
        </w:r>
        <w:r w:rsidRPr="00895530" w:rsidDel="00384B96">
          <w:rPr>
            <w:noProof/>
            <w:lang w:val="en-GB"/>
          </w:rPr>
          <w:delText xml:space="preserve"> Unchecked Array Copying</w:delText>
        </w:r>
        <w:r w:rsidDel="00384B96">
          <w:rPr>
            <w:noProof/>
          </w:rPr>
          <w:delText>, 19</w:delText>
        </w:r>
      </w:del>
    </w:p>
    <w:p w14:paraId="6C22BB41" w14:textId="77777777" w:rsidR="0028662E" w:rsidDel="00384B96" w:rsidRDefault="0028662E">
      <w:pPr>
        <w:pStyle w:val="Index1"/>
        <w:tabs>
          <w:tab w:val="right" w:pos="4735"/>
        </w:tabs>
        <w:rPr>
          <w:del w:id="2302" w:author="Joyce L Tokar" w:date="2017-09-13T11:49:00Z"/>
          <w:noProof/>
        </w:rPr>
      </w:pPr>
      <w:del w:id="2303" w:author="Joyce L Tokar" w:date="2017-09-13T11:49:00Z">
        <w:r w:rsidRPr="00895530" w:rsidDel="00384B96">
          <w:rPr>
            <w:noProof/>
            <w:lang w:val="en-GB"/>
          </w:rPr>
          <w:delText xml:space="preserve">XYZ </w:delText>
        </w:r>
        <w:r w:rsidDel="00384B96">
          <w:rPr>
            <w:noProof/>
          </w:rPr>
          <w:delText>–</w:delText>
        </w:r>
        <w:r w:rsidRPr="00895530" w:rsidDel="00384B96">
          <w:rPr>
            <w:noProof/>
            <w:lang w:val="en-GB"/>
          </w:rPr>
          <w:delText xml:space="preserve"> Unchecked Array Indexing</w:delText>
        </w:r>
        <w:r w:rsidDel="00384B96">
          <w:rPr>
            <w:noProof/>
          </w:rPr>
          <w:delText>, 19</w:delText>
        </w:r>
      </w:del>
    </w:p>
    <w:p w14:paraId="0B76901F" w14:textId="77777777" w:rsidR="0028662E" w:rsidDel="00384B96" w:rsidRDefault="0028662E">
      <w:pPr>
        <w:pStyle w:val="Index1"/>
        <w:tabs>
          <w:tab w:val="right" w:pos="4735"/>
        </w:tabs>
        <w:rPr>
          <w:del w:id="2304" w:author="Joyce L Tokar" w:date="2017-09-13T11:49:00Z"/>
          <w:noProof/>
        </w:rPr>
      </w:pPr>
      <w:del w:id="2305" w:author="Joyce L Tokar" w:date="2017-09-13T11:49:00Z">
        <w:r w:rsidDel="00384B96">
          <w:rPr>
            <w:noProof/>
          </w:rPr>
          <w:delText>XZH – Off-by-one Error, 27</w:delText>
        </w:r>
      </w:del>
    </w:p>
    <w:p w14:paraId="5E83B121" w14:textId="77777777" w:rsidR="0028662E" w:rsidDel="00384B96" w:rsidRDefault="0028662E">
      <w:pPr>
        <w:pStyle w:val="IndexHeading"/>
        <w:keepNext/>
        <w:tabs>
          <w:tab w:val="right" w:pos="4735"/>
        </w:tabs>
        <w:rPr>
          <w:del w:id="2306" w:author="Joyce L Tokar" w:date="2017-09-13T11:49:00Z"/>
          <w:rFonts w:cstheme="minorBidi"/>
          <w:b/>
          <w:bCs/>
          <w:noProof/>
        </w:rPr>
      </w:pPr>
      <w:del w:id="2307" w:author="Joyce L Tokar" w:date="2017-09-13T11:49:00Z">
        <w:r w:rsidDel="00384B96">
          <w:rPr>
            <w:noProof/>
          </w:rPr>
          <w:delText xml:space="preserve"> </w:delText>
        </w:r>
      </w:del>
    </w:p>
    <w:p w14:paraId="7D2F1DD8" w14:textId="77777777" w:rsidR="0028662E" w:rsidDel="00384B96" w:rsidRDefault="0028662E">
      <w:pPr>
        <w:pStyle w:val="Index1"/>
        <w:tabs>
          <w:tab w:val="right" w:pos="4735"/>
        </w:tabs>
        <w:rPr>
          <w:del w:id="2308" w:author="Joyce L Tokar" w:date="2017-09-13T11:49:00Z"/>
          <w:noProof/>
        </w:rPr>
      </w:pPr>
      <w:del w:id="2309" w:author="Joyce L Tokar" w:date="2017-09-13T11:49:00Z">
        <w:r w:rsidDel="00384B96">
          <w:rPr>
            <w:noProof/>
          </w:rPr>
          <w:delText>YOW – Identifier Name Reuse, 23</w:delText>
        </w:r>
      </w:del>
    </w:p>
    <w:p w14:paraId="1398E607" w14:textId="77777777" w:rsidR="0028662E" w:rsidDel="00384B96" w:rsidRDefault="0028662E">
      <w:pPr>
        <w:pStyle w:val="Index1"/>
        <w:tabs>
          <w:tab w:val="right" w:pos="4735"/>
        </w:tabs>
        <w:rPr>
          <w:del w:id="2310" w:author="Joyce L Tokar" w:date="2017-09-13T11:49:00Z"/>
          <w:noProof/>
        </w:rPr>
      </w:pPr>
      <w:del w:id="2311" w:author="Joyce L Tokar" w:date="2017-09-13T11:49:00Z">
        <w:r w:rsidDel="00384B96">
          <w:rPr>
            <w:noProof/>
          </w:rPr>
          <w:delText>YZS  – Unused Variable, 22</w:delText>
        </w:r>
      </w:del>
    </w:p>
    <w:p w14:paraId="6BBD4613" w14:textId="77777777" w:rsidR="0028662E" w:rsidDel="00384B96" w:rsidRDefault="0028662E" w:rsidP="008216A8">
      <w:pPr>
        <w:pStyle w:val="Bibliography1"/>
        <w:rPr>
          <w:del w:id="2312" w:author="Joyce L Tokar" w:date="2017-09-13T11:49:00Z"/>
          <w:noProof/>
        </w:rPr>
        <w:sectPr w:rsidR="0028662E" w:rsidDel="00384B96" w:rsidSect="0028662E">
          <w:type w:val="continuous"/>
          <w:pgSz w:w="11909" w:h="16834" w:code="9"/>
          <w:pgMar w:top="792" w:right="734" w:bottom="821" w:left="821" w:header="706" w:footer="576" w:gutter="144"/>
          <w:cols w:num="2" w:space="720"/>
          <w:titlePg/>
          <w:docGrid w:linePitch="272"/>
        </w:sectPr>
      </w:pPr>
    </w:p>
    <w:p w14:paraId="57363532" w14:textId="77777777" w:rsidR="00346841" w:rsidRPr="00FB65C1" w:rsidRDefault="003C44DE" w:rsidP="008216A8">
      <w:pPr>
        <w:pStyle w:val="Bibliography1"/>
      </w:pPr>
      <w:r>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15" w:author="ploedere" w:date="2018-04-26T02:02:00Z" w:initials="p">
    <w:p w14:paraId="02597435" w14:textId="77777777" w:rsidR="00BD5A39" w:rsidRDefault="00BD5A39">
      <w:pPr>
        <w:pStyle w:val="CommentText"/>
      </w:pPr>
      <w:r>
        <w:rPr>
          <w:rStyle w:val="CommentReference"/>
        </w:rPr>
        <w:annotationRef/>
      </w:r>
      <w:r>
        <w:t xml:space="preserve">Atomic and Volatile address nothing in TR-1 </w:t>
      </w:r>
      <w:proofErr w:type="gramStart"/>
      <w:r>
        <w:t>6.3  –</w:t>
      </w:r>
      <w:proofErr w:type="gramEnd"/>
      <w:r>
        <w:t xml:space="preserve">should they go elsewhere (6.61 seems the very right place); </w:t>
      </w:r>
    </w:p>
    <w:p w14:paraId="3CCBD6AB" w14:textId="77777777" w:rsidR="00BD5A39" w:rsidRDefault="00BD5A39">
      <w:pPr>
        <w:pStyle w:val="CommentText"/>
      </w:pPr>
      <w:r>
        <w:t xml:space="preserve">Endianness problems are described at length in TR-1 but ignored here. </w:t>
      </w:r>
    </w:p>
  </w:comment>
  <w:comment w:id="416" w:author="Stephen Michell" w:date="2018-04-27T07:59:00Z" w:initials="SGM">
    <w:p w14:paraId="42564327" w14:textId="2624876F" w:rsidR="009B041D" w:rsidRDefault="009B041D">
      <w:pPr>
        <w:pStyle w:val="CommentText"/>
      </w:pPr>
      <w:r>
        <w:rPr>
          <w:rStyle w:val="CommentReference"/>
        </w:rPr>
        <w:annotationRef/>
      </w:r>
      <w:r>
        <w:t xml:space="preserve">We agree to move </w:t>
      </w:r>
      <w:r w:rsidR="00652376">
        <w:t xml:space="preserve">pragma </w:t>
      </w:r>
      <w:r>
        <w:t>to 6.61</w:t>
      </w:r>
    </w:p>
  </w:comment>
  <w:comment w:id="448" w:author="ploedere" w:date="2018-04-26T01:48:00Z" w:initials="p">
    <w:p w14:paraId="72F7278D" w14:textId="77777777" w:rsidR="00BD5A39" w:rsidRDefault="00BD5A39">
      <w:pPr>
        <w:pStyle w:val="CommentText"/>
      </w:pPr>
      <w:r>
        <w:rPr>
          <w:rStyle w:val="CommentReference"/>
        </w:rPr>
        <w:annotationRef/>
      </w:r>
      <w:r>
        <w:t xml:space="preserve">Added in anticipation </w:t>
      </w:r>
      <w:proofErr w:type="spellStart"/>
      <w:r>
        <w:t>fo</w:t>
      </w:r>
      <w:proofErr w:type="spellEnd"/>
      <w:r>
        <w:t xml:space="preserve"> a TR-1 change</w:t>
      </w:r>
    </w:p>
  </w:comment>
  <w:comment w:id="472" w:author="ploedere" w:date="2018-04-26T01:48:00Z" w:initials="p">
    <w:p w14:paraId="59FFFD6A" w14:textId="77777777" w:rsidR="00BD5A39" w:rsidRDefault="00BD5A39">
      <w:pPr>
        <w:pStyle w:val="CommentText"/>
      </w:pPr>
      <w:r>
        <w:rPr>
          <w:rStyle w:val="CommentReference"/>
        </w:rPr>
        <w:annotationRef/>
      </w:r>
      <w:r>
        <w:t>Strange combination: “do not use” and then “consider checking that you do not use”. Either both “Consider” or both mandatory.</w:t>
      </w:r>
    </w:p>
  </w:comment>
  <w:comment w:id="508" w:author="ploedere" w:date="2018-04-26T01:48:00Z" w:initials="p">
    <w:p w14:paraId="4CA9A32C" w14:textId="77777777" w:rsidR="00BD5A39" w:rsidRDefault="00BD5A39">
      <w:pPr>
        <w:pStyle w:val="CommentText"/>
      </w:pPr>
      <w:r>
        <w:rPr>
          <w:rStyle w:val="CommentReference"/>
        </w:rPr>
        <w:annotationRef/>
      </w:r>
      <w:r>
        <w:t>Use Ada compilers or static analysis tools to …   and drop 3</w:t>
      </w:r>
      <w:r w:rsidRPr="00892E01">
        <w:rPr>
          <w:vertAlign w:val="superscript"/>
        </w:rPr>
        <w:t>rd</w:t>
      </w:r>
      <w:r>
        <w:t xml:space="preserve"> bullet</w:t>
      </w:r>
    </w:p>
  </w:comment>
  <w:comment w:id="534" w:author="ploedere" w:date="2018-04-26T01:48:00Z" w:initials="p">
    <w:p w14:paraId="22E5BCC2" w14:textId="77777777" w:rsidR="00BD5A39" w:rsidRDefault="00BD5A39">
      <w:pPr>
        <w:pStyle w:val="CommentText"/>
      </w:pPr>
      <w:r>
        <w:rPr>
          <w:rStyle w:val="CommentReference"/>
        </w:rPr>
        <w:annotationRef/>
      </w:r>
      <w:r>
        <w:t>Identical to TR-1</w:t>
      </w:r>
    </w:p>
  </w:comment>
  <w:comment w:id="656" w:author="Stephen Michell" w:date="2018-04-27T10:53:00Z" w:initials="SGM">
    <w:p w14:paraId="3CEE832A" w14:textId="6B042937" w:rsidR="00C05A32" w:rsidRDefault="00C05A32">
      <w:pPr>
        <w:pStyle w:val="CommentText"/>
      </w:pPr>
      <w:r>
        <w:rPr>
          <w:rStyle w:val="CommentReference"/>
        </w:rPr>
        <w:annotationRef/>
      </w:r>
      <w:r>
        <w:t>All moved to, or are present in part 1. The reference to Part 1 suffices.</w:t>
      </w:r>
    </w:p>
  </w:comment>
  <w:comment w:id="713" w:author="ploedere" w:date="2018-04-26T02:02:00Z" w:initials="p">
    <w:p w14:paraId="217D8F3D" w14:textId="77777777" w:rsidR="00473586" w:rsidRDefault="00473586" w:rsidP="00473586">
      <w:pPr>
        <w:pStyle w:val="CommentText"/>
      </w:pPr>
      <w:r>
        <w:rPr>
          <w:rStyle w:val="CommentReference"/>
        </w:rPr>
        <w:annotationRef/>
      </w:r>
      <w:r>
        <w:t xml:space="preserve">Atomic and Volatile address nothing in TR-1 </w:t>
      </w:r>
      <w:proofErr w:type="gramStart"/>
      <w:r>
        <w:t>6.3  –</w:t>
      </w:r>
      <w:proofErr w:type="gramEnd"/>
      <w:r>
        <w:t xml:space="preserve">should they go elsewhere (6.61 seems the very right place); </w:t>
      </w:r>
    </w:p>
    <w:p w14:paraId="68ECD054" w14:textId="77777777" w:rsidR="00473586" w:rsidRDefault="00473586" w:rsidP="00473586">
      <w:pPr>
        <w:pStyle w:val="CommentText"/>
      </w:pPr>
      <w:r>
        <w:t xml:space="preserve">Endianness problems are described at length in TR-1 but ignored here. </w:t>
      </w:r>
    </w:p>
  </w:comment>
  <w:comment w:id="714" w:author="Stephen Michell" w:date="2018-04-27T07:59:00Z" w:initials="SGM">
    <w:p w14:paraId="6001170E" w14:textId="77777777" w:rsidR="00473586" w:rsidRDefault="00473586" w:rsidP="00473586">
      <w:pPr>
        <w:pStyle w:val="CommentText"/>
      </w:pPr>
      <w:r>
        <w:rPr>
          <w:rStyle w:val="CommentReference"/>
        </w:rPr>
        <w:annotationRef/>
      </w:r>
      <w:r>
        <w:t>We agree to move pragma to 6.61</w:t>
      </w:r>
    </w:p>
  </w:comment>
  <w:comment w:id="725" w:author="ploedere" w:date="2018-04-26T01:48:00Z" w:initials="p">
    <w:p w14:paraId="472771B8" w14:textId="77777777" w:rsidR="00BD5A39" w:rsidRDefault="00BD5A39">
      <w:pPr>
        <w:pStyle w:val="CommentText"/>
      </w:pPr>
      <w:r>
        <w:rPr>
          <w:rStyle w:val="CommentReference"/>
        </w:rPr>
        <w:annotationRef/>
      </w:r>
      <w:r>
        <w:t>This is bogus! Of course protected objects are blocking, how else would I have mutual exclusion!</w:t>
      </w:r>
    </w:p>
  </w:comment>
  <w:comment w:id="723" w:author="Stephen Michell" w:date="2018-04-27T09:19:00Z" w:initials="SGM">
    <w:p w14:paraId="21A23EE7" w14:textId="443EDD82" w:rsidR="0076619F" w:rsidRDefault="0076619F">
      <w:pPr>
        <w:pStyle w:val="CommentText"/>
      </w:pPr>
      <w:r>
        <w:rPr>
          <w:rStyle w:val="CommentReference"/>
        </w:rPr>
        <w:annotationRef/>
      </w:r>
      <w:r>
        <w:t>From Erhard, t</w:t>
      </w:r>
      <w:r>
        <w:t xml:space="preserve">his is bogus! </w:t>
      </w:r>
      <w:proofErr w:type="gramStart"/>
      <w:r>
        <w:t>Of course</w:t>
      </w:r>
      <w:proofErr w:type="gramEnd"/>
      <w:r>
        <w:t xml:space="preserve"> protected objects are blocking, how else would I have mutual exclusion</w:t>
      </w:r>
      <w:r>
        <w:t xml:space="preserve">. </w:t>
      </w:r>
      <w:proofErr w:type="gramStart"/>
      <w:r>
        <w:t>Hence</w:t>
      </w:r>
      <w:proofErr w:type="gramEnd"/>
      <w:r>
        <w:t xml:space="preserve"> we removed “non-blocking” from communication.</w:t>
      </w:r>
    </w:p>
  </w:comment>
  <w:comment w:id="745" w:author="Stephen Michell" w:date="2018-04-27T09:29:00Z" w:initials="SGM">
    <w:p w14:paraId="450D24B6" w14:textId="3B94EE3D" w:rsidR="00ED7F2F" w:rsidRDefault="00ED7F2F">
      <w:pPr>
        <w:pStyle w:val="CommentText"/>
      </w:pPr>
      <w:r>
        <w:rPr>
          <w:rStyle w:val="CommentReference"/>
        </w:rPr>
        <w:annotationRef/>
      </w:r>
      <w:r>
        <w:t>Make a link.</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BD6AB" w15:done="0"/>
  <w15:commentEx w15:paraId="42564327" w15:paraIdParent="3CCBD6AB" w15:done="0"/>
  <w15:commentEx w15:paraId="72F7278D" w15:done="0"/>
  <w15:commentEx w15:paraId="59FFFD6A" w15:done="0"/>
  <w15:commentEx w15:paraId="4CA9A32C" w15:done="0"/>
  <w15:commentEx w15:paraId="22E5BCC2" w15:done="0"/>
  <w15:commentEx w15:paraId="3CEE832A" w15:done="0"/>
  <w15:commentEx w15:paraId="68ECD054" w15:done="0"/>
  <w15:commentEx w15:paraId="6001170E" w15:paraIdParent="68ECD054" w15:done="0"/>
  <w15:commentEx w15:paraId="472771B8" w15:done="0"/>
  <w15:commentEx w15:paraId="21A23EE7" w15:done="0"/>
  <w15:commentEx w15:paraId="450D24B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F2C366" w14:textId="77777777" w:rsidR="00E60269" w:rsidRDefault="00E60269">
      <w:r>
        <w:separator/>
      </w:r>
    </w:p>
  </w:endnote>
  <w:endnote w:type="continuationSeparator" w:id="0">
    <w:p w14:paraId="56F83D92" w14:textId="77777777" w:rsidR="00E60269" w:rsidRDefault="00E60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ZWAdobeF">
    <w:altName w:val="Times New Roman"/>
    <w:charset w:val="00"/>
    <w:family w:val="auto"/>
    <w:pitch w:val="variable"/>
    <w:sig w:usb0="20002A87" w:usb1="00000000" w:usb2="00000000" w:usb3="00000000" w:csb0="000001FF" w:csb1="00000000"/>
  </w:font>
  <w:font w:name="Helvetica">
    <w:panose1 w:val="00000000000000000000"/>
    <w:charset w:val="00"/>
    <w:family w:val="swiss"/>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BD5A39" w14:paraId="13984B3E" w14:textId="77777777">
      <w:trPr>
        <w:cantSplit/>
        <w:jc w:val="center"/>
      </w:trPr>
      <w:tc>
        <w:tcPr>
          <w:tcW w:w="4876" w:type="dxa"/>
          <w:tcBorders>
            <w:top w:val="nil"/>
            <w:left w:val="nil"/>
            <w:bottom w:val="nil"/>
            <w:right w:val="nil"/>
          </w:tcBorders>
        </w:tcPr>
        <w:p w14:paraId="4DD7686F" w14:textId="77777777" w:rsidR="00BD5A39" w:rsidRDefault="00BD5A39">
          <w:pPr>
            <w:pStyle w:val="Footer"/>
            <w:spacing w:before="540"/>
            <w:rPr>
              <w:b/>
              <w:bCs/>
            </w:rPr>
          </w:pPr>
          <w:r>
            <w:rPr>
              <w:b/>
              <w:bCs/>
            </w:rPr>
            <w:fldChar w:fldCharType="begin"/>
          </w:r>
          <w:r>
            <w:rPr>
              <w:b/>
              <w:bCs/>
            </w:rPr>
            <w:instrText xml:space="preserve">PAGE \* ARABIC \* CHARFORMAT </w:instrText>
          </w:r>
          <w:r>
            <w:rPr>
              <w:b/>
              <w:bCs/>
            </w:rPr>
            <w:fldChar w:fldCharType="separate"/>
          </w:r>
          <w:r w:rsidR="00C05A32">
            <w:rPr>
              <w:b/>
              <w:bCs/>
              <w:noProof/>
            </w:rPr>
            <w:t>42</w:t>
          </w:r>
          <w:r>
            <w:rPr>
              <w:b/>
              <w:bCs/>
            </w:rPr>
            <w:fldChar w:fldCharType="end"/>
          </w:r>
        </w:p>
      </w:tc>
      <w:tc>
        <w:tcPr>
          <w:tcW w:w="4876" w:type="dxa"/>
          <w:tcBorders>
            <w:top w:val="nil"/>
            <w:left w:val="nil"/>
            <w:bottom w:val="nil"/>
            <w:right w:val="nil"/>
          </w:tcBorders>
        </w:tcPr>
        <w:p w14:paraId="5BCE4775" w14:textId="77777777" w:rsidR="00BD5A39" w:rsidRDefault="00BD5A39">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16</w:t>
          </w:r>
          <w:r w:rsidRPr="00BD083E">
            <w:rPr>
              <w:color w:val="000000"/>
              <w:sz w:val="16"/>
              <w:szCs w:val="16"/>
            </w:rPr>
            <w:t> </w:t>
          </w:r>
          <w:r>
            <w:rPr>
              <w:sz w:val="16"/>
              <w:szCs w:val="16"/>
            </w:rPr>
            <w:t>– All rights reserved</w:t>
          </w:r>
        </w:p>
      </w:tc>
    </w:tr>
  </w:tbl>
  <w:p w14:paraId="548B470A" w14:textId="77777777" w:rsidR="00BD5A39" w:rsidRDefault="00BD5A3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BD5A39" w14:paraId="43BFB704" w14:textId="77777777">
      <w:trPr>
        <w:cantSplit/>
      </w:trPr>
      <w:tc>
        <w:tcPr>
          <w:tcW w:w="4876" w:type="dxa"/>
          <w:tcBorders>
            <w:top w:val="nil"/>
            <w:left w:val="nil"/>
            <w:bottom w:val="nil"/>
            <w:right w:val="nil"/>
          </w:tcBorders>
        </w:tcPr>
        <w:p w14:paraId="3F0BDF39" w14:textId="77777777" w:rsidR="00BD5A39" w:rsidRDefault="00BD5A39"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16</w:t>
          </w:r>
          <w:r w:rsidRPr="00BD083E">
            <w:rPr>
              <w:sz w:val="16"/>
              <w:szCs w:val="16"/>
            </w:rPr>
            <w:t> </w:t>
          </w:r>
          <w:r>
            <w:rPr>
              <w:sz w:val="16"/>
              <w:szCs w:val="16"/>
            </w:rPr>
            <w:t>– All rights reserved</w:t>
          </w:r>
        </w:p>
      </w:tc>
      <w:tc>
        <w:tcPr>
          <w:tcW w:w="4876" w:type="dxa"/>
          <w:tcBorders>
            <w:top w:val="nil"/>
            <w:left w:val="nil"/>
            <w:bottom w:val="nil"/>
            <w:right w:val="nil"/>
          </w:tcBorders>
        </w:tcPr>
        <w:p w14:paraId="457F67D9" w14:textId="77777777" w:rsidR="00BD5A39" w:rsidRDefault="00BD5A39">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B87F00">
            <w:rPr>
              <w:b/>
              <w:bCs/>
              <w:noProof/>
            </w:rPr>
            <w:t>43</w:t>
          </w:r>
          <w:r>
            <w:rPr>
              <w:b/>
              <w:bCs/>
            </w:rPr>
            <w:fldChar w:fldCharType="end"/>
          </w:r>
        </w:p>
      </w:tc>
    </w:tr>
  </w:tbl>
  <w:p w14:paraId="2CDCDD5C" w14:textId="77777777" w:rsidR="00BD5A39" w:rsidRDefault="00BD5A39">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BD5A39" w14:paraId="43EF7398" w14:textId="77777777">
      <w:trPr>
        <w:cantSplit/>
        <w:jc w:val="center"/>
      </w:trPr>
      <w:tc>
        <w:tcPr>
          <w:tcW w:w="4876" w:type="dxa"/>
          <w:tcBorders>
            <w:top w:val="nil"/>
            <w:left w:val="nil"/>
            <w:bottom w:val="nil"/>
            <w:right w:val="nil"/>
          </w:tcBorders>
        </w:tcPr>
        <w:p w14:paraId="1A4235F1" w14:textId="77777777" w:rsidR="00BD5A39" w:rsidRDefault="00BD5A39"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16</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91C0B6E" w14:textId="77777777" w:rsidR="00BD5A39" w:rsidRDefault="00BD5A39" w:rsidP="00CF06AA">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76619F">
            <w:rPr>
              <w:b/>
              <w:bCs/>
              <w:noProof/>
            </w:rPr>
            <w:t>1</w:t>
          </w:r>
          <w:r>
            <w:rPr>
              <w:b/>
              <w:bCs/>
            </w:rPr>
            <w:fldChar w:fldCharType="end"/>
          </w:r>
        </w:p>
      </w:tc>
    </w:tr>
  </w:tbl>
  <w:p w14:paraId="54327924" w14:textId="77777777" w:rsidR="00BD5A39" w:rsidRDefault="00BD5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5ABF8A" w14:textId="77777777" w:rsidR="00E60269" w:rsidRDefault="00E60269">
      <w:r>
        <w:separator/>
      </w:r>
    </w:p>
  </w:footnote>
  <w:footnote w:type="continuationSeparator" w:id="0">
    <w:p w14:paraId="3FD31BFB" w14:textId="77777777" w:rsidR="00E60269" w:rsidRDefault="00E60269">
      <w:r>
        <w:continuationSeparator/>
      </w:r>
    </w:p>
  </w:footnote>
  <w:footnote w:id="1">
    <w:p w14:paraId="44C96A20" w14:textId="77777777" w:rsidR="00BD5A39" w:rsidRDefault="00BD5A39" w:rsidP="004C770C">
      <w:pPr>
        <w:pStyle w:val="FootnoteText"/>
      </w:pPr>
      <w:r>
        <w:rPr>
          <w:rStyle w:val="FootnoteReference"/>
        </w:rPr>
        <w:footnoteRef/>
      </w:r>
      <w:r>
        <w:t xml:space="preserve"> This case is somewhat specialized but is important, since enumerations are the one case where subranges turn </w:t>
      </w:r>
      <w:r w:rsidRPr="0005414D">
        <w:rPr>
          <w:i/>
        </w:rPr>
        <w:t>bad</w:t>
      </w:r>
      <w:r>
        <w:rPr>
          <w:i/>
        </w:rPr>
        <w:t xml:space="preserve"> </w:t>
      </w:r>
      <w:r>
        <w:t>on the user.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BD5A39" w:rsidRPr="00312CF5" w14:paraId="4174E589" w14:textId="77777777">
      <w:trPr>
        <w:cantSplit/>
        <w:jc w:val="center"/>
      </w:trPr>
      <w:tc>
        <w:tcPr>
          <w:tcW w:w="5387" w:type="dxa"/>
          <w:tcBorders>
            <w:top w:val="single" w:sz="18" w:space="0" w:color="auto"/>
            <w:left w:val="nil"/>
            <w:bottom w:val="single" w:sz="18" w:space="0" w:color="auto"/>
            <w:right w:val="nil"/>
          </w:tcBorders>
        </w:tcPr>
        <w:p w14:paraId="12048979" w14:textId="77777777" w:rsidR="00BD5A39" w:rsidRPr="00BD083E" w:rsidRDefault="00BD5A39">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531AAD3D" w14:textId="77777777" w:rsidR="00BD5A39" w:rsidRPr="009B5D6B" w:rsidRDefault="00BD5A39">
          <w:pPr>
            <w:pStyle w:val="Header"/>
            <w:spacing w:before="120" w:after="120" w:line="-230" w:lineRule="auto"/>
            <w:jc w:val="right"/>
            <w:rPr>
              <w:color w:val="000000"/>
              <w:lang w:val="de-DE"/>
            </w:rPr>
          </w:pPr>
          <w:r w:rsidRPr="00017A66">
            <w:rPr>
              <w:color w:val="000000"/>
              <w:lang w:val="de-DE"/>
            </w:rPr>
            <w:t>ISO/IEC TR 24772-2:201X(E)</w:t>
          </w:r>
        </w:p>
      </w:tc>
    </w:tr>
  </w:tbl>
  <w:p w14:paraId="3C969395" w14:textId="77777777" w:rsidR="00BD5A39" w:rsidRPr="009B5D6B" w:rsidRDefault="00BD5A39">
    <w:pPr>
      <w:pStyle w:val="Header"/>
      <w:rPr>
        <w:lang w:val="de-D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A1C4EC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7B4D7A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E3E6D5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91449D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11">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1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3">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4">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055596D"/>
    <w:multiLevelType w:val="hybridMultilevel"/>
    <w:tmpl w:val="0018F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1D75072"/>
    <w:multiLevelType w:val="hybridMultilevel"/>
    <w:tmpl w:val="C930EBE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25A5A86"/>
    <w:multiLevelType w:val="multilevel"/>
    <w:tmpl w:val="0E4033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028C6722"/>
    <w:multiLevelType w:val="hybridMultilevel"/>
    <w:tmpl w:val="22321A2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38521BE"/>
    <w:multiLevelType w:val="hybridMultilevel"/>
    <w:tmpl w:val="4E3CB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0390543D"/>
    <w:multiLevelType w:val="hybridMultilevel"/>
    <w:tmpl w:val="E84EA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3946316"/>
    <w:multiLevelType w:val="hybridMultilevel"/>
    <w:tmpl w:val="3516D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3952669"/>
    <w:multiLevelType w:val="hybridMultilevel"/>
    <w:tmpl w:val="AB6CE3A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3E93F51"/>
    <w:multiLevelType w:val="hybridMultilevel"/>
    <w:tmpl w:val="AE66FB4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044B6BE4"/>
    <w:multiLevelType w:val="hybridMultilevel"/>
    <w:tmpl w:val="CD98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04991758"/>
    <w:multiLevelType w:val="hybridMultilevel"/>
    <w:tmpl w:val="BE8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4DC1495"/>
    <w:multiLevelType w:val="hybridMultilevel"/>
    <w:tmpl w:val="A92A1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4F1343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0532109A"/>
    <w:multiLevelType w:val="hybridMultilevel"/>
    <w:tmpl w:val="5478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05663811"/>
    <w:multiLevelType w:val="hybridMultilevel"/>
    <w:tmpl w:val="610C7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5717519"/>
    <w:multiLevelType w:val="hybridMultilevel"/>
    <w:tmpl w:val="24DED1F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4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2">
    <w:nsid w:val="060345BD"/>
    <w:multiLevelType w:val="hybridMultilevel"/>
    <w:tmpl w:val="63508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061801F0"/>
    <w:multiLevelType w:val="hybridMultilevel"/>
    <w:tmpl w:val="F8F6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067A376D"/>
    <w:multiLevelType w:val="hybridMultilevel"/>
    <w:tmpl w:val="1BC48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07086234"/>
    <w:multiLevelType w:val="hybridMultilevel"/>
    <w:tmpl w:val="480C5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072B392B"/>
    <w:multiLevelType w:val="hybridMultilevel"/>
    <w:tmpl w:val="DEC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7672575"/>
    <w:multiLevelType w:val="hybridMultilevel"/>
    <w:tmpl w:val="7686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07A27879"/>
    <w:multiLevelType w:val="hybridMultilevel"/>
    <w:tmpl w:val="193201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08B37015"/>
    <w:multiLevelType w:val="hybridMultilevel"/>
    <w:tmpl w:val="69F6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095F3CA1"/>
    <w:multiLevelType w:val="multilevel"/>
    <w:tmpl w:val="793691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5">
    <w:nsid w:val="09786202"/>
    <w:multiLevelType w:val="hybridMultilevel"/>
    <w:tmpl w:val="1C8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099A7D22"/>
    <w:multiLevelType w:val="hybridMultilevel"/>
    <w:tmpl w:val="BF80391E"/>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0A5166C5"/>
    <w:multiLevelType w:val="hybridMultilevel"/>
    <w:tmpl w:val="A3DEE7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Aria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58">
    <w:nsid w:val="0A6872C8"/>
    <w:multiLevelType w:val="multilevel"/>
    <w:tmpl w:val="3C2CCE6E"/>
    <w:lvl w:ilvl="0">
      <w:start w:val="1"/>
      <w:numFmt w:val="bullet"/>
      <w:lvlText w:val=""/>
      <w:lvlJc w:val="left"/>
      <w:pPr>
        <w:tabs>
          <w:tab w:val="num" w:pos="1170"/>
        </w:tabs>
        <w:ind w:left="1170" w:hanging="360"/>
      </w:pPr>
      <w:rPr>
        <w:rFonts w:ascii="Symbol" w:hAnsi="Symbol" w:hint="default"/>
        <w:sz w:val="20"/>
      </w:rPr>
    </w:lvl>
    <w:lvl w:ilvl="1">
      <w:start w:val="1"/>
      <w:numFmt w:val="decimal"/>
      <w:lvlText w:val="%2."/>
      <w:lvlJc w:val="left"/>
      <w:pPr>
        <w:tabs>
          <w:tab w:val="num" w:pos="1890"/>
        </w:tabs>
        <w:ind w:left="1890" w:hanging="360"/>
      </w:pPr>
      <w:rPr>
        <w:rFont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59">
    <w:nsid w:val="0A837B3C"/>
    <w:multiLevelType w:val="hybridMultilevel"/>
    <w:tmpl w:val="FFD662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0">
    <w:nsid w:val="0A976B62"/>
    <w:multiLevelType w:val="hybridMultilevel"/>
    <w:tmpl w:val="8A3E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0ABC11D8"/>
    <w:multiLevelType w:val="hybridMultilevel"/>
    <w:tmpl w:val="6D025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nsid w:val="0AE05AF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0AEE015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0AF04913"/>
    <w:multiLevelType w:val="hybridMultilevel"/>
    <w:tmpl w:val="4802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0BB00639"/>
    <w:multiLevelType w:val="hybridMultilevel"/>
    <w:tmpl w:val="75829E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0BC23241"/>
    <w:multiLevelType w:val="hybridMultilevel"/>
    <w:tmpl w:val="33EE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BCA6C31"/>
    <w:multiLevelType w:val="hybridMultilevel"/>
    <w:tmpl w:val="CD140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0D732A3C"/>
    <w:multiLevelType w:val="hybridMultilevel"/>
    <w:tmpl w:val="EB8C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0D8B45DD"/>
    <w:multiLevelType w:val="hybridMultilevel"/>
    <w:tmpl w:val="CAA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0E335A80"/>
    <w:multiLevelType w:val="hybridMultilevel"/>
    <w:tmpl w:val="62EA32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81">
    <w:nsid w:val="0E9E7819"/>
    <w:multiLevelType w:val="hybridMultilevel"/>
    <w:tmpl w:val="2D602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3">
    <w:nsid w:val="0F2B1AB6"/>
    <w:multiLevelType w:val="hybridMultilevel"/>
    <w:tmpl w:val="010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0F4F7F0B"/>
    <w:multiLevelType w:val="hybridMultilevel"/>
    <w:tmpl w:val="369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0FE04A07"/>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6">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7">
    <w:nsid w:val="10BE799B"/>
    <w:multiLevelType w:val="hybridMultilevel"/>
    <w:tmpl w:val="24CA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nsid w:val="11716000"/>
    <w:multiLevelType w:val="hybridMultilevel"/>
    <w:tmpl w:val="543C1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12185C7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12493074"/>
    <w:multiLevelType w:val="hybridMultilevel"/>
    <w:tmpl w:val="321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126A25CF"/>
    <w:multiLevelType w:val="hybridMultilevel"/>
    <w:tmpl w:val="7902D2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96">
    <w:nsid w:val="1285340C"/>
    <w:multiLevelType w:val="hybridMultilevel"/>
    <w:tmpl w:val="C50E2E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7">
    <w:nsid w:val="12963575"/>
    <w:multiLevelType w:val="hybridMultilevel"/>
    <w:tmpl w:val="17F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129B709D"/>
    <w:multiLevelType w:val="hybridMultilevel"/>
    <w:tmpl w:val="FB06A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2E75952"/>
    <w:multiLevelType w:val="hybridMultilevel"/>
    <w:tmpl w:val="BC76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2">
    <w:nsid w:val="139571EF"/>
    <w:multiLevelType w:val="hybridMultilevel"/>
    <w:tmpl w:val="458A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13A425F6"/>
    <w:multiLevelType w:val="hybridMultilevel"/>
    <w:tmpl w:val="24624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nsid w:val="13A54678"/>
    <w:multiLevelType w:val="hybridMultilevel"/>
    <w:tmpl w:val="36FC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3B11A39"/>
    <w:multiLevelType w:val="hybridMultilevel"/>
    <w:tmpl w:val="6FA6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nsid w:val="13E14A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143D2E75"/>
    <w:multiLevelType w:val="hybridMultilevel"/>
    <w:tmpl w:val="CFB2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1">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3">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1573049C"/>
    <w:multiLevelType w:val="hybridMultilevel"/>
    <w:tmpl w:val="8EBE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15853A2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15B86C68"/>
    <w:multiLevelType w:val="hybridMultilevel"/>
    <w:tmpl w:val="2F506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nsid w:val="16056AE9"/>
    <w:multiLevelType w:val="hybridMultilevel"/>
    <w:tmpl w:val="79540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16E04CFC"/>
    <w:multiLevelType w:val="hybridMultilevel"/>
    <w:tmpl w:val="4200739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16E86848"/>
    <w:multiLevelType w:val="hybridMultilevel"/>
    <w:tmpl w:val="AE7082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72D51B7"/>
    <w:multiLevelType w:val="hybridMultilevel"/>
    <w:tmpl w:val="26A298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5">
    <w:nsid w:val="17665CF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17791F4F"/>
    <w:multiLevelType w:val="hybridMultilevel"/>
    <w:tmpl w:val="8A1820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7">
    <w:nsid w:val="17C519B8"/>
    <w:multiLevelType w:val="hybridMultilevel"/>
    <w:tmpl w:val="AFCA6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18116E0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0">
    <w:nsid w:val="186F09A6"/>
    <w:multiLevelType w:val="hybridMultilevel"/>
    <w:tmpl w:val="CB08803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31">
    <w:nsid w:val="18D96AE2"/>
    <w:multiLevelType w:val="hybridMultilevel"/>
    <w:tmpl w:val="458A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18E836B0"/>
    <w:multiLevelType w:val="hybridMultilevel"/>
    <w:tmpl w:val="EFCC2440"/>
    <w:lvl w:ilvl="0" w:tplc="B14C4442">
      <w:numFmt w:val="bullet"/>
      <w:lvlText w:val=""/>
      <w:lvlJc w:val="left"/>
      <w:pPr>
        <w:ind w:left="2160" w:hanging="360"/>
      </w:pPr>
      <w:rPr>
        <w:rFonts w:ascii="Wingdings" w:eastAsia="Times New Roman" w:hAnsi="Wingdings" w:cs="Calibri"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33">
    <w:nsid w:val="19057852"/>
    <w:multiLevelType w:val="hybridMultilevel"/>
    <w:tmpl w:val="5F42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36">
    <w:nsid w:val="1AA26796"/>
    <w:multiLevelType w:val="hybridMultilevel"/>
    <w:tmpl w:val="503A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1AD05643"/>
    <w:multiLevelType w:val="hybridMultilevel"/>
    <w:tmpl w:val="1DCC8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1B360E33"/>
    <w:multiLevelType w:val="hybridMultilevel"/>
    <w:tmpl w:val="C6A6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1B37547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1B47213B"/>
    <w:multiLevelType w:val="hybridMultilevel"/>
    <w:tmpl w:val="0ABC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1">
    <w:nsid w:val="1B5E1460"/>
    <w:multiLevelType w:val="hybridMultilevel"/>
    <w:tmpl w:val="25D84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nsid w:val="1B7E77ED"/>
    <w:multiLevelType w:val="hybridMultilevel"/>
    <w:tmpl w:val="AD6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1BC8726D"/>
    <w:multiLevelType w:val="hybridMultilevel"/>
    <w:tmpl w:val="27BA8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1C1462E5"/>
    <w:multiLevelType w:val="hybridMultilevel"/>
    <w:tmpl w:val="8F183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nsid w:val="1C1626D5"/>
    <w:multiLevelType w:val="hybridMultilevel"/>
    <w:tmpl w:val="E0FA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148">
    <w:nsid w:val="1C465D24"/>
    <w:multiLevelType w:val="hybridMultilevel"/>
    <w:tmpl w:val="1ADE384E"/>
    <w:lvl w:ilvl="0" w:tplc="861A0904">
      <w:start w:val="1"/>
      <w:numFmt w:val="decimal"/>
      <w:lvlText w:val="%1."/>
      <w:lvlJc w:val="left"/>
      <w:pPr>
        <w:ind w:left="720" w:hanging="360"/>
      </w:pPr>
      <w:rPr>
        <w:rFonts w:hint="default"/>
        <w:b/>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1C5E6904"/>
    <w:multiLevelType w:val="hybridMultilevel"/>
    <w:tmpl w:val="FB3C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1CC978E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1D057DCC"/>
    <w:multiLevelType w:val="hybridMultilevel"/>
    <w:tmpl w:val="1546A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1E2355F9"/>
    <w:multiLevelType w:val="hybridMultilevel"/>
    <w:tmpl w:val="F80439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3">
    <w:nsid w:val="1E597A3D"/>
    <w:multiLevelType w:val="hybridMultilevel"/>
    <w:tmpl w:val="A360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6">
    <w:nsid w:val="1E9A38CE"/>
    <w:multiLevelType w:val="hybridMultilevel"/>
    <w:tmpl w:val="EF120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1EAE3C4F"/>
    <w:multiLevelType w:val="hybridMultilevel"/>
    <w:tmpl w:val="A8CE8B60"/>
    <w:lvl w:ilvl="0" w:tplc="535A2C72">
      <w:start w:val="1"/>
      <w:numFmt w:val="bullet"/>
      <w:lvlText w:val="•"/>
      <w:lvlJc w:val="left"/>
      <w:pPr>
        <w:tabs>
          <w:tab w:val="num" w:pos="720"/>
        </w:tabs>
        <w:ind w:left="720" w:hanging="360"/>
      </w:pPr>
      <w:rPr>
        <w:rFonts w:ascii="Times New Roman" w:hAnsi="Times New Roman"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8">
    <w:nsid w:val="1EEB4CBC"/>
    <w:multiLevelType w:val="hybridMultilevel"/>
    <w:tmpl w:val="0EE4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1F5006D1"/>
    <w:multiLevelType w:val="hybridMultilevel"/>
    <w:tmpl w:val="1D2A5DFA"/>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2">
    <w:nsid w:val="1F681E38"/>
    <w:multiLevelType w:val="hybridMultilevel"/>
    <w:tmpl w:val="1D467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nsid w:val="1F801A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5">
    <w:nsid w:val="1F843FEB"/>
    <w:multiLevelType w:val="hybridMultilevel"/>
    <w:tmpl w:val="D8A6E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1FFA6AEA"/>
    <w:multiLevelType w:val="hybridMultilevel"/>
    <w:tmpl w:val="AF88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7">
    <w:nsid w:val="200E62A0"/>
    <w:multiLevelType w:val="hybridMultilevel"/>
    <w:tmpl w:val="99F82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01912D7"/>
    <w:multiLevelType w:val="hybridMultilevel"/>
    <w:tmpl w:val="F77CF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0">
    <w:nsid w:val="20BD2710"/>
    <w:multiLevelType w:val="hybridMultilevel"/>
    <w:tmpl w:val="71E62776"/>
    <w:lvl w:ilvl="0" w:tplc="8152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20C60132"/>
    <w:multiLevelType w:val="hybridMultilevel"/>
    <w:tmpl w:val="2564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nsid w:val="211B2FDB"/>
    <w:multiLevelType w:val="hybridMultilevel"/>
    <w:tmpl w:val="38C2CB1A"/>
    <w:lvl w:ilvl="0" w:tplc="F7EEE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21241D36"/>
    <w:multiLevelType w:val="hybridMultilevel"/>
    <w:tmpl w:val="A0F0B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168577C"/>
    <w:multiLevelType w:val="hybridMultilevel"/>
    <w:tmpl w:val="D356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21CD6357"/>
    <w:multiLevelType w:val="hybridMultilevel"/>
    <w:tmpl w:val="B490923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76">
    <w:nsid w:val="21D75C9F"/>
    <w:multiLevelType w:val="hybridMultilevel"/>
    <w:tmpl w:val="1874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79">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0">
    <w:nsid w:val="21F15837"/>
    <w:multiLevelType w:val="hybridMultilevel"/>
    <w:tmpl w:val="F330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220423D7"/>
    <w:multiLevelType w:val="hybridMultilevel"/>
    <w:tmpl w:val="C0D43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2">
    <w:nsid w:val="22C47E7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nsid w:val="22C81E51"/>
    <w:multiLevelType w:val="hybridMultilevel"/>
    <w:tmpl w:val="16A28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22D57FA2"/>
    <w:multiLevelType w:val="hybridMultilevel"/>
    <w:tmpl w:val="8812C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5">
    <w:nsid w:val="234E1DBB"/>
    <w:multiLevelType w:val="hybridMultilevel"/>
    <w:tmpl w:val="A7FAA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nsid w:val="2384429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24057BF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9">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0">
    <w:nsid w:val="24603473"/>
    <w:multiLevelType w:val="hybridMultilevel"/>
    <w:tmpl w:val="D1CE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2541601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nsid w:val="2577711E"/>
    <w:multiLevelType w:val="hybridMultilevel"/>
    <w:tmpl w:val="7664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26542B4C"/>
    <w:multiLevelType w:val="hybridMultilevel"/>
    <w:tmpl w:val="66F6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nsid w:val="266B58D4"/>
    <w:multiLevelType w:val="hybridMultilevel"/>
    <w:tmpl w:val="0F6D0E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6">
    <w:nsid w:val="26D31364"/>
    <w:multiLevelType w:val="hybridMultilevel"/>
    <w:tmpl w:val="2130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nsid w:val="272B4388"/>
    <w:multiLevelType w:val="hybridMultilevel"/>
    <w:tmpl w:val="E042E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8">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199">
    <w:nsid w:val="27617CD1"/>
    <w:multiLevelType w:val="hybridMultilevel"/>
    <w:tmpl w:val="7A90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0">
    <w:nsid w:val="27715CEB"/>
    <w:multiLevelType w:val="hybridMultilevel"/>
    <w:tmpl w:val="F79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27B04D99"/>
    <w:multiLevelType w:val="hybridMultilevel"/>
    <w:tmpl w:val="652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27CE4469"/>
    <w:multiLevelType w:val="hybridMultilevel"/>
    <w:tmpl w:val="7DE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28310E20"/>
    <w:multiLevelType w:val="hybridMultilevel"/>
    <w:tmpl w:val="2B98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nsid w:val="28F446C2"/>
    <w:multiLevelType w:val="hybridMultilevel"/>
    <w:tmpl w:val="65F275CC"/>
    <w:lvl w:ilvl="0" w:tplc="04100001">
      <w:start w:val="1"/>
      <w:numFmt w:val="bullet"/>
      <w:lvlText w:val=""/>
      <w:lvlJc w:val="left"/>
      <w:pPr>
        <w:tabs>
          <w:tab w:val="num" w:pos="1929"/>
        </w:tabs>
        <w:ind w:left="1929" w:hanging="360"/>
      </w:pPr>
      <w:rPr>
        <w:rFonts w:ascii="Symbol" w:hAnsi="Symbol" w:hint="default"/>
      </w:rPr>
    </w:lvl>
    <w:lvl w:ilvl="1" w:tplc="04090003" w:tentative="1">
      <w:start w:val="1"/>
      <w:numFmt w:val="bullet"/>
      <w:lvlText w:val="o"/>
      <w:lvlJc w:val="left"/>
      <w:pPr>
        <w:ind w:left="2649" w:hanging="360"/>
      </w:pPr>
      <w:rPr>
        <w:rFonts w:ascii="Courier New" w:hAnsi="Courier New" w:hint="default"/>
      </w:rPr>
    </w:lvl>
    <w:lvl w:ilvl="2" w:tplc="04090005" w:tentative="1">
      <w:start w:val="1"/>
      <w:numFmt w:val="bullet"/>
      <w:lvlText w:val=""/>
      <w:lvlJc w:val="left"/>
      <w:pPr>
        <w:ind w:left="3369" w:hanging="360"/>
      </w:pPr>
      <w:rPr>
        <w:rFonts w:ascii="Wingdings" w:hAnsi="Wingdings" w:hint="default"/>
      </w:rPr>
    </w:lvl>
    <w:lvl w:ilvl="3" w:tplc="04090001" w:tentative="1">
      <w:start w:val="1"/>
      <w:numFmt w:val="bullet"/>
      <w:lvlText w:val=""/>
      <w:lvlJc w:val="left"/>
      <w:pPr>
        <w:ind w:left="4089" w:hanging="360"/>
      </w:pPr>
      <w:rPr>
        <w:rFonts w:ascii="Symbol" w:hAnsi="Symbol" w:hint="default"/>
      </w:rPr>
    </w:lvl>
    <w:lvl w:ilvl="4" w:tplc="04090003" w:tentative="1">
      <w:start w:val="1"/>
      <w:numFmt w:val="bullet"/>
      <w:lvlText w:val="o"/>
      <w:lvlJc w:val="left"/>
      <w:pPr>
        <w:ind w:left="4809" w:hanging="360"/>
      </w:pPr>
      <w:rPr>
        <w:rFonts w:ascii="Courier New" w:hAnsi="Courier New" w:hint="default"/>
      </w:rPr>
    </w:lvl>
    <w:lvl w:ilvl="5" w:tplc="04090005" w:tentative="1">
      <w:start w:val="1"/>
      <w:numFmt w:val="bullet"/>
      <w:lvlText w:val=""/>
      <w:lvlJc w:val="left"/>
      <w:pPr>
        <w:ind w:left="5529" w:hanging="360"/>
      </w:pPr>
      <w:rPr>
        <w:rFonts w:ascii="Wingdings" w:hAnsi="Wingdings" w:hint="default"/>
      </w:rPr>
    </w:lvl>
    <w:lvl w:ilvl="6" w:tplc="04090001" w:tentative="1">
      <w:start w:val="1"/>
      <w:numFmt w:val="bullet"/>
      <w:lvlText w:val=""/>
      <w:lvlJc w:val="left"/>
      <w:pPr>
        <w:ind w:left="6249" w:hanging="360"/>
      </w:pPr>
      <w:rPr>
        <w:rFonts w:ascii="Symbol" w:hAnsi="Symbol" w:hint="default"/>
      </w:rPr>
    </w:lvl>
    <w:lvl w:ilvl="7" w:tplc="04090003" w:tentative="1">
      <w:start w:val="1"/>
      <w:numFmt w:val="bullet"/>
      <w:lvlText w:val="o"/>
      <w:lvlJc w:val="left"/>
      <w:pPr>
        <w:ind w:left="6969" w:hanging="360"/>
      </w:pPr>
      <w:rPr>
        <w:rFonts w:ascii="Courier New" w:hAnsi="Courier New" w:hint="default"/>
      </w:rPr>
    </w:lvl>
    <w:lvl w:ilvl="8" w:tplc="04090005" w:tentative="1">
      <w:start w:val="1"/>
      <w:numFmt w:val="bullet"/>
      <w:lvlText w:val=""/>
      <w:lvlJc w:val="left"/>
      <w:pPr>
        <w:ind w:left="7689" w:hanging="360"/>
      </w:pPr>
      <w:rPr>
        <w:rFonts w:ascii="Wingdings" w:hAnsi="Wingdings" w:hint="default"/>
      </w:rPr>
    </w:lvl>
  </w:abstractNum>
  <w:abstractNum w:abstractNumId="206">
    <w:nsid w:val="29223042"/>
    <w:multiLevelType w:val="hybridMultilevel"/>
    <w:tmpl w:val="2A30C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292C3DCE"/>
    <w:multiLevelType w:val="hybridMultilevel"/>
    <w:tmpl w:val="25A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nsid w:val="292D7113"/>
    <w:multiLevelType w:val="hybridMultilevel"/>
    <w:tmpl w:val="883E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10">
    <w:nsid w:val="29B11895"/>
    <w:multiLevelType w:val="hybridMultilevel"/>
    <w:tmpl w:val="89E2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nsid w:val="2A192CF6"/>
    <w:multiLevelType w:val="hybridMultilevel"/>
    <w:tmpl w:val="4BB8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2AB928F3"/>
    <w:multiLevelType w:val="hybridMultilevel"/>
    <w:tmpl w:val="3DE86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2AC877A4"/>
    <w:multiLevelType w:val="hybridMultilevel"/>
    <w:tmpl w:val="1F8CB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2ADF5F05"/>
    <w:multiLevelType w:val="hybridMultilevel"/>
    <w:tmpl w:val="35D0EAF0"/>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nsid w:val="2AFA71A7"/>
    <w:multiLevelType w:val="hybridMultilevel"/>
    <w:tmpl w:val="B5D066A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8">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219">
    <w:nsid w:val="2B951E20"/>
    <w:multiLevelType w:val="hybridMultilevel"/>
    <w:tmpl w:val="B936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nsid w:val="2BC90287"/>
    <w:multiLevelType w:val="hybridMultilevel"/>
    <w:tmpl w:val="3D94E9F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21">
    <w:nsid w:val="2C2014A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nsid w:val="2C32391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3">
    <w:nsid w:val="2C4049FE"/>
    <w:multiLevelType w:val="hybridMultilevel"/>
    <w:tmpl w:val="9DB24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4">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5">
    <w:nsid w:val="2D804AA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6">
    <w:nsid w:val="2E106211"/>
    <w:multiLevelType w:val="hybridMultilevel"/>
    <w:tmpl w:val="D138E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2E286A41"/>
    <w:multiLevelType w:val="hybridMultilevel"/>
    <w:tmpl w:val="3CFE6F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8">
    <w:nsid w:val="2E41240F"/>
    <w:multiLevelType w:val="hybridMultilevel"/>
    <w:tmpl w:val="F5241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nsid w:val="2E453989"/>
    <w:multiLevelType w:val="hybridMultilevel"/>
    <w:tmpl w:val="F9420B40"/>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0">
    <w:nsid w:val="2E470EE4"/>
    <w:multiLevelType w:val="hybridMultilevel"/>
    <w:tmpl w:val="731A380C"/>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1">
    <w:nsid w:val="2E4A76EC"/>
    <w:multiLevelType w:val="hybridMultilevel"/>
    <w:tmpl w:val="0960F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2">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3">
    <w:nsid w:val="2E9B380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4">
    <w:nsid w:val="2EC870CA"/>
    <w:multiLevelType w:val="hybridMultilevel"/>
    <w:tmpl w:val="A1EC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nsid w:val="2ED319DC"/>
    <w:multiLevelType w:val="hybridMultilevel"/>
    <w:tmpl w:val="6A80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2F5A4090"/>
    <w:multiLevelType w:val="hybridMultilevel"/>
    <w:tmpl w:val="1172A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2F6F6B34"/>
    <w:multiLevelType w:val="hybridMultilevel"/>
    <w:tmpl w:val="07B61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nsid w:val="2FAE5F40"/>
    <w:multiLevelType w:val="hybridMultilevel"/>
    <w:tmpl w:val="EC2A9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9">
    <w:nsid w:val="2FCC5A96"/>
    <w:multiLevelType w:val="hybridMultilevel"/>
    <w:tmpl w:val="E4485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00C01B4"/>
    <w:multiLevelType w:val="hybridMultilevel"/>
    <w:tmpl w:val="F2B8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nsid w:val="300E530F"/>
    <w:multiLevelType w:val="multilevel"/>
    <w:tmpl w:val="415247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2">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3">
    <w:nsid w:val="30113933"/>
    <w:multiLevelType w:val="hybridMultilevel"/>
    <w:tmpl w:val="1CD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nsid w:val="306F5CC4"/>
    <w:multiLevelType w:val="hybridMultilevel"/>
    <w:tmpl w:val="E2DA8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5">
    <w:nsid w:val="307D6BD2"/>
    <w:multiLevelType w:val="multilevel"/>
    <w:tmpl w:val="3F22473A"/>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6">
    <w:nsid w:val="30BF58D6"/>
    <w:multiLevelType w:val="hybridMultilevel"/>
    <w:tmpl w:val="C602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8">
    <w:nsid w:val="31123B17"/>
    <w:multiLevelType w:val="hybridMultilevel"/>
    <w:tmpl w:val="81CA9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0">
    <w:nsid w:val="318F6CF7"/>
    <w:multiLevelType w:val="hybridMultilevel"/>
    <w:tmpl w:val="34DEB4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1">
    <w:nsid w:val="31AA78F6"/>
    <w:multiLevelType w:val="hybridMultilevel"/>
    <w:tmpl w:val="8B5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3">
    <w:nsid w:val="321F1AF6"/>
    <w:multiLevelType w:val="hybridMultilevel"/>
    <w:tmpl w:val="F534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nsid w:val="3287135F"/>
    <w:multiLevelType w:val="hybridMultilevel"/>
    <w:tmpl w:val="BCD4820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nsid w:val="32A064EB"/>
    <w:multiLevelType w:val="hybridMultilevel"/>
    <w:tmpl w:val="ADF6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7">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8">
    <w:nsid w:val="32F171F8"/>
    <w:multiLevelType w:val="hybridMultilevel"/>
    <w:tmpl w:val="A2CE54A8"/>
    <w:lvl w:ilvl="0" w:tplc="1FCAE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nsid w:val="3328473A"/>
    <w:multiLevelType w:val="hybridMultilevel"/>
    <w:tmpl w:val="7B90CDE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1">
    <w:nsid w:val="33B72E50"/>
    <w:multiLevelType w:val="hybridMultilevel"/>
    <w:tmpl w:val="0B6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34350FA8"/>
    <w:multiLevelType w:val="hybridMultilevel"/>
    <w:tmpl w:val="E756552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63">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nsid w:val="34E02E4E"/>
    <w:multiLevelType w:val="multilevel"/>
    <w:tmpl w:val="67B4D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5">
    <w:nsid w:val="34F60C95"/>
    <w:multiLevelType w:val="hybridMultilevel"/>
    <w:tmpl w:val="BE5E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7">
    <w:nsid w:val="35B76DDD"/>
    <w:multiLevelType w:val="hybridMultilevel"/>
    <w:tmpl w:val="024C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nsid w:val="35D436C3"/>
    <w:multiLevelType w:val="hybridMultilevel"/>
    <w:tmpl w:val="3872D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9">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nsid w:val="3716043B"/>
    <w:multiLevelType w:val="hybridMultilevel"/>
    <w:tmpl w:val="D7EE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nsid w:val="37376663"/>
    <w:multiLevelType w:val="hybridMultilevel"/>
    <w:tmpl w:val="7D7C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4">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75">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nsid w:val="382344B1"/>
    <w:multiLevelType w:val="hybridMultilevel"/>
    <w:tmpl w:val="2070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nsid w:val="38304F3B"/>
    <w:multiLevelType w:val="hybridMultilevel"/>
    <w:tmpl w:val="9BEE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nsid w:val="383B5CF7"/>
    <w:multiLevelType w:val="hybridMultilevel"/>
    <w:tmpl w:val="F19A51DE"/>
    <w:lvl w:ilvl="0" w:tplc="55484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nsid w:val="385305E1"/>
    <w:multiLevelType w:val="hybridMultilevel"/>
    <w:tmpl w:val="7832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nsid w:val="39152560"/>
    <w:multiLevelType w:val="hybridMultilevel"/>
    <w:tmpl w:val="280E0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1">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2">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4">
    <w:nsid w:val="3A157ECB"/>
    <w:multiLevelType w:val="hybridMultilevel"/>
    <w:tmpl w:val="18CE0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5">
    <w:nsid w:val="3A5A5A09"/>
    <w:multiLevelType w:val="hybridMultilevel"/>
    <w:tmpl w:val="918E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7">
    <w:nsid w:val="3AE05C3B"/>
    <w:multiLevelType w:val="multilevel"/>
    <w:tmpl w:val="07AE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8">
    <w:nsid w:val="3B060A3C"/>
    <w:multiLevelType w:val="hybridMultilevel"/>
    <w:tmpl w:val="A7EEB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nsid w:val="3B590C05"/>
    <w:multiLevelType w:val="hybridMultilevel"/>
    <w:tmpl w:val="A546F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2">
    <w:nsid w:val="3C03798C"/>
    <w:multiLevelType w:val="hybridMultilevel"/>
    <w:tmpl w:val="980A2B94"/>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3">
    <w:nsid w:val="3C082DF5"/>
    <w:multiLevelType w:val="hybridMultilevel"/>
    <w:tmpl w:val="8F60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4">
    <w:nsid w:val="3C6F262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5">
    <w:nsid w:val="3C886356"/>
    <w:multiLevelType w:val="hybridMultilevel"/>
    <w:tmpl w:val="136E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6">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7">
    <w:nsid w:val="3D2B6546"/>
    <w:multiLevelType w:val="hybridMultilevel"/>
    <w:tmpl w:val="E52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8">
    <w:nsid w:val="3D4C3A28"/>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9">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0">
    <w:nsid w:val="3DC575D2"/>
    <w:multiLevelType w:val="hybridMultilevel"/>
    <w:tmpl w:val="7E981E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1">
    <w:nsid w:val="3DD43AD2"/>
    <w:multiLevelType w:val="hybridMultilevel"/>
    <w:tmpl w:val="E402C6A8"/>
    <w:lvl w:ilvl="0" w:tplc="41E0A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3">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4">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5">
    <w:nsid w:val="3E242EE5"/>
    <w:multiLevelType w:val="hybridMultilevel"/>
    <w:tmpl w:val="E4EE3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6">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8">
    <w:nsid w:val="3EC841DB"/>
    <w:multiLevelType w:val="hybridMultilevel"/>
    <w:tmpl w:val="459C0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9">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0">
    <w:nsid w:val="3EF45F7B"/>
    <w:multiLevelType w:val="hybridMultilevel"/>
    <w:tmpl w:val="834C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1">
    <w:nsid w:val="3F1C6728"/>
    <w:multiLevelType w:val="hybridMultilevel"/>
    <w:tmpl w:val="59D8365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12">
    <w:nsid w:val="3F5904B8"/>
    <w:multiLevelType w:val="hybridMultilevel"/>
    <w:tmpl w:val="66FEB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3">
    <w:nsid w:val="3F6668F7"/>
    <w:multiLevelType w:val="hybridMultilevel"/>
    <w:tmpl w:val="32B46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4">
    <w:nsid w:val="3F957C81"/>
    <w:multiLevelType w:val="hybridMultilevel"/>
    <w:tmpl w:val="2B86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16">
    <w:nsid w:val="3FBA1696"/>
    <w:multiLevelType w:val="hybridMultilevel"/>
    <w:tmpl w:val="6BE8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8">
    <w:nsid w:val="40233FE3"/>
    <w:multiLevelType w:val="hybridMultilevel"/>
    <w:tmpl w:val="4836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0">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1">
    <w:nsid w:val="4156357C"/>
    <w:multiLevelType w:val="hybridMultilevel"/>
    <w:tmpl w:val="25E2B85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417327BA"/>
    <w:multiLevelType w:val="hybridMultilevel"/>
    <w:tmpl w:val="8A9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nsid w:val="4182503B"/>
    <w:multiLevelType w:val="multilevel"/>
    <w:tmpl w:val="819E0BC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24">
    <w:nsid w:val="41BB6CF4"/>
    <w:multiLevelType w:val="hybridMultilevel"/>
    <w:tmpl w:val="17C2D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nsid w:val="41EB10C5"/>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6">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7">
    <w:nsid w:val="428B0B7C"/>
    <w:multiLevelType w:val="hybridMultilevel"/>
    <w:tmpl w:val="7F8EF0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8">
    <w:nsid w:val="42A9185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9">
    <w:nsid w:val="42C82C95"/>
    <w:multiLevelType w:val="hybridMultilevel"/>
    <w:tmpl w:val="29DC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nsid w:val="42FE477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1">
    <w:nsid w:val="4311126A"/>
    <w:multiLevelType w:val="hybridMultilevel"/>
    <w:tmpl w:val="B5864BA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32">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3">
    <w:nsid w:val="438873B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4">
    <w:nsid w:val="43AC57EB"/>
    <w:multiLevelType w:val="hybridMultilevel"/>
    <w:tmpl w:val="9F2AA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5">
    <w:nsid w:val="43B83AED"/>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6">
    <w:nsid w:val="43BA77F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7">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338">
    <w:nsid w:val="443558E7"/>
    <w:multiLevelType w:val="hybridMultilevel"/>
    <w:tmpl w:val="A3101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9">
    <w:nsid w:val="44535FD6"/>
    <w:multiLevelType w:val="hybridMultilevel"/>
    <w:tmpl w:val="BBB47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44831BFC"/>
    <w:multiLevelType w:val="hybridMultilevel"/>
    <w:tmpl w:val="6FDA8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1">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2">
    <w:nsid w:val="44E678A2"/>
    <w:multiLevelType w:val="hybridMultilevel"/>
    <w:tmpl w:val="6A76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45144CD7"/>
    <w:multiLevelType w:val="hybridMultilevel"/>
    <w:tmpl w:val="2CB8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4">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5">
    <w:nsid w:val="45DE256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6">
    <w:nsid w:val="46183D9F"/>
    <w:multiLevelType w:val="hybridMultilevel"/>
    <w:tmpl w:val="80F6D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7">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8">
    <w:nsid w:val="47071B18"/>
    <w:multiLevelType w:val="multilevel"/>
    <w:tmpl w:val="184471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9">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0">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1">
    <w:nsid w:val="47205987"/>
    <w:multiLevelType w:val="hybridMultilevel"/>
    <w:tmpl w:val="D4C4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nsid w:val="47596ECF"/>
    <w:multiLevelType w:val="hybridMultilevel"/>
    <w:tmpl w:val="B7D4F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47956B5D"/>
    <w:multiLevelType w:val="hybridMultilevel"/>
    <w:tmpl w:val="784A3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47AC4516"/>
    <w:multiLevelType w:val="hybridMultilevel"/>
    <w:tmpl w:val="1F6E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5">
    <w:nsid w:val="47BA63D1"/>
    <w:multiLevelType w:val="hybridMultilevel"/>
    <w:tmpl w:val="8146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6">
    <w:nsid w:val="47F829E3"/>
    <w:multiLevelType w:val="hybridMultilevel"/>
    <w:tmpl w:val="46243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7">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8">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9">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60">
    <w:nsid w:val="48E823AE"/>
    <w:multiLevelType w:val="hybridMultilevel"/>
    <w:tmpl w:val="EE9A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nsid w:val="4904541C"/>
    <w:multiLevelType w:val="hybridMultilevel"/>
    <w:tmpl w:val="E00CE6A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62">
    <w:nsid w:val="498252FE"/>
    <w:multiLevelType w:val="hybridMultilevel"/>
    <w:tmpl w:val="44E09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3">
    <w:nsid w:val="498C3BB4"/>
    <w:multiLevelType w:val="hybridMultilevel"/>
    <w:tmpl w:val="BCB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5">
    <w:nsid w:val="49C011F4"/>
    <w:multiLevelType w:val="hybridMultilevel"/>
    <w:tmpl w:val="FEBC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nsid w:val="49D47FA1"/>
    <w:multiLevelType w:val="hybridMultilevel"/>
    <w:tmpl w:val="17AC8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9">
    <w:nsid w:val="4B49682A"/>
    <w:multiLevelType w:val="hybridMultilevel"/>
    <w:tmpl w:val="C8F8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nsid w:val="4BA668C9"/>
    <w:multiLevelType w:val="multilevel"/>
    <w:tmpl w:val="5E7AE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1">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2">
    <w:nsid w:val="4C2573EF"/>
    <w:multiLevelType w:val="hybridMultilevel"/>
    <w:tmpl w:val="CC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4C285437"/>
    <w:multiLevelType w:val="hybridMultilevel"/>
    <w:tmpl w:val="19ECCE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4">
    <w:nsid w:val="4CCD2CB3"/>
    <w:multiLevelType w:val="hybridMultilevel"/>
    <w:tmpl w:val="FDE8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nsid w:val="4CFC172F"/>
    <w:multiLevelType w:val="hybridMultilevel"/>
    <w:tmpl w:val="4344E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nsid w:val="4D0D3100"/>
    <w:multiLevelType w:val="hybridMultilevel"/>
    <w:tmpl w:val="377C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8">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9">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0">
    <w:nsid w:val="4E543968"/>
    <w:multiLevelType w:val="hybridMultilevel"/>
    <w:tmpl w:val="00D6603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nsid w:val="4E8A4505"/>
    <w:multiLevelType w:val="hybridMultilevel"/>
    <w:tmpl w:val="2D3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2">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4ED2031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4">
    <w:nsid w:val="4EDC0F26"/>
    <w:multiLevelType w:val="hybridMultilevel"/>
    <w:tmpl w:val="E930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5">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6">
    <w:nsid w:val="4F0404DF"/>
    <w:multiLevelType w:val="hybridMultilevel"/>
    <w:tmpl w:val="044C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7">
    <w:nsid w:val="4F192FD3"/>
    <w:multiLevelType w:val="hybridMultilevel"/>
    <w:tmpl w:val="EF343CF8"/>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8">
    <w:nsid w:val="4F315481"/>
    <w:multiLevelType w:val="multilevel"/>
    <w:tmpl w:val="421ED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9">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4FB753F8"/>
    <w:multiLevelType w:val="hybridMultilevel"/>
    <w:tmpl w:val="357C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2">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tentative="1">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393">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4">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5">
    <w:nsid w:val="50EA618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6">
    <w:nsid w:val="512F511E"/>
    <w:multiLevelType w:val="hybridMultilevel"/>
    <w:tmpl w:val="7A7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513A5C94"/>
    <w:multiLevelType w:val="hybridMultilevel"/>
    <w:tmpl w:val="B4B4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nsid w:val="516C611C"/>
    <w:multiLevelType w:val="hybridMultilevel"/>
    <w:tmpl w:val="66228FB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0">
    <w:nsid w:val="535532C5"/>
    <w:multiLevelType w:val="hybridMultilevel"/>
    <w:tmpl w:val="B992A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1">
    <w:nsid w:val="538E3D39"/>
    <w:multiLevelType w:val="hybridMultilevel"/>
    <w:tmpl w:val="B0F67350"/>
    <w:lvl w:ilvl="0" w:tplc="4612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2">
    <w:nsid w:val="53A82458"/>
    <w:multiLevelType w:val="hybridMultilevel"/>
    <w:tmpl w:val="207C97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3">
    <w:nsid w:val="53B1764A"/>
    <w:multiLevelType w:val="hybridMultilevel"/>
    <w:tmpl w:val="7660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4">
    <w:nsid w:val="53B87BA6"/>
    <w:multiLevelType w:val="hybridMultilevel"/>
    <w:tmpl w:val="BCD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5">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6">
    <w:nsid w:val="54AA409C"/>
    <w:multiLevelType w:val="hybridMultilevel"/>
    <w:tmpl w:val="BD8AF6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7">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8">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9">
    <w:nsid w:val="553464E3"/>
    <w:multiLevelType w:val="hybridMultilevel"/>
    <w:tmpl w:val="FC9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10">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11">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2">
    <w:nsid w:val="555263CE"/>
    <w:multiLevelType w:val="hybridMultilevel"/>
    <w:tmpl w:val="4F0E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3">
    <w:nsid w:val="55556A22"/>
    <w:multiLevelType w:val="hybridMultilevel"/>
    <w:tmpl w:val="D14CFF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4">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5">
    <w:nsid w:val="55736212"/>
    <w:multiLevelType w:val="hybridMultilevel"/>
    <w:tmpl w:val="0B64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nsid w:val="5577024F"/>
    <w:multiLevelType w:val="hybridMultilevel"/>
    <w:tmpl w:val="9CD0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7">
    <w:nsid w:val="557F401E"/>
    <w:multiLevelType w:val="hybridMultilevel"/>
    <w:tmpl w:val="221852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8">
    <w:nsid w:val="55E612AA"/>
    <w:multiLevelType w:val="hybridMultilevel"/>
    <w:tmpl w:val="82BE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nsid w:val="55F30A26"/>
    <w:multiLevelType w:val="multilevel"/>
    <w:tmpl w:val="09C2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0">
    <w:nsid w:val="5606611A"/>
    <w:multiLevelType w:val="hybridMultilevel"/>
    <w:tmpl w:val="60F0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1">
    <w:nsid w:val="56507D82"/>
    <w:multiLevelType w:val="hybridMultilevel"/>
    <w:tmpl w:val="7FA8C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2">
    <w:nsid w:val="5665386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3">
    <w:nsid w:val="5669311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4">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5">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6">
    <w:nsid w:val="57482AC8"/>
    <w:multiLevelType w:val="hybridMultilevel"/>
    <w:tmpl w:val="CA7A1D1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7">
    <w:nsid w:val="57A75FE7"/>
    <w:multiLevelType w:val="hybridMultilevel"/>
    <w:tmpl w:val="9610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8">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nsid w:val="583E165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0">
    <w:nsid w:val="58520B68"/>
    <w:multiLevelType w:val="hybridMultilevel"/>
    <w:tmpl w:val="8E3AEE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31">
    <w:nsid w:val="586B531E"/>
    <w:multiLevelType w:val="hybridMultilevel"/>
    <w:tmpl w:val="F624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58742570"/>
    <w:multiLevelType w:val="hybridMultilevel"/>
    <w:tmpl w:val="DE76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4">
    <w:nsid w:val="5935177B"/>
    <w:multiLevelType w:val="hybridMultilevel"/>
    <w:tmpl w:val="EEC0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595739B9"/>
    <w:multiLevelType w:val="hybridMultilevel"/>
    <w:tmpl w:val="375E9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6">
    <w:nsid w:val="596B15DF"/>
    <w:multiLevelType w:val="hybridMultilevel"/>
    <w:tmpl w:val="80BA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nsid w:val="598E536B"/>
    <w:multiLevelType w:val="hybridMultilevel"/>
    <w:tmpl w:val="DACC6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nsid w:val="59BA0A0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9">
    <w:nsid w:val="59C34D86"/>
    <w:multiLevelType w:val="hybridMultilevel"/>
    <w:tmpl w:val="97F04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41">
    <w:nsid w:val="59CB00B4"/>
    <w:multiLevelType w:val="hybridMultilevel"/>
    <w:tmpl w:val="6E14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59EF640A"/>
    <w:multiLevelType w:val="hybridMultilevel"/>
    <w:tmpl w:val="3A2AAF6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59FF5E9A"/>
    <w:multiLevelType w:val="hybridMultilevel"/>
    <w:tmpl w:val="FE28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6">
    <w:nsid w:val="5AD56EF9"/>
    <w:multiLevelType w:val="hybridMultilevel"/>
    <w:tmpl w:val="BCE6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5ADB477B"/>
    <w:multiLevelType w:val="hybridMultilevel"/>
    <w:tmpl w:val="F41C7D06"/>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5B0757D1"/>
    <w:multiLevelType w:val="hybridMultilevel"/>
    <w:tmpl w:val="6FA2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9">
    <w:nsid w:val="5B812150"/>
    <w:multiLevelType w:val="hybridMultilevel"/>
    <w:tmpl w:val="203CE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0">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51">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5CFB645B"/>
    <w:multiLevelType w:val="hybridMultilevel"/>
    <w:tmpl w:val="96781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3">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4">
    <w:nsid w:val="5DEE396F"/>
    <w:multiLevelType w:val="hybridMultilevel"/>
    <w:tmpl w:val="1974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5">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6">
    <w:nsid w:val="5EC7320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7">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8">
    <w:nsid w:val="5EFF1AB2"/>
    <w:multiLevelType w:val="hybridMultilevel"/>
    <w:tmpl w:val="CDC0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5F7E2B69"/>
    <w:multiLevelType w:val="hybridMultilevel"/>
    <w:tmpl w:val="40B0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61">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2">
    <w:nsid w:val="60463045"/>
    <w:multiLevelType w:val="hybridMultilevel"/>
    <w:tmpl w:val="CE84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nsid w:val="60FD105B"/>
    <w:multiLevelType w:val="hybridMultilevel"/>
    <w:tmpl w:val="32BA5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4">
    <w:nsid w:val="6163564A"/>
    <w:multiLevelType w:val="hybridMultilevel"/>
    <w:tmpl w:val="4E9E93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5">
    <w:nsid w:val="61B9363D"/>
    <w:multiLevelType w:val="hybridMultilevel"/>
    <w:tmpl w:val="E49C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nsid w:val="61C16CDD"/>
    <w:multiLevelType w:val="multilevel"/>
    <w:tmpl w:val="3FF89D3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7">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8">
    <w:nsid w:val="62244FD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9">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0">
    <w:nsid w:val="632429F6"/>
    <w:multiLevelType w:val="multilevel"/>
    <w:tmpl w:val="D960D19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71">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2">
    <w:nsid w:val="633C4516"/>
    <w:multiLevelType w:val="multilevel"/>
    <w:tmpl w:val="97924E78"/>
    <w:numStyleLink w:val="headings"/>
  </w:abstractNum>
  <w:abstractNum w:abstractNumId="473">
    <w:nsid w:val="637B3630"/>
    <w:multiLevelType w:val="hybridMultilevel"/>
    <w:tmpl w:val="36A6E5F0"/>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75">
    <w:nsid w:val="645268DE"/>
    <w:multiLevelType w:val="hybridMultilevel"/>
    <w:tmpl w:val="75F24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6">
    <w:nsid w:val="646660BE"/>
    <w:multiLevelType w:val="hybridMultilevel"/>
    <w:tmpl w:val="3D7C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647F190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8">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9">
    <w:nsid w:val="64DF0407"/>
    <w:multiLevelType w:val="hybridMultilevel"/>
    <w:tmpl w:val="85941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8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1">
    <w:nsid w:val="65164D17"/>
    <w:multiLevelType w:val="hybridMultilevel"/>
    <w:tmpl w:val="7B8ADE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2">
    <w:nsid w:val="65716625"/>
    <w:multiLevelType w:val="hybridMultilevel"/>
    <w:tmpl w:val="C6E0293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3">
    <w:nsid w:val="657A4672"/>
    <w:multiLevelType w:val="hybridMultilevel"/>
    <w:tmpl w:val="8F6CB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4">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5">
    <w:nsid w:val="65B21897"/>
    <w:multiLevelType w:val="hybridMultilevel"/>
    <w:tmpl w:val="42147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6">
    <w:nsid w:val="65D208C2"/>
    <w:multiLevelType w:val="hybridMultilevel"/>
    <w:tmpl w:val="676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8">
    <w:nsid w:val="66883430"/>
    <w:multiLevelType w:val="hybridMultilevel"/>
    <w:tmpl w:val="C360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9">
    <w:nsid w:val="66FC27A7"/>
    <w:multiLevelType w:val="hybridMultilevel"/>
    <w:tmpl w:val="D0D2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9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1">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2">
    <w:nsid w:val="67626CF6"/>
    <w:multiLevelType w:val="hybridMultilevel"/>
    <w:tmpl w:val="CF8E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3">
    <w:nsid w:val="676A17E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4">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95">
    <w:nsid w:val="67E63482"/>
    <w:multiLevelType w:val="hybridMultilevel"/>
    <w:tmpl w:val="3FE45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6">
    <w:nsid w:val="67FE5A08"/>
    <w:multiLevelType w:val="hybridMultilevel"/>
    <w:tmpl w:val="5E44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681F4004"/>
    <w:multiLevelType w:val="multilevel"/>
    <w:tmpl w:val="1F7AF6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9">
    <w:nsid w:val="684C6D23"/>
    <w:multiLevelType w:val="hybridMultilevel"/>
    <w:tmpl w:val="0A20BB14"/>
    <w:lvl w:ilvl="0" w:tplc="D868C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0">
    <w:nsid w:val="68640066"/>
    <w:multiLevelType w:val="hybridMultilevel"/>
    <w:tmpl w:val="F482A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687E71B0"/>
    <w:multiLevelType w:val="hybridMultilevel"/>
    <w:tmpl w:val="855806F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2">
    <w:nsid w:val="68BD6C64"/>
    <w:multiLevelType w:val="multilevel"/>
    <w:tmpl w:val="1726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nsid w:val="68D44AD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4">
    <w:nsid w:val="68E610EF"/>
    <w:multiLevelType w:val="hybridMultilevel"/>
    <w:tmpl w:val="C406D6D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5">
    <w:nsid w:val="694013F1"/>
    <w:multiLevelType w:val="hybridMultilevel"/>
    <w:tmpl w:val="7C52D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6">
    <w:nsid w:val="69535413"/>
    <w:multiLevelType w:val="hybridMultilevel"/>
    <w:tmpl w:val="596E3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7">
    <w:nsid w:val="69553EC9"/>
    <w:multiLevelType w:val="hybridMultilevel"/>
    <w:tmpl w:val="D6C2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8">
    <w:nsid w:val="699702A2"/>
    <w:multiLevelType w:val="hybridMultilevel"/>
    <w:tmpl w:val="3AF2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09">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0">
    <w:nsid w:val="69FA5A7E"/>
    <w:multiLevelType w:val="hybridMultilevel"/>
    <w:tmpl w:val="CFCA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11">
    <w:nsid w:val="6A034A90"/>
    <w:multiLevelType w:val="hybridMultilevel"/>
    <w:tmpl w:val="A726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2">
    <w:nsid w:val="6A367208"/>
    <w:multiLevelType w:val="hybridMultilevel"/>
    <w:tmpl w:val="C964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3">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4">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5">
    <w:nsid w:val="6A9A67E7"/>
    <w:multiLevelType w:val="hybridMultilevel"/>
    <w:tmpl w:val="8A403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6">
    <w:nsid w:val="6B2424E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7">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8">
    <w:nsid w:val="6C6A6B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9">
    <w:nsid w:val="6CB641A9"/>
    <w:multiLevelType w:val="hybridMultilevel"/>
    <w:tmpl w:val="572A3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0">
    <w:nsid w:val="6CFE1DB4"/>
    <w:multiLevelType w:val="hybridMultilevel"/>
    <w:tmpl w:val="6284EF9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21">
    <w:nsid w:val="6D1B7E2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2">
    <w:nsid w:val="6D3D065B"/>
    <w:multiLevelType w:val="hybridMultilevel"/>
    <w:tmpl w:val="E9A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3">
    <w:nsid w:val="6D3F554B"/>
    <w:multiLevelType w:val="hybridMultilevel"/>
    <w:tmpl w:val="E8F4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4">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25">
    <w:nsid w:val="6D9408A9"/>
    <w:multiLevelType w:val="hybridMultilevel"/>
    <w:tmpl w:val="9B52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6">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7">
    <w:nsid w:val="6DEC4EAE"/>
    <w:multiLevelType w:val="hybridMultilevel"/>
    <w:tmpl w:val="5FC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8">
    <w:nsid w:val="6E2023DF"/>
    <w:multiLevelType w:val="hybridMultilevel"/>
    <w:tmpl w:val="C750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nsid w:val="6E6443EF"/>
    <w:multiLevelType w:val="hybridMultilevel"/>
    <w:tmpl w:val="F862901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30">
    <w:nsid w:val="6E7C649E"/>
    <w:multiLevelType w:val="hybridMultilevel"/>
    <w:tmpl w:val="FAEE0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1">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2">
    <w:nsid w:val="6F3B7E5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3">
    <w:nsid w:val="70471E5C"/>
    <w:multiLevelType w:val="hybridMultilevel"/>
    <w:tmpl w:val="DB7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4">
    <w:nsid w:val="706F0FB0"/>
    <w:multiLevelType w:val="hybridMultilevel"/>
    <w:tmpl w:val="1FE885A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5">
    <w:nsid w:val="708D19C1"/>
    <w:multiLevelType w:val="hybridMultilevel"/>
    <w:tmpl w:val="8CEA5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6">
    <w:nsid w:val="70B804D1"/>
    <w:multiLevelType w:val="hybridMultilevel"/>
    <w:tmpl w:val="EBCC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7">
    <w:nsid w:val="719F3465"/>
    <w:multiLevelType w:val="multilevel"/>
    <w:tmpl w:val="6FEAC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8">
    <w:nsid w:val="71A50A8C"/>
    <w:multiLevelType w:val="hybridMultilevel"/>
    <w:tmpl w:val="83F4AA9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9">
    <w:nsid w:val="71CA1891"/>
    <w:multiLevelType w:val="hybridMultilevel"/>
    <w:tmpl w:val="D1CA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1">
    <w:nsid w:val="72504A79"/>
    <w:multiLevelType w:val="hybridMultilevel"/>
    <w:tmpl w:val="B32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2">
    <w:nsid w:val="72770E9D"/>
    <w:multiLevelType w:val="hybridMultilevel"/>
    <w:tmpl w:val="8EE8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3">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4">
    <w:nsid w:val="72CF47B7"/>
    <w:multiLevelType w:val="hybridMultilevel"/>
    <w:tmpl w:val="F7EC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5">
    <w:nsid w:val="72DD65B3"/>
    <w:multiLevelType w:val="hybridMultilevel"/>
    <w:tmpl w:val="9FB0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6">
    <w:nsid w:val="72F43C4C"/>
    <w:multiLevelType w:val="hybridMultilevel"/>
    <w:tmpl w:val="17D6E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47">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8">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9">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0">
    <w:nsid w:val="738200EB"/>
    <w:multiLevelType w:val="hybridMultilevel"/>
    <w:tmpl w:val="B0F67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1">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2">
    <w:nsid w:val="745947CD"/>
    <w:multiLevelType w:val="hybridMultilevel"/>
    <w:tmpl w:val="8C50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3">
    <w:nsid w:val="74681C67"/>
    <w:multiLevelType w:val="hybridMultilevel"/>
    <w:tmpl w:val="6BA6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4">
    <w:nsid w:val="74CF013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5">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6">
    <w:nsid w:val="752733CB"/>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7">
    <w:nsid w:val="754100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8">
    <w:nsid w:val="75771739"/>
    <w:multiLevelType w:val="hybridMultilevel"/>
    <w:tmpl w:val="56E26D1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9">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1">
    <w:nsid w:val="76C6648C"/>
    <w:multiLevelType w:val="hybridMultilevel"/>
    <w:tmpl w:val="294C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2">
    <w:nsid w:val="76D10B9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3">
    <w:nsid w:val="773A47AF"/>
    <w:multiLevelType w:val="hybridMultilevel"/>
    <w:tmpl w:val="743E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nsid w:val="77820D5E"/>
    <w:multiLevelType w:val="hybridMultilevel"/>
    <w:tmpl w:val="1A68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5">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6">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7">
    <w:nsid w:val="77CA61B7"/>
    <w:multiLevelType w:val="hybridMultilevel"/>
    <w:tmpl w:val="E6C0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8">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69">
    <w:nsid w:val="77E852F4"/>
    <w:multiLevelType w:val="hybridMultilevel"/>
    <w:tmpl w:val="B42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0">
    <w:nsid w:val="781C10F4"/>
    <w:multiLevelType w:val="hybridMultilevel"/>
    <w:tmpl w:val="339A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1">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2">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3">
    <w:nsid w:val="786B7D33"/>
    <w:multiLevelType w:val="hybridMultilevel"/>
    <w:tmpl w:val="AE5A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4">
    <w:nsid w:val="78B1693C"/>
    <w:multiLevelType w:val="hybridMultilevel"/>
    <w:tmpl w:val="E784441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5">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6">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77">
    <w:nsid w:val="79946693"/>
    <w:multiLevelType w:val="hybridMultilevel"/>
    <w:tmpl w:val="CA0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8">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9">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0">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1">
    <w:nsid w:val="7AB65992"/>
    <w:multiLevelType w:val="hybridMultilevel"/>
    <w:tmpl w:val="1B6A04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2">
    <w:nsid w:val="7B0D7197"/>
    <w:multiLevelType w:val="hybridMultilevel"/>
    <w:tmpl w:val="0DC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3">
    <w:nsid w:val="7B9C7432"/>
    <w:multiLevelType w:val="hybridMultilevel"/>
    <w:tmpl w:val="FC76DF9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4">
    <w:nsid w:val="7BBE7147"/>
    <w:multiLevelType w:val="hybridMultilevel"/>
    <w:tmpl w:val="F7342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5">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6">
    <w:nsid w:val="7CC744E5"/>
    <w:multiLevelType w:val="hybridMultilevel"/>
    <w:tmpl w:val="9412F04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87">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88">
    <w:nsid w:val="7D073ED9"/>
    <w:multiLevelType w:val="hybridMultilevel"/>
    <w:tmpl w:val="AB78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89">
    <w:nsid w:val="7D1E2D42"/>
    <w:multiLevelType w:val="hybridMultilevel"/>
    <w:tmpl w:val="048A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0">
    <w:nsid w:val="7D2F4AB5"/>
    <w:multiLevelType w:val="hybridMultilevel"/>
    <w:tmpl w:val="A694E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1">
    <w:nsid w:val="7D3C3BFC"/>
    <w:multiLevelType w:val="hybridMultilevel"/>
    <w:tmpl w:val="CFB4DAD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2">
    <w:nsid w:val="7D450B08"/>
    <w:multiLevelType w:val="hybridMultilevel"/>
    <w:tmpl w:val="D77AF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3">
    <w:nsid w:val="7D8A6430"/>
    <w:multiLevelType w:val="hybridMultilevel"/>
    <w:tmpl w:val="9BE8C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4">
    <w:nsid w:val="7DC072D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5">
    <w:nsid w:val="7DDF3815"/>
    <w:multiLevelType w:val="hybridMultilevel"/>
    <w:tmpl w:val="AF30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6">
    <w:nsid w:val="7DE17A10"/>
    <w:multiLevelType w:val="multilevel"/>
    <w:tmpl w:val="085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7">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8">
    <w:nsid w:val="7E501ECE"/>
    <w:multiLevelType w:val="hybridMultilevel"/>
    <w:tmpl w:val="E6C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9">
    <w:nsid w:val="7E66514E"/>
    <w:multiLevelType w:val="hybridMultilevel"/>
    <w:tmpl w:val="ABCACE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1">
    <w:nsid w:val="7EB95B38"/>
    <w:multiLevelType w:val="hybridMultilevel"/>
    <w:tmpl w:val="844A7976"/>
    <w:lvl w:ilvl="0" w:tplc="27962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2">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3">
    <w:nsid w:val="7F471BFA"/>
    <w:multiLevelType w:val="hybridMultilevel"/>
    <w:tmpl w:val="047C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4">
    <w:nsid w:val="7FA003FD"/>
    <w:multiLevelType w:val="hybridMultilevel"/>
    <w:tmpl w:val="0B6A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5">
    <w:nsid w:val="7FA95799"/>
    <w:multiLevelType w:val="hybridMultilevel"/>
    <w:tmpl w:val="8002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6">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502"/>
  </w:num>
  <w:num w:numId="2">
    <w:abstractNumId w:val="154"/>
  </w:num>
  <w:num w:numId="3">
    <w:abstractNumId w:val="585"/>
  </w:num>
  <w:num w:numId="4">
    <w:abstractNumId w:val="547"/>
  </w:num>
  <w:num w:numId="5">
    <w:abstractNumId w:val="89"/>
  </w:num>
  <w:num w:numId="6">
    <w:abstractNumId w:val="218"/>
  </w:num>
  <w:num w:numId="7">
    <w:abstractNumId w:val="494"/>
  </w:num>
  <w:num w:numId="8">
    <w:abstractNumId w:val="524"/>
  </w:num>
  <w:num w:numId="9">
    <w:abstractNumId w:val="81"/>
  </w:num>
  <w:num w:numId="10">
    <w:abstractNumId w:val="135"/>
  </w:num>
  <w:num w:numId="11">
    <w:abstractNumId w:val="129"/>
  </w:num>
  <w:num w:numId="12">
    <w:abstractNumId w:val="58"/>
  </w:num>
  <w:num w:numId="13">
    <w:abstractNumId w:val="86"/>
  </w:num>
  <w:num w:numId="14">
    <w:abstractNumId w:val="85"/>
  </w:num>
  <w:num w:numId="15">
    <w:abstractNumId w:val="169"/>
  </w:num>
  <w:num w:numId="16">
    <w:abstractNumId w:val="474"/>
  </w:num>
  <w:num w:numId="17">
    <w:abstractNumId w:val="460"/>
  </w:num>
  <w:num w:numId="18">
    <w:abstractNumId w:val="45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43"/>
  </w:num>
  <w:num w:numId="21">
    <w:abstractNumId w:val="526"/>
  </w:num>
  <w:num w:numId="22">
    <w:abstractNumId w:val="68"/>
  </w:num>
  <w:num w:numId="23">
    <w:abstractNumId w:val="414"/>
  </w:num>
  <w:num w:numId="24">
    <w:abstractNumId w:val="10"/>
  </w:num>
  <w:num w:numId="25">
    <w:abstractNumId w:val="11"/>
  </w:num>
  <w:num w:numId="26">
    <w:abstractNumId w:val="517"/>
  </w:num>
  <w:num w:numId="27">
    <w:abstractNumId w:val="490"/>
  </w:num>
  <w:num w:numId="28">
    <w:abstractNumId w:val="260"/>
  </w:num>
  <w:num w:numId="29">
    <w:abstractNumId w:val="317"/>
  </w:num>
  <w:num w:numId="30">
    <w:abstractNumId w:val="469"/>
  </w:num>
  <w:num w:numId="31">
    <w:abstractNumId w:val="12"/>
  </w:num>
  <w:num w:numId="32">
    <w:abstractNumId w:val="578"/>
  </w:num>
  <w:num w:numId="33">
    <w:abstractNumId w:val="425"/>
  </w:num>
  <w:num w:numId="34">
    <w:abstractNumId w:val="344"/>
  </w:num>
  <w:num w:numId="35">
    <w:abstractNumId w:val="347"/>
  </w:num>
  <w:num w:numId="36">
    <w:abstractNumId w:val="94"/>
  </w:num>
  <w:num w:numId="37">
    <w:abstractNumId w:val="307"/>
  </w:num>
  <w:num w:numId="38">
    <w:abstractNumId w:val="555"/>
  </w:num>
  <w:num w:numId="39">
    <w:abstractNumId w:val="232"/>
  </w:num>
  <w:num w:numId="40">
    <w:abstractNumId w:val="393"/>
  </w:num>
  <w:num w:numId="41">
    <w:abstractNumId w:val="224"/>
  </w:num>
  <w:num w:numId="42">
    <w:abstractNumId w:val="337"/>
  </w:num>
  <w:num w:numId="43">
    <w:abstractNumId w:val="111"/>
  </w:num>
  <w:num w:numId="44">
    <w:abstractNumId w:val="160"/>
  </w:num>
  <w:num w:numId="45">
    <w:abstractNumId w:val="309"/>
  </w:num>
  <w:num w:numId="46">
    <w:abstractNumId w:val="364"/>
  </w:num>
  <w:num w:numId="47">
    <w:abstractNumId w:val="273"/>
  </w:num>
  <w:num w:numId="48">
    <w:abstractNumId w:val="103"/>
  </w:num>
  <w:num w:numId="49">
    <w:abstractNumId w:val="319"/>
  </w:num>
  <w:num w:numId="50">
    <w:abstractNumId w:val="565"/>
  </w:num>
  <w:num w:numId="51">
    <w:abstractNumId w:val="399"/>
  </w:num>
  <w:num w:numId="52">
    <w:abstractNumId w:val="166"/>
  </w:num>
  <w:num w:numId="53">
    <w:abstractNumId w:val="391"/>
  </w:num>
  <w:num w:numId="54">
    <w:abstractNumId w:val="433"/>
  </w:num>
  <w:num w:numId="55">
    <w:abstractNumId w:val="549"/>
  </w:num>
  <w:num w:numId="56">
    <w:abstractNumId w:val="249"/>
  </w:num>
  <w:num w:numId="57">
    <w:abstractNumId w:val="32"/>
  </w:num>
  <w:num w:numId="58">
    <w:abstractNumId w:val="368"/>
  </w:num>
  <w:num w:numId="59">
    <w:abstractNumId w:val="566"/>
  </w:num>
  <w:num w:numId="60">
    <w:abstractNumId w:val="101"/>
  </w:num>
  <w:num w:numId="61">
    <w:abstractNumId w:val="304"/>
  </w:num>
  <w:num w:numId="62">
    <w:abstractNumId w:val="77"/>
  </w:num>
  <w:num w:numId="63">
    <w:abstractNumId w:val="405"/>
  </w:num>
  <w:num w:numId="64">
    <w:abstractNumId w:val="385"/>
  </w:num>
  <w:num w:numId="65">
    <w:abstractNumId w:val="189"/>
  </w:num>
  <w:num w:numId="66">
    <w:abstractNumId w:val="349"/>
  </w:num>
  <w:num w:numId="67">
    <w:abstractNumId w:val="242"/>
  </w:num>
  <w:num w:numId="68">
    <w:abstractNumId w:val="602"/>
  </w:num>
  <w:num w:numId="69">
    <w:abstractNumId w:val="283"/>
  </w:num>
  <w:num w:numId="70">
    <w:abstractNumId w:val="551"/>
  </w:num>
  <w:num w:numId="71">
    <w:abstractNumId w:val="177"/>
  </w:num>
  <w:num w:numId="72">
    <w:abstractNumId w:val="408"/>
  </w:num>
  <w:num w:numId="73">
    <w:abstractNumId w:val="114"/>
  </w:num>
  <w:num w:numId="74">
    <w:abstractNumId w:val="411"/>
  </w:num>
  <w:num w:numId="75">
    <w:abstractNumId w:val="379"/>
  </w:num>
  <w:num w:numId="76">
    <w:abstractNumId w:val="378"/>
  </w:num>
  <w:num w:numId="77">
    <w:abstractNumId w:val="82"/>
  </w:num>
  <w:num w:numId="78">
    <w:abstractNumId w:val="179"/>
  </w:num>
  <w:num w:numId="79">
    <w:abstractNumId w:val="394"/>
  </w:num>
  <w:num w:numId="80">
    <w:abstractNumId w:val="110"/>
  </w:num>
  <w:num w:numId="81">
    <w:abstractNumId w:val="358"/>
  </w:num>
  <w:num w:numId="82">
    <w:abstractNumId w:val="198"/>
  </w:num>
  <w:num w:numId="83">
    <w:abstractNumId w:val="296"/>
  </w:num>
  <w:num w:numId="84">
    <w:abstractNumId w:val="513"/>
  </w:num>
  <w:num w:numId="85">
    <w:abstractNumId w:val="571"/>
  </w:num>
  <w:num w:numId="86">
    <w:abstractNumId w:val="299"/>
  </w:num>
  <w:num w:numId="87">
    <w:abstractNumId w:val="79"/>
  </w:num>
  <w:num w:numId="88">
    <w:abstractNumId w:val="250"/>
  </w:num>
  <w:num w:numId="89">
    <w:abstractNumId w:val="59"/>
  </w:num>
  <w:num w:numId="90">
    <w:abstractNumId w:val="327"/>
  </w:num>
  <w:num w:numId="91">
    <w:abstractNumId w:val="520"/>
  </w:num>
  <w:num w:numId="92">
    <w:abstractNumId w:val="326"/>
  </w:num>
  <w:num w:numId="93">
    <w:abstractNumId w:val="159"/>
  </w:num>
  <w:num w:numId="94">
    <w:abstractNumId w:val="606"/>
  </w:num>
  <w:num w:numId="95">
    <w:abstractNumId w:val="587"/>
  </w:num>
  <w:num w:numId="96">
    <w:abstractNumId w:val="417"/>
  </w:num>
  <w:num w:numId="97">
    <w:abstractNumId w:val="212"/>
  </w:num>
  <w:num w:numId="98">
    <w:abstractNumId w:val="440"/>
  </w:num>
  <w:num w:numId="99">
    <w:abstractNumId w:val="457"/>
  </w:num>
  <w:num w:numId="100">
    <w:abstractNumId w:val="572"/>
  </w:num>
  <w:num w:numId="101">
    <w:abstractNumId w:val="471"/>
  </w:num>
  <w:num w:numId="102">
    <w:abstractNumId w:val="484"/>
  </w:num>
  <w:num w:numId="103">
    <w:abstractNumId w:val="303"/>
  </w:num>
  <w:num w:numId="104">
    <w:abstractNumId w:val="155"/>
  </w:num>
  <w:num w:numId="105">
    <w:abstractNumId w:val="217"/>
  </w:num>
  <w:num w:numId="106">
    <w:abstractNumId w:val="320"/>
  </w:num>
  <w:num w:numId="107">
    <w:abstractNumId w:val="247"/>
  </w:num>
  <w:num w:numId="108">
    <w:abstractNumId w:val="392"/>
  </w:num>
  <w:num w:numId="109">
    <w:abstractNumId w:val="579"/>
  </w:num>
  <w:num w:numId="110">
    <w:abstractNumId w:val="70"/>
  </w:num>
  <w:num w:numId="111">
    <w:abstractNumId w:val="451"/>
  </w:num>
  <w:num w:numId="112">
    <w:abstractNumId w:val="548"/>
  </w:num>
  <w:num w:numId="113">
    <w:abstractNumId w:val="49"/>
  </w:num>
  <w:num w:numId="114">
    <w:abstractNumId w:val="30"/>
  </w:num>
  <w:num w:numId="115">
    <w:abstractNumId w:val="416"/>
  </w:num>
  <w:num w:numId="116">
    <w:abstractNumId w:val="252"/>
  </w:num>
  <w:num w:numId="117">
    <w:abstractNumId w:val="109"/>
  </w:num>
  <w:num w:numId="118">
    <w:abstractNumId w:val="341"/>
  </w:num>
  <w:num w:numId="119">
    <w:abstractNumId w:val="531"/>
  </w:num>
  <w:num w:numId="120">
    <w:abstractNumId w:val="78"/>
  </w:num>
  <w:num w:numId="121">
    <w:abstractNumId w:val="491"/>
  </w:num>
  <w:num w:numId="122">
    <w:abstractNumId w:val="407"/>
  </w:num>
  <w:num w:numId="123">
    <w:abstractNumId w:val="480"/>
  </w:num>
  <w:num w:numId="124">
    <w:abstractNumId w:val="291"/>
  </w:num>
  <w:num w:numId="125">
    <w:abstractNumId w:val="286"/>
  </w:num>
  <w:num w:numId="126">
    <w:abstractNumId w:val="266"/>
  </w:num>
  <w:num w:numId="127">
    <w:abstractNumId w:val="14"/>
  </w:num>
  <w:num w:numId="128">
    <w:abstractNumId w:val="455"/>
  </w:num>
  <w:num w:numId="129">
    <w:abstractNumId w:val="302"/>
  </w:num>
  <w:num w:numId="130">
    <w:abstractNumId w:val="256"/>
  </w:num>
  <w:num w:numId="131">
    <w:abstractNumId w:val="497"/>
  </w:num>
  <w:num w:numId="132">
    <w:abstractNumId w:val="461"/>
  </w:num>
  <w:num w:numId="133">
    <w:abstractNumId w:val="597"/>
  </w:num>
  <w:num w:numId="134">
    <w:abstractNumId w:val="24"/>
  </w:num>
  <w:num w:numId="135">
    <w:abstractNumId w:val="575"/>
  </w:num>
  <w:num w:numId="136">
    <w:abstractNumId w:val="16"/>
  </w:num>
  <w:num w:numId="137">
    <w:abstractNumId w:val="113"/>
  </w:num>
  <w:num w:numId="138">
    <w:abstractNumId w:val="580"/>
  </w:num>
  <w:num w:numId="139">
    <w:abstractNumId w:val="119"/>
  </w:num>
  <w:num w:numId="140">
    <w:abstractNumId w:val="73"/>
  </w:num>
  <w:num w:numId="141">
    <w:abstractNumId w:val="36"/>
  </w:num>
  <w:num w:numId="142">
    <w:abstractNumId w:val="478"/>
  </w:num>
  <w:num w:numId="143">
    <w:abstractNumId w:val="270"/>
  </w:num>
  <w:num w:numId="144">
    <w:abstractNumId w:val="382"/>
  </w:num>
  <w:num w:numId="145">
    <w:abstractNumId w:val="53"/>
  </w:num>
  <w:num w:numId="146">
    <w:abstractNumId w:val="367"/>
  </w:num>
  <w:num w:numId="147">
    <w:abstractNumId w:val="50"/>
  </w:num>
  <w:num w:numId="148">
    <w:abstractNumId w:val="263"/>
  </w:num>
  <w:num w:numId="149">
    <w:abstractNumId w:val="560"/>
  </w:num>
  <w:num w:numId="150">
    <w:abstractNumId w:val="306"/>
  </w:num>
  <w:num w:numId="151">
    <w:abstractNumId w:val="52"/>
  </w:num>
  <w:num w:numId="152">
    <w:abstractNumId w:val="514"/>
  </w:num>
  <w:num w:numId="153">
    <w:abstractNumId w:val="203"/>
  </w:num>
  <w:num w:numId="154">
    <w:abstractNumId w:val="282"/>
  </w:num>
  <w:num w:numId="155">
    <w:abstractNumId w:val="443"/>
  </w:num>
  <w:num w:numId="156">
    <w:abstractNumId w:val="120"/>
  </w:num>
  <w:num w:numId="157">
    <w:abstractNumId w:val="213"/>
  </w:num>
  <w:num w:numId="158">
    <w:abstractNumId w:val="297"/>
  </w:num>
  <w:num w:numId="159">
    <w:abstractNumId w:val="496"/>
  </w:num>
  <w:num w:numId="160">
    <w:abstractNumId w:val="424"/>
  </w:num>
  <w:num w:numId="161">
    <w:abstractNumId w:val="472"/>
  </w:num>
  <w:num w:numId="162">
    <w:abstractNumId w:val="244"/>
  </w:num>
  <w:num w:numId="163">
    <w:abstractNumId w:val="485"/>
  </w:num>
  <w:num w:numId="164">
    <w:abstractNumId w:val="338"/>
  </w:num>
  <w:num w:numId="165">
    <w:abstractNumId w:val="9"/>
  </w:num>
  <w:num w:numId="166">
    <w:abstractNumId w:val="7"/>
  </w:num>
  <w:num w:numId="167">
    <w:abstractNumId w:val="6"/>
  </w:num>
  <w:num w:numId="168">
    <w:abstractNumId w:val="5"/>
  </w:num>
  <w:num w:numId="169">
    <w:abstractNumId w:val="4"/>
  </w:num>
  <w:num w:numId="170">
    <w:abstractNumId w:val="0"/>
  </w:num>
  <w:num w:numId="171">
    <w:abstractNumId w:val="202"/>
  </w:num>
  <w:num w:numId="172">
    <w:abstractNumId w:val="350"/>
  </w:num>
  <w:num w:numId="173">
    <w:abstractNumId w:val="143"/>
  </w:num>
  <w:num w:numId="174">
    <w:abstractNumId w:val="234"/>
  </w:num>
  <w:num w:numId="175">
    <w:abstractNumId w:val="540"/>
  </w:num>
  <w:num w:numId="176">
    <w:abstractNumId w:val="75"/>
  </w:num>
  <w:num w:numId="177">
    <w:abstractNumId w:val="487"/>
  </w:num>
  <w:num w:numId="178">
    <w:abstractNumId w:val="599"/>
  </w:num>
  <w:num w:numId="179">
    <w:abstractNumId w:val="277"/>
  </w:num>
  <w:num w:numId="180">
    <w:abstractNumId w:val="17"/>
  </w:num>
  <w:num w:numId="181">
    <w:abstractNumId w:val="91"/>
  </w:num>
  <w:num w:numId="182">
    <w:abstractNumId w:val="559"/>
  </w:num>
  <w:num w:numId="183">
    <w:abstractNumId w:val="88"/>
  </w:num>
  <w:num w:numId="184">
    <w:abstractNumId w:val="230"/>
  </w:num>
  <w:num w:numId="185">
    <w:abstractNumId w:val="428"/>
  </w:num>
  <w:num w:numId="186">
    <w:abstractNumId w:val="195"/>
  </w:num>
  <w:num w:numId="187">
    <w:abstractNumId w:val="445"/>
  </w:num>
  <w:num w:numId="188">
    <w:abstractNumId w:val="257"/>
  </w:num>
  <w:num w:numId="189">
    <w:abstractNumId w:val="509"/>
  </w:num>
  <w:num w:numId="190">
    <w:abstractNumId w:val="373"/>
  </w:num>
  <w:num w:numId="191">
    <w:abstractNumId w:val="185"/>
  </w:num>
  <w:num w:numId="192">
    <w:abstractNumId w:val="48"/>
  </w:num>
  <w:num w:numId="193">
    <w:abstractNumId w:val="525"/>
  </w:num>
  <w:num w:numId="194">
    <w:abstractNumId w:val="141"/>
  </w:num>
  <w:num w:numId="195">
    <w:abstractNumId w:val="8"/>
  </w:num>
  <w:num w:numId="196">
    <w:abstractNumId w:val="3"/>
  </w:num>
  <w:num w:numId="197">
    <w:abstractNumId w:val="2"/>
  </w:num>
  <w:num w:numId="198">
    <w:abstractNumId w:val="1"/>
  </w:num>
  <w:num w:numId="199">
    <w:abstractNumId w:val="152"/>
  </w:num>
  <w:num w:numId="200">
    <w:abstractNumId w:val="550"/>
  </w:num>
  <w:num w:numId="201">
    <w:abstractNumId w:val="352"/>
  </w:num>
  <w:num w:numId="202">
    <w:abstractNumId w:val="479"/>
  </w:num>
  <w:num w:numId="203">
    <w:abstractNumId w:val="310"/>
  </w:num>
  <w:num w:numId="204">
    <w:abstractNumId w:val="409"/>
  </w:num>
  <w:num w:numId="205">
    <w:abstractNumId w:val="208"/>
  </w:num>
  <w:num w:numId="206">
    <w:abstractNumId w:val="57"/>
  </w:num>
  <w:num w:numId="207">
    <w:abstractNumId w:val="132"/>
  </w:num>
  <w:num w:numId="208">
    <w:abstractNumId w:val="353"/>
  </w:num>
  <w:num w:numId="209">
    <w:abstractNumId w:val="199"/>
  </w:num>
  <w:num w:numId="210">
    <w:abstractNumId w:val="305"/>
  </w:num>
  <w:num w:numId="211">
    <w:abstractNumId w:val="33"/>
  </w:num>
  <w:num w:numId="212">
    <w:abstractNumId w:val="510"/>
  </w:num>
  <w:num w:numId="213">
    <w:abstractNumId w:val="431"/>
  </w:num>
  <w:num w:numId="214">
    <w:abstractNumId w:val="118"/>
  </w:num>
  <w:num w:numId="215">
    <w:abstractNumId w:val="210"/>
  </w:num>
  <w:num w:numId="216">
    <w:abstractNumId w:val="161"/>
  </w:num>
  <w:num w:numId="217">
    <w:abstractNumId w:val="44"/>
  </w:num>
  <w:num w:numId="218">
    <w:abstractNumId w:val="356"/>
  </w:num>
  <w:num w:numId="219">
    <w:abstractNumId w:val="165"/>
  </w:num>
  <w:num w:numId="220">
    <w:abstractNumId w:val="216"/>
  </w:num>
  <w:num w:numId="221">
    <w:abstractNumId w:val="21"/>
  </w:num>
  <w:num w:numId="222">
    <w:abstractNumId w:val="470"/>
  </w:num>
  <w:num w:numId="223">
    <w:abstractNumId w:val="466"/>
  </w:num>
  <w:num w:numId="224">
    <w:abstractNumId w:val="498"/>
  </w:num>
  <w:num w:numId="225">
    <w:abstractNumId w:val="54"/>
  </w:num>
  <w:num w:numId="226">
    <w:abstractNumId w:val="348"/>
  </w:num>
  <w:num w:numId="227">
    <w:abstractNumId w:val="264"/>
  </w:num>
  <w:num w:numId="228">
    <w:abstractNumId w:val="419"/>
  </w:num>
  <w:num w:numId="229">
    <w:abstractNumId w:val="388"/>
  </w:num>
  <w:num w:numId="230">
    <w:abstractNumId w:val="241"/>
  </w:num>
  <w:num w:numId="231">
    <w:abstractNumId w:val="370"/>
  </w:num>
  <w:num w:numId="232">
    <w:abstractNumId w:val="537"/>
  </w:num>
  <w:num w:numId="233">
    <w:abstractNumId w:val="287"/>
  </w:num>
  <w:num w:numId="234">
    <w:abstractNumId w:val="400"/>
  </w:num>
  <w:num w:numId="235">
    <w:abstractNumId w:val="539"/>
  </w:num>
  <w:num w:numId="236">
    <w:abstractNumId w:val="334"/>
  </w:num>
  <w:num w:numId="237">
    <w:abstractNumId w:val="191"/>
  </w:num>
  <w:num w:numId="238">
    <w:abstractNumId w:val="274"/>
  </w:num>
  <w:num w:numId="239">
    <w:abstractNumId w:val="568"/>
  </w:num>
  <w:num w:numId="240">
    <w:abstractNumId w:val="357"/>
  </w:num>
  <w:num w:numId="241">
    <w:abstractNumId w:val="41"/>
  </w:num>
  <w:num w:numId="242">
    <w:abstractNumId w:val="19"/>
  </w:num>
  <w:num w:numId="243">
    <w:abstractNumId w:val="164"/>
  </w:num>
  <w:num w:numId="244">
    <w:abstractNumId w:val="359"/>
  </w:num>
  <w:num w:numId="245">
    <w:abstractNumId w:val="69"/>
  </w:num>
  <w:num w:numId="246">
    <w:abstractNumId w:val="112"/>
  </w:num>
  <w:num w:numId="247">
    <w:abstractNumId w:val="450"/>
  </w:num>
  <w:num w:numId="248">
    <w:abstractNumId w:val="410"/>
  </w:num>
  <w:num w:numId="249">
    <w:abstractNumId w:val="467"/>
  </w:num>
  <w:num w:numId="250">
    <w:abstractNumId w:val="281"/>
  </w:num>
  <w:num w:numId="251">
    <w:abstractNumId w:val="323"/>
  </w:num>
  <w:num w:numId="252">
    <w:abstractNumId w:val="80"/>
  </w:num>
  <w:num w:numId="253">
    <w:abstractNumId w:val="576"/>
  </w:num>
  <w:num w:numId="254">
    <w:abstractNumId w:val="315"/>
  </w:num>
  <w:num w:numId="255">
    <w:abstractNumId w:val="209"/>
  </w:num>
  <w:num w:numId="256">
    <w:abstractNumId w:val="194"/>
  </w:num>
  <w:num w:numId="257">
    <w:abstractNumId w:val="446"/>
  </w:num>
  <w:num w:numId="258">
    <w:abstractNumId w:val="582"/>
  </w:num>
  <w:num w:numId="259">
    <w:abstractNumId w:val="211"/>
  </w:num>
  <w:num w:numId="260">
    <w:abstractNumId w:val="83"/>
  </w:num>
  <w:num w:numId="261">
    <w:abstractNumId w:val="324"/>
  </w:num>
  <w:num w:numId="262">
    <w:abstractNumId w:val="573"/>
  </w:num>
  <w:num w:numId="263">
    <w:abstractNumId w:val="483"/>
  </w:num>
  <w:num w:numId="264">
    <w:abstractNumId w:val="153"/>
  </w:num>
  <w:num w:numId="265">
    <w:abstractNumId w:val="267"/>
  </w:num>
  <w:num w:numId="266">
    <w:abstractNumId w:val="545"/>
  </w:num>
  <w:num w:numId="267">
    <w:abstractNumId w:val="243"/>
  </w:num>
  <w:num w:numId="268">
    <w:abstractNumId w:val="87"/>
  </w:num>
  <w:num w:numId="269">
    <w:abstractNumId w:val="106"/>
  </w:num>
  <w:num w:numId="270">
    <w:abstractNumId w:val="255"/>
  </w:num>
  <w:num w:numId="271">
    <w:abstractNumId w:val="403"/>
  </w:num>
  <w:num w:numId="272">
    <w:abstractNumId w:val="275"/>
  </w:num>
  <w:num w:numId="273">
    <w:abstractNumId w:val="596"/>
  </w:num>
  <w:num w:numId="274">
    <w:abstractNumId w:val="601"/>
  </w:num>
  <w:num w:numId="275">
    <w:abstractNumId w:val="172"/>
  </w:num>
  <w:num w:numId="276">
    <w:abstractNumId w:val="258"/>
  </w:num>
  <w:num w:numId="277">
    <w:abstractNumId w:val="499"/>
  </w:num>
  <w:num w:numId="278">
    <w:abstractNumId w:val="301"/>
  </w:num>
  <w:num w:numId="279">
    <w:abstractNumId w:val="170"/>
  </w:num>
  <w:num w:numId="280">
    <w:abstractNumId w:val="278"/>
  </w:num>
  <w:num w:numId="281">
    <w:abstractNumId w:val="401"/>
  </w:num>
  <w:num w:numId="282">
    <w:abstractNumId w:val="600"/>
  </w:num>
  <w:num w:numId="283">
    <w:abstractNumId w:val="365"/>
  </w:num>
  <w:num w:numId="284">
    <w:abstractNumId w:val="147"/>
  </w:num>
  <w:num w:numId="285">
    <w:abstractNumId w:val="56"/>
  </w:num>
  <w:num w:numId="286">
    <w:abstractNumId w:val="402"/>
  </w:num>
  <w:num w:numId="287">
    <w:abstractNumId w:val="406"/>
  </w:num>
  <w:num w:numId="288">
    <w:abstractNumId w:val="157"/>
  </w:num>
  <w:num w:numId="289">
    <w:abstractNumId w:val="227"/>
  </w:num>
  <w:num w:numId="290">
    <w:abstractNumId w:val="387"/>
  </w:num>
  <w:num w:numId="291">
    <w:abstractNumId w:val="292"/>
  </w:num>
  <w:num w:numId="292">
    <w:abstractNumId w:val="229"/>
  </w:num>
  <w:num w:numId="293">
    <w:abstractNumId w:val="151"/>
  </w:num>
  <w:num w:numId="294">
    <w:abstractNumId w:val="340"/>
  </w:num>
  <w:num w:numId="295">
    <w:abstractNumId w:val="313"/>
  </w:num>
  <w:num w:numId="296">
    <w:abstractNumId w:val="197"/>
  </w:num>
  <w:num w:numId="297">
    <w:abstractNumId w:val="420"/>
  </w:num>
  <w:num w:numId="298">
    <w:abstractNumId w:val="22"/>
  </w:num>
  <w:num w:numId="299">
    <w:abstractNumId w:val="321"/>
  </w:num>
  <w:num w:numId="300">
    <w:abstractNumId w:val="29"/>
  </w:num>
  <w:num w:numId="301">
    <w:abstractNumId w:val="398"/>
  </w:num>
  <w:num w:numId="302">
    <w:abstractNumId w:val="574"/>
  </w:num>
  <w:num w:numId="303">
    <w:abstractNumId w:val="464"/>
  </w:num>
  <w:num w:numId="304">
    <w:abstractNumId w:val="254"/>
  </w:num>
  <w:num w:numId="305">
    <w:abstractNumId w:val="20"/>
  </w:num>
  <w:num w:numId="306">
    <w:abstractNumId w:val="591"/>
  </w:num>
  <w:num w:numId="307">
    <w:abstractNumId w:val="481"/>
  </w:num>
  <w:num w:numId="308">
    <w:abstractNumId w:val="28"/>
  </w:num>
  <w:num w:numId="309">
    <w:abstractNumId w:val="581"/>
  </w:num>
  <w:num w:numId="310">
    <w:abstractNumId w:val="583"/>
  </w:num>
  <w:num w:numId="311">
    <w:abstractNumId w:val="426"/>
  </w:num>
  <w:num w:numId="312">
    <w:abstractNumId w:val="122"/>
  </w:num>
  <w:num w:numId="313">
    <w:abstractNumId w:val="380"/>
  </w:num>
  <w:num w:numId="314">
    <w:abstractNumId w:val="205"/>
  </w:num>
  <w:num w:numId="315">
    <w:abstractNumId w:val="534"/>
  </w:num>
  <w:num w:numId="316">
    <w:abstractNumId w:val="538"/>
  </w:num>
  <w:num w:numId="317">
    <w:abstractNumId w:val="473"/>
  </w:num>
  <w:num w:numId="318">
    <w:abstractNumId w:val="558"/>
  </w:num>
  <w:num w:numId="319">
    <w:abstractNumId w:val="442"/>
  </w:num>
  <w:num w:numId="320">
    <w:abstractNumId w:val="259"/>
  </w:num>
  <w:num w:numId="321">
    <w:abstractNumId w:val="389"/>
  </w:num>
  <w:num w:numId="322">
    <w:abstractNumId w:val="251"/>
  </w:num>
  <w:num w:numId="323">
    <w:abstractNumId w:val="372"/>
  </w:num>
  <w:num w:numId="324">
    <w:abstractNumId w:val="462"/>
  </w:num>
  <w:num w:numId="325">
    <w:abstractNumId w:val="369"/>
  </w:num>
  <w:num w:numId="326">
    <w:abstractNumId w:val="590"/>
  </w:num>
  <w:num w:numId="327">
    <w:abstractNumId w:val="536"/>
  </w:num>
  <w:num w:numId="328">
    <w:abstractNumId w:val="541"/>
  </w:num>
  <w:num w:numId="329">
    <w:abstractNumId w:val="228"/>
  </w:num>
  <w:num w:numId="330">
    <w:abstractNumId w:val="427"/>
  </w:num>
  <w:num w:numId="331">
    <w:abstractNumId w:val="527"/>
  </w:num>
  <w:num w:numId="332">
    <w:abstractNumId w:val="354"/>
  </w:num>
  <w:num w:numId="333">
    <w:abstractNumId w:val="261"/>
  </w:num>
  <w:num w:numId="334">
    <w:abstractNumId w:val="329"/>
  </w:num>
  <w:num w:numId="335">
    <w:abstractNumId w:val="584"/>
  </w:num>
  <w:num w:numId="336">
    <w:abstractNumId w:val="522"/>
  </w:num>
  <w:num w:numId="337">
    <w:abstractNumId w:val="136"/>
  </w:num>
  <w:num w:numId="338">
    <w:abstractNumId w:val="67"/>
  </w:num>
  <w:num w:numId="339">
    <w:abstractNumId w:val="504"/>
  </w:num>
  <w:num w:numId="340">
    <w:abstractNumId w:val="100"/>
  </w:num>
  <w:num w:numId="341">
    <w:abstractNumId w:val="40"/>
  </w:num>
  <w:num w:numId="342">
    <w:abstractNumId w:val="178"/>
  </w:num>
  <w:num w:numId="343">
    <w:abstractNumId w:val="190"/>
  </w:num>
  <w:num w:numId="344">
    <w:abstractNumId w:val="236"/>
  </w:num>
  <w:num w:numId="345">
    <w:abstractNumId w:val="482"/>
  </w:num>
  <w:num w:numId="346">
    <w:abstractNumId w:val="65"/>
  </w:num>
  <w:num w:numId="347">
    <w:abstractNumId w:val="413"/>
  </w:num>
  <w:num w:numId="348">
    <w:abstractNumId w:val="447"/>
  </w:num>
  <w:num w:numId="349">
    <w:abstractNumId w:val="76"/>
  </w:num>
  <w:num w:numId="350">
    <w:abstractNumId w:val="220"/>
  </w:num>
  <w:num w:numId="351">
    <w:abstractNumId w:val="586"/>
  </w:num>
  <w:num w:numId="352">
    <w:abstractNumId w:val="175"/>
  </w:num>
  <w:num w:numId="353">
    <w:abstractNumId w:val="529"/>
  </w:num>
  <w:num w:numId="354">
    <w:abstractNumId w:val="430"/>
  </w:num>
  <w:num w:numId="355">
    <w:abstractNumId w:val="316"/>
  </w:num>
  <w:num w:numId="356">
    <w:abstractNumId w:val="126"/>
  </w:num>
  <w:num w:numId="357">
    <w:abstractNumId w:val="361"/>
  </w:num>
  <w:num w:numId="358">
    <w:abstractNumId w:val="38"/>
  </w:num>
  <w:num w:numId="359">
    <w:abstractNumId w:val="176"/>
  </w:num>
  <w:num w:numId="360">
    <w:abstractNumId w:val="235"/>
  </w:num>
  <w:num w:numId="361">
    <w:abstractNumId w:val="187"/>
  </w:num>
  <w:num w:numId="362">
    <w:abstractNumId w:val="592"/>
  </w:num>
  <w:num w:numId="363">
    <w:abstractNumId w:val="121"/>
  </w:num>
  <w:num w:numId="364">
    <w:abstractNumId w:val="318"/>
  </w:num>
  <w:num w:numId="365">
    <w:abstractNumId w:val="458"/>
  </w:num>
  <w:num w:numId="366">
    <w:abstractNumId w:val="511"/>
  </w:num>
  <w:num w:numId="367">
    <w:abstractNumId w:val="71"/>
  </w:num>
  <w:num w:numId="368">
    <w:abstractNumId w:val="134"/>
  </w:num>
  <w:num w:numId="369">
    <w:abstractNumId w:val="448"/>
  </w:num>
  <w:num w:numId="370">
    <w:abstractNumId w:val="390"/>
  </w:num>
  <w:num w:numId="371">
    <w:abstractNumId w:val="272"/>
  </w:num>
  <w:num w:numId="372">
    <w:abstractNumId w:val="386"/>
  </w:num>
  <w:num w:numId="373">
    <w:abstractNumId w:val="46"/>
  </w:num>
  <w:num w:numId="374">
    <w:abstractNumId w:val="595"/>
  </w:num>
  <w:num w:numId="375">
    <w:abstractNumId w:val="31"/>
  </w:num>
  <w:num w:numId="376">
    <w:abstractNumId w:val="269"/>
  </w:num>
  <w:num w:numId="377">
    <w:abstractNumId w:val="204"/>
  </w:num>
  <w:num w:numId="378">
    <w:abstractNumId w:val="167"/>
  </w:num>
  <w:num w:numId="379">
    <w:abstractNumId w:val="133"/>
  </w:num>
  <w:num w:numId="380">
    <w:abstractNumId w:val="174"/>
  </w:num>
  <w:num w:numId="381">
    <w:abstractNumId w:val="506"/>
  </w:num>
  <w:num w:numId="382">
    <w:abstractNumId w:val="64"/>
  </w:num>
  <w:num w:numId="383">
    <w:abstractNumId w:val="528"/>
  </w:num>
  <w:num w:numId="384">
    <w:abstractNumId w:val="544"/>
  </w:num>
  <w:num w:numId="385">
    <w:abstractNumId w:val="18"/>
  </w:num>
  <w:num w:numId="386">
    <w:abstractNumId w:val="371"/>
  </w:num>
  <w:num w:numId="387">
    <w:abstractNumId w:val="23"/>
  </w:num>
  <w:num w:numId="388">
    <w:abstractNumId w:val="290"/>
  </w:num>
  <w:num w:numId="389">
    <w:abstractNumId w:val="396"/>
  </w:num>
  <w:num w:numId="390">
    <w:abstractNumId w:val="308"/>
  </w:num>
  <w:num w:numId="391">
    <w:abstractNumId w:val="343"/>
  </w:num>
  <w:num w:numId="392">
    <w:abstractNumId w:val="523"/>
  </w:num>
  <w:num w:numId="393">
    <w:abstractNumId w:val="381"/>
  </w:num>
  <w:num w:numId="394">
    <w:abstractNumId w:val="501"/>
  </w:num>
  <w:num w:numId="395">
    <w:abstractNumId w:val="130"/>
  </w:num>
  <w:num w:numId="396">
    <w:abstractNumId w:val="311"/>
  </w:num>
  <w:num w:numId="397">
    <w:abstractNumId w:val="262"/>
  </w:num>
  <w:num w:numId="398">
    <w:abstractNumId w:val="404"/>
  </w:num>
  <w:num w:numId="399">
    <w:abstractNumId w:val="295"/>
  </w:num>
  <w:num w:numId="400">
    <w:abstractNumId w:val="476"/>
  </w:num>
  <w:num w:numId="401">
    <w:abstractNumId w:val="74"/>
  </w:num>
  <w:num w:numId="402">
    <w:abstractNumId w:val="37"/>
  </w:num>
  <w:num w:numId="403">
    <w:abstractNumId w:val="45"/>
  </w:num>
  <w:num w:numId="404">
    <w:abstractNumId w:val="486"/>
  </w:num>
  <w:num w:numId="405">
    <w:abstractNumId w:val="492"/>
  </w:num>
  <w:num w:numId="406">
    <w:abstractNumId w:val="253"/>
  </w:num>
  <w:num w:numId="407">
    <w:abstractNumId w:val="90"/>
  </w:num>
  <w:num w:numId="408">
    <w:abstractNumId w:val="314"/>
  </w:num>
  <w:num w:numId="409">
    <w:abstractNumId w:val="441"/>
  </w:num>
  <w:num w:numId="410">
    <w:abstractNumId w:val="589"/>
  </w:num>
  <w:num w:numId="411">
    <w:abstractNumId w:val="363"/>
  </w:num>
  <w:num w:numId="412">
    <w:abstractNumId w:val="171"/>
  </w:num>
  <w:num w:numId="413">
    <w:abstractNumId w:val="603"/>
  </w:num>
  <w:num w:numId="414">
    <w:abstractNumId w:val="156"/>
  </w:num>
  <w:num w:numId="415">
    <w:abstractNumId w:val="265"/>
  </w:num>
  <w:num w:numId="416">
    <w:abstractNumId w:val="239"/>
  </w:num>
  <w:num w:numId="417">
    <w:abstractNumId w:val="533"/>
  </w:num>
  <w:num w:numId="418">
    <w:abstractNumId w:val="158"/>
  </w:num>
  <w:num w:numId="419">
    <w:abstractNumId w:val="598"/>
  </w:num>
  <w:num w:numId="420">
    <w:abstractNumId w:val="351"/>
  </w:num>
  <w:num w:numId="421">
    <w:abstractNumId w:val="96"/>
  </w:num>
  <w:num w:numId="422">
    <w:abstractNumId w:val="432"/>
  </w:num>
  <w:num w:numId="423">
    <w:abstractNumId w:val="488"/>
  </w:num>
  <w:num w:numId="424">
    <w:abstractNumId w:val="569"/>
  </w:num>
  <w:num w:numId="425">
    <w:abstractNumId w:val="552"/>
  </w:num>
  <w:num w:numId="426">
    <w:abstractNumId w:val="542"/>
  </w:num>
  <w:num w:numId="427">
    <w:abstractNumId w:val="604"/>
  </w:num>
  <w:num w:numId="428">
    <w:abstractNumId w:val="115"/>
  </w:num>
  <w:num w:numId="429">
    <w:abstractNumId w:val="246"/>
  </w:num>
  <w:num w:numId="430">
    <w:abstractNumId w:val="149"/>
  </w:num>
  <w:num w:numId="431">
    <w:abstractNumId w:val="27"/>
  </w:num>
  <w:num w:numId="432">
    <w:abstractNumId w:val="454"/>
  </w:num>
  <w:num w:numId="433">
    <w:abstractNumId w:val="142"/>
  </w:num>
  <w:num w:numId="434">
    <w:abstractNumId w:val="384"/>
  </w:num>
  <w:num w:numId="435">
    <w:abstractNumId w:val="436"/>
  </w:num>
  <w:num w:numId="436">
    <w:abstractNumId w:val="55"/>
  </w:num>
  <w:num w:numId="437">
    <w:abstractNumId w:val="293"/>
  </w:num>
  <w:num w:numId="438">
    <w:abstractNumId w:val="201"/>
  </w:num>
  <w:num w:numId="439">
    <w:abstractNumId w:val="102"/>
  </w:num>
  <w:num w:numId="440">
    <w:abstractNumId w:val="563"/>
  </w:num>
  <w:num w:numId="441">
    <w:abstractNumId w:val="564"/>
  </w:num>
  <w:num w:numId="442">
    <w:abstractNumId w:val="366"/>
  </w:num>
  <w:num w:numId="443">
    <w:abstractNumId w:val="512"/>
  </w:num>
  <w:num w:numId="444">
    <w:abstractNumId w:val="43"/>
  </w:num>
  <w:num w:numId="445">
    <w:abstractNumId w:val="507"/>
  </w:num>
  <w:num w:numId="446">
    <w:abstractNumId w:val="66"/>
  </w:num>
  <w:num w:numId="447">
    <w:abstractNumId w:val="437"/>
  </w:num>
  <w:num w:numId="448">
    <w:abstractNumId w:val="322"/>
  </w:num>
  <w:num w:numId="449">
    <w:abstractNumId w:val="196"/>
  </w:num>
  <w:num w:numId="450">
    <w:abstractNumId w:val="99"/>
  </w:num>
  <w:num w:numId="451">
    <w:abstractNumId w:val="279"/>
  </w:num>
  <w:num w:numId="452">
    <w:abstractNumId w:val="360"/>
  </w:num>
  <w:num w:numId="453">
    <w:abstractNumId w:val="434"/>
  </w:num>
  <w:num w:numId="454">
    <w:abstractNumId w:val="397"/>
  </w:num>
  <w:num w:numId="455">
    <w:abstractNumId w:val="105"/>
  </w:num>
  <w:num w:numId="456">
    <w:abstractNumId w:val="577"/>
  </w:num>
  <w:num w:numId="457">
    <w:abstractNumId w:val="375"/>
  </w:num>
  <w:num w:numId="458">
    <w:abstractNumId w:val="97"/>
  </w:num>
  <w:num w:numId="459">
    <w:abstractNumId w:val="535"/>
  </w:num>
  <w:num w:numId="460">
    <w:abstractNumId w:val="219"/>
  </w:num>
  <w:num w:numId="461">
    <w:abstractNumId w:val="567"/>
  </w:num>
  <w:num w:numId="462">
    <w:abstractNumId w:val="138"/>
  </w:num>
  <w:num w:numId="463">
    <w:abstractNumId w:val="193"/>
  </w:num>
  <w:num w:numId="464">
    <w:abstractNumId w:val="240"/>
  </w:num>
  <w:num w:numId="465">
    <w:abstractNumId w:val="108"/>
  </w:num>
  <w:num w:numId="466">
    <w:abstractNumId w:val="248"/>
  </w:num>
  <w:num w:numId="467">
    <w:abstractNumId w:val="515"/>
  </w:num>
  <w:num w:numId="468">
    <w:abstractNumId w:val="93"/>
  </w:num>
  <w:num w:numId="469">
    <w:abstractNumId w:val="505"/>
  </w:num>
  <w:num w:numId="470">
    <w:abstractNumId w:val="215"/>
  </w:num>
  <w:num w:numId="471">
    <w:abstractNumId w:val="223"/>
  </w:num>
  <w:num w:numId="472">
    <w:abstractNumId w:val="238"/>
  </w:num>
  <w:num w:numId="473">
    <w:abstractNumId w:val="312"/>
  </w:num>
  <w:num w:numId="474">
    <w:abstractNumId w:val="280"/>
  </w:num>
  <w:num w:numId="475">
    <w:abstractNumId w:val="123"/>
  </w:num>
  <w:num w:numId="476">
    <w:abstractNumId w:val="284"/>
  </w:num>
  <w:num w:numId="477">
    <w:abstractNumId w:val="593"/>
  </w:num>
  <w:num w:numId="478">
    <w:abstractNumId w:val="412"/>
  </w:num>
  <w:num w:numId="479">
    <w:abstractNumId w:val="439"/>
  </w:num>
  <w:num w:numId="480">
    <w:abstractNumId w:val="162"/>
  </w:num>
  <w:num w:numId="481">
    <w:abstractNumId w:val="200"/>
  </w:num>
  <w:num w:numId="482">
    <w:abstractNumId w:val="42"/>
  </w:num>
  <w:num w:numId="483">
    <w:abstractNumId w:val="519"/>
  </w:num>
  <w:num w:numId="484">
    <w:abstractNumId w:val="98"/>
  </w:num>
  <w:num w:numId="485">
    <w:abstractNumId w:val="168"/>
  </w:num>
  <w:num w:numId="486">
    <w:abstractNumId w:val="84"/>
  </w:num>
  <w:num w:numId="487">
    <w:abstractNumId w:val="452"/>
  </w:num>
  <w:num w:numId="488">
    <w:abstractNumId w:val="339"/>
  </w:num>
  <w:num w:numId="489">
    <w:abstractNumId w:val="184"/>
  </w:num>
  <w:num w:numId="490">
    <w:abstractNumId w:val="268"/>
  </w:num>
  <w:num w:numId="491">
    <w:abstractNumId w:val="346"/>
  </w:num>
  <w:num w:numId="492">
    <w:abstractNumId w:val="231"/>
  </w:num>
  <w:num w:numId="493">
    <w:abstractNumId w:val="145"/>
  </w:num>
  <w:num w:numId="494">
    <w:abstractNumId w:val="435"/>
  </w:num>
  <w:num w:numId="495">
    <w:abstractNumId w:val="140"/>
  </w:num>
  <w:num w:numId="496">
    <w:abstractNumId w:val="331"/>
  </w:num>
  <w:num w:numId="497">
    <w:abstractNumId w:val="362"/>
  </w:num>
  <w:num w:numId="498">
    <w:abstractNumId w:val="495"/>
  </w:num>
  <w:num w:numId="499">
    <w:abstractNumId w:val="500"/>
  </w:num>
  <w:num w:numId="500">
    <w:abstractNumId w:val="104"/>
  </w:num>
  <w:num w:numId="501">
    <w:abstractNumId w:val="285"/>
  </w:num>
  <w:num w:numId="502">
    <w:abstractNumId w:val="237"/>
  </w:num>
  <w:num w:numId="503">
    <w:abstractNumId w:val="553"/>
  </w:num>
  <w:num w:numId="504">
    <w:abstractNumId w:val="183"/>
  </w:num>
  <w:num w:numId="505">
    <w:abstractNumId w:val="561"/>
  </w:num>
  <w:num w:numId="506">
    <w:abstractNumId w:val="530"/>
  </w:num>
  <w:num w:numId="507">
    <w:abstractNumId w:val="60"/>
  </w:num>
  <w:num w:numId="508">
    <w:abstractNumId w:val="181"/>
  </w:num>
  <w:num w:numId="509">
    <w:abstractNumId w:val="475"/>
  </w:num>
  <w:num w:numId="510">
    <w:abstractNumId w:val="148"/>
  </w:num>
  <w:num w:numId="511">
    <w:abstractNumId w:val="449"/>
  </w:num>
  <w:num w:numId="512">
    <w:abstractNumId w:val="207"/>
  </w:num>
  <w:num w:numId="513">
    <w:abstractNumId w:val="127"/>
  </w:num>
  <w:num w:numId="514">
    <w:abstractNumId w:val="222"/>
  </w:num>
  <w:num w:numId="515">
    <w:abstractNumId w:val="245"/>
  </w:num>
  <w:num w:numId="516">
    <w:abstractNumId w:val="418"/>
  </w:num>
  <w:num w:numId="517">
    <w:abstractNumId w:val="342"/>
  </w:num>
  <w:num w:numId="518">
    <w:abstractNumId w:val="47"/>
  </w:num>
  <w:num w:numId="519">
    <w:abstractNumId w:val="325"/>
  </w:num>
  <w:num w:numId="520">
    <w:abstractNumId w:val="182"/>
  </w:num>
  <w:num w:numId="521">
    <w:abstractNumId w:val="150"/>
  </w:num>
  <w:num w:numId="522">
    <w:abstractNumId w:val="336"/>
  </w:num>
  <w:num w:numId="523">
    <w:abstractNumId w:val="92"/>
  </w:num>
  <w:num w:numId="524">
    <w:abstractNumId w:val="521"/>
  </w:num>
  <w:num w:numId="525">
    <w:abstractNumId w:val="554"/>
  </w:num>
  <w:num w:numId="526">
    <w:abstractNumId w:val="456"/>
  </w:num>
  <w:num w:numId="527">
    <w:abstractNumId w:val="298"/>
  </w:num>
  <w:num w:numId="528">
    <w:abstractNumId w:val="333"/>
  </w:num>
  <w:num w:numId="529">
    <w:abstractNumId w:val="503"/>
  </w:num>
  <w:num w:numId="530">
    <w:abstractNumId w:val="107"/>
  </w:num>
  <w:num w:numId="531">
    <w:abstractNumId w:val="493"/>
  </w:num>
  <w:num w:numId="532">
    <w:abstractNumId w:val="233"/>
  </w:num>
  <w:num w:numId="533">
    <w:abstractNumId w:val="395"/>
  </w:num>
  <w:num w:numId="534">
    <w:abstractNumId w:val="62"/>
  </w:num>
  <w:num w:numId="535">
    <w:abstractNumId w:val="562"/>
  </w:num>
  <w:num w:numId="536">
    <w:abstractNumId w:val="225"/>
  </w:num>
  <w:num w:numId="537">
    <w:abstractNumId w:val="128"/>
  </w:num>
  <w:num w:numId="538">
    <w:abstractNumId w:val="345"/>
  </w:num>
  <w:num w:numId="539">
    <w:abstractNumId w:val="383"/>
  </w:num>
  <w:num w:numId="540">
    <w:abstractNumId w:val="294"/>
  </w:num>
  <w:num w:numId="541">
    <w:abstractNumId w:val="125"/>
  </w:num>
  <w:num w:numId="542">
    <w:abstractNumId w:val="557"/>
  </w:num>
  <w:num w:numId="543">
    <w:abstractNumId w:val="186"/>
  </w:num>
  <w:num w:numId="544">
    <w:abstractNumId w:val="188"/>
  </w:num>
  <w:num w:numId="545">
    <w:abstractNumId w:val="328"/>
  </w:num>
  <w:num w:numId="546">
    <w:abstractNumId w:val="556"/>
  </w:num>
  <w:num w:numId="547">
    <w:abstractNumId w:val="532"/>
  </w:num>
  <w:num w:numId="548">
    <w:abstractNumId w:val="35"/>
  </w:num>
  <w:num w:numId="549">
    <w:abstractNumId w:val="116"/>
  </w:num>
  <w:num w:numId="550">
    <w:abstractNumId w:val="163"/>
  </w:num>
  <w:num w:numId="551">
    <w:abstractNumId w:val="192"/>
  </w:num>
  <w:num w:numId="552">
    <w:abstractNumId w:val="468"/>
  </w:num>
  <w:num w:numId="553">
    <w:abstractNumId w:val="516"/>
  </w:num>
  <w:num w:numId="554">
    <w:abstractNumId w:val="139"/>
  </w:num>
  <w:num w:numId="555">
    <w:abstractNumId w:val="335"/>
  </w:num>
  <w:num w:numId="556">
    <w:abstractNumId w:val="330"/>
  </w:num>
  <w:num w:numId="557">
    <w:abstractNumId w:val="477"/>
  </w:num>
  <w:num w:numId="558">
    <w:abstractNumId w:val="594"/>
  </w:num>
  <w:num w:numId="559">
    <w:abstractNumId w:val="422"/>
  </w:num>
  <w:num w:numId="560">
    <w:abstractNumId w:val="438"/>
  </w:num>
  <w:num w:numId="561">
    <w:abstractNumId w:val="221"/>
  </w:num>
  <w:num w:numId="562">
    <w:abstractNumId w:val="63"/>
  </w:num>
  <w:num w:numId="563">
    <w:abstractNumId w:val="423"/>
  </w:num>
  <w:num w:numId="564">
    <w:abstractNumId w:val="429"/>
  </w:num>
  <w:num w:numId="565">
    <w:abstractNumId w:val="518"/>
  </w:num>
  <w:num w:numId="566">
    <w:abstractNumId w:val="95"/>
  </w:num>
  <w:num w:numId="567">
    <w:abstractNumId w:val="39"/>
  </w:num>
  <w:num w:numId="568">
    <w:abstractNumId w:val="276"/>
  </w:num>
  <w:num w:numId="569">
    <w:abstractNumId w:val="271"/>
  </w:num>
  <w:num w:numId="570">
    <w:abstractNumId w:val="546"/>
  </w:num>
  <w:num w:numId="571">
    <w:abstractNumId w:val="180"/>
  </w:num>
  <w:num w:numId="572">
    <w:abstractNumId w:val="444"/>
  </w:num>
  <w:num w:numId="573">
    <w:abstractNumId w:val="415"/>
  </w:num>
  <w:num w:numId="574">
    <w:abstractNumId w:val="459"/>
  </w:num>
  <w:num w:numId="575">
    <w:abstractNumId w:val="376"/>
  </w:num>
  <w:num w:numId="576">
    <w:abstractNumId w:val="463"/>
  </w:num>
  <w:num w:numId="577">
    <w:abstractNumId w:val="588"/>
  </w:num>
  <w:num w:numId="578">
    <w:abstractNumId w:val="489"/>
  </w:num>
  <w:num w:numId="579">
    <w:abstractNumId w:val="355"/>
  </w:num>
  <w:num w:numId="580">
    <w:abstractNumId w:val="508"/>
  </w:num>
  <w:num w:numId="581">
    <w:abstractNumId w:val="605"/>
  </w:num>
  <w:num w:numId="582">
    <w:abstractNumId w:val="374"/>
  </w:num>
  <w:num w:numId="583">
    <w:abstractNumId w:val="570"/>
  </w:num>
  <w:num w:numId="584">
    <w:abstractNumId w:val="131"/>
  </w:num>
  <w:num w:numId="585">
    <w:abstractNumId w:val="72"/>
  </w:num>
  <w:num w:numId="586">
    <w:abstractNumId w:val="206"/>
  </w:num>
  <w:num w:numId="587">
    <w:abstractNumId w:val="300"/>
  </w:num>
  <w:num w:numId="588">
    <w:abstractNumId w:val="465"/>
  </w:num>
  <w:num w:numId="589">
    <w:abstractNumId w:val="226"/>
  </w:num>
  <w:num w:numId="590">
    <w:abstractNumId w:val="144"/>
  </w:num>
  <w:num w:numId="591">
    <w:abstractNumId w:val="51"/>
  </w:num>
  <w:num w:numId="592">
    <w:abstractNumId w:val="214"/>
  </w:num>
  <w:num w:numId="593">
    <w:abstractNumId w:val="137"/>
  </w:num>
  <w:num w:numId="594">
    <w:abstractNumId w:val="288"/>
  </w:num>
  <w:num w:numId="595">
    <w:abstractNumId w:val="34"/>
  </w:num>
  <w:num w:numId="596">
    <w:abstractNumId w:val="15"/>
  </w:num>
  <w:num w:numId="597">
    <w:abstractNumId w:val="26"/>
  </w:num>
  <w:num w:numId="598">
    <w:abstractNumId w:val="117"/>
  </w:num>
  <w:num w:numId="599">
    <w:abstractNumId w:val="61"/>
  </w:num>
  <w:num w:numId="600">
    <w:abstractNumId w:val="25"/>
  </w:num>
  <w:num w:numId="601">
    <w:abstractNumId w:val="124"/>
  </w:num>
  <w:num w:numId="602">
    <w:abstractNumId w:val="146"/>
  </w:num>
  <w:num w:numId="603">
    <w:abstractNumId w:val="289"/>
  </w:num>
  <w:num w:numId="604">
    <w:abstractNumId w:val="421"/>
  </w:num>
  <w:num w:numId="605">
    <w:abstractNumId w:val="173"/>
  </w:num>
  <w:numIdMacAtCleanup w:val="6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1619"/>
    <w:rsid w:val="00001815"/>
    <w:rsid w:val="00001A86"/>
    <w:rsid w:val="00002A68"/>
    <w:rsid w:val="000030CF"/>
    <w:rsid w:val="00003E0A"/>
    <w:rsid w:val="00005608"/>
    <w:rsid w:val="00005807"/>
    <w:rsid w:val="00005C64"/>
    <w:rsid w:val="00006274"/>
    <w:rsid w:val="0001132E"/>
    <w:rsid w:val="000114E6"/>
    <w:rsid w:val="00011AA6"/>
    <w:rsid w:val="000120C7"/>
    <w:rsid w:val="000128A3"/>
    <w:rsid w:val="00013A64"/>
    <w:rsid w:val="00014799"/>
    <w:rsid w:val="00015334"/>
    <w:rsid w:val="00015D73"/>
    <w:rsid w:val="00016141"/>
    <w:rsid w:val="00017A66"/>
    <w:rsid w:val="0002161D"/>
    <w:rsid w:val="00024700"/>
    <w:rsid w:val="000252BD"/>
    <w:rsid w:val="00026C6C"/>
    <w:rsid w:val="00026CB8"/>
    <w:rsid w:val="00027B28"/>
    <w:rsid w:val="00027F10"/>
    <w:rsid w:val="00030BE8"/>
    <w:rsid w:val="00030D3C"/>
    <w:rsid w:val="000318FB"/>
    <w:rsid w:val="000330C5"/>
    <w:rsid w:val="00034852"/>
    <w:rsid w:val="00035778"/>
    <w:rsid w:val="00035C36"/>
    <w:rsid w:val="00037007"/>
    <w:rsid w:val="000378B9"/>
    <w:rsid w:val="00040085"/>
    <w:rsid w:val="000403AC"/>
    <w:rsid w:val="0004150C"/>
    <w:rsid w:val="0004275C"/>
    <w:rsid w:val="00043001"/>
    <w:rsid w:val="00045C4C"/>
    <w:rsid w:val="0004670F"/>
    <w:rsid w:val="000479A5"/>
    <w:rsid w:val="00047C5C"/>
    <w:rsid w:val="00047DC4"/>
    <w:rsid w:val="000506C7"/>
    <w:rsid w:val="000525FC"/>
    <w:rsid w:val="000526A0"/>
    <w:rsid w:val="000531F0"/>
    <w:rsid w:val="0005525B"/>
    <w:rsid w:val="0005545F"/>
    <w:rsid w:val="0005553F"/>
    <w:rsid w:val="00055983"/>
    <w:rsid w:val="00056179"/>
    <w:rsid w:val="000566ED"/>
    <w:rsid w:val="00060BDA"/>
    <w:rsid w:val="00061360"/>
    <w:rsid w:val="00061370"/>
    <w:rsid w:val="000618D5"/>
    <w:rsid w:val="00062773"/>
    <w:rsid w:val="00063CF5"/>
    <w:rsid w:val="00067BD9"/>
    <w:rsid w:val="000704DD"/>
    <w:rsid w:val="00074057"/>
    <w:rsid w:val="00074163"/>
    <w:rsid w:val="00074425"/>
    <w:rsid w:val="0007501B"/>
    <w:rsid w:val="00077EA3"/>
    <w:rsid w:val="00080388"/>
    <w:rsid w:val="0008131B"/>
    <w:rsid w:val="000814A0"/>
    <w:rsid w:val="000817AB"/>
    <w:rsid w:val="00081849"/>
    <w:rsid w:val="0008257B"/>
    <w:rsid w:val="000842A2"/>
    <w:rsid w:val="0008685C"/>
    <w:rsid w:val="00086B7B"/>
    <w:rsid w:val="0009152B"/>
    <w:rsid w:val="00091717"/>
    <w:rsid w:val="00092D2D"/>
    <w:rsid w:val="0009389C"/>
    <w:rsid w:val="00093AB7"/>
    <w:rsid w:val="00093D25"/>
    <w:rsid w:val="000942EF"/>
    <w:rsid w:val="000946A2"/>
    <w:rsid w:val="00094ABE"/>
    <w:rsid w:val="00094CAD"/>
    <w:rsid w:val="000961FA"/>
    <w:rsid w:val="00096ACD"/>
    <w:rsid w:val="00096CA1"/>
    <w:rsid w:val="000A0271"/>
    <w:rsid w:val="000A1BDB"/>
    <w:rsid w:val="000A2FB3"/>
    <w:rsid w:val="000A32F8"/>
    <w:rsid w:val="000A3A6A"/>
    <w:rsid w:val="000A5CCF"/>
    <w:rsid w:val="000B0C07"/>
    <w:rsid w:val="000B1F71"/>
    <w:rsid w:val="000B2406"/>
    <w:rsid w:val="000B2DF4"/>
    <w:rsid w:val="000B2F49"/>
    <w:rsid w:val="000B30DF"/>
    <w:rsid w:val="000B3E97"/>
    <w:rsid w:val="000B6119"/>
    <w:rsid w:val="000B6C86"/>
    <w:rsid w:val="000B7C2D"/>
    <w:rsid w:val="000C09F4"/>
    <w:rsid w:val="000C30BA"/>
    <w:rsid w:val="000C3C0A"/>
    <w:rsid w:val="000C3CDC"/>
    <w:rsid w:val="000C543D"/>
    <w:rsid w:val="000C6264"/>
    <w:rsid w:val="000C64F1"/>
    <w:rsid w:val="000C699B"/>
    <w:rsid w:val="000C703B"/>
    <w:rsid w:val="000C71E8"/>
    <w:rsid w:val="000D01FB"/>
    <w:rsid w:val="000D575F"/>
    <w:rsid w:val="000D5C09"/>
    <w:rsid w:val="000E0352"/>
    <w:rsid w:val="000E1E68"/>
    <w:rsid w:val="000E26A0"/>
    <w:rsid w:val="000E4A7C"/>
    <w:rsid w:val="000E5525"/>
    <w:rsid w:val="000E7E15"/>
    <w:rsid w:val="000E7FD6"/>
    <w:rsid w:val="000F145C"/>
    <w:rsid w:val="000F36FA"/>
    <w:rsid w:val="000F6C04"/>
    <w:rsid w:val="000F7BC8"/>
    <w:rsid w:val="00100109"/>
    <w:rsid w:val="00100639"/>
    <w:rsid w:val="001032F4"/>
    <w:rsid w:val="0010378E"/>
    <w:rsid w:val="00103A6B"/>
    <w:rsid w:val="00104F85"/>
    <w:rsid w:val="001060CD"/>
    <w:rsid w:val="0010611D"/>
    <w:rsid w:val="00106182"/>
    <w:rsid w:val="00106226"/>
    <w:rsid w:val="00106297"/>
    <w:rsid w:val="001121C4"/>
    <w:rsid w:val="00112737"/>
    <w:rsid w:val="0011319C"/>
    <w:rsid w:val="0011328D"/>
    <w:rsid w:val="0011343B"/>
    <w:rsid w:val="00115117"/>
    <w:rsid w:val="00116109"/>
    <w:rsid w:val="0011799A"/>
    <w:rsid w:val="00121CDC"/>
    <w:rsid w:val="00123433"/>
    <w:rsid w:val="001316AD"/>
    <w:rsid w:val="00131ADE"/>
    <w:rsid w:val="001325D8"/>
    <w:rsid w:val="00132ABC"/>
    <w:rsid w:val="00132B1C"/>
    <w:rsid w:val="0013379F"/>
    <w:rsid w:val="0013647A"/>
    <w:rsid w:val="0013704C"/>
    <w:rsid w:val="001408EA"/>
    <w:rsid w:val="00141697"/>
    <w:rsid w:val="00141987"/>
    <w:rsid w:val="00141FA8"/>
    <w:rsid w:val="0014245A"/>
    <w:rsid w:val="001426B4"/>
    <w:rsid w:val="00142785"/>
    <w:rsid w:val="00142871"/>
    <w:rsid w:val="00142882"/>
    <w:rsid w:val="001444B5"/>
    <w:rsid w:val="0015037B"/>
    <w:rsid w:val="00150630"/>
    <w:rsid w:val="00150A48"/>
    <w:rsid w:val="0015203D"/>
    <w:rsid w:val="00152C8B"/>
    <w:rsid w:val="001530FF"/>
    <w:rsid w:val="0015333A"/>
    <w:rsid w:val="001538F1"/>
    <w:rsid w:val="001543A4"/>
    <w:rsid w:val="00154BA6"/>
    <w:rsid w:val="00156CF1"/>
    <w:rsid w:val="001574D7"/>
    <w:rsid w:val="00160764"/>
    <w:rsid w:val="00160778"/>
    <w:rsid w:val="00160785"/>
    <w:rsid w:val="001610CB"/>
    <w:rsid w:val="00162D00"/>
    <w:rsid w:val="00164BBD"/>
    <w:rsid w:val="0016561C"/>
    <w:rsid w:val="00165E0E"/>
    <w:rsid w:val="00166A68"/>
    <w:rsid w:val="00166EE5"/>
    <w:rsid w:val="00167CA6"/>
    <w:rsid w:val="001701FD"/>
    <w:rsid w:val="00170AA0"/>
    <w:rsid w:val="00170BC1"/>
    <w:rsid w:val="0017114E"/>
    <w:rsid w:val="00172608"/>
    <w:rsid w:val="001741E0"/>
    <w:rsid w:val="001745E0"/>
    <w:rsid w:val="0017619C"/>
    <w:rsid w:val="00176362"/>
    <w:rsid w:val="001767B8"/>
    <w:rsid w:val="00176CEF"/>
    <w:rsid w:val="00176F91"/>
    <w:rsid w:val="001775B5"/>
    <w:rsid w:val="0018034B"/>
    <w:rsid w:val="0018193A"/>
    <w:rsid w:val="00181CC6"/>
    <w:rsid w:val="001836BE"/>
    <w:rsid w:val="00184DB7"/>
    <w:rsid w:val="0018658F"/>
    <w:rsid w:val="001867D7"/>
    <w:rsid w:val="00186BA6"/>
    <w:rsid w:val="00190013"/>
    <w:rsid w:val="00190718"/>
    <w:rsid w:val="001911A9"/>
    <w:rsid w:val="00191724"/>
    <w:rsid w:val="00192407"/>
    <w:rsid w:val="00195294"/>
    <w:rsid w:val="00196E03"/>
    <w:rsid w:val="001A043B"/>
    <w:rsid w:val="001A2985"/>
    <w:rsid w:val="001A3363"/>
    <w:rsid w:val="001A376D"/>
    <w:rsid w:val="001A4F64"/>
    <w:rsid w:val="001A4FC1"/>
    <w:rsid w:val="001A6636"/>
    <w:rsid w:val="001A72E7"/>
    <w:rsid w:val="001B153E"/>
    <w:rsid w:val="001B231E"/>
    <w:rsid w:val="001B2A1E"/>
    <w:rsid w:val="001B315C"/>
    <w:rsid w:val="001B49C6"/>
    <w:rsid w:val="001B4FF1"/>
    <w:rsid w:val="001B635A"/>
    <w:rsid w:val="001C05C1"/>
    <w:rsid w:val="001C07D6"/>
    <w:rsid w:val="001C14E3"/>
    <w:rsid w:val="001C49AA"/>
    <w:rsid w:val="001C5CCB"/>
    <w:rsid w:val="001D0402"/>
    <w:rsid w:val="001D0D46"/>
    <w:rsid w:val="001D190D"/>
    <w:rsid w:val="001D1C27"/>
    <w:rsid w:val="001D2B31"/>
    <w:rsid w:val="001D4695"/>
    <w:rsid w:val="001D6EF1"/>
    <w:rsid w:val="001D7408"/>
    <w:rsid w:val="001E166C"/>
    <w:rsid w:val="001E33AD"/>
    <w:rsid w:val="001E39AB"/>
    <w:rsid w:val="001E3C9F"/>
    <w:rsid w:val="001E4CC9"/>
    <w:rsid w:val="001E5483"/>
    <w:rsid w:val="001E56B4"/>
    <w:rsid w:val="001E582A"/>
    <w:rsid w:val="001E6557"/>
    <w:rsid w:val="001E7506"/>
    <w:rsid w:val="001E7E4E"/>
    <w:rsid w:val="001F178D"/>
    <w:rsid w:val="001F17EF"/>
    <w:rsid w:val="001F375E"/>
    <w:rsid w:val="001F446C"/>
    <w:rsid w:val="001F4905"/>
    <w:rsid w:val="001F7CBE"/>
    <w:rsid w:val="001F7F40"/>
    <w:rsid w:val="00200AA9"/>
    <w:rsid w:val="00202992"/>
    <w:rsid w:val="002041CE"/>
    <w:rsid w:val="00204D0F"/>
    <w:rsid w:val="002070C0"/>
    <w:rsid w:val="00207946"/>
    <w:rsid w:val="00211C39"/>
    <w:rsid w:val="00213DF9"/>
    <w:rsid w:val="00214410"/>
    <w:rsid w:val="00214FE8"/>
    <w:rsid w:val="002170CB"/>
    <w:rsid w:val="00217482"/>
    <w:rsid w:val="00217AFD"/>
    <w:rsid w:val="00217D3B"/>
    <w:rsid w:val="00220480"/>
    <w:rsid w:val="00221E8F"/>
    <w:rsid w:val="00222ABF"/>
    <w:rsid w:val="002240FE"/>
    <w:rsid w:val="00225117"/>
    <w:rsid w:val="00225F79"/>
    <w:rsid w:val="00227BAC"/>
    <w:rsid w:val="00227EFC"/>
    <w:rsid w:val="0023476A"/>
    <w:rsid w:val="00235CC8"/>
    <w:rsid w:val="002370E4"/>
    <w:rsid w:val="002403A9"/>
    <w:rsid w:val="00240E5E"/>
    <w:rsid w:val="00241451"/>
    <w:rsid w:val="00243046"/>
    <w:rsid w:val="0024455B"/>
    <w:rsid w:val="00245750"/>
    <w:rsid w:val="00245FF7"/>
    <w:rsid w:val="00246213"/>
    <w:rsid w:val="002462A5"/>
    <w:rsid w:val="00246C75"/>
    <w:rsid w:val="00246F0D"/>
    <w:rsid w:val="00252442"/>
    <w:rsid w:val="0025282A"/>
    <w:rsid w:val="00252BC8"/>
    <w:rsid w:val="0025511E"/>
    <w:rsid w:val="002558B8"/>
    <w:rsid w:val="00255EED"/>
    <w:rsid w:val="00255F3E"/>
    <w:rsid w:val="00261179"/>
    <w:rsid w:val="00261328"/>
    <w:rsid w:val="00270861"/>
    <w:rsid w:val="0027227A"/>
    <w:rsid w:val="00273620"/>
    <w:rsid w:val="00274490"/>
    <w:rsid w:val="00274963"/>
    <w:rsid w:val="00274B3D"/>
    <w:rsid w:val="00275FAD"/>
    <w:rsid w:val="00276309"/>
    <w:rsid w:val="00276586"/>
    <w:rsid w:val="002771A1"/>
    <w:rsid w:val="00280830"/>
    <w:rsid w:val="002809C7"/>
    <w:rsid w:val="0028191D"/>
    <w:rsid w:val="00281CAB"/>
    <w:rsid w:val="00283897"/>
    <w:rsid w:val="00283FAB"/>
    <w:rsid w:val="002846EC"/>
    <w:rsid w:val="0028592C"/>
    <w:rsid w:val="00286285"/>
    <w:rsid w:val="0028662E"/>
    <w:rsid w:val="00286985"/>
    <w:rsid w:val="00287576"/>
    <w:rsid w:val="00290932"/>
    <w:rsid w:val="00291284"/>
    <w:rsid w:val="002912BF"/>
    <w:rsid w:val="002928D4"/>
    <w:rsid w:val="00292CD8"/>
    <w:rsid w:val="00292D1A"/>
    <w:rsid w:val="002944F8"/>
    <w:rsid w:val="00295052"/>
    <w:rsid w:val="00295B60"/>
    <w:rsid w:val="0029646C"/>
    <w:rsid w:val="002A08B6"/>
    <w:rsid w:val="002A2884"/>
    <w:rsid w:val="002A302F"/>
    <w:rsid w:val="002A4717"/>
    <w:rsid w:val="002A55F1"/>
    <w:rsid w:val="002A65E9"/>
    <w:rsid w:val="002A701C"/>
    <w:rsid w:val="002A7072"/>
    <w:rsid w:val="002A757C"/>
    <w:rsid w:val="002A7F52"/>
    <w:rsid w:val="002B36D9"/>
    <w:rsid w:val="002B3704"/>
    <w:rsid w:val="002B4E6A"/>
    <w:rsid w:val="002B559C"/>
    <w:rsid w:val="002B5D43"/>
    <w:rsid w:val="002B77B8"/>
    <w:rsid w:val="002C1287"/>
    <w:rsid w:val="002C207C"/>
    <w:rsid w:val="002C27C2"/>
    <w:rsid w:val="002C49D7"/>
    <w:rsid w:val="002C4C84"/>
    <w:rsid w:val="002C6DEF"/>
    <w:rsid w:val="002C77DD"/>
    <w:rsid w:val="002C78C4"/>
    <w:rsid w:val="002D2018"/>
    <w:rsid w:val="002D21CE"/>
    <w:rsid w:val="002D2BEB"/>
    <w:rsid w:val="002D2F34"/>
    <w:rsid w:val="002D5331"/>
    <w:rsid w:val="002D5D60"/>
    <w:rsid w:val="002E1063"/>
    <w:rsid w:val="002E1236"/>
    <w:rsid w:val="002E24A0"/>
    <w:rsid w:val="002E35FC"/>
    <w:rsid w:val="002E4DE5"/>
    <w:rsid w:val="002E5345"/>
    <w:rsid w:val="002E5390"/>
    <w:rsid w:val="002E6A7C"/>
    <w:rsid w:val="002F065D"/>
    <w:rsid w:val="002F2EB1"/>
    <w:rsid w:val="002F414A"/>
    <w:rsid w:val="002F5770"/>
    <w:rsid w:val="002F5D90"/>
    <w:rsid w:val="002F7356"/>
    <w:rsid w:val="0030164F"/>
    <w:rsid w:val="00301842"/>
    <w:rsid w:val="00301E99"/>
    <w:rsid w:val="00305ED3"/>
    <w:rsid w:val="00307700"/>
    <w:rsid w:val="00307D1A"/>
    <w:rsid w:val="00307E92"/>
    <w:rsid w:val="00311644"/>
    <w:rsid w:val="003121E2"/>
    <w:rsid w:val="00312CF5"/>
    <w:rsid w:val="00313A88"/>
    <w:rsid w:val="003143F9"/>
    <w:rsid w:val="0031580E"/>
    <w:rsid w:val="0031642E"/>
    <w:rsid w:val="00316617"/>
    <w:rsid w:val="003177B3"/>
    <w:rsid w:val="00317D7E"/>
    <w:rsid w:val="00320604"/>
    <w:rsid w:val="00322C8B"/>
    <w:rsid w:val="003251AB"/>
    <w:rsid w:val="00325EC6"/>
    <w:rsid w:val="0032650C"/>
    <w:rsid w:val="003265FD"/>
    <w:rsid w:val="0033108D"/>
    <w:rsid w:val="003341E2"/>
    <w:rsid w:val="00336437"/>
    <w:rsid w:val="003366EE"/>
    <w:rsid w:val="00341041"/>
    <w:rsid w:val="003427F7"/>
    <w:rsid w:val="00342D6E"/>
    <w:rsid w:val="00343707"/>
    <w:rsid w:val="0034376D"/>
    <w:rsid w:val="00344050"/>
    <w:rsid w:val="00346841"/>
    <w:rsid w:val="00347376"/>
    <w:rsid w:val="0035195C"/>
    <w:rsid w:val="00353A37"/>
    <w:rsid w:val="003564AC"/>
    <w:rsid w:val="00360AC1"/>
    <w:rsid w:val="00363E27"/>
    <w:rsid w:val="0036458B"/>
    <w:rsid w:val="00364EBE"/>
    <w:rsid w:val="00365064"/>
    <w:rsid w:val="00365761"/>
    <w:rsid w:val="00365888"/>
    <w:rsid w:val="0036593E"/>
    <w:rsid w:val="00365AE5"/>
    <w:rsid w:val="0036610E"/>
    <w:rsid w:val="0036789F"/>
    <w:rsid w:val="003704ED"/>
    <w:rsid w:val="0037243D"/>
    <w:rsid w:val="003738BC"/>
    <w:rsid w:val="0037655E"/>
    <w:rsid w:val="00376CB1"/>
    <w:rsid w:val="00377ABF"/>
    <w:rsid w:val="003808C5"/>
    <w:rsid w:val="00380A25"/>
    <w:rsid w:val="003818E6"/>
    <w:rsid w:val="00381EE4"/>
    <w:rsid w:val="003820EC"/>
    <w:rsid w:val="00382893"/>
    <w:rsid w:val="00384B96"/>
    <w:rsid w:val="00386477"/>
    <w:rsid w:val="00386989"/>
    <w:rsid w:val="00386B49"/>
    <w:rsid w:val="00387287"/>
    <w:rsid w:val="0038785A"/>
    <w:rsid w:val="00390954"/>
    <w:rsid w:val="003914AC"/>
    <w:rsid w:val="00392816"/>
    <w:rsid w:val="00394363"/>
    <w:rsid w:val="0039475D"/>
    <w:rsid w:val="00394BAD"/>
    <w:rsid w:val="0039504D"/>
    <w:rsid w:val="00396CCF"/>
    <w:rsid w:val="00397A60"/>
    <w:rsid w:val="00397D4F"/>
    <w:rsid w:val="00397EA3"/>
    <w:rsid w:val="003A054D"/>
    <w:rsid w:val="003A09D2"/>
    <w:rsid w:val="003A1914"/>
    <w:rsid w:val="003A390E"/>
    <w:rsid w:val="003A50F1"/>
    <w:rsid w:val="003A6772"/>
    <w:rsid w:val="003A686F"/>
    <w:rsid w:val="003A70CC"/>
    <w:rsid w:val="003A7C76"/>
    <w:rsid w:val="003B0E71"/>
    <w:rsid w:val="003B1A1E"/>
    <w:rsid w:val="003B1FEF"/>
    <w:rsid w:val="003B2340"/>
    <w:rsid w:val="003B31DD"/>
    <w:rsid w:val="003B33FE"/>
    <w:rsid w:val="003B5D87"/>
    <w:rsid w:val="003B6722"/>
    <w:rsid w:val="003B748F"/>
    <w:rsid w:val="003B775F"/>
    <w:rsid w:val="003C03C4"/>
    <w:rsid w:val="003C0A6B"/>
    <w:rsid w:val="003C23F7"/>
    <w:rsid w:val="003C44DE"/>
    <w:rsid w:val="003C51D3"/>
    <w:rsid w:val="003C54E6"/>
    <w:rsid w:val="003C59B1"/>
    <w:rsid w:val="003C5C64"/>
    <w:rsid w:val="003C70B6"/>
    <w:rsid w:val="003C72F6"/>
    <w:rsid w:val="003D0178"/>
    <w:rsid w:val="003D296F"/>
    <w:rsid w:val="003D2A56"/>
    <w:rsid w:val="003D30DD"/>
    <w:rsid w:val="003D42A8"/>
    <w:rsid w:val="003D511C"/>
    <w:rsid w:val="003D57B2"/>
    <w:rsid w:val="003D66BF"/>
    <w:rsid w:val="003D674A"/>
    <w:rsid w:val="003D693C"/>
    <w:rsid w:val="003E1C23"/>
    <w:rsid w:val="003E232B"/>
    <w:rsid w:val="003E5381"/>
    <w:rsid w:val="003E6398"/>
    <w:rsid w:val="003E6668"/>
    <w:rsid w:val="003E6DE6"/>
    <w:rsid w:val="003E74B7"/>
    <w:rsid w:val="003F070A"/>
    <w:rsid w:val="003F1DAF"/>
    <w:rsid w:val="003F2BD8"/>
    <w:rsid w:val="003F2FCC"/>
    <w:rsid w:val="003F5624"/>
    <w:rsid w:val="003F7CB0"/>
    <w:rsid w:val="00401B79"/>
    <w:rsid w:val="00402C66"/>
    <w:rsid w:val="00402E4F"/>
    <w:rsid w:val="004056EC"/>
    <w:rsid w:val="00405DAD"/>
    <w:rsid w:val="004072EE"/>
    <w:rsid w:val="004074F9"/>
    <w:rsid w:val="00407BED"/>
    <w:rsid w:val="00410B3D"/>
    <w:rsid w:val="00410C82"/>
    <w:rsid w:val="004114BA"/>
    <w:rsid w:val="00413D73"/>
    <w:rsid w:val="00414B20"/>
    <w:rsid w:val="00415515"/>
    <w:rsid w:val="00416378"/>
    <w:rsid w:val="0041723E"/>
    <w:rsid w:val="00420178"/>
    <w:rsid w:val="00420FB3"/>
    <w:rsid w:val="00421D02"/>
    <w:rsid w:val="00421D82"/>
    <w:rsid w:val="00423A9A"/>
    <w:rsid w:val="004248BE"/>
    <w:rsid w:val="00425949"/>
    <w:rsid w:val="00425FCC"/>
    <w:rsid w:val="00426E97"/>
    <w:rsid w:val="00427D4E"/>
    <w:rsid w:val="00431001"/>
    <w:rsid w:val="00431B1F"/>
    <w:rsid w:val="00435669"/>
    <w:rsid w:val="00436793"/>
    <w:rsid w:val="00436E81"/>
    <w:rsid w:val="00437888"/>
    <w:rsid w:val="00440107"/>
    <w:rsid w:val="004404E3"/>
    <w:rsid w:val="0044054C"/>
    <w:rsid w:val="00442F79"/>
    <w:rsid w:val="00443478"/>
    <w:rsid w:val="0044404D"/>
    <w:rsid w:val="0044435C"/>
    <w:rsid w:val="00445546"/>
    <w:rsid w:val="00445C75"/>
    <w:rsid w:val="004506B1"/>
    <w:rsid w:val="004534F9"/>
    <w:rsid w:val="00453539"/>
    <w:rsid w:val="00453A6A"/>
    <w:rsid w:val="00454507"/>
    <w:rsid w:val="00454530"/>
    <w:rsid w:val="00454895"/>
    <w:rsid w:val="00455B32"/>
    <w:rsid w:val="004569F6"/>
    <w:rsid w:val="00456F40"/>
    <w:rsid w:val="00457C0A"/>
    <w:rsid w:val="004604CB"/>
    <w:rsid w:val="00464B02"/>
    <w:rsid w:val="004651C3"/>
    <w:rsid w:val="00466177"/>
    <w:rsid w:val="00466D60"/>
    <w:rsid w:val="00470200"/>
    <w:rsid w:val="004712FA"/>
    <w:rsid w:val="00471A03"/>
    <w:rsid w:val="00473586"/>
    <w:rsid w:val="00473FD5"/>
    <w:rsid w:val="00474172"/>
    <w:rsid w:val="004744E4"/>
    <w:rsid w:val="0047685D"/>
    <w:rsid w:val="0047697B"/>
    <w:rsid w:val="00480790"/>
    <w:rsid w:val="00480D56"/>
    <w:rsid w:val="00481663"/>
    <w:rsid w:val="0048342D"/>
    <w:rsid w:val="00483863"/>
    <w:rsid w:val="004841BB"/>
    <w:rsid w:val="004843B7"/>
    <w:rsid w:val="004847A6"/>
    <w:rsid w:val="004906D1"/>
    <w:rsid w:val="00491CBF"/>
    <w:rsid w:val="00491F73"/>
    <w:rsid w:val="0049220F"/>
    <w:rsid w:val="00492854"/>
    <w:rsid w:val="00493A19"/>
    <w:rsid w:val="00493A80"/>
    <w:rsid w:val="0049474F"/>
    <w:rsid w:val="00497346"/>
    <w:rsid w:val="00497780"/>
    <w:rsid w:val="004A0861"/>
    <w:rsid w:val="004A12D1"/>
    <w:rsid w:val="004A155C"/>
    <w:rsid w:val="004A30A2"/>
    <w:rsid w:val="004A4999"/>
    <w:rsid w:val="004A4E05"/>
    <w:rsid w:val="004A58D5"/>
    <w:rsid w:val="004A6D60"/>
    <w:rsid w:val="004B07F7"/>
    <w:rsid w:val="004B0CE0"/>
    <w:rsid w:val="004B20FE"/>
    <w:rsid w:val="004B25C1"/>
    <w:rsid w:val="004B2DA3"/>
    <w:rsid w:val="004B3BF5"/>
    <w:rsid w:val="004B4C61"/>
    <w:rsid w:val="004B5429"/>
    <w:rsid w:val="004B59A6"/>
    <w:rsid w:val="004B782F"/>
    <w:rsid w:val="004B7DA3"/>
    <w:rsid w:val="004C0E4D"/>
    <w:rsid w:val="004C173A"/>
    <w:rsid w:val="004C1A33"/>
    <w:rsid w:val="004C28ED"/>
    <w:rsid w:val="004C3BE3"/>
    <w:rsid w:val="004C4332"/>
    <w:rsid w:val="004C49D4"/>
    <w:rsid w:val="004C5E35"/>
    <w:rsid w:val="004C6550"/>
    <w:rsid w:val="004C6962"/>
    <w:rsid w:val="004C770C"/>
    <w:rsid w:val="004D0DE8"/>
    <w:rsid w:val="004D1763"/>
    <w:rsid w:val="004D20C2"/>
    <w:rsid w:val="004D3229"/>
    <w:rsid w:val="004D4451"/>
    <w:rsid w:val="004E056A"/>
    <w:rsid w:val="004E09F0"/>
    <w:rsid w:val="004E121C"/>
    <w:rsid w:val="004E2264"/>
    <w:rsid w:val="004E396A"/>
    <w:rsid w:val="004E3AFD"/>
    <w:rsid w:val="004E40DF"/>
    <w:rsid w:val="004E446E"/>
    <w:rsid w:val="004E4C95"/>
    <w:rsid w:val="004E4CCA"/>
    <w:rsid w:val="004E4F0D"/>
    <w:rsid w:val="004E59E0"/>
    <w:rsid w:val="004E5F39"/>
    <w:rsid w:val="004E6243"/>
    <w:rsid w:val="004E67F3"/>
    <w:rsid w:val="004E6E50"/>
    <w:rsid w:val="004F012E"/>
    <w:rsid w:val="004F20CA"/>
    <w:rsid w:val="004F26A5"/>
    <w:rsid w:val="004F5D74"/>
    <w:rsid w:val="004F63AC"/>
    <w:rsid w:val="004F6939"/>
    <w:rsid w:val="004F6BC5"/>
    <w:rsid w:val="004F754F"/>
    <w:rsid w:val="004F7ADD"/>
    <w:rsid w:val="00500401"/>
    <w:rsid w:val="00500DCD"/>
    <w:rsid w:val="00502DE5"/>
    <w:rsid w:val="00503BE7"/>
    <w:rsid w:val="00503C53"/>
    <w:rsid w:val="00506408"/>
    <w:rsid w:val="00506680"/>
    <w:rsid w:val="00506D0A"/>
    <w:rsid w:val="005075C8"/>
    <w:rsid w:val="00510F8E"/>
    <w:rsid w:val="00511504"/>
    <w:rsid w:val="00511BA6"/>
    <w:rsid w:val="00513920"/>
    <w:rsid w:val="00515302"/>
    <w:rsid w:val="00515844"/>
    <w:rsid w:val="00515E39"/>
    <w:rsid w:val="00515FE7"/>
    <w:rsid w:val="00517AD5"/>
    <w:rsid w:val="00520EF3"/>
    <w:rsid w:val="00521DD7"/>
    <w:rsid w:val="00523468"/>
    <w:rsid w:val="00524A6F"/>
    <w:rsid w:val="00525AF7"/>
    <w:rsid w:val="00525BFE"/>
    <w:rsid w:val="005270B0"/>
    <w:rsid w:val="0052749D"/>
    <w:rsid w:val="00527E0E"/>
    <w:rsid w:val="005307C1"/>
    <w:rsid w:val="005324E3"/>
    <w:rsid w:val="0053299D"/>
    <w:rsid w:val="00533A97"/>
    <w:rsid w:val="00535662"/>
    <w:rsid w:val="00536300"/>
    <w:rsid w:val="005374FA"/>
    <w:rsid w:val="00540736"/>
    <w:rsid w:val="00541663"/>
    <w:rsid w:val="0054290D"/>
    <w:rsid w:val="005431BE"/>
    <w:rsid w:val="00544DF3"/>
    <w:rsid w:val="00545B1A"/>
    <w:rsid w:val="00546508"/>
    <w:rsid w:val="00546795"/>
    <w:rsid w:val="0055460D"/>
    <w:rsid w:val="005570E7"/>
    <w:rsid w:val="00557719"/>
    <w:rsid w:val="0056187F"/>
    <w:rsid w:val="0056192A"/>
    <w:rsid w:val="005619AF"/>
    <w:rsid w:val="00563332"/>
    <w:rsid w:val="00563709"/>
    <w:rsid w:val="00563EFC"/>
    <w:rsid w:val="005643BF"/>
    <w:rsid w:val="00566A7D"/>
    <w:rsid w:val="0056786B"/>
    <w:rsid w:val="00570088"/>
    <w:rsid w:val="00570649"/>
    <w:rsid w:val="005706BC"/>
    <w:rsid w:val="005715DD"/>
    <w:rsid w:val="00572CC1"/>
    <w:rsid w:val="00572FF7"/>
    <w:rsid w:val="00574789"/>
    <w:rsid w:val="00574870"/>
    <w:rsid w:val="00574981"/>
    <w:rsid w:val="005764D9"/>
    <w:rsid w:val="00577433"/>
    <w:rsid w:val="0057762A"/>
    <w:rsid w:val="00577801"/>
    <w:rsid w:val="005807FC"/>
    <w:rsid w:val="00581C40"/>
    <w:rsid w:val="00582278"/>
    <w:rsid w:val="005830A9"/>
    <w:rsid w:val="00583C73"/>
    <w:rsid w:val="0058402F"/>
    <w:rsid w:val="00586705"/>
    <w:rsid w:val="00586B88"/>
    <w:rsid w:val="00586BDD"/>
    <w:rsid w:val="00586FDD"/>
    <w:rsid w:val="00587BDC"/>
    <w:rsid w:val="00587D89"/>
    <w:rsid w:val="005905CE"/>
    <w:rsid w:val="00590F41"/>
    <w:rsid w:val="00591FB3"/>
    <w:rsid w:val="00592344"/>
    <w:rsid w:val="005939E1"/>
    <w:rsid w:val="00593C93"/>
    <w:rsid w:val="005953F5"/>
    <w:rsid w:val="005958D1"/>
    <w:rsid w:val="00596C06"/>
    <w:rsid w:val="005A23A7"/>
    <w:rsid w:val="005A620D"/>
    <w:rsid w:val="005A6C04"/>
    <w:rsid w:val="005B0922"/>
    <w:rsid w:val="005B3764"/>
    <w:rsid w:val="005B3C07"/>
    <w:rsid w:val="005B44C7"/>
    <w:rsid w:val="005B6661"/>
    <w:rsid w:val="005B7115"/>
    <w:rsid w:val="005B7C42"/>
    <w:rsid w:val="005C0A16"/>
    <w:rsid w:val="005C0EFA"/>
    <w:rsid w:val="005C1C7E"/>
    <w:rsid w:val="005C235D"/>
    <w:rsid w:val="005C3FE6"/>
    <w:rsid w:val="005C4C89"/>
    <w:rsid w:val="005C4EF5"/>
    <w:rsid w:val="005C5B11"/>
    <w:rsid w:val="005C74EC"/>
    <w:rsid w:val="005D4B08"/>
    <w:rsid w:val="005D5E4B"/>
    <w:rsid w:val="005D5FF3"/>
    <w:rsid w:val="005D7F42"/>
    <w:rsid w:val="005E00F0"/>
    <w:rsid w:val="005E2CCB"/>
    <w:rsid w:val="005E35D3"/>
    <w:rsid w:val="005E7EAB"/>
    <w:rsid w:val="005E7FCB"/>
    <w:rsid w:val="005F19CC"/>
    <w:rsid w:val="005F1B14"/>
    <w:rsid w:val="005F26C4"/>
    <w:rsid w:val="005F363D"/>
    <w:rsid w:val="005F441A"/>
    <w:rsid w:val="005F546F"/>
    <w:rsid w:val="005F6C10"/>
    <w:rsid w:val="005F7622"/>
    <w:rsid w:val="005F7FEC"/>
    <w:rsid w:val="00600939"/>
    <w:rsid w:val="00600D0B"/>
    <w:rsid w:val="006019F2"/>
    <w:rsid w:val="0060267D"/>
    <w:rsid w:val="00603619"/>
    <w:rsid w:val="00603A75"/>
    <w:rsid w:val="006049F0"/>
    <w:rsid w:val="00607CFC"/>
    <w:rsid w:val="006116D2"/>
    <w:rsid w:val="0061285E"/>
    <w:rsid w:val="00612C10"/>
    <w:rsid w:val="00613A39"/>
    <w:rsid w:val="006154B3"/>
    <w:rsid w:val="006167EE"/>
    <w:rsid w:val="00620B53"/>
    <w:rsid w:val="006214EF"/>
    <w:rsid w:val="0062390A"/>
    <w:rsid w:val="0062527A"/>
    <w:rsid w:val="006256D7"/>
    <w:rsid w:val="00625A86"/>
    <w:rsid w:val="00627DFE"/>
    <w:rsid w:val="00631B35"/>
    <w:rsid w:val="00631E3D"/>
    <w:rsid w:val="00632805"/>
    <w:rsid w:val="00633753"/>
    <w:rsid w:val="00633D9E"/>
    <w:rsid w:val="006342AF"/>
    <w:rsid w:val="00634B56"/>
    <w:rsid w:val="00634E5C"/>
    <w:rsid w:val="006359EF"/>
    <w:rsid w:val="0063633F"/>
    <w:rsid w:val="00636F7C"/>
    <w:rsid w:val="00637C72"/>
    <w:rsid w:val="00637D84"/>
    <w:rsid w:val="006413C1"/>
    <w:rsid w:val="00643570"/>
    <w:rsid w:val="00643CA9"/>
    <w:rsid w:val="00644B6E"/>
    <w:rsid w:val="00644C30"/>
    <w:rsid w:val="00646220"/>
    <w:rsid w:val="00646404"/>
    <w:rsid w:val="006474F4"/>
    <w:rsid w:val="00650261"/>
    <w:rsid w:val="00650C36"/>
    <w:rsid w:val="00651DA3"/>
    <w:rsid w:val="00652376"/>
    <w:rsid w:val="00652505"/>
    <w:rsid w:val="006531B6"/>
    <w:rsid w:val="006537E7"/>
    <w:rsid w:val="00653D23"/>
    <w:rsid w:val="00656345"/>
    <w:rsid w:val="00657F9A"/>
    <w:rsid w:val="006605FC"/>
    <w:rsid w:val="00660797"/>
    <w:rsid w:val="00661358"/>
    <w:rsid w:val="00661B97"/>
    <w:rsid w:val="00664585"/>
    <w:rsid w:val="006648FC"/>
    <w:rsid w:val="00664B2C"/>
    <w:rsid w:val="00665438"/>
    <w:rsid w:val="00665626"/>
    <w:rsid w:val="006659B9"/>
    <w:rsid w:val="006664F4"/>
    <w:rsid w:val="0066729F"/>
    <w:rsid w:val="00670307"/>
    <w:rsid w:val="00670808"/>
    <w:rsid w:val="00674633"/>
    <w:rsid w:val="00675793"/>
    <w:rsid w:val="0067743F"/>
    <w:rsid w:val="00677DE9"/>
    <w:rsid w:val="00681D13"/>
    <w:rsid w:val="00681F84"/>
    <w:rsid w:val="006835B9"/>
    <w:rsid w:val="00685B7B"/>
    <w:rsid w:val="00686289"/>
    <w:rsid w:val="00686328"/>
    <w:rsid w:val="00686EB1"/>
    <w:rsid w:val="00687C8F"/>
    <w:rsid w:val="00690443"/>
    <w:rsid w:val="00692C35"/>
    <w:rsid w:val="00693752"/>
    <w:rsid w:val="00694593"/>
    <w:rsid w:val="00694B06"/>
    <w:rsid w:val="00694C31"/>
    <w:rsid w:val="006955D4"/>
    <w:rsid w:val="00695633"/>
    <w:rsid w:val="00696972"/>
    <w:rsid w:val="00697A9F"/>
    <w:rsid w:val="006A0100"/>
    <w:rsid w:val="006A0499"/>
    <w:rsid w:val="006A1ED9"/>
    <w:rsid w:val="006A257A"/>
    <w:rsid w:val="006A37AE"/>
    <w:rsid w:val="006A4E26"/>
    <w:rsid w:val="006A528F"/>
    <w:rsid w:val="006A75FD"/>
    <w:rsid w:val="006A7830"/>
    <w:rsid w:val="006A7876"/>
    <w:rsid w:val="006B0DE6"/>
    <w:rsid w:val="006B11B3"/>
    <w:rsid w:val="006B1DA0"/>
    <w:rsid w:val="006B3B5A"/>
    <w:rsid w:val="006B5B7A"/>
    <w:rsid w:val="006B5DE8"/>
    <w:rsid w:val="006B7296"/>
    <w:rsid w:val="006C2C7E"/>
    <w:rsid w:val="006C39D9"/>
    <w:rsid w:val="006C3D26"/>
    <w:rsid w:val="006C5376"/>
    <w:rsid w:val="006C6A16"/>
    <w:rsid w:val="006C7125"/>
    <w:rsid w:val="006D14A3"/>
    <w:rsid w:val="006D1B48"/>
    <w:rsid w:val="006D2108"/>
    <w:rsid w:val="006D2531"/>
    <w:rsid w:val="006D257D"/>
    <w:rsid w:val="006D2F06"/>
    <w:rsid w:val="006D2F3E"/>
    <w:rsid w:val="006D51E8"/>
    <w:rsid w:val="006D57DE"/>
    <w:rsid w:val="006D6B4C"/>
    <w:rsid w:val="006D7C82"/>
    <w:rsid w:val="006D7EF3"/>
    <w:rsid w:val="006E2BE0"/>
    <w:rsid w:val="006E2D24"/>
    <w:rsid w:val="006E2D53"/>
    <w:rsid w:val="006E3AEA"/>
    <w:rsid w:val="006E547E"/>
    <w:rsid w:val="006E5603"/>
    <w:rsid w:val="006E738A"/>
    <w:rsid w:val="006E7C4E"/>
    <w:rsid w:val="006F1AC9"/>
    <w:rsid w:val="006F33DC"/>
    <w:rsid w:val="006F5FC7"/>
    <w:rsid w:val="006F77D6"/>
    <w:rsid w:val="0070286D"/>
    <w:rsid w:val="00703344"/>
    <w:rsid w:val="007056EF"/>
    <w:rsid w:val="00705C49"/>
    <w:rsid w:val="00706181"/>
    <w:rsid w:val="00707984"/>
    <w:rsid w:val="00710003"/>
    <w:rsid w:val="0071094F"/>
    <w:rsid w:val="00710E8C"/>
    <w:rsid w:val="00711148"/>
    <w:rsid w:val="0071177D"/>
    <w:rsid w:val="00711AEB"/>
    <w:rsid w:val="00711C45"/>
    <w:rsid w:val="007124EC"/>
    <w:rsid w:val="007144EF"/>
    <w:rsid w:val="00714BAB"/>
    <w:rsid w:val="0071576E"/>
    <w:rsid w:val="0071700A"/>
    <w:rsid w:val="00717AD5"/>
    <w:rsid w:val="00717B99"/>
    <w:rsid w:val="00720906"/>
    <w:rsid w:val="0072229D"/>
    <w:rsid w:val="007227C7"/>
    <w:rsid w:val="00722C55"/>
    <w:rsid w:val="0072569E"/>
    <w:rsid w:val="00726AF3"/>
    <w:rsid w:val="007273FC"/>
    <w:rsid w:val="00727FB4"/>
    <w:rsid w:val="00730663"/>
    <w:rsid w:val="00734588"/>
    <w:rsid w:val="00736A1C"/>
    <w:rsid w:val="0073737A"/>
    <w:rsid w:val="00737DBE"/>
    <w:rsid w:val="00741C0D"/>
    <w:rsid w:val="00744001"/>
    <w:rsid w:val="0074657C"/>
    <w:rsid w:val="00746D06"/>
    <w:rsid w:val="00746DDA"/>
    <w:rsid w:val="00752561"/>
    <w:rsid w:val="00752BD5"/>
    <w:rsid w:val="00757719"/>
    <w:rsid w:val="007601AB"/>
    <w:rsid w:val="007604EF"/>
    <w:rsid w:val="0076124F"/>
    <w:rsid w:val="0076182C"/>
    <w:rsid w:val="0076222C"/>
    <w:rsid w:val="00762544"/>
    <w:rsid w:val="0076293E"/>
    <w:rsid w:val="00763342"/>
    <w:rsid w:val="007638CB"/>
    <w:rsid w:val="00764943"/>
    <w:rsid w:val="007653D3"/>
    <w:rsid w:val="0076619F"/>
    <w:rsid w:val="007667EB"/>
    <w:rsid w:val="00766F2E"/>
    <w:rsid w:val="00766F59"/>
    <w:rsid w:val="00767232"/>
    <w:rsid w:val="00770EF7"/>
    <w:rsid w:val="007715F0"/>
    <w:rsid w:val="0077181F"/>
    <w:rsid w:val="00772A6F"/>
    <w:rsid w:val="00772D57"/>
    <w:rsid w:val="00773774"/>
    <w:rsid w:val="007744BB"/>
    <w:rsid w:val="00775BBD"/>
    <w:rsid w:val="0077644C"/>
    <w:rsid w:val="0077702F"/>
    <w:rsid w:val="00780D63"/>
    <w:rsid w:val="00780FBA"/>
    <w:rsid w:val="00782386"/>
    <w:rsid w:val="00785EBF"/>
    <w:rsid w:val="00786E27"/>
    <w:rsid w:val="00786E2F"/>
    <w:rsid w:val="007910A3"/>
    <w:rsid w:val="007938A4"/>
    <w:rsid w:val="00793EBD"/>
    <w:rsid w:val="007954C4"/>
    <w:rsid w:val="00796EEF"/>
    <w:rsid w:val="007A04E6"/>
    <w:rsid w:val="007A0A99"/>
    <w:rsid w:val="007A17E6"/>
    <w:rsid w:val="007A1A91"/>
    <w:rsid w:val="007A2612"/>
    <w:rsid w:val="007A2686"/>
    <w:rsid w:val="007A678D"/>
    <w:rsid w:val="007A68BC"/>
    <w:rsid w:val="007A6BB3"/>
    <w:rsid w:val="007A6D95"/>
    <w:rsid w:val="007B1AB6"/>
    <w:rsid w:val="007B1B9B"/>
    <w:rsid w:val="007B2984"/>
    <w:rsid w:val="007B5DBD"/>
    <w:rsid w:val="007B6CCF"/>
    <w:rsid w:val="007B7FAF"/>
    <w:rsid w:val="007C019C"/>
    <w:rsid w:val="007C1C28"/>
    <w:rsid w:val="007C21FB"/>
    <w:rsid w:val="007C5081"/>
    <w:rsid w:val="007C64CA"/>
    <w:rsid w:val="007C6E67"/>
    <w:rsid w:val="007C700F"/>
    <w:rsid w:val="007C7F65"/>
    <w:rsid w:val="007D14E9"/>
    <w:rsid w:val="007D2319"/>
    <w:rsid w:val="007D34E0"/>
    <w:rsid w:val="007D3AFE"/>
    <w:rsid w:val="007D41E9"/>
    <w:rsid w:val="007D6811"/>
    <w:rsid w:val="007E0144"/>
    <w:rsid w:val="007E0680"/>
    <w:rsid w:val="007E2A92"/>
    <w:rsid w:val="007E46F8"/>
    <w:rsid w:val="007E4F7A"/>
    <w:rsid w:val="007E547A"/>
    <w:rsid w:val="007E5EDB"/>
    <w:rsid w:val="007E64F5"/>
    <w:rsid w:val="007F01E3"/>
    <w:rsid w:val="007F0CA9"/>
    <w:rsid w:val="007F1C96"/>
    <w:rsid w:val="007F28D1"/>
    <w:rsid w:val="007F62E8"/>
    <w:rsid w:val="007F7C1D"/>
    <w:rsid w:val="00800478"/>
    <w:rsid w:val="008017C4"/>
    <w:rsid w:val="00801CD6"/>
    <w:rsid w:val="008038DD"/>
    <w:rsid w:val="00803E1D"/>
    <w:rsid w:val="00803E4E"/>
    <w:rsid w:val="00804AB2"/>
    <w:rsid w:val="008103D8"/>
    <w:rsid w:val="008118BC"/>
    <w:rsid w:val="0081208A"/>
    <w:rsid w:val="00812492"/>
    <w:rsid w:val="00816F5A"/>
    <w:rsid w:val="008174A7"/>
    <w:rsid w:val="00820AD1"/>
    <w:rsid w:val="00820D8A"/>
    <w:rsid w:val="00820FB6"/>
    <w:rsid w:val="008216A8"/>
    <w:rsid w:val="00821DD0"/>
    <w:rsid w:val="00822F6F"/>
    <w:rsid w:val="00823DB4"/>
    <w:rsid w:val="00824CB4"/>
    <w:rsid w:val="00824CCA"/>
    <w:rsid w:val="00827538"/>
    <w:rsid w:val="0083203D"/>
    <w:rsid w:val="008322A8"/>
    <w:rsid w:val="008351DC"/>
    <w:rsid w:val="00836CE2"/>
    <w:rsid w:val="008433E6"/>
    <w:rsid w:val="00843715"/>
    <w:rsid w:val="00843A34"/>
    <w:rsid w:val="00845756"/>
    <w:rsid w:val="00846335"/>
    <w:rsid w:val="00846B58"/>
    <w:rsid w:val="008473B8"/>
    <w:rsid w:val="0085032D"/>
    <w:rsid w:val="0085123C"/>
    <w:rsid w:val="00851A79"/>
    <w:rsid w:val="00853D3C"/>
    <w:rsid w:val="0085500E"/>
    <w:rsid w:val="008558C1"/>
    <w:rsid w:val="00856EB2"/>
    <w:rsid w:val="00857779"/>
    <w:rsid w:val="00863CE9"/>
    <w:rsid w:val="00865821"/>
    <w:rsid w:val="00865A35"/>
    <w:rsid w:val="00871D50"/>
    <w:rsid w:val="00872426"/>
    <w:rsid w:val="008731B5"/>
    <w:rsid w:val="00873F9A"/>
    <w:rsid w:val="00874216"/>
    <w:rsid w:val="00874AA9"/>
    <w:rsid w:val="00874C3C"/>
    <w:rsid w:val="00875F67"/>
    <w:rsid w:val="008768B0"/>
    <w:rsid w:val="00876F27"/>
    <w:rsid w:val="00876FC8"/>
    <w:rsid w:val="008808D3"/>
    <w:rsid w:val="00883191"/>
    <w:rsid w:val="00883B7E"/>
    <w:rsid w:val="00884396"/>
    <w:rsid w:val="008844F3"/>
    <w:rsid w:val="008902B2"/>
    <w:rsid w:val="00892E01"/>
    <w:rsid w:val="008954D9"/>
    <w:rsid w:val="0089565E"/>
    <w:rsid w:val="00896FE0"/>
    <w:rsid w:val="008971C9"/>
    <w:rsid w:val="00897D8D"/>
    <w:rsid w:val="008A1375"/>
    <w:rsid w:val="008A2FD1"/>
    <w:rsid w:val="008A3818"/>
    <w:rsid w:val="008A45F4"/>
    <w:rsid w:val="008A5FA3"/>
    <w:rsid w:val="008A6A8E"/>
    <w:rsid w:val="008A7C50"/>
    <w:rsid w:val="008A7FBC"/>
    <w:rsid w:val="008B386F"/>
    <w:rsid w:val="008B6D6D"/>
    <w:rsid w:val="008B7CEA"/>
    <w:rsid w:val="008C306C"/>
    <w:rsid w:val="008C51F8"/>
    <w:rsid w:val="008C5354"/>
    <w:rsid w:val="008C6737"/>
    <w:rsid w:val="008C6B8A"/>
    <w:rsid w:val="008C7DD5"/>
    <w:rsid w:val="008D0DE2"/>
    <w:rsid w:val="008D1192"/>
    <w:rsid w:val="008D165A"/>
    <w:rsid w:val="008D1806"/>
    <w:rsid w:val="008D368D"/>
    <w:rsid w:val="008D58DC"/>
    <w:rsid w:val="008D6576"/>
    <w:rsid w:val="008D6D4D"/>
    <w:rsid w:val="008E0257"/>
    <w:rsid w:val="008E115B"/>
    <w:rsid w:val="008E3BBC"/>
    <w:rsid w:val="008E3C27"/>
    <w:rsid w:val="008E4ADF"/>
    <w:rsid w:val="008E5A84"/>
    <w:rsid w:val="008E6ABB"/>
    <w:rsid w:val="008F02C1"/>
    <w:rsid w:val="008F0755"/>
    <w:rsid w:val="008F213C"/>
    <w:rsid w:val="008F2F13"/>
    <w:rsid w:val="008F31E2"/>
    <w:rsid w:val="008F351E"/>
    <w:rsid w:val="008F3899"/>
    <w:rsid w:val="008F39DF"/>
    <w:rsid w:val="008F490B"/>
    <w:rsid w:val="008F5844"/>
    <w:rsid w:val="008F5D9C"/>
    <w:rsid w:val="008F641A"/>
    <w:rsid w:val="008F65C6"/>
    <w:rsid w:val="00900224"/>
    <w:rsid w:val="00901B24"/>
    <w:rsid w:val="00902343"/>
    <w:rsid w:val="00902E2D"/>
    <w:rsid w:val="00903463"/>
    <w:rsid w:val="00903BDD"/>
    <w:rsid w:val="00905D03"/>
    <w:rsid w:val="00906B93"/>
    <w:rsid w:val="00907331"/>
    <w:rsid w:val="00907810"/>
    <w:rsid w:val="00910A7A"/>
    <w:rsid w:val="00910E98"/>
    <w:rsid w:val="00912094"/>
    <w:rsid w:val="00915EE8"/>
    <w:rsid w:val="0091624A"/>
    <w:rsid w:val="0091638B"/>
    <w:rsid w:val="0091713C"/>
    <w:rsid w:val="00920E04"/>
    <w:rsid w:val="00920EC7"/>
    <w:rsid w:val="00920F61"/>
    <w:rsid w:val="0092148A"/>
    <w:rsid w:val="00924235"/>
    <w:rsid w:val="009253D9"/>
    <w:rsid w:val="00930AE2"/>
    <w:rsid w:val="009310EC"/>
    <w:rsid w:val="0093114C"/>
    <w:rsid w:val="00931679"/>
    <w:rsid w:val="00932EDF"/>
    <w:rsid w:val="009342EB"/>
    <w:rsid w:val="00934C21"/>
    <w:rsid w:val="00937767"/>
    <w:rsid w:val="00940CA7"/>
    <w:rsid w:val="00941A0B"/>
    <w:rsid w:val="0094244B"/>
    <w:rsid w:val="009432F4"/>
    <w:rsid w:val="00944985"/>
    <w:rsid w:val="00945AB2"/>
    <w:rsid w:val="00945AB6"/>
    <w:rsid w:val="00945D20"/>
    <w:rsid w:val="0094741E"/>
    <w:rsid w:val="009477C7"/>
    <w:rsid w:val="00952B43"/>
    <w:rsid w:val="00952F97"/>
    <w:rsid w:val="0095315C"/>
    <w:rsid w:val="00956E3E"/>
    <w:rsid w:val="009579D6"/>
    <w:rsid w:val="00957B8D"/>
    <w:rsid w:val="00960D2D"/>
    <w:rsid w:val="00961AB7"/>
    <w:rsid w:val="00961BAF"/>
    <w:rsid w:val="00961FB7"/>
    <w:rsid w:val="00962401"/>
    <w:rsid w:val="00964EED"/>
    <w:rsid w:val="0096557B"/>
    <w:rsid w:val="00965BC6"/>
    <w:rsid w:val="00966024"/>
    <w:rsid w:val="00966283"/>
    <w:rsid w:val="0096655B"/>
    <w:rsid w:val="00966ED4"/>
    <w:rsid w:val="009675EE"/>
    <w:rsid w:val="00967E8A"/>
    <w:rsid w:val="009711AD"/>
    <w:rsid w:val="0097194A"/>
    <w:rsid w:val="00972083"/>
    <w:rsid w:val="009722F9"/>
    <w:rsid w:val="009738C5"/>
    <w:rsid w:val="009739AB"/>
    <w:rsid w:val="00974625"/>
    <w:rsid w:val="00974ACB"/>
    <w:rsid w:val="0097576D"/>
    <w:rsid w:val="00976B1B"/>
    <w:rsid w:val="0097796D"/>
    <w:rsid w:val="00977EB5"/>
    <w:rsid w:val="00980ABF"/>
    <w:rsid w:val="0098151C"/>
    <w:rsid w:val="0098211A"/>
    <w:rsid w:val="009824C0"/>
    <w:rsid w:val="00983B57"/>
    <w:rsid w:val="009847A8"/>
    <w:rsid w:val="0098558E"/>
    <w:rsid w:val="00985F07"/>
    <w:rsid w:val="00986C8B"/>
    <w:rsid w:val="00986E03"/>
    <w:rsid w:val="00990D32"/>
    <w:rsid w:val="00996570"/>
    <w:rsid w:val="009A00E5"/>
    <w:rsid w:val="009A1E54"/>
    <w:rsid w:val="009A213E"/>
    <w:rsid w:val="009A25FA"/>
    <w:rsid w:val="009A3088"/>
    <w:rsid w:val="009A557D"/>
    <w:rsid w:val="009A6581"/>
    <w:rsid w:val="009A7878"/>
    <w:rsid w:val="009A7937"/>
    <w:rsid w:val="009B0066"/>
    <w:rsid w:val="009B041D"/>
    <w:rsid w:val="009B0BDE"/>
    <w:rsid w:val="009B0BE0"/>
    <w:rsid w:val="009B2C76"/>
    <w:rsid w:val="009B5AA3"/>
    <w:rsid w:val="009B5D6B"/>
    <w:rsid w:val="009B6849"/>
    <w:rsid w:val="009B74BC"/>
    <w:rsid w:val="009C403E"/>
    <w:rsid w:val="009C600D"/>
    <w:rsid w:val="009C67D1"/>
    <w:rsid w:val="009C6C33"/>
    <w:rsid w:val="009D0576"/>
    <w:rsid w:val="009D143C"/>
    <w:rsid w:val="009D2A05"/>
    <w:rsid w:val="009D38BB"/>
    <w:rsid w:val="009D5248"/>
    <w:rsid w:val="009D5FAC"/>
    <w:rsid w:val="009D671E"/>
    <w:rsid w:val="009D7742"/>
    <w:rsid w:val="009D77EB"/>
    <w:rsid w:val="009D7B7D"/>
    <w:rsid w:val="009D7E9F"/>
    <w:rsid w:val="009E0B83"/>
    <w:rsid w:val="009E1287"/>
    <w:rsid w:val="009E196D"/>
    <w:rsid w:val="009E501C"/>
    <w:rsid w:val="009E7A69"/>
    <w:rsid w:val="009F22D4"/>
    <w:rsid w:val="009F52AC"/>
    <w:rsid w:val="009F66D3"/>
    <w:rsid w:val="00A0040B"/>
    <w:rsid w:val="00A00C3C"/>
    <w:rsid w:val="00A0245B"/>
    <w:rsid w:val="00A02CD2"/>
    <w:rsid w:val="00A03705"/>
    <w:rsid w:val="00A0425E"/>
    <w:rsid w:val="00A07074"/>
    <w:rsid w:val="00A10126"/>
    <w:rsid w:val="00A1048F"/>
    <w:rsid w:val="00A113F4"/>
    <w:rsid w:val="00A11743"/>
    <w:rsid w:val="00A11D43"/>
    <w:rsid w:val="00A12EAE"/>
    <w:rsid w:val="00A12FCD"/>
    <w:rsid w:val="00A14344"/>
    <w:rsid w:val="00A14AE2"/>
    <w:rsid w:val="00A15347"/>
    <w:rsid w:val="00A16896"/>
    <w:rsid w:val="00A2090E"/>
    <w:rsid w:val="00A2277D"/>
    <w:rsid w:val="00A2340B"/>
    <w:rsid w:val="00A23903"/>
    <w:rsid w:val="00A23B77"/>
    <w:rsid w:val="00A26B3D"/>
    <w:rsid w:val="00A26F7C"/>
    <w:rsid w:val="00A30AFC"/>
    <w:rsid w:val="00A314F2"/>
    <w:rsid w:val="00A319E6"/>
    <w:rsid w:val="00A32382"/>
    <w:rsid w:val="00A330F6"/>
    <w:rsid w:val="00A364F6"/>
    <w:rsid w:val="00A37B79"/>
    <w:rsid w:val="00A37D81"/>
    <w:rsid w:val="00A402D5"/>
    <w:rsid w:val="00A40A11"/>
    <w:rsid w:val="00A40CA0"/>
    <w:rsid w:val="00A419B2"/>
    <w:rsid w:val="00A44331"/>
    <w:rsid w:val="00A45368"/>
    <w:rsid w:val="00A467C1"/>
    <w:rsid w:val="00A479E0"/>
    <w:rsid w:val="00A50DE6"/>
    <w:rsid w:val="00A50FE4"/>
    <w:rsid w:val="00A51B59"/>
    <w:rsid w:val="00A51F0E"/>
    <w:rsid w:val="00A52946"/>
    <w:rsid w:val="00A54DE6"/>
    <w:rsid w:val="00A54EF4"/>
    <w:rsid w:val="00A55FB9"/>
    <w:rsid w:val="00A56F54"/>
    <w:rsid w:val="00A570A6"/>
    <w:rsid w:val="00A5713F"/>
    <w:rsid w:val="00A579EC"/>
    <w:rsid w:val="00A57A04"/>
    <w:rsid w:val="00A61133"/>
    <w:rsid w:val="00A618A8"/>
    <w:rsid w:val="00A62071"/>
    <w:rsid w:val="00A62143"/>
    <w:rsid w:val="00A62AC0"/>
    <w:rsid w:val="00A630EF"/>
    <w:rsid w:val="00A635AE"/>
    <w:rsid w:val="00A645F9"/>
    <w:rsid w:val="00A6526C"/>
    <w:rsid w:val="00A675A0"/>
    <w:rsid w:val="00A67F1C"/>
    <w:rsid w:val="00A70465"/>
    <w:rsid w:val="00A74D1A"/>
    <w:rsid w:val="00A74EAC"/>
    <w:rsid w:val="00A7579D"/>
    <w:rsid w:val="00A762F5"/>
    <w:rsid w:val="00A767DA"/>
    <w:rsid w:val="00A81DE7"/>
    <w:rsid w:val="00A84BB0"/>
    <w:rsid w:val="00A859D7"/>
    <w:rsid w:val="00A87611"/>
    <w:rsid w:val="00A87DE8"/>
    <w:rsid w:val="00A90342"/>
    <w:rsid w:val="00A90A99"/>
    <w:rsid w:val="00A91BE0"/>
    <w:rsid w:val="00A92F28"/>
    <w:rsid w:val="00A953DA"/>
    <w:rsid w:val="00A95B20"/>
    <w:rsid w:val="00A9691C"/>
    <w:rsid w:val="00AA0A18"/>
    <w:rsid w:val="00AA11D0"/>
    <w:rsid w:val="00AA1642"/>
    <w:rsid w:val="00AA1DBA"/>
    <w:rsid w:val="00AA33CA"/>
    <w:rsid w:val="00AA3E42"/>
    <w:rsid w:val="00AA4844"/>
    <w:rsid w:val="00AA54E7"/>
    <w:rsid w:val="00AA74CD"/>
    <w:rsid w:val="00AA75C1"/>
    <w:rsid w:val="00AB0EFD"/>
    <w:rsid w:val="00AB0FE8"/>
    <w:rsid w:val="00AB3A11"/>
    <w:rsid w:val="00AB3EEA"/>
    <w:rsid w:val="00AB4A93"/>
    <w:rsid w:val="00AB4F49"/>
    <w:rsid w:val="00AB5B95"/>
    <w:rsid w:val="00AB6756"/>
    <w:rsid w:val="00AB7AFC"/>
    <w:rsid w:val="00AB7E76"/>
    <w:rsid w:val="00AC10CB"/>
    <w:rsid w:val="00AC4F75"/>
    <w:rsid w:val="00AC7027"/>
    <w:rsid w:val="00AD102F"/>
    <w:rsid w:val="00AD227D"/>
    <w:rsid w:val="00AD28D5"/>
    <w:rsid w:val="00AD547A"/>
    <w:rsid w:val="00AD5842"/>
    <w:rsid w:val="00AE1EED"/>
    <w:rsid w:val="00AE2534"/>
    <w:rsid w:val="00AE40E0"/>
    <w:rsid w:val="00AE47A2"/>
    <w:rsid w:val="00AE5489"/>
    <w:rsid w:val="00AE7149"/>
    <w:rsid w:val="00AE7EDD"/>
    <w:rsid w:val="00AF077A"/>
    <w:rsid w:val="00AF15F9"/>
    <w:rsid w:val="00AF205F"/>
    <w:rsid w:val="00AF2E24"/>
    <w:rsid w:val="00AF3A10"/>
    <w:rsid w:val="00AF4AA3"/>
    <w:rsid w:val="00AF4B13"/>
    <w:rsid w:val="00AF5F77"/>
    <w:rsid w:val="00AF6101"/>
    <w:rsid w:val="00AF654B"/>
    <w:rsid w:val="00AF6EC4"/>
    <w:rsid w:val="00AF6F54"/>
    <w:rsid w:val="00AF7A66"/>
    <w:rsid w:val="00B00789"/>
    <w:rsid w:val="00B007CA"/>
    <w:rsid w:val="00B1081D"/>
    <w:rsid w:val="00B137C7"/>
    <w:rsid w:val="00B13ECD"/>
    <w:rsid w:val="00B14472"/>
    <w:rsid w:val="00B154E3"/>
    <w:rsid w:val="00B17275"/>
    <w:rsid w:val="00B17846"/>
    <w:rsid w:val="00B17E62"/>
    <w:rsid w:val="00B20DB0"/>
    <w:rsid w:val="00B21803"/>
    <w:rsid w:val="00B21F59"/>
    <w:rsid w:val="00B23745"/>
    <w:rsid w:val="00B25782"/>
    <w:rsid w:val="00B259EE"/>
    <w:rsid w:val="00B25B10"/>
    <w:rsid w:val="00B25BF0"/>
    <w:rsid w:val="00B26414"/>
    <w:rsid w:val="00B26DC2"/>
    <w:rsid w:val="00B270A5"/>
    <w:rsid w:val="00B31679"/>
    <w:rsid w:val="00B344D4"/>
    <w:rsid w:val="00B34914"/>
    <w:rsid w:val="00B34B8F"/>
    <w:rsid w:val="00B353DD"/>
    <w:rsid w:val="00B35625"/>
    <w:rsid w:val="00B367FF"/>
    <w:rsid w:val="00B37000"/>
    <w:rsid w:val="00B41504"/>
    <w:rsid w:val="00B41DC5"/>
    <w:rsid w:val="00B42BF3"/>
    <w:rsid w:val="00B42E74"/>
    <w:rsid w:val="00B43160"/>
    <w:rsid w:val="00B44F58"/>
    <w:rsid w:val="00B46CD1"/>
    <w:rsid w:val="00B47294"/>
    <w:rsid w:val="00B50B51"/>
    <w:rsid w:val="00B527D2"/>
    <w:rsid w:val="00B53106"/>
    <w:rsid w:val="00B54FBE"/>
    <w:rsid w:val="00B5701D"/>
    <w:rsid w:val="00B61CC1"/>
    <w:rsid w:val="00B62C64"/>
    <w:rsid w:val="00B63E60"/>
    <w:rsid w:val="00B6475C"/>
    <w:rsid w:val="00B65263"/>
    <w:rsid w:val="00B652CA"/>
    <w:rsid w:val="00B65984"/>
    <w:rsid w:val="00B67DE7"/>
    <w:rsid w:val="00B712F5"/>
    <w:rsid w:val="00B725D4"/>
    <w:rsid w:val="00B727DD"/>
    <w:rsid w:val="00B73A2F"/>
    <w:rsid w:val="00B73B8C"/>
    <w:rsid w:val="00B75A7D"/>
    <w:rsid w:val="00B7795D"/>
    <w:rsid w:val="00B7796F"/>
    <w:rsid w:val="00B80BA0"/>
    <w:rsid w:val="00B80BDF"/>
    <w:rsid w:val="00B82D5E"/>
    <w:rsid w:val="00B83D23"/>
    <w:rsid w:val="00B8456F"/>
    <w:rsid w:val="00B84BD5"/>
    <w:rsid w:val="00B85797"/>
    <w:rsid w:val="00B86111"/>
    <w:rsid w:val="00B879A8"/>
    <w:rsid w:val="00B87DB0"/>
    <w:rsid w:val="00B87F00"/>
    <w:rsid w:val="00B91267"/>
    <w:rsid w:val="00B93EED"/>
    <w:rsid w:val="00B944A9"/>
    <w:rsid w:val="00B97200"/>
    <w:rsid w:val="00BA0DB5"/>
    <w:rsid w:val="00BA3325"/>
    <w:rsid w:val="00BA4AB1"/>
    <w:rsid w:val="00BA4F7C"/>
    <w:rsid w:val="00BA518A"/>
    <w:rsid w:val="00BA6527"/>
    <w:rsid w:val="00BA73F3"/>
    <w:rsid w:val="00BA7BE0"/>
    <w:rsid w:val="00BB3A88"/>
    <w:rsid w:val="00BB3C63"/>
    <w:rsid w:val="00BB4062"/>
    <w:rsid w:val="00BB578C"/>
    <w:rsid w:val="00BB5913"/>
    <w:rsid w:val="00BB5F56"/>
    <w:rsid w:val="00BB60E0"/>
    <w:rsid w:val="00BB6C21"/>
    <w:rsid w:val="00BB6D96"/>
    <w:rsid w:val="00BC1070"/>
    <w:rsid w:val="00BC1E3E"/>
    <w:rsid w:val="00BC2E21"/>
    <w:rsid w:val="00BC33B5"/>
    <w:rsid w:val="00BC4165"/>
    <w:rsid w:val="00BC4800"/>
    <w:rsid w:val="00BC4E7E"/>
    <w:rsid w:val="00BC5081"/>
    <w:rsid w:val="00BC5FB7"/>
    <w:rsid w:val="00BD17B8"/>
    <w:rsid w:val="00BD20EF"/>
    <w:rsid w:val="00BD2448"/>
    <w:rsid w:val="00BD3657"/>
    <w:rsid w:val="00BD4F96"/>
    <w:rsid w:val="00BD5A39"/>
    <w:rsid w:val="00BD698B"/>
    <w:rsid w:val="00BD6B79"/>
    <w:rsid w:val="00BD6CD0"/>
    <w:rsid w:val="00BD7856"/>
    <w:rsid w:val="00BE0023"/>
    <w:rsid w:val="00BE11FF"/>
    <w:rsid w:val="00BE224D"/>
    <w:rsid w:val="00BE4568"/>
    <w:rsid w:val="00BE7BCB"/>
    <w:rsid w:val="00BF0824"/>
    <w:rsid w:val="00BF1A63"/>
    <w:rsid w:val="00BF1C51"/>
    <w:rsid w:val="00BF214A"/>
    <w:rsid w:val="00BF21D5"/>
    <w:rsid w:val="00BF331B"/>
    <w:rsid w:val="00BF5292"/>
    <w:rsid w:val="00BF6373"/>
    <w:rsid w:val="00BF68F7"/>
    <w:rsid w:val="00BF6D7D"/>
    <w:rsid w:val="00BF7FDF"/>
    <w:rsid w:val="00C005AC"/>
    <w:rsid w:val="00C0065A"/>
    <w:rsid w:val="00C02711"/>
    <w:rsid w:val="00C03B22"/>
    <w:rsid w:val="00C03F0B"/>
    <w:rsid w:val="00C05989"/>
    <w:rsid w:val="00C05A32"/>
    <w:rsid w:val="00C065B8"/>
    <w:rsid w:val="00C072E9"/>
    <w:rsid w:val="00C10C41"/>
    <w:rsid w:val="00C169A9"/>
    <w:rsid w:val="00C172B8"/>
    <w:rsid w:val="00C174FF"/>
    <w:rsid w:val="00C17FB9"/>
    <w:rsid w:val="00C221DB"/>
    <w:rsid w:val="00C22710"/>
    <w:rsid w:val="00C22987"/>
    <w:rsid w:val="00C23BFA"/>
    <w:rsid w:val="00C23C05"/>
    <w:rsid w:val="00C2550A"/>
    <w:rsid w:val="00C277E6"/>
    <w:rsid w:val="00C27B41"/>
    <w:rsid w:val="00C27C36"/>
    <w:rsid w:val="00C3082B"/>
    <w:rsid w:val="00C32627"/>
    <w:rsid w:val="00C32E56"/>
    <w:rsid w:val="00C35CF2"/>
    <w:rsid w:val="00C36AC8"/>
    <w:rsid w:val="00C36D34"/>
    <w:rsid w:val="00C44F2A"/>
    <w:rsid w:val="00C44FA8"/>
    <w:rsid w:val="00C46096"/>
    <w:rsid w:val="00C46C06"/>
    <w:rsid w:val="00C505FC"/>
    <w:rsid w:val="00C512BD"/>
    <w:rsid w:val="00C51AA0"/>
    <w:rsid w:val="00C52441"/>
    <w:rsid w:val="00C532FB"/>
    <w:rsid w:val="00C5338B"/>
    <w:rsid w:val="00C53DA5"/>
    <w:rsid w:val="00C5416A"/>
    <w:rsid w:val="00C56B60"/>
    <w:rsid w:val="00C574A7"/>
    <w:rsid w:val="00C61CF2"/>
    <w:rsid w:val="00C6290F"/>
    <w:rsid w:val="00C63270"/>
    <w:rsid w:val="00C64882"/>
    <w:rsid w:val="00C65133"/>
    <w:rsid w:val="00C651BF"/>
    <w:rsid w:val="00C65F16"/>
    <w:rsid w:val="00C668FA"/>
    <w:rsid w:val="00C6764B"/>
    <w:rsid w:val="00C6783D"/>
    <w:rsid w:val="00C7047F"/>
    <w:rsid w:val="00C706BD"/>
    <w:rsid w:val="00C70F2E"/>
    <w:rsid w:val="00C712EC"/>
    <w:rsid w:val="00C7273D"/>
    <w:rsid w:val="00C730B1"/>
    <w:rsid w:val="00C748D5"/>
    <w:rsid w:val="00C760FD"/>
    <w:rsid w:val="00C809DF"/>
    <w:rsid w:val="00C80E07"/>
    <w:rsid w:val="00C84E19"/>
    <w:rsid w:val="00C856BE"/>
    <w:rsid w:val="00C85BB9"/>
    <w:rsid w:val="00C8665E"/>
    <w:rsid w:val="00C86C87"/>
    <w:rsid w:val="00C86DAC"/>
    <w:rsid w:val="00C86F74"/>
    <w:rsid w:val="00C90196"/>
    <w:rsid w:val="00C904B6"/>
    <w:rsid w:val="00C90CDB"/>
    <w:rsid w:val="00C91164"/>
    <w:rsid w:val="00C91587"/>
    <w:rsid w:val="00C91E8E"/>
    <w:rsid w:val="00C942E7"/>
    <w:rsid w:val="00C94C7D"/>
    <w:rsid w:val="00C97118"/>
    <w:rsid w:val="00CA12EB"/>
    <w:rsid w:val="00CA19B2"/>
    <w:rsid w:val="00CA1B66"/>
    <w:rsid w:val="00CA28AB"/>
    <w:rsid w:val="00CA3F1F"/>
    <w:rsid w:val="00CA546A"/>
    <w:rsid w:val="00CA5CD7"/>
    <w:rsid w:val="00CA779F"/>
    <w:rsid w:val="00CB1929"/>
    <w:rsid w:val="00CB1C14"/>
    <w:rsid w:val="00CB1F39"/>
    <w:rsid w:val="00CB36B0"/>
    <w:rsid w:val="00CB3BA6"/>
    <w:rsid w:val="00CB5F80"/>
    <w:rsid w:val="00CB7571"/>
    <w:rsid w:val="00CC086D"/>
    <w:rsid w:val="00CC096B"/>
    <w:rsid w:val="00CC0E7C"/>
    <w:rsid w:val="00CC120C"/>
    <w:rsid w:val="00CC1C63"/>
    <w:rsid w:val="00CC2190"/>
    <w:rsid w:val="00CC3590"/>
    <w:rsid w:val="00CC3880"/>
    <w:rsid w:val="00CC4EB5"/>
    <w:rsid w:val="00CC5B50"/>
    <w:rsid w:val="00CD1384"/>
    <w:rsid w:val="00CD1B7E"/>
    <w:rsid w:val="00CD1D4E"/>
    <w:rsid w:val="00CD25CF"/>
    <w:rsid w:val="00CD3228"/>
    <w:rsid w:val="00CD4CCC"/>
    <w:rsid w:val="00CD5C60"/>
    <w:rsid w:val="00CD5D13"/>
    <w:rsid w:val="00CD6A7E"/>
    <w:rsid w:val="00CE0D51"/>
    <w:rsid w:val="00CE11E1"/>
    <w:rsid w:val="00CE2890"/>
    <w:rsid w:val="00CE3E01"/>
    <w:rsid w:val="00CE6A80"/>
    <w:rsid w:val="00CF04DA"/>
    <w:rsid w:val="00CF06AA"/>
    <w:rsid w:val="00CF225A"/>
    <w:rsid w:val="00CF2364"/>
    <w:rsid w:val="00CF2EAC"/>
    <w:rsid w:val="00CF527F"/>
    <w:rsid w:val="00CF591C"/>
    <w:rsid w:val="00CF7BB7"/>
    <w:rsid w:val="00D00088"/>
    <w:rsid w:val="00D00113"/>
    <w:rsid w:val="00D0109A"/>
    <w:rsid w:val="00D02402"/>
    <w:rsid w:val="00D036E3"/>
    <w:rsid w:val="00D07EBE"/>
    <w:rsid w:val="00D07FDE"/>
    <w:rsid w:val="00D100D5"/>
    <w:rsid w:val="00D1028C"/>
    <w:rsid w:val="00D126C5"/>
    <w:rsid w:val="00D139BA"/>
    <w:rsid w:val="00D146B4"/>
    <w:rsid w:val="00D14B18"/>
    <w:rsid w:val="00D14C51"/>
    <w:rsid w:val="00D17DE5"/>
    <w:rsid w:val="00D2010E"/>
    <w:rsid w:val="00D204E8"/>
    <w:rsid w:val="00D21077"/>
    <w:rsid w:val="00D22745"/>
    <w:rsid w:val="00D23142"/>
    <w:rsid w:val="00D23E67"/>
    <w:rsid w:val="00D26DC6"/>
    <w:rsid w:val="00D26F39"/>
    <w:rsid w:val="00D27F63"/>
    <w:rsid w:val="00D332CE"/>
    <w:rsid w:val="00D33EE7"/>
    <w:rsid w:val="00D34B61"/>
    <w:rsid w:val="00D377C5"/>
    <w:rsid w:val="00D37FF9"/>
    <w:rsid w:val="00D41B8B"/>
    <w:rsid w:val="00D41C83"/>
    <w:rsid w:val="00D41E33"/>
    <w:rsid w:val="00D42488"/>
    <w:rsid w:val="00D47709"/>
    <w:rsid w:val="00D51ADE"/>
    <w:rsid w:val="00D52609"/>
    <w:rsid w:val="00D539F3"/>
    <w:rsid w:val="00D544CA"/>
    <w:rsid w:val="00D54A8A"/>
    <w:rsid w:val="00D54DF0"/>
    <w:rsid w:val="00D558DB"/>
    <w:rsid w:val="00D56501"/>
    <w:rsid w:val="00D56ACE"/>
    <w:rsid w:val="00D56B0E"/>
    <w:rsid w:val="00D645A2"/>
    <w:rsid w:val="00D647E1"/>
    <w:rsid w:val="00D65435"/>
    <w:rsid w:val="00D679F0"/>
    <w:rsid w:val="00D70F64"/>
    <w:rsid w:val="00D719F3"/>
    <w:rsid w:val="00D72282"/>
    <w:rsid w:val="00D72342"/>
    <w:rsid w:val="00D73CC2"/>
    <w:rsid w:val="00D74026"/>
    <w:rsid w:val="00D74147"/>
    <w:rsid w:val="00D74EDB"/>
    <w:rsid w:val="00D7658F"/>
    <w:rsid w:val="00D777C5"/>
    <w:rsid w:val="00D80A47"/>
    <w:rsid w:val="00D80DED"/>
    <w:rsid w:val="00D8253F"/>
    <w:rsid w:val="00D84555"/>
    <w:rsid w:val="00D85675"/>
    <w:rsid w:val="00D8577E"/>
    <w:rsid w:val="00D918E3"/>
    <w:rsid w:val="00D91F00"/>
    <w:rsid w:val="00D9206E"/>
    <w:rsid w:val="00D93494"/>
    <w:rsid w:val="00D93540"/>
    <w:rsid w:val="00D94792"/>
    <w:rsid w:val="00D9504D"/>
    <w:rsid w:val="00D963D7"/>
    <w:rsid w:val="00D96E66"/>
    <w:rsid w:val="00D97764"/>
    <w:rsid w:val="00DA30E5"/>
    <w:rsid w:val="00DA3423"/>
    <w:rsid w:val="00DA3425"/>
    <w:rsid w:val="00DA45B9"/>
    <w:rsid w:val="00DA464A"/>
    <w:rsid w:val="00DA7391"/>
    <w:rsid w:val="00DA7747"/>
    <w:rsid w:val="00DA7A08"/>
    <w:rsid w:val="00DB064F"/>
    <w:rsid w:val="00DB0886"/>
    <w:rsid w:val="00DB4353"/>
    <w:rsid w:val="00DB440E"/>
    <w:rsid w:val="00DB4536"/>
    <w:rsid w:val="00DB49C3"/>
    <w:rsid w:val="00DB4FF4"/>
    <w:rsid w:val="00DB521E"/>
    <w:rsid w:val="00DB5D8F"/>
    <w:rsid w:val="00DB6054"/>
    <w:rsid w:val="00DB6459"/>
    <w:rsid w:val="00DC1D0C"/>
    <w:rsid w:val="00DC24DF"/>
    <w:rsid w:val="00DC397F"/>
    <w:rsid w:val="00DC3E13"/>
    <w:rsid w:val="00DC4F2F"/>
    <w:rsid w:val="00DC5634"/>
    <w:rsid w:val="00DC577E"/>
    <w:rsid w:val="00DC5DBA"/>
    <w:rsid w:val="00DC7CD5"/>
    <w:rsid w:val="00DC7E5B"/>
    <w:rsid w:val="00DD1FF2"/>
    <w:rsid w:val="00DD2720"/>
    <w:rsid w:val="00DD28FD"/>
    <w:rsid w:val="00DD2B6C"/>
    <w:rsid w:val="00DD2C7C"/>
    <w:rsid w:val="00DD3B32"/>
    <w:rsid w:val="00DD4353"/>
    <w:rsid w:val="00DD5626"/>
    <w:rsid w:val="00DD59E7"/>
    <w:rsid w:val="00DD5A71"/>
    <w:rsid w:val="00DD5F0D"/>
    <w:rsid w:val="00DE312C"/>
    <w:rsid w:val="00DF259D"/>
    <w:rsid w:val="00DF36D1"/>
    <w:rsid w:val="00DF4594"/>
    <w:rsid w:val="00DF5551"/>
    <w:rsid w:val="00DF5695"/>
    <w:rsid w:val="00DF6556"/>
    <w:rsid w:val="00DF656A"/>
    <w:rsid w:val="00DF6BE5"/>
    <w:rsid w:val="00DF7265"/>
    <w:rsid w:val="00DF7657"/>
    <w:rsid w:val="00DF7C5A"/>
    <w:rsid w:val="00E0001C"/>
    <w:rsid w:val="00E01E12"/>
    <w:rsid w:val="00E02779"/>
    <w:rsid w:val="00E03AF0"/>
    <w:rsid w:val="00E03CAF"/>
    <w:rsid w:val="00E043EB"/>
    <w:rsid w:val="00E050D3"/>
    <w:rsid w:val="00E06693"/>
    <w:rsid w:val="00E06A07"/>
    <w:rsid w:val="00E06F1F"/>
    <w:rsid w:val="00E07350"/>
    <w:rsid w:val="00E074F8"/>
    <w:rsid w:val="00E1107F"/>
    <w:rsid w:val="00E12819"/>
    <w:rsid w:val="00E12E52"/>
    <w:rsid w:val="00E1401B"/>
    <w:rsid w:val="00E20138"/>
    <w:rsid w:val="00E20BDC"/>
    <w:rsid w:val="00E21C71"/>
    <w:rsid w:val="00E21DCB"/>
    <w:rsid w:val="00E226B7"/>
    <w:rsid w:val="00E23559"/>
    <w:rsid w:val="00E2505E"/>
    <w:rsid w:val="00E30A77"/>
    <w:rsid w:val="00E3222E"/>
    <w:rsid w:val="00E32982"/>
    <w:rsid w:val="00E32D76"/>
    <w:rsid w:val="00E33A05"/>
    <w:rsid w:val="00E3554F"/>
    <w:rsid w:val="00E35ABE"/>
    <w:rsid w:val="00E35AD6"/>
    <w:rsid w:val="00E36DA3"/>
    <w:rsid w:val="00E37703"/>
    <w:rsid w:val="00E423F0"/>
    <w:rsid w:val="00E42D16"/>
    <w:rsid w:val="00E43DAF"/>
    <w:rsid w:val="00E45A71"/>
    <w:rsid w:val="00E470B3"/>
    <w:rsid w:val="00E470EC"/>
    <w:rsid w:val="00E506FF"/>
    <w:rsid w:val="00E50DC6"/>
    <w:rsid w:val="00E524E8"/>
    <w:rsid w:val="00E53983"/>
    <w:rsid w:val="00E54246"/>
    <w:rsid w:val="00E54BF9"/>
    <w:rsid w:val="00E55CA4"/>
    <w:rsid w:val="00E5620C"/>
    <w:rsid w:val="00E569ED"/>
    <w:rsid w:val="00E57271"/>
    <w:rsid w:val="00E60269"/>
    <w:rsid w:val="00E60303"/>
    <w:rsid w:val="00E61679"/>
    <w:rsid w:val="00E619D4"/>
    <w:rsid w:val="00E63369"/>
    <w:rsid w:val="00E63BD0"/>
    <w:rsid w:val="00E6424B"/>
    <w:rsid w:val="00E64945"/>
    <w:rsid w:val="00E6591D"/>
    <w:rsid w:val="00E66116"/>
    <w:rsid w:val="00E7056B"/>
    <w:rsid w:val="00E75700"/>
    <w:rsid w:val="00E766D4"/>
    <w:rsid w:val="00E7700A"/>
    <w:rsid w:val="00E77503"/>
    <w:rsid w:val="00E77A13"/>
    <w:rsid w:val="00E80CE0"/>
    <w:rsid w:val="00E81A50"/>
    <w:rsid w:val="00E84374"/>
    <w:rsid w:val="00E8551C"/>
    <w:rsid w:val="00E85874"/>
    <w:rsid w:val="00E862CA"/>
    <w:rsid w:val="00E86DE2"/>
    <w:rsid w:val="00E930E9"/>
    <w:rsid w:val="00E948D0"/>
    <w:rsid w:val="00E94A26"/>
    <w:rsid w:val="00EA1C76"/>
    <w:rsid w:val="00EA3DAB"/>
    <w:rsid w:val="00EA4501"/>
    <w:rsid w:val="00EA453C"/>
    <w:rsid w:val="00EA6021"/>
    <w:rsid w:val="00EA7BD2"/>
    <w:rsid w:val="00EB0723"/>
    <w:rsid w:val="00EB1DB1"/>
    <w:rsid w:val="00EB4A9F"/>
    <w:rsid w:val="00EB5EBE"/>
    <w:rsid w:val="00EC0572"/>
    <w:rsid w:val="00EC1CCE"/>
    <w:rsid w:val="00EC285F"/>
    <w:rsid w:val="00EC5BE1"/>
    <w:rsid w:val="00EC6C5D"/>
    <w:rsid w:val="00EC6FBB"/>
    <w:rsid w:val="00EC7C0E"/>
    <w:rsid w:val="00EC7D3A"/>
    <w:rsid w:val="00ED3E2E"/>
    <w:rsid w:val="00ED4082"/>
    <w:rsid w:val="00ED4C0E"/>
    <w:rsid w:val="00ED6868"/>
    <w:rsid w:val="00ED7F2F"/>
    <w:rsid w:val="00EE0148"/>
    <w:rsid w:val="00EE02D8"/>
    <w:rsid w:val="00EE2437"/>
    <w:rsid w:val="00EE3209"/>
    <w:rsid w:val="00EE350C"/>
    <w:rsid w:val="00EE5512"/>
    <w:rsid w:val="00EE6C58"/>
    <w:rsid w:val="00EE72B0"/>
    <w:rsid w:val="00EE7728"/>
    <w:rsid w:val="00EE7D3C"/>
    <w:rsid w:val="00EF04B8"/>
    <w:rsid w:val="00EF04CE"/>
    <w:rsid w:val="00EF0EE2"/>
    <w:rsid w:val="00EF3375"/>
    <w:rsid w:val="00EF45E2"/>
    <w:rsid w:val="00EF54AD"/>
    <w:rsid w:val="00EF5D0F"/>
    <w:rsid w:val="00F000E4"/>
    <w:rsid w:val="00F024DF"/>
    <w:rsid w:val="00F02F1E"/>
    <w:rsid w:val="00F040DB"/>
    <w:rsid w:val="00F057F0"/>
    <w:rsid w:val="00F0619E"/>
    <w:rsid w:val="00F10B82"/>
    <w:rsid w:val="00F128DF"/>
    <w:rsid w:val="00F13305"/>
    <w:rsid w:val="00F13B71"/>
    <w:rsid w:val="00F13E76"/>
    <w:rsid w:val="00F164D6"/>
    <w:rsid w:val="00F2011D"/>
    <w:rsid w:val="00F217C5"/>
    <w:rsid w:val="00F2189E"/>
    <w:rsid w:val="00F228F7"/>
    <w:rsid w:val="00F22B41"/>
    <w:rsid w:val="00F23510"/>
    <w:rsid w:val="00F24D44"/>
    <w:rsid w:val="00F24D86"/>
    <w:rsid w:val="00F26340"/>
    <w:rsid w:val="00F27763"/>
    <w:rsid w:val="00F302A7"/>
    <w:rsid w:val="00F30A12"/>
    <w:rsid w:val="00F30B70"/>
    <w:rsid w:val="00F358F4"/>
    <w:rsid w:val="00F362A4"/>
    <w:rsid w:val="00F42992"/>
    <w:rsid w:val="00F441EE"/>
    <w:rsid w:val="00F44768"/>
    <w:rsid w:val="00F44B74"/>
    <w:rsid w:val="00F4553D"/>
    <w:rsid w:val="00F4785B"/>
    <w:rsid w:val="00F5046E"/>
    <w:rsid w:val="00F548FB"/>
    <w:rsid w:val="00F55C3F"/>
    <w:rsid w:val="00F55EBA"/>
    <w:rsid w:val="00F56CA5"/>
    <w:rsid w:val="00F60484"/>
    <w:rsid w:val="00F62F0F"/>
    <w:rsid w:val="00F65BF3"/>
    <w:rsid w:val="00F678A3"/>
    <w:rsid w:val="00F67981"/>
    <w:rsid w:val="00F71786"/>
    <w:rsid w:val="00F720AD"/>
    <w:rsid w:val="00F72DA5"/>
    <w:rsid w:val="00F72E55"/>
    <w:rsid w:val="00F7431D"/>
    <w:rsid w:val="00F75497"/>
    <w:rsid w:val="00F75630"/>
    <w:rsid w:val="00F767C1"/>
    <w:rsid w:val="00F76B8C"/>
    <w:rsid w:val="00F80097"/>
    <w:rsid w:val="00F801F9"/>
    <w:rsid w:val="00F827B2"/>
    <w:rsid w:val="00F829B0"/>
    <w:rsid w:val="00F82C1F"/>
    <w:rsid w:val="00F8438F"/>
    <w:rsid w:val="00F8592F"/>
    <w:rsid w:val="00F8597F"/>
    <w:rsid w:val="00F8773A"/>
    <w:rsid w:val="00F87F1C"/>
    <w:rsid w:val="00F91F29"/>
    <w:rsid w:val="00F9422F"/>
    <w:rsid w:val="00F948B0"/>
    <w:rsid w:val="00F949FD"/>
    <w:rsid w:val="00F94BC5"/>
    <w:rsid w:val="00F960FA"/>
    <w:rsid w:val="00F96DB9"/>
    <w:rsid w:val="00F97AE5"/>
    <w:rsid w:val="00FA0173"/>
    <w:rsid w:val="00FA04B8"/>
    <w:rsid w:val="00FA157F"/>
    <w:rsid w:val="00FA3ECE"/>
    <w:rsid w:val="00FA41FB"/>
    <w:rsid w:val="00FA46F8"/>
    <w:rsid w:val="00FA483D"/>
    <w:rsid w:val="00FA4D30"/>
    <w:rsid w:val="00FA5309"/>
    <w:rsid w:val="00FA5DB1"/>
    <w:rsid w:val="00FA5EAB"/>
    <w:rsid w:val="00FA7608"/>
    <w:rsid w:val="00FA7CC6"/>
    <w:rsid w:val="00FA7E2B"/>
    <w:rsid w:val="00FB03CD"/>
    <w:rsid w:val="00FB14F6"/>
    <w:rsid w:val="00FB1B0F"/>
    <w:rsid w:val="00FB26E1"/>
    <w:rsid w:val="00FB2985"/>
    <w:rsid w:val="00FB39E0"/>
    <w:rsid w:val="00FB4F92"/>
    <w:rsid w:val="00FB65C1"/>
    <w:rsid w:val="00FB66D0"/>
    <w:rsid w:val="00FB6F21"/>
    <w:rsid w:val="00FB7519"/>
    <w:rsid w:val="00FC1D91"/>
    <w:rsid w:val="00FC1DD9"/>
    <w:rsid w:val="00FC4052"/>
    <w:rsid w:val="00FC599C"/>
    <w:rsid w:val="00FC5D42"/>
    <w:rsid w:val="00FC5DDB"/>
    <w:rsid w:val="00FC62DE"/>
    <w:rsid w:val="00FC70A2"/>
    <w:rsid w:val="00FC714D"/>
    <w:rsid w:val="00FD0120"/>
    <w:rsid w:val="00FD0B85"/>
    <w:rsid w:val="00FD1349"/>
    <w:rsid w:val="00FD2324"/>
    <w:rsid w:val="00FD2466"/>
    <w:rsid w:val="00FD2835"/>
    <w:rsid w:val="00FD4C2E"/>
    <w:rsid w:val="00FD4F38"/>
    <w:rsid w:val="00FD61D0"/>
    <w:rsid w:val="00FD7778"/>
    <w:rsid w:val="00FD7F0D"/>
    <w:rsid w:val="00FE13F7"/>
    <w:rsid w:val="00FE18BA"/>
    <w:rsid w:val="00FE2225"/>
    <w:rsid w:val="00FE289C"/>
    <w:rsid w:val="00FE4132"/>
    <w:rsid w:val="00FE604B"/>
    <w:rsid w:val="00FE6D55"/>
    <w:rsid w:val="00FE7002"/>
    <w:rsid w:val="00FF003F"/>
    <w:rsid w:val="00FF0227"/>
    <w:rsid w:val="00FF06AC"/>
    <w:rsid w:val="00FF1C70"/>
    <w:rsid w:val="00FF1C78"/>
    <w:rsid w:val="00FF2322"/>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B91851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3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ISOSecretObservations">
    <w:name w:val="ISO_Secret_Observations"/>
    <w:basedOn w:val="Normal"/>
    <w:rsid w:val="004E2264"/>
    <w:pPr>
      <w:spacing w:before="210" w:after="0" w:line="210" w:lineRule="exact"/>
    </w:pPr>
    <w:rPr>
      <w:rFonts w:ascii="Arial" w:eastAsia="Times New Roman" w:hAnsi="Arial" w:cs="Times New Roman"/>
      <w:sz w:val="18"/>
      <w:szCs w:val="20"/>
      <w:lang w:val="en-GB"/>
    </w:rPr>
  </w:style>
  <w:style w:type="paragraph" w:customStyle="1" w:styleId="ISOComments">
    <w:name w:val="ISO_Comments"/>
    <w:basedOn w:val="Normal"/>
    <w:rsid w:val="00DA7747"/>
    <w:pPr>
      <w:spacing w:before="210" w:after="0" w:line="210" w:lineRule="exact"/>
    </w:pPr>
    <w:rPr>
      <w:rFonts w:ascii="Arial" w:eastAsia="Times New Roman" w:hAnsi="Arial" w:cs="Times New Roman"/>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841711">
      <w:bodyDiv w:val="1"/>
      <w:marLeft w:val="0"/>
      <w:marRight w:val="0"/>
      <w:marTop w:val="0"/>
      <w:marBottom w:val="0"/>
      <w:divBdr>
        <w:top w:val="none" w:sz="0" w:space="0" w:color="auto"/>
        <w:left w:val="none" w:sz="0" w:space="0" w:color="auto"/>
        <w:bottom w:val="none" w:sz="0" w:space="0" w:color="auto"/>
        <w:right w:val="none" w:sz="0" w:space="0" w:color="auto"/>
      </w:divBdr>
    </w:div>
    <w:div w:id="593826479">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6536180">
      <w:bodyDiv w:val="1"/>
      <w:marLeft w:val="0"/>
      <w:marRight w:val="0"/>
      <w:marTop w:val="0"/>
      <w:marBottom w:val="0"/>
      <w:divBdr>
        <w:top w:val="none" w:sz="0" w:space="0" w:color="auto"/>
        <w:left w:val="none" w:sz="0" w:space="0" w:color="auto"/>
        <w:bottom w:val="none" w:sz="0" w:space="0" w:color="auto"/>
        <w:right w:val="none" w:sz="0" w:space="0" w:color="auto"/>
      </w:divBdr>
    </w:div>
    <w:div w:id="1165126610">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7914884">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13335300">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so.org/iso/iso_catalogue/catalogue_tc/catalogue_detail.htm?csnumber=38828" TargetMode="External"/><Relationship Id="rId20" Type="http://schemas.openxmlformats.org/officeDocument/2006/relationships/footer" Target="footer2.xml"/><Relationship Id="rId21" Type="http://schemas.openxmlformats.org/officeDocument/2006/relationships/header" Target="header1.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csee.umbc.edu/~tsimo1/CMSC455/IEEE-754-2008.pdf" TargetMode="External"/><Relationship Id="rId11" Type="http://schemas.openxmlformats.org/officeDocument/2006/relationships/hyperlink" Target="http://www.csee.umbc.edu/~tsimo1/CMSC455/IEEE-754-2008.pdf" TargetMode="Externa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en.wikisource.org/wiki/Ariane_501_Inquiry_Board_report" TargetMode="External"/><Relationship Id="rId15" Type="http://schemas.openxmlformats.org/officeDocument/2006/relationships/hyperlink" Target="http://cwe.mitre.org/" TargetMode="External"/><Relationship Id="rId16" Type="http://schemas.openxmlformats.org/officeDocument/2006/relationships/hyperlink" Target="http://www.nsc.liu.se/wg25/book" TargetMode="External"/><Relationship Id="rId17" Type="http://schemas.openxmlformats.org/officeDocument/2006/relationships/hyperlink" Target="http://archive.gao.gov/t2pbat6/145960.pdf" TargetMode="External"/><Relationship Id="rId18" Type="http://schemas.openxmlformats.org/officeDocument/2006/relationships/hyperlink" Target="http://www.siam.org/siamnews/general/patriot.htm" TargetMode="Externa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so.org/iso/iso_catalogue/catalogue_tc/catalogue_detail.htm?csnumber=295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F3047095-DC8F-3A4B-A859-B661EF7C6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54</Pages>
  <Words>26266</Words>
  <Characters>149717</Characters>
  <Application>Microsoft Macintosh Word</Application>
  <DocSecurity>0</DocSecurity>
  <Lines>1247</Lines>
  <Paragraphs>351</Paragraphs>
  <ScaleCrop>false</ScaleCrop>
  <HeadingPairs>
    <vt:vector size="2" baseType="variant">
      <vt:variant>
        <vt:lpstr>Title</vt:lpstr>
      </vt:variant>
      <vt:variant>
        <vt:i4>1</vt:i4>
      </vt:variant>
    </vt:vector>
  </HeadingPairs>
  <TitlesOfParts>
    <vt:vector size="1" baseType="lpstr">
      <vt:lpstr>Ada Part for TR 24772</vt:lpstr>
    </vt:vector>
  </TitlesOfParts>
  <Company/>
  <LinksUpToDate>false</LinksUpToDate>
  <CharactersWithSpaces>175632</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 Part for TR 24772</dc:title>
  <dc:subject>Ada Vulnerabilities</dc:subject>
  <dc:creator>Joyce L Tokar</dc:creator>
  <cp:keywords>Ada, Software Vulnerabilities, Vulnerabilities</cp:keywords>
  <cp:lastModifiedBy>Stephen Michell</cp:lastModifiedBy>
  <cp:revision>5</cp:revision>
  <cp:lastPrinted>2018-03-12T19:12:00Z</cp:lastPrinted>
  <dcterms:created xsi:type="dcterms:W3CDTF">2018-04-27T11:32:00Z</dcterms:created>
  <dcterms:modified xsi:type="dcterms:W3CDTF">2018-04-28T06:33:00Z</dcterms:modified>
</cp:coreProperties>
</file>